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B6630" w14:textId="44D557D0" w:rsidR="003C069F" w:rsidRPr="00FA634D" w:rsidRDefault="3BC1772A" w:rsidP="007802A6">
      <w:pPr>
        <w:spacing w:after="0" w:line="240" w:lineRule="auto"/>
        <w:jc w:val="right"/>
        <w:rPr>
          <w:rFonts w:ascii="Times New Roman" w:hAnsi="Times New Roman" w:cs="Times New Roman"/>
          <w:sz w:val="24"/>
          <w:szCs w:val="24"/>
        </w:rPr>
      </w:pPr>
      <w:r w:rsidRPr="1BD68A4A">
        <w:rPr>
          <w:rFonts w:ascii="Times New Roman" w:hAnsi="Times New Roman" w:cs="Times New Roman"/>
          <w:sz w:val="24"/>
          <w:szCs w:val="24"/>
        </w:rPr>
        <w:t>EELNÕU</w:t>
      </w:r>
    </w:p>
    <w:p w14:paraId="69335471" w14:textId="22D1FB3F" w:rsidR="00CD4037" w:rsidRPr="00FA634D" w:rsidRDefault="00DE0BCD" w:rsidP="007802A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500765">
        <w:rPr>
          <w:rFonts w:ascii="Times New Roman" w:hAnsi="Times New Roman" w:cs="Times New Roman"/>
          <w:sz w:val="24"/>
          <w:szCs w:val="24"/>
        </w:rPr>
        <w:t>. detsember</w:t>
      </w:r>
      <w:r w:rsidR="291BFE7D" w:rsidRPr="1BD68A4A">
        <w:rPr>
          <w:rFonts w:ascii="Times New Roman" w:hAnsi="Times New Roman" w:cs="Times New Roman"/>
          <w:sz w:val="24"/>
          <w:szCs w:val="24"/>
        </w:rPr>
        <w:t xml:space="preserve"> </w:t>
      </w:r>
      <w:r w:rsidR="7E7FEB22" w:rsidRPr="1BD68A4A">
        <w:rPr>
          <w:rFonts w:ascii="Times New Roman" w:hAnsi="Times New Roman" w:cs="Times New Roman"/>
          <w:sz w:val="24"/>
          <w:szCs w:val="24"/>
        </w:rPr>
        <w:t>2025</w:t>
      </w:r>
    </w:p>
    <w:p w14:paraId="63090AB9" w14:textId="77777777" w:rsidR="00CD4037" w:rsidRPr="00FA634D" w:rsidRDefault="00CD4037" w:rsidP="00464A6C">
      <w:pPr>
        <w:spacing w:after="0" w:line="240" w:lineRule="auto"/>
        <w:jc w:val="both"/>
        <w:rPr>
          <w:rFonts w:ascii="Times New Roman" w:hAnsi="Times New Roman" w:cs="Times New Roman"/>
          <w:sz w:val="24"/>
          <w:szCs w:val="24"/>
        </w:rPr>
      </w:pPr>
    </w:p>
    <w:p w14:paraId="214EA465" w14:textId="06F4C3B4" w:rsidR="00CD4037" w:rsidRPr="00FA634D" w:rsidRDefault="44000782" w:rsidP="0052201F">
      <w:pPr>
        <w:spacing w:after="0" w:line="240" w:lineRule="auto"/>
        <w:jc w:val="center"/>
        <w:rPr>
          <w:rFonts w:ascii="Times New Roman" w:hAnsi="Times New Roman" w:cs="Times New Roman"/>
          <w:b/>
          <w:bCs/>
          <w:sz w:val="32"/>
          <w:szCs w:val="32"/>
        </w:rPr>
      </w:pPr>
      <w:r w:rsidRPr="1BD68A4A">
        <w:rPr>
          <w:rFonts w:ascii="Times New Roman" w:hAnsi="Times New Roman" w:cs="Times New Roman"/>
          <w:b/>
          <w:bCs/>
          <w:sz w:val="32"/>
          <w:szCs w:val="32"/>
        </w:rPr>
        <w:t>Krediidiasutuste</w:t>
      </w:r>
      <w:r w:rsidR="6DB28539" w:rsidRPr="1BD68A4A">
        <w:rPr>
          <w:rFonts w:ascii="Times New Roman" w:hAnsi="Times New Roman" w:cs="Times New Roman"/>
          <w:b/>
          <w:bCs/>
          <w:sz w:val="32"/>
          <w:szCs w:val="32"/>
        </w:rPr>
        <w:t xml:space="preserve"> seaduse ja teiste seaduste muutmise seadus</w:t>
      </w:r>
      <w:r w:rsidR="00FA634D" w:rsidRPr="1BD68A4A">
        <w:rPr>
          <w:rFonts w:ascii="Times New Roman" w:hAnsi="Times New Roman" w:cs="Times New Roman"/>
          <w:b/>
          <w:bCs/>
          <w:sz w:val="32"/>
          <w:szCs w:val="32"/>
        </w:rPr>
        <w:t xml:space="preserve"> (Basel III </w:t>
      </w:r>
      <w:commentRangeStart w:id="0"/>
      <w:r w:rsidR="00FA634D" w:rsidRPr="1BD68A4A">
        <w:rPr>
          <w:rFonts w:ascii="Times New Roman" w:hAnsi="Times New Roman" w:cs="Times New Roman"/>
          <w:b/>
          <w:bCs/>
          <w:sz w:val="32"/>
          <w:szCs w:val="32"/>
        </w:rPr>
        <w:t>regulatsioon</w:t>
      </w:r>
      <w:commentRangeEnd w:id="0"/>
      <w:r w:rsidR="00492556">
        <w:rPr>
          <w:rStyle w:val="Kommentaariviide"/>
        </w:rPr>
        <w:commentReference w:id="0"/>
      </w:r>
      <w:r w:rsidR="00FA634D" w:rsidRPr="1BD68A4A">
        <w:rPr>
          <w:rFonts w:ascii="Times New Roman" w:hAnsi="Times New Roman" w:cs="Times New Roman"/>
          <w:b/>
          <w:bCs/>
          <w:sz w:val="32"/>
          <w:szCs w:val="32"/>
        </w:rPr>
        <w:t>)</w:t>
      </w:r>
    </w:p>
    <w:p w14:paraId="762DD096" w14:textId="77777777" w:rsidR="0036574A" w:rsidRPr="00FA634D" w:rsidRDefault="0036574A" w:rsidP="00464A6C">
      <w:pPr>
        <w:spacing w:after="0" w:line="240" w:lineRule="auto"/>
        <w:jc w:val="both"/>
        <w:rPr>
          <w:rFonts w:ascii="Times New Roman" w:hAnsi="Times New Roman" w:cs="Times New Roman"/>
          <w:b/>
          <w:bCs/>
          <w:sz w:val="24"/>
          <w:szCs w:val="24"/>
        </w:rPr>
      </w:pPr>
    </w:p>
    <w:p w14:paraId="6F023D9F" w14:textId="0EBBB498" w:rsidR="00787E61" w:rsidRPr="00FA634D" w:rsidRDefault="00787E61"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1. Krediidiasutuste seaduse muutmine </w:t>
      </w:r>
    </w:p>
    <w:p w14:paraId="44030090" w14:textId="77777777" w:rsidR="00787E61" w:rsidRPr="00FA634D" w:rsidRDefault="00787E61" w:rsidP="00464A6C">
      <w:pPr>
        <w:spacing w:after="0" w:line="240" w:lineRule="auto"/>
        <w:jc w:val="both"/>
        <w:rPr>
          <w:rFonts w:ascii="Times New Roman" w:hAnsi="Times New Roman" w:cs="Times New Roman"/>
          <w:b/>
          <w:bCs/>
          <w:sz w:val="24"/>
          <w:szCs w:val="24"/>
        </w:rPr>
      </w:pPr>
    </w:p>
    <w:p w14:paraId="42395B45" w14:textId="0BCB7D40" w:rsidR="00787E61" w:rsidRPr="00FA634D" w:rsidRDefault="00787E6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Krediidiasutus</w:t>
      </w:r>
      <w:r w:rsidR="00835382" w:rsidRPr="1BD68A4A">
        <w:rPr>
          <w:rFonts w:ascii="Times New Roman" w:hAnsi="Times New Roman" w:cs="Times New Roman"/>
          <w:sz w:val="24"/>
          <w:szCs w:val="24"/>
        </w:rPr>
        <w:t>t</w:t>
      </w:r>
      <w:r w:rsidRPr="1BD68A4A">
        <w:rPr>
          <w:rFonts w:ascii="Times New Roman" w:hAnsi="Times New Roman" w:cs="Times New Roman"/>
          <w:sz w:val="24"/>
          <w:szCs w:val="24"/>
        </w:rPr>
        <w:t xml:space="preserve">e seaduses tehakse järgmised muudatused: </w:t>
      </w:r>
    </w:p>
    <w:p w14:paraId="589B73C7" w14:textId="77777777" w:rsidR="00067FC9" w:rsidRPr="00FA634D" w:rsidRDefault="00067FC9" w:rsidP="00464A6C">
      <w:pPr>
        <w:spacing w:after="0" w:line="240" w:lineRule="auto"/>
        <w:jc w:val="both"/>
        <w:rPr>
          <w:rFonts w:ascii="Times New Roman" w:hAnsi="Times New Roman" w:cs="Times New Roman"/>
          <w:sz w:val="24"/>
          <w:szCs w:val="24"/>
        </w:rPr>
      </w:pPr>
    </w:p>
    <w:p w14:paraId="3EE04347" w14:textId="218B7BF0" w:rsidR="4000F436" w:rsidRPr="00FA634D" w:rsidRDefault="00B71111" w:rsidP="22864E8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741FBCD0" w:rsidRPr="1BD68A4A">
        <w:rPr>
          <w:rFonts w:ascii="Times New Roman" w:hAnsi="Times New Roman" w:cs="Times New Roman"/>
          <w:b/>
          <w:bCs/>
          <w:sz w:val="24"/>
          <w:szCs w:val="24"/>
        </w:rPr>
        <w:t xml:space="preserve">) </w:t>
      </w:r>
      <w:r w:rsidR="741FBCD0" w:rsidRPr="1BD68A4A">
        <w:rPr>
          <w:rFonts w:ascii="Times New Roman" w:hAnsi="Times New Roman" w:cs="Times New Roman"/>
          <w:sz w:val="24"/>
          <w:szCs w:val="24"/>
        </w:rPr>
        <w:t>paragrahvi 2 lõikest 1</w:t>
      </w:r>
      <w:r w:rsidR="5D509921" w:rsidRPr="1BD68A4A">
        <w:rPr>
          <w:rFonts w:ascii="Times New Roman" w:hAnsi="Times New Roman" w:cs="Times New Roman"/>
          <w:sz w:val="24"/>
          <w:szCs w:val="24"/>
        </w:rPr>
        <w:t xml:space="preserve"> </w:t>
      </w:r>
      <w:r w:rsidR="741FBCD0" w:rsidRPr="1BD68A4A">
        <w:rPr>
          <w:rFonts w:ascii="Times New Roman" w:hAnsi="Times New Roman" w:cs="Times New Roman"/>
          <w:sz w:val="24"/>
          <w:szCs w:val="24"/>
        </w:rPr>
        <w:t xml:space="preserve">jäetakse välja sõnad </w:t>
      </w:r>
      <w:r w:rsidR="00480A03">
        <w:rPr>
          <w:rFonts w:ascii="Times New Roman" w:hAnsi="Times New Roman" w:cs="Times New Roman"/>
          <w:sz w:val="24"/>
          <w:szCs w:val="24"/>
        </w:rPr>
        <w:t>„</w:t>
      </w:r>
      <w:r w:rsidR="741FBCD0" w:rsidRPr="1BD68A4A">
        <w:rPr>
          <w:rFonts w:ascii="Times New Roman" w:hAnsi="Times New Roman" w:cs="Times New Roman"/>
          <w:sz w:val="24"/>
          <w:szCs w:val="24"/>
        </w:rPr>
        <w:t>ja esindustele</w:t>
      </w:r>
      <w:r w:rsidR="00BB0180" w:rsidRPr="1BD68A4A">
        <w:rPr>
          <w:rFonts w:ascii="Times New Roman" w:hAnsi="Times New Roman" w:cs="Times New Roman"/>
          <w:sz w:val="24"/>
          <w:szCs w:val="24"/>
        </w:rPr>
        <w:t>“</w:t>
      </w:r>
      <w:r w:rsidR="7CC699CE" w:rsidRPr="1BD68A4A">
        <w:rPr>
          <w:rFonts w:ascii="Times New Roman" w:hAnsi="Times New Roman" w:cs="Times New Roman"/>
          <w:sz w:val="24"/>
          <w:szCs w:val="24"/>
        </w:rPr>
        <w:t xml:space="preserve">; </w:t>
      </w:r>
    </w:p>
    <w:p w14:paraId="35BAB58E" w14:textId="0996DA1A" w:rsidR="22864E86" w:rsidRPr="00FA634D" w:rsidRDefault="22864E86" w:rsidP="22864E86">
      <w:pPr>
        <w:spacing w:after="0" w:line="240" w:lineRule="auto"/>
        <w:jc w:val="both"/>
        <w:rPr>
          <w:rFonts w:ascii="Times New Roman" w:hAnsi="Times New Roman" w:cs="Times New Roman"/>
          <w:b/>
          <w:bCs/>
          <w:sz w:val="24"/>
          <w:szCs w:val="24"/>
        </w:rPr>
      </w:pPr>
    </w:p>
    <w:p w14:paraId="76643F1A" w14:textId="6AC05AFF" w:rsidR="00067FC9" w:rsidRPr="00FA634D" w:rsidRDefault="00B7111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00067FC9" w:rsidRPr="1BD68A4A">
        <w:rPr>
          <w:rFonts w:ascii="Times New Roman" w:hAnsi="Times New Roman" w:cs="Times New Roman"/>
          <w:b/>
          <w:bCs/>
          <w:sz w:val="24"/>
          <w:szCs w:val="24"/>
        </w:rPr>
        <w:t xml:space="preserve">) </w:t>
      </w:r>
      <w:r w:rsidR="00067FC9" w:rsidRPr="1BD68A4A">
        <w:rPr>
          <w:rFonts w:ascii="Times New Roman" w:hAnsi="Times New Roman" w:cs="Times New Roman"/>
          <w:sz w:val="24"/>
          <w:szCs w:val="24"/>
        </w:rPr>
        <w:t xml:space="preserve">paragrahvi 2 lõige 2 muudetakse ja sõnastatakse järgmiselt: </w:t>
      </w:r>
    </w:p>
    <w:p w14:paraId="12C36714" w14:textId="292C6848" w:rsidR="00067FC9" w:rsidRPr="00FA634D" w:rsidRDefault="0040131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57E25FB2" w:rsidRPr="1BD68A4A">
        <w:rPr>
          <w:rFonts w:ascii="Times New Roman" w:hAnsi="Times New Roman" w:cs="Times New Roman"/>
          <w:sz w:val="24"/>
          <w:szCs w:val="24"/>
        </w:rPr>
        <w:t xml:space="preserve">(2) Käesolevat seadust kohaldatakse ka välisriikide krediidiasutuste tütarettevõtjatele, filiaalidele </w:t>
      </w:r>
      <w:r w:rsidR="00965CFE" w:rsidRPr="1BD68A4A">
        <w:rPr>
          <w:rFonts w:ascii="Times New Roman" w:hAnsi="Times New Roman" w:cs="Times New Roman"/>
          <w:sz w:val="24"/>
          <w:szCs w:val="24"/>
        </w:rPr>
        <w:t xml:space="preserve">ja </w:t>
      </w:r>
      <w:r w:rsidR="57E25FB2" w:rsidRPr="1BD68A4A">
        <w:rPr>
          <w:rFonts w:ascii="Times New Roman" w:hAnsi="Times New Roman" w:cs="Times New Roman"/>
          <w:sz w:val="24"/>
          <w:szCs w:val="24"/>
        </w:rPr>
        <w:t xml:space="preserve">esindustele Eestis, kui Eesti </w:t>
      </w:r>
      <w:proofErr w:type="spellStart"/>
      <w:r w:rsidR="57E25FB2" w:rsidRPr="1BD68A4A">
        <w:rPr>
          <w:rFonts w:ascii="Times New Roman" w:hAnsi="Times New Roman" w:cs="Times New Roman"/>
          <w:sz w:val="24"/>
          <w:szCs w:val="24"/>
        </w:rPr>
        <w:t>välislepingutest</w:t>
      </w:r>
      <w:proofErr w:type="spellEnd"/>
      <w:r w:rsidR="57E25FB2" w:rsidRPr="1BD68A4A">
        <w:rPr>
          <w:rFonts w:ascii="Times New Roman" w:hAnsi="Times New Roman" w:cs="Times New Roman"/>
          <w:sz w:val="24"/>
          <w:szCs w:val="24"/>
        </w:rPr>
        <w:t xml:space="preserve"> ei tulene teisiti.“; </w:t>
      </w:r>
    </w:p>
    <w:p w14:paraId="5FBD9484" w14:textId="77777777" w:rsidR="00067FC9" w:rsidRPr="00FA634D" w:rsidRDefault="00067FC9" w:rsidP="00464A6C">
      <w:pPr>
        <w:spacing w:after="0" w:line="240" w:lineRule="auto"/>
        <w:jc w:val="both"/>
        <w:rPr>
          <w:rFonts w:ascii="Times New Roman" w:hAnsi="Times New Roman" w:cs="Times New Roman"/>
          <w:sz w:val="24"/>
          <w:szCs w:val="24"/>
        </w:rPr>
      </w:pPr>
    </w:p>
    <w:p w14:paraId="5E6A5300" w14:textId="0BE06459" w:rsidR="00067FC9" w:rsidRPr="00FA634D" w:rsidRDefault="00B7111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0067FC9" w:rsidRPr="1BD68A4A">
        <w:rPr>
          <w:rFonts w:ascii="Times New Roman" w:hAnsi="Times New Roman" w:cs="Times New Roman"/>
          <w:b/>
          <w:bCs/>
          <w:sz w:val="24"/>
          <w:szCs w:val="24"/>
        </w:rPr>
        <w:t xml:space="preserve">) </w:t>
      </w:r>
      <w:r w:rsidR="00067FC9" w:rsidRPr="1BD68A4A">
        <w:rPr>
          <w:rFonts w:ascii="Times New Roman" w:hAnsi="Times New Roman" w:cs="Times New Roman"/>
          <w:sz w:val="24"/>
          <w:szCs w:val="24"/>
        </w:rPr>
        <w:t>paragrahvi 2 täiendatakse lõigetega 2</w:t>
      </w:r>
      <w:r w:rsidR="00067FC9" w:rsidRPr="1BD68A4A">
        <w:rPr>
          <w:rFonts w:ascii="Times New Roman" w:hAnsi="Times New Roman" w:cs="Times New Roman"/>
          <w:sz w:val="24"/>
          <w:szCs w:val="24"/>
          <w:vertAlign w:val="superscript"/>
        </w:rPr>
        <w:t>1</w:t>
      </w:r>
      <w:r w:rsidR="00067FC9" w:rsidRPr="1BD68A4A">
        <w:rPr>
          <w:rFonts w:ascii="Times New Roman" w:hAnsi="Times New Roman" w:cs="Times New Roman"/>
          <w:sz w:val="24"/>
          <w:szCs w:val="24"/>
        </w:rPr>
        <w:t xml:space="preserve"> ja 2</w:t>
      </w:r>
      <w:r w:rsidR="00067FC9" w:rsidRPr="1BD68A4A">
        <w:rPr>
          <w:rFonts w:ascii="Times New Roman" w:hAnsi="Times New Roman" w:cs="Times New Roman"/>
          <w:sz w:val="24"/>
          <w:szCs w:val="24"/>
          <w:vertAlign w:val="superscript"/>
        </w:rPr>
        <w:t xml:space="preserve">2 </w:t>
      </w:r>
      <w:r w:rsidR="00067FC9" w:rsidRPr="1BD68A4A">
        <w:rPr>
          <w:rFonts w:ascii="Times New Roman" w:hAnsi="Times New Roman" w:cs="Times New Roman"/>
          <w:sz w:val="24"/>
          <w:szCs w:val="24"/>
        </w:rPr>
        <w:t xml:space="preserve">järgmises sõnastuses: </w:t>
      </w:r>
    </w:p>
    <w:p w14:paraId="45034760" w14:textId="61F47705" w:rsidR="00067FC9" w:rsidRPr="00FA634D" w:rsidRDefault="046E68E4"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CB0B59C" w:rsidRPr="1BD68A4A">
        <w:rPr>
          <w:rFonts w:ascii="Times New Roman" w:hAnsi="Times New Roman" w:cs="Times New Roman"/>
          <w:sz w:val="24"/>
          <w:szCs w:val="24"/>
        </w:rPr>
        <w:t>(2</w:t>
      </w:r>
      <w:r w:rsidR="2CB0B59C" w:rsidRPr="1BD68A4A">
        <w:rPr>
          <w:rFonts w:ascii="Times New Roman" w:hAnsi="Times New Roman" w:cs="Times New Roman"/>
          <w:sz w:val="24"/>
          <w:szCs w:val="24"/>
          <w:vertAlign w:val="superscript"/>
        </w:rPr>
        <w:t>1</w:t>
      </w:r>
      <w:r w:rsidR="2CB0B59C" w:rsidRPr="1BD68A4A">
        <w:rPr>
          <w:rFonts w:ascii="Times New Roman" w:hAnsi="Times New Roman" w:cs="Times New Roman"/>
          <w:sz w:val="24"/>
          <w:szCs w:val="24"/>
        </w:rPr>
        <w:t>) Euroopa Majanduspiirkon</w:t>
      </w:r>
      <w:r w:rsidR="1833E741" w:rsidRPr="1BD68A4A">
        <w:rPr>
          <w:rFonts w:ascii="Times New Roman" w:hAnsi="Times New Roman" w:cs="Times New Roman"/>
          <w:sz w:val="24"/>
          <w:szCs w:val="24"/>
        </w:rPr>
        <w:t>n</w:t>
      </w:r>
      <w:r w:rsidR="2CB0B59C" w:rsidRPr="1BD68A4A">
        <w:rPr>
          <w:rFonts w:ascii="Times New Roman" w:hAnsi="Times New Roman" w:cs="Times New Roman"/>
          <w:sz w:val="24"/>
          <w:szCs w:val="24"/>
        </w:rPr>
        <w:t>a lepinguriigi krediidiasutuse</w:t>
      </w:r>
      <w:r w:rsidR="00401319" w:rsidRPr="1BD68A4A">
        <w:rPr>
          <w:rFonts w:ascii="Times New Roman" w:hAnsi="Times New Roman" w:cs="Times New Roman"/>
          <w:sz w:val="24"/>
          <w:szCs w:val="24"/>
        </w:rPr>
        <w:t>le</w:t>
      </w:r>
      <w:r w:rsidR="2CB0B59C" w:rsidRPr="1BD68A4A">
        <w:rPr>
          <w:rFonts w:ascii="Times New Roman" w:hAnsi="Times New Roman" w:cs="Times New Roman"/>
          <w:sz w:val="24"/>
          <w:szCs w:val="24"/>
        </w:rPr>
        <w:t xml:space="preserve">, sealhulgas </w:t>
      </w:r>
      <w:r w:rsidR="129CB8D4" w:rsidRPr="1BD68A4A">
        <w:rPr>
          <w:rFonts w:ascii="Times New Roman" w:hAnsi="Times New Roman" w:cs="Times New Roman"/>
          <w:sz w:val="24"/>
          <w:szCs w:val="24"/>
        </w:rPr>
        <w:t xml:space="preserve">selle </w:t>
      </w:r>
      <w:ins w:id="1" w:author="Merike Koppel - JUSTDIGI" w:date="2025-12-29T10:00:00Z" w16du:dateUtc="2025-12-29T08:00:00Z">
        <w:r w:rsidR="0063286C">
          <w:rPr>
            <w:rFonts w:ascii="Times New Roman" w:hAnsi="Times New Roman" w:cs="Times New Roman"/>
            <w:sz w:val="24"/>
            <w:szCs w:val="24"/>
          </w:rPr>
          <w:t xml:space="preserve">Eesti </w:t>
        </w:r>
      </w:ins>
      <w:r w:rsidR="2CB0B59C" w:rsidRPr="1BD68A4A">
        <w:rPr>
          <w:rFonts w:ascii="Times New Roman" w:hAnsi="Times New Roman" w:cs="Times New Roman"/>
          <w:sz w:val="24"/>
          <w:szCs w:val="24"/>
        </w:rPr>
        <w:t>filiaali</w:t>
      </w:r>
      <w:r w:rsidR="6DDEBD7C" w:rsidRPr="1BD68A4A">
        <w:rPr>
          <w:rFonts w:ascii="Times New Roman" w:hAnsi="Times New Roman" w:cs="Times New Roman"/>
          <w:sz w:val="24"/>
          <w:szCs w:val="24"/>
        </w:rPr>
        <w:t>le</w:t>
      </w:r>
      <w:r w:rsidR="2CB0B59C" w:rsidRPr="1BD68A4A">
        <w:rPr>
          <w:rFonts w:ascii="Times New Roman" w:hAnsi="Times New Roman" w:cs="Times New Roman"/>
          <w:sz w:val="24"/>
          <w:szCs w:val="24"/>
        </w:rPr>
        <w:t xml:space="preserve"> </w:t>
      </w:r>
      <w:del w:id="2" w:author="Merike Koppel - JUSTDIGI" w:date="2025-12-29T10:00:00Z" w16du:dateUtc="2025-12-29T08:00:00Z">
        <w:r w:rsidR="2CB0B59C" w:rsidRPr="1BD68A4A" w:rsidDel="0063286C">
          <w:rPr>
            <w:rFonts w:ascii="Times New Roman" w:hAnsi="Times New Roman" w:cs="Times New Roman"/>
            <w:sz w:val="24"/>
            <w:szCs w:val="24"/>
          </w:rPr>
          <w:delText xml:space="preserve">Eestis </w:delText>
        </w:r>
      </w:del>
      <w:r w:rsidR="2CB0B59C" w:rsidRPr="1BD68A4A">
        <w:rPr>
          <w:rFonts w:ascii="Times New Roman" w:hAnsi="Times New Roman" w:cs="Times New Roman"/>
          <w:sz w:val="24"/>
          <w:szCs w:val="24"/>
        </w:rPr>
        <w:t>kohaldatakse käesoleva seaduse §-s 3, § 12 lõikes 4, §-des 20</w:t>
      </w:r>
      <w:r w:rsidR="2CB0B59C" w:rsidRPr="1BD68A4A">
        <w:rPr>
          <w:rFonts w:ascii="Times New Roman" w:hAnsi="Times New Roman" w:cs="Times New Roman"/>
          <w:sz w:val="24"/>
          <w:szCs w:val="24"/>
          <w:vertAlign w:val="superscript"/>
        </w:rPr>
        <w:t>6</w:t>
      </w:r>
      <w:r w:rsidR="2CB0B59C" w:rsidRPr="1BD68A4A">
        <w:rPr>
          <w:rFonts w:ascii="Times New Roman" w:hAnsi="Times New Roman" w:cs="Times New Roman"/>
          <w:sz w:val="24"/>
          <w:szCs w:val="24"/>
        </w:rPr>
        <w:t xml:space="preserve"> ja 21</w:t>
      </w:r>
      <w:r w:rsidR="2CB0B59C" w:rsidRPr="1BD68A4A">
        <w:rPr>
          <w:rFonts w:ascii="Times New Roman" w:hAnsi="Times New Roman" w:cs="Times New Roman"/>
          <w:sz w:val="24"/>
          <w:szCs w:val="24"/>
          <w:vertAlign w:val="superscript"/>
        </w:rPr>
        <w:t>3</w:t>
      </w:r>
      <w:r w:rsidR="2CB0B59C" w:rsidRPr="1BD68A4A">
        <w:rPr>
          <w:rFonts w:ascii="Times New Roman" w:hAnsi="Times New Roman" w:cs="Times New Roman"/>
          <w:sz w:val="24"/>
          <w:szCs w:val="24"/>
        </w:rPr>
        <w:t>–</w:t>
      </w:r>
      <w:r w:rsidR="24039CEC" w:rsidRPr="1BD68A4A">
        <w:rPr>
          <w:rFonts w:ascii="Times New Roman" w:hAnsi="Times New Roman" w:cs="Times New Roman"/>
          <w:sz w:val="24"/>
          <w:szCs w:val="24"/>
        </w:rPr>
        <w:t>21</w:t>
      </w:r>
      <w:r w:rsidR="24039CEC" w:rsidRPr="1BD68A4A">
        <w:rPr>
          <w:rFonts w:ascii="Times New Roman" w:hAnsi="Times New Roman" w:cs="Times New Roman"/>
          <w:sz w:val="24"/>
          <w:szCs w:val="24"/>
          <w:vertAlign w:val="superscript"/>
        </w:rPr>
        <w:t>6</w:t>
      </w:r>
      <w:r w:rsidR="2CB0B59C" w:rsidRPr="1BD68A4A">
        <w:rPr>
          <w:rFonts w:ascii="Times New Roman" w:hAnsi="Times New Roman" w:cs="Times New Roman"/>
          <w:sz w:val="24"/>
          <w:szCs w:val="24"/>
        </w:rPr>
        <w:t>, § 87 lõikes 5</w:t>
      </w:r>
      <w:r w:rsidR="2CB0B59C" w:rsidRPr="1BD68A4A">
        <w:rPr>
          <w:rFonts w:ascii="Times New Roman" w:hAnsi="Times New Roman" w:cs="Times New Roman"/>
          <w:sz w:val="24"/>
          <w:szCs w:val="24"/>
          <w:vertAlign w:val="superscript"/>
        </w:rPr>
        <w:t>5</w:t>
      </w:r>
      <w:r w:rsidR="2CB0B59C" w:rsidRPr="1BD68A4A">
        <w:rPr>
          <w:rFonts w:ascii="Times New Roman" w:hAnsi="Times New Roman" w:cs="Times New Roman"/>
          <w:sz w:val="24"/>
          <w:szCs w:val="24"/>
        </w:rPr>
        <w:t xml:space="preserve">, </w:t>
      </w:r>
      <w:r w:rsidR="69545EE4" w:rsidRPr="1BD68A4A">
        <w:rPr>
          <w:rFonts w:ascii="Times New Roman" w:hAnsi="Times New Roman" w:cs="Times New Roman"/>
          <w:sz w:val="24"/>
          <w:szCs w:val="24"/>
        </w:rPr>
        <w:t>§-s 91</w:t>
      </w:r>
      <w:r w:rsidR="61761918" w:rsidRPr="1BD68A4A">
        <w:rPr>
          <w:rFonts w:ascii="Times New Roman" w:hAnsi="Times New Roman" w:cs="Times New Roman"/>
          <w:sz w:val="24"/>
          <w:szCs w:val="24"/>
        </w:rPr>
        <w:t>,</w:t>
      </w:r>
      <w:r w:rsidR="0FAAF3B9" w:rsidRPr="1BD68A4A">
        <w:rPr>
          <w:rFonts w:ascii="Times New Roman" w:hAnsi="Times New Roman" w:cs="Times New Roman"/>
          <w:sz w:val="24"/>
          <w:szCs w:val="24"/>
        </w:rPr>
        <w:t xml:space="preserve"> </w:t>
      </w:r>
      <w:r w:rsidR="2CB0B59C" w:rsidRPr="1BD68A4A">
        <w:rPr>
          <w:rFonts w:ascii="Times New Roman" w:hAnsi="Times New Roman" w:cs="Times New Roman"/>
          <w:sz w:val="24"/>
          <w:szCs w:val="24"/>
        </w:rPr>
        <w:t>§ 92 lõikes 5 ning 9</w:t>
      </w:r>
      <w:r w:rsidR="5C3B1786" w:rsidRPr="1BD68A4A">
        <w:rPr>
          <w:rFonts w:ascii="Times New Roman" w:hAnsi="Times New Roman" w:cs="Times New Roman"/>
          <w:sz w:val="24"/>
          <w:szCs w:val="24"/>
        </w:rPr>
        <w:t>.</w:t>
      </w:r>
      <w:r w:rsidR="2CB0B59C" w:rsidRPr="1BD68A4A">
        <w:rPr>
          <w:rFonts w:ascii="Times New Roman" w:hAnsi="Times New Roman" w:cs="Times New Roman"/>
          <w:sz w:val="24"/>
          <w:szCs w:val="24"/>
        </w:rPr>
        <w:t xml:space="preserve"> ja 12</w:t>
      </w:r>
      <w:r w:rsidR="5C3B1786" w:rsidRPr="1BD68A4A">
        <w:rPr>
          <w:rFonts w:ascii="Times New Roman" w:hAnsi="Times New Roman" w:cs="Times New Roman"/>
          <w:sz w:val="24"/>
          <w:szCs w:val="24"/>
        </w:rPr>
        <w:t>. peatükis</w:t>
      </w:r>
      <w:r w:rsidR="2CB0B59C" w:rsidRPr="1BD68A4A">
        <w:rPr>
          <w:rFonts w:ascii="Times New Roman" w:hAnsi="Times New Roman" w:cs="Times New Roman"/>
          <w:sz w:val="24"/>
          <w:szCs w:val="24"/>
        </w:rPr>
        <w:t xml:space="preserve"> sätestatut.</w:t>
      </w:r>
    </w:p>
    <w:p w14:paraId="6FB65ABE" w14:textId="77777777" w:rsidR="00067FC9" w:rsidRPr="00FA634D" w:rsidRDefault="00067FC9" w:rsidP="00067FC9">
      <w:pPr>
        <w:spacing w:after="0" w:line="240" w:lineRule="auto"/>
        <w:jc w:val="both"/>
        <w:rPr>
          <w:rFonts w:ascii="Times New Roman" w:hAnsi="Times New Roman" w:cs="Times New Roman"/>
          <w:sz w:val="24"/>
          <w:szCs w:val="24"/>
        </w:rPr>
      </w:pPr>
    </w:p>
    <w:p w14:paraId="552485F9" w14:textId="1CF963C3" w:rsidR="00067FC9" w:rsidRPr="00FA634D" w:rsidRDefault="0ED125E3"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Kolmanda riigi krediidiasutuse </w:t>
      </w:r>
      <w:ins w:id="3" w:author="Merike Koppel - JUSTDIGI" w:date="2025-12-29T10:00:00Z" w16du:dateUtc="2025-12-29T08:00:00Z">
        <w:r w:rsidR="0063286C">
          <w:rPr>
            <w:rFonts w:ascii="Times New Roman" w:hAnsi="Times New Roman" w:cs="Times New Roman"/>
            <w:sz w:val="24"/>
            <w:szCs w:val="24"/>
          </w:rPr>
          <w:t xml:space="preserve">Eesti </w:t>
        </w:r>
      </w:ins>
      <w:r w:rsidRPr="1BD68A4A">
        <w:rPr>
          <w:rFonts w:ascii="Times New Roman" w:hAnsi="Times New Roman" w:cs="Times New Roman"/>
          <w:sz w:val="24"/>
          <w:szCs w:val="24"/>
        </w:rPr>
        <w:t>filiaali</w:t>
      </w:r>
      <w:r w:rsidR="7262FA8D" w:rsidRPr="1BD68A4A">
        <w:rPr>
          <w:rFonts w:ascii="Times New Roman" w:hAnsi="Times New Roman" w:cs="Times New Roman"/>
          <w:sz w:val="24"/>
          <w:szCs w:val="24"/>
        </w:rPr>
        <w:t>le</w:t>
      </w:r>
      <w:r w:rsidRPr="1BD68A4A">
        <w:rPr>
          <w:rFonts w:ascii="Times New Roman" w:hAnsi="Times New Roman" w:cs="Times New Roman"/>
          <w:sz w:val="24"/>
          <w:szCs w:val="24"/>
        </w:rPr>
        <w:t xml:space="preserve"> </w:t>
      </w:r>
      <w:del w:id="4" w:author="Merike Koppel - JUSTDIGI" w:date="2025-12-29T10:00:00Z" w16du:dateUtc="2025-12-29T08:00:00Z">
        <w:r w:rsidRPr="1BD68A4A" w:rsidDel="0063286C">
          <w:rPr>
            <w:rFonts w:ascii="Times New Roman" w:hAnsi="Times New Roman" w:cs="Times New Roman"/>
            <w:sz w:val="24"/>
            <w:szCs w:val="24"/>
          </w:rPr>
          <w:delText xml:space="preserve">Eestis </w:delText>
        </w:r>
      </w:del>
      <w:r w:rsidRPr="1BD68A4A">
        <w:rPr>
          <w:rFonts w:ascii="Times New Roman" w:hAnsi="Times New Roman" w:cs="Times New Roman"/>
          <w:sz w:val="24"/>
          <w:szCs w:val="24"/>
        </w:rPr>
        <w:t>kohaldatakse käesoleva seaduse §-des 3, 20</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21, 21</w:t>
      </w:r>
      <w:r w:rsidRPr="1BD68A4A">
        <w:rPr>
          <w:rFonts w:ascii="Times New Roman" w:hAnsi="Times New Roman" w:cs="Times New Roman"/>
          <w:sz w:val="24"/>
          <w:szCs w:val="24"/>
          <w:vertAlign w:val="superscript"/>
        </w:rPr>
        <w:t>2</w:t>
      </w:r>
      <w:r w:rsidR="473C4280" w:rsidRPr="1BD68A4A">
        <w:rPr>
          <w:rFonts w:ascii="Times New Roman" w:hAnsi="Times New Roman" w:cs="Times New Roman"/>
          <w:sz w:val="24"/>
          <w:szCs w:val="24"/>
        </w:rPr>
        <w:t xml:space="preserve"> ja </w:t>
      </w:r>
      <w:r w:rsidRPr="1BD68A4A">
        <w:rPr>
          <w:rFonts w:ascii="Times New Roman" w:hAnsi="Times New Roman" w:cs="Times New Roman"/>
          <w:sz w:val="24"/>
          <w:szCs w:val="24"/>
        </w:rPr>
        <w:t>21</w:t>
      </w:r>
      <w:r w:rsidRPr="1BD68A4A">
        <w:rPr>
          <w:rFonts w:ascii="Times New Roman" w:hAnsi="Times New Roman" w:cs="Times New Roman"/>
          <w:sz w:val="24"/>
          <w:szCs w:val="24"/>
          <w:vertAlign w:val="superscript"/>
        </w:rPr>
        <w:t>3</w:t>
      </w:r>
      <w:r w:rsidR="4AE251AE" w:rsidRPr="1BD68A4A">
        <w:rPr>
          <w:rFonts w:ascii="Times New Roman" w:hAnsi="Times New Roman" w:cs="Times New Roman"/>
          <w:sz w:val="24"/>
          <w:szCs w:val="24"/>
        </w:rPr>
        <w:t>,</w:t>
      </w:r>
      <w:r w:rsidR="4AE251AE" w:rsidRPr="1BD68A4A">
        <w:rPr>
          <w:rFonts w:ascii="Times New Roman" w:hAnsi="Times New Roman" w:cs="Times New Roman"/>
          <w:sz w:val="24"/>
          <w:szCs w:val="24"/>
          <w:vertAlign w:val="superscript"/>
        </w:rPr>
        <w:t xml:space="preserve"> </w:t>
      </w:r>
      <w:r w:rsidRPr="1BD68A4A">
        <w:rPr>
          <w:rFonts w:ascii="Times New Roman" w:hAnsi="Times New Roman" w:cs="Times New Roman"/>
          <w:sz w:val="24"/>
          <w:szCs w:val="24"/>
        </w:rPr>
        <w:t>§ 87 lõikes 5</w:t>
      </w:r>
      <w:r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w:t>
      </w:r>
      <w:r w:rsidR="2037BD2D" w:rsidRPr="1BD68A4A">
        <w:rPr>
          <w:rFonts w:ascii="Times New Roman" w:hAnsi="Times New Roman" w:cs="Times New Roman"/>
          <w:sz w:val="24"/>
          <w:szCs w:val="24"/>
        </w:rPr>
        <w:t xml:space="preserve">§-s 91, </w:t>
      </w:r>
      <w:r w:rsidRPr="1BD68A4A">
        <w:rPr>
          <w:rFonts w:ascii="Times New Roman" w:hAnsi="Times New Roman" w:cs="Times New Roman"/>
          <w:sz w:val="24"/>
          <w:szCs w:val="24"/>
        </w:rPr>
        <w:t>§ 92 lõikes 5, 8</w:t>
      </w:r>
      <w:r w:rsidRPr="1BD68A4A">
        <w:rPr>
          <w:rFonts w:ascii="Times New Roman" w:hAnsi="Times New Roman" w:cs="Times New Roman"/>
          <w:sz w:val="24"/>
          <w:szCs w:val="24"/>
          <w:vertAlign w:val="superscript"/>
        </w:rPr>
        <w:t>1</w:t>
      </w:r>
      <w:r w:rsidR="7D7FE24B" w:rsidRPr="1BD68A4A">
        <w:rPr>
          <w:rFonts w:ascii="Times New Roman" w:hAnsi="Times New Roman" w:cs="Times New Roman"/>
          <w:sz w:val="24"/>
          <w:szCs w:val="24"/>
        </w:rPr>
        <w:t>.</w:t>
      </w:r>
      <w:r w:rsidRPr="1BD68A4A">
        <w:rPr>
          <w:rFonts w:ascii="Times New Roman" w:hAnsi="Times New Roman" w:cs="Times New Roman"/>
          <w:sz w:val="24"/>
          <w:szCs w:val="24"/>
        </w:rPr>
        <w:t>, 9</w:t>
      </w:r>
      <w:r w:rsidR="7D7FE24B" w:rsidRPr="1BD68A4A">
        <w:rPr>
          <w:rFonts w:ascii="Times New Roman" w:hAnsi="Times New Roman" w:cs="Times New Roman"/>
          <w:sz w:val="24"/>
          <w:szCs w:val="24"/>
        </w:rPr>
        <w:t>.</w:t>
      </w:r>
      <w:r w:rsidRPr="1BD68A4A">
        <w:rPr>
          <w:rFonts w:ascii="Times New Roman" w:hAnsi="Times New Roman" w:cs="Times New Roman"/>
          <w:sz w:val="24"/>
          <w:szCs w:val="24"/>
        </w:rPr>
        <w:t xml:space="preserve"> ja 12</w:t>
      </w:r>
      <w:r w:rsidR="7D7FE24B" w:rsidRPr="1BD68A4A">
        <w:rPr>
          <w:rFonts w:ascii="Times New Roman" w:hAnsi="Times New Roman" w:cs="Times New Roman"/>
          <w:sz w:val="24"/>
          <w:szCs w:val="24"/>
        </w:rPr>
        <w:t>. pea</w:t>
      </w:r>
      <w:r w:rsidR="58332EB8" w:rsidRPr="1BD68A4A">
        <w:rPr>
          <w:rFonts w:ascii="Times New Roman" w:hAnsi="Times New Roman" w:cs="Times New Roman"/>
          <w:sz w:val="24"/>
          <w:szCs w:val="24"/>
        </w:rPr>
        <w:t>tükis</w:t>
      </w:r>
      <w:r w:rsidRPr="1BD68A4A">
        <w:rPr>
          <w:rFonts w:ascii="Times New Roman" w:hAnsi="Times New Roman" w:cs="Times New Roman"/>
          <w:sz w:val="24"/>
          <w:szCs w:val="24"/>
        </w:rPr>
        <w:t>, §-des 141</w:t>
      </w:r>
      <w:r w:rsidRPr="1BD68A4A">
        <w:rPr>
          <w:rFonts w:ascii="Times New Roman" w:hAnsi="Times New Roman" w:cs="Times New Roman"/>
          <w:sz w:val="24"/>
          <w:szCs w:val="24"/>
          <w:vertAlign w:val="superscript"/>
        </w:rPr>
        <w:t>18</w:t>
      </w:r>
      <w:r w:rsidRPr="1BD68A4A">
        <w:rPr>
          <w:rFonts w:ascii="Times New Roman" w:hAnsi="Times New Roman" w:cs="Times New Roman"/>
          <w:sz w:val="24"/>
          <w:szCs w:val="24"/>
        </w:rPr>
        <w:t xml:space="preserve"> ja 141</w:t>
      </w:r>
      <w:r w:rsidRPr="1BD68A4A">
        <w:rPr>
          <w:rFonts w:ascii="Times New Roman" w:hAnsi="Times New Roman" w:cs="Times New Roman"/>
          <w:sz w:val="24"/>
          <w:szCs w:val="24"/>
          <w:vertAlign w:val="superscript"/>
        </w:rPr>
        <w:t>19</w:t>
      </w:r>
      <w:r w:rsidRPr="1BD68A4A">
        <w:rPr>
          <w:rFonts w:ascii="Times New Roman" w:hAnsi="Times New Roman" w:cs="Times New Roman"/>
          <w:sz w:val="24"/>
          <w:szCs w:val="24"/>
        </w:rPr>
        <w:t xml:space="preserve"> ning Finantsinspektsiooni seaduse § 47</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lõikes 6 ja </w:t>
      </w:r>
      <w:r w:rsidR="6AE305F4" w:rsidRPr="1BD68A4A">
        <w:rPr>
          <w:rFonts w:ascii="Times New Roman" w:hAnsi="Times New Roman" w:cs="Times New Roman"/>
          <w:sz w:val="24"/>
          <w:szCs w:val="24"/>
        </w:rPr>
        <w:t xml:space="preserve">§ </w:t>
      </w:r>
      <w:r w:rsidRPr="1BD68A4A">
        <w:rPr>
          <w:rFonts w:ascii="Times New Roman" w:hAnsi="Times New Roman" w:cs="Times New Roman"/>
          <w:sz w:val="24"/>
          <w:szCs w:val="24"/>
        </w:rPr>
        <w:t>47</w:t>
      </w:r>
      <w:r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lõigetes 1</w:t>
      </w:r>
      <w:r w:rsidRPr="1BD68A4A">
        <w:rPr>
          <w:rFonts w:ascii="Times New Roman" w:hAnsi="Times New Roman" w:cs="Times New Roman"/>
          <w:sz w:val="24"/>
          <w:szCs w:val="24"/>
          <w:vertAlign w:val="superscript"/>
        </w:rPr>
        <w:t>2</w:t>
      </w:r>
      <w:r w:rsidR="49B564D2" w:rsidRPr="1BD68A4A">
        <w:rPr>
          <w:rFonts w:ascii="Times New Roman" w:hAnsi="Times New Roman" w:cs="Times New Roman"/>
          <w:sz w:val="24"/>
          <w:szCs w:val="24"/>
        </w:rPr>
        <w:t xml:space="preserve"> ja </w:t>
      </w: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3–4, 5–7 </w:t>
      </w:r>
      <w:r w:rsidR="46F2FCC1"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8</w:t>
      </w:r>
      <w:r w:rsidR="46F2FCC1" w:rsidRPr="1BD68A4A">
        <w:rPr>
          <w:rFonts w:ascii="Times New Roman" w:hAnsi="Times New Roman" w:cs="Times New Roman"/>
          <w:sz w:val="24"/>
          <w:szCs w:val="24"/>
        </w:rPr>
        <w:t xml:space="preserve"> ja </w:t>
      </w:r>
      <w:r w:rsidRPr="1BD68A4A">
        <w:rPr>
          <w:rFonts w:ascii="Times New Roman" w:hAnsi="Times New Roman" w:cs="Times New Roman"/>
          <w:sz w:val="24"/>
          <w:szCs w:val="24"/>
        </w:rPr>
        <w:t>9 sätestatut, kui filiaal osutab järgmisi teenuseid:</w:t>
      </w:r>
      <w:r w:rsidRPr="1BD68A4A">
        <w:rPr>
          <w:rFonts w:ascii="Times New Roman" w:hAnsi="Times New Roman" w:cs="Times New Roman"/>
          <w:b/>
          <w:bCs/>
          <w:sz w:val="24"/>
          <w:szCs w:val="24"/>
        </w:rPr>
        <w:t xml:space="preserve"> </w:t>
      </w:r>
    </w:p>
    <w:p w14:paraId="75347620" w14:textId="5F8D7683" w:rsidR="00067FC9" w:rsidRPr="00FA634D" w:rsidRDefault="0ED125E3"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käesoleva seaduse § 6 lõike 1 punktides 2 ja 6 nimetatud </w:t>
      </w:r>
      <w:commentRangeStart w:id="5"/>
      <w:r w:rsidRPr="1BD68A4A">
        <w:rPr>
          <w:rFonts w:ascii="Times New Roman" w:hAnsi="Times New Roman" w:cs="Times New Roman"/>
          <w:sz w:val="24"/>
          <w:szCs w:val="24"/>
        </w:rPr>
        <w:t>teenus</w:t>
      </w:r>
      <w:del w:id="6" w:author="Merike Koppel - JUSTDIGI" w:date="2025-12-29T10:00:00Z" w16du:dateUtc="2025-12-29T08:00:00Z">
        <w:r w:rsidR="4820F9F0" w:rsidRPr="1BD68A4A" w:rsidDel="00FD3595">
          <w:rPr>
            <w:rFonts w:ascii="Times New Roman" w:hAnsi="Times New Roman" w:cs="Times New Roman"/>
            <w:sz w:val="24"/>
            <w:szCs w:val="24"/>
          </w:rPr>
          <w:delText>t</w:delText>
        </w:r>
      </w:del>
      <w:commentRangeEnd w:id="5"/>
      <w:r w:rsidR="002A5CF8">
        <w:rPr>
          <w:rStyle w:val="Kommentaariviide"/>
        </w:rPr>
        <w:commentReference w:id="5"/>
      </w:r>
      <w:r w:rsidRPr="1BD68A4A">
        <w:rPr>
          <w:rFonts w:ascii="Times New Roman" w:hAnsi="Times New Roman" w:cs="Times New Roman"/>
          <w:sz w:val="24"/>
          <w:szCs w:val="24"/>
        </w:rPr>
        <w:t xml:space="preserve">, </w:t>
      </w:r>
      <w:del w:id="7" w:author="Merike Koppel - JUSTDIGI" w:date="2025-12-29T10:00:00Z" w16du:dateUtc="2025-12-29T08:00:00Z">
        <w:r w:rsidRPr="1BD68A4A" w:rsidDel="00FD3595">
          <w:rPr>
            <w:rFonts w:ascii="Times New Roman" w:hAnsi="Times New Roman" w:cs="Times New Roman"/>
            <w:sz w:val="24"/>
            <w:szCs w:val="24"/>
          </w:rPr>
          <w:delText xml:space="preserve">mida </w:delText>
        </w:r>
      </w:del>
      <w:commentRangeStart w:id="8"/>
      <w:ins w:id="9" w:author="Merike Koppel - JUSTDIGI" w:date="2025-12-29T10:00:00Z" w16du:dateUtc="2025-12-29T08:00:00Z">
        <w:r w:rsidR="00FD3595">
          <w:rPr>
            <w:rFonts w:ascii="Times New Roman" w:hAnsi="Times New Roman" w:cs="Times New Roman"/>
            <w:sz w:val="24"/>
            <w:szCs w:val="24"/>
          </w:rPr>
          <w:t>kui se</w:t>
        </w:r>
      </w:ins>
      <w:ins w:id="10" w:author="Merike Koppel - JUSTDIGI" w:date="2025-12-29T10:01:00Z" w16du:dateUtc="2025-12-29T08:01:00Z">
        <w:r w:rsidR="00FD3595">
          <w:rPr>
            <w:rFonts w:ascii="Times New Roman" w:hAnsi="Times New Roman" w:cs="Times New Roman"/>
            <w:sz w:val="24"/>
            <w:szCs w:val="24"/>
          </w:rPr>
          <w:t>da</w:t>
        </w:r>
      </w:ins>
      <w:ins w:id="11" w:author="Merike Koppel - JUSTDIGI" w:date="2025-12-29T10:00:00Z" w16du:dateUtc="2025-12-29T08:00:00Z">
        <w:r w:rsidR="00FD3595" w:rsidRPr="1BD68A4A">
          <w:rPr>
            <w:rFonts w:ascii="Times New Roman" w:hAnsi="Times New Roman" w:cs="Times New Roman"/>
            <w:sz w:val="24"/>
            <w:szCs w:val="24"/>
          </w:rPr>
          <w:t xml:space="preserve"> </w:t>
        </w:r>
      </w:ins>
      <w:commentRangeEnd w:id="8"/>
      <w:ins w:id="12" w:author="Merike Koppel - JUSTDIGI" w:date="2025-12-29T10:01:00Z" w16du:dateUtc="2025-12-29T08:01:00Z">
        <w:r w:rsidR="00C04A18">
          <w:rPr>
            <w:rStyle w:val="Kommentaariviide"/>
          </w:rPr>
          <w:commentReference w:id="8"/>
        </w:r>
      </w:ins>
      <w:r w:rsidRPr="1BD68A4A">
        <w:rPr>
          <w:rFonts w:ascii="Times New Roman" w:hAnsi="Times New Roman" w:cs="Times New Roman"/>
          <w:sz w:val="24"/>
          <w:szCs w:val="24"/>
        </w:rPr>
        <w:t>osutab kolmandas riigis asutatud ettevõtja, kes kvalifitseeruks krediidiasutuseks või vastaks Euroopa Parlamendi ja nõukogu määruse (</w:t>
      </w:r>
      <w:r w:rsidR="2EC3E337" w:rsidRPr="1BD68A4A">
        <w:rPr>
          <w:rFonts w:ascii="Times New Roman" w:hAnsi="Times New Roman" w:cs="Times New Roman"/>
          <w:sz w:val="24"/>
          <w:szCs w:val="24"/>
        </w:rPr>
        <w:t>EL</w:t>
      </w:r>
      <w:r w:rsidRPr="1BD68A4A">
        <w:rPr>
          <w:rFonts w:ascii="Times New Roman" w:hAnsi="Times New Roman" w:cs="Times New Roman"/>
          <w:sz w:val="24"/>
          <w:szCs w:val="24"/>
        </w:rPr>
        <w:t xml:space="preserve">) </w:t>
      </w:r>
      <w:r w:rsidR="6616F9E0" w:rsidRPr="1BD68A4A">
        <w:rPr>
          <w:rFonts w:ascii="Times New Roman" w:hAnsi="Times New Roman" w:cs="Times New Roman"/>
          <w:sz w:val="24"/>
          <w:szCs w:val="24"/>
        </w:rPr>
        <w:t xml:space="preserve">nr </w:t>
      </w:r>
      <w:r w:rsidRPr="1BD68A4A">
        <w:rPr>
          <w:rFonts w:ascii="Times New Roman" w:hAnsi="Times New Roman" w:cs="Times New Roman"/>
          <w:sz w:val="24"/>
          <w:szCs w:val="24"/>
        </w:rPr>
        <w:t>575/2013</w:t>
      </w:r>
      <w:r w:rsidR="5504079C" w:rsidRPr="1BD68A4A">
        <w:rPr>
          <w:rFonts w:ascii="Times New Roman" w:hAnsi="Times New Roman" w:cs="Times New Roman"/>
          <w:sz w:val="24"/>
          <w:szCs w:val="24"/>
        </w:rPr>
        <w:t xml:space="preserve">, mis </w:t>
      </w:r>
      <w:r w:rsidR="5504079C" w:rsidRPr="1BD68A4A">
        <w:rPr>
          <w:rFonts w:ascii="Times New Roman" w:eastAsia="Aptos" w:hAnsi="Times New Roman" w:cs="Times New Roman"/>
          <w:sz w:val="24"/>
          <w:szCs w:val="24"/>
        </w:rPr>
        <w:t>käsitleb krediidiasutuste suhtes kohaldatavaid usaldatavusnõudeid ja millega muudetakse määrust (EL) nr 648/2012 (ELT L 176, 27.06.2013, lk 1–337</w:t>
      </w:r>
      <w:r w:rsidR="4D313D84" w:rsidRPr="1BD68A4A">
        <w:rPr>
          <w:rFonts w:ascii="Times New Roman" w:eastAsia="Aptos" w:hAnsi="Times New Roman" w:cs="Times New Roman"/>
          <w:sz w:val="24"/>
          <w:szCs w:val="24"/>
        </w:rPr>
        <w:t>),</w:t>
      </w:r>
      <w:r w:rsidRPr="1BD68A4A">
        <w:rPr>
          <w:rFonts w:ascii="Times New Roman" w:hAnsi="Times New Roman" w:cs="Times New Roman"/>
          <w:sz w:val="24"/>
          <w:szCs w:val="24"/>
        </w:rPr>
        <w:t xml:space="preserve"> artikli 4 lõike 1 punkti 1 alapunktis b </w:t>
      </w:r>
      <w:r w:rsidR="57248717" w:rsidRPr="1BD68A4A">
        <w:rPr>
          <w:rFonts w:ascii="Times New Roman" w:hAnsi="Times New Roman" w:cs="Times New Roman"/>
          <w:sz w:val="24"/>
          <w:szCs w:val="24"/>
        </w:rPr>
        <w:t xml:space="preserve">sätestatud </w:t>
      </w:r>
      <w:r w:rsidRPr="1BD68A4A">
        <w:rPr>
          <w:rFonts w:ascii="Times New Roman" w:hAnsi="Times New Roman" w:cs="Times New Roman"/>
          <w:sz w:val="24"/>
          <w:szCs w:val="24"/>
        </w:rPr>
        <w:t xml:space="preserve">tingimustele, kui ta oleks asutatud Euroopa Liidus; </w:t>
      </w:r>
    </w:p>
    <w:p w14:paraId="78A48D34" w14:textId="449E6A42" w:rsidR="00067FC9" w:rsidRPr="00FA634D" w:rsidRDefault="033426E9"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käesoleva seaduse § 6 lõike 1 punktis 1 nimetatud teenus</w:t>
      </w:r>
      <w:del w:id="13" w:author="Merike Koppel - JUSTDIGI" w:date="2025-12-29T10:02:00Z" w16du:dateUtc="2025-12-29T08:02:00Z">
        <w:r w:rsidRPr="1BD68A4A" w:rsidDel="00156969">
          <w:rPr>
            <w:rFonts w:ascii="Times New Roman" w:hAnsi="Times New Roman" w:cs="Times New Roman"/>
            <w:sz w:val="24"/>
            <w:szCs w:val="24"/>
          </w:rPr>
          <w:delText>t</w:delText>
        </w:r>
      </w:del>
      <w:r w:rsidRPr="1BD68A4A">
        <w:rPr>
          <w:rFonts w:ascii="Times New Roman" w:hAnsi="Times New Roman" w:cs="Times New Roman"/>
          <w:sz w:val="24"/>
          <w:szCs w:val="24"/>
        </w:rPr>
        <w:t xml:space="preserve">, </w:t>
      </w:r>
      <w:ins w:id="14" w:author="Merike Koppel - JUSTDIGI" w:date="2025-12-29T10:02:00Z" w16du:dateUtc="2025-12-29T08:02:00Z">
        <w:r w:rsidR="00156969">
          <w:rPr>
            <w:rFonts w:ascii="Times New Roman" w:hAnsi="Times New Roman" w:cs="Times New Roman"/>
            <w:sz w:val="24"/>
            <w:szCs w:val="24"/>
          </w:rPr>
          <w:t>kui seda</w:t>
        </w:r>
      </w:ins>
      <w:del w:id="15" w:author="Merike Koppel - JUSTDIGI" w:date="2025-12-29T10:02:00Z" w16du:dateUtc="2025-12-29T08:02:00Z">
        <w:r w:rsidRPr="1BD68A4A" w:rsidDel="00156969">
          <w:rPr>
            <w:rFonts w:ascii="Times New Roman" w:hAnsi="Times New Roman" w:cs="Times New Roman"/>
            <w:sz w:val="24"/>
            <w:szCs w:val="24"/>
          </w:rPr>
          <w:delText>mida</w:delText>
        </w:r>
      </w:del>
      <w:r w:rsidRPr="1BD68A4A">
        <w:rPr>
          <w:rFonts w:ascii="Times New Roman" w:hAnsi="Times New Roman" w:cs="Times New Roman"/>
          <w:sz w:val="24"/>
          <w:szCs w:val="24"/>
        </w:rPr>
        <w:t xml:space="preserve"> osutab kolmandas riigis asutatud ettevõtja.“; </w:t>
      </w:r>
    </w:p>
    <w:p w14:paraId="1E19FD7A" w14:textId="5BC9ED2A" w:rsidR="00067FC9" w:rsidRPr="00FA634D" w:rsidRDefault="00067FC9" w:rsidP="00464A6C">
      <w:pPr>
        <w:spacing w:after="0" w:line="240" w:lineRule="auto"/>
        <w:jc w:val="both"/>
        <w:rPr>
          <w:rFonts w:ascii="Times New Roman" w:hAnsi="Times New Roman" w:cs="Times New Roman"/>
          <w:sz w:val="24"/>
          <w:szCs w:val="24"/>
        </w:rPr>
      </w:pPr>
    </w:p>
    <w:p w14:paraId="57D63C63" w14:textId="69EE2063" w:rsidR="00067FC9" w:rsidRPr="00FA634D" w:rsidRDefault="00B7111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w:t>
      </w:r>
      <w:r w:rsidR="00067FC9" w:rsidRPr="1BD68A4A">
        <w:rPr>
          <w:rFonts w:ascii="Times New Roman" w:hAnsi="Times New Roman" w:cs="Times New Roman"/>
          <w:b/>
          <w:bCs/>
          <w:sz w:val="24"/>
          <w:szCs w:val="24"/>
        </w:rPr>
        <w:t xml:space="preserve">) </w:t>
      </w:r>
      <w:r w:rsidR="00067FC9" w:rsidRPr="1BD68A4A">
        <w:rPr>
          <w:rFonts w:ascii="Times New Roman" w:hAnsi="Times New Roman" w:cs="Times New Roman"/>
          <w:sz w:val="24"/>
          <w:szCs w:val="24"/>
        </w:rPr>
        <w:t>paragrahvi 2 täiendatakse lõikega 4</w:t>
      </w:r>
      <w:r w:rsidR="00067FC9" w:rsidRPr="1BD68A4A">
        <w:rPr>
          <w:rFonts w:ascii="Times New Roman" w:hAnsi="Times New Roman" w:cs="Times New Roman"/>
          <w:sz w:val="24"/>
          <w:szCs w:val="24"/>
          <w:vertAlign w:val="superscript"/>
        </w:rPr>
        <w:t>1</w:t>
      </w:r>
      <w:r w:rsidR="00067FC9" w:rsidRPr="1BD68A4A">
        <w:rPr>
          <w:rFonts w:ascii="Times New Roman" w:hAnsi="Times New Roman" w:cs="Times New Roman"/>
          <w:sz w:val="24"/>
          <w:szCs w:val="24"/>
        </w:rPr>
        <w:t xml:space="preserve"> järgmises sõnastuses:</w:t>
      </w:r>
    </w:p>
    <w:p w14:paraId="796AE595" w14:textId="1E64527E" w:rsidR="00067FC9" w:rsidRPr="00FA634D" w:rsidRDefault="37632D2A"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2717BC" w:rsidRPr="1BD68A4A">
        <w:rPr>
          <w:rFonts w:ascii="Times New Roman" w:hAnsi="Times New Roman" w:cs="Times New Roman"/>
          <w:sz w:val="24"/>
          <w:szCs w:val="24"/>
        </w:rPr>
        <w:t>(4</w:t>
      </w:r>
      <w:r w:rsidR="002717BC" w:rsidRPr="1BD68A4A">
        <w:rPr>
          <w:rFonts w:ascii="Times New Roman" w:hAnsi="Times New Roman" w:cs="Times New Roman"/>
          <w:sz w:val="24"/>
          <w:szCs w:val="24"/>
          <w:vertAlign w:val="superscript"/>
        </w:rPr>
        <w:t>1</w:t>
      </w:r>
      <w:r w:rsidR="002717BC" w:rsidRPr="1BD68A4A">
        <w:rPr>
          <w:rFonts w:ascii="Times New Roman" w:hAnsi="Times New Roman" w:cs="Times New Roman"/>
          <w:sz w:val="24"/>
          <w:szCs w:val="24"/>
        </w:rPr>
        <w:t xml:space="preserve">) Väärtpaberituru seaduse § 43 lõikes 1 nimetatud </w:t>
      </w:r>
      <w:r w:rsidR="06E8C5F3" w:rsidRPr="1BD68A4A">
        <w:rPr>
          <w:rFonts w:ascii="Times New Roman" w:hAnsi="Times New Roman" w:cs="Times New Roman"/>
          <w:sz w:val="24"/>
          <w:szCs w:val="24"/>
        </w:rPr>
        <w:t>investeerimis</w:t>
      </w:r>
      <w:r w:rsidR="002717BC" w:rsidRPr="1BD68A4A">
        <w:rPr>
          <w:rFonts w:ascii="Times New Roman" w:hAnsi="Times New Roman" w:cs="Times New Roman"/>
          <w:sz w:val="24"/>
          <w:szCs w:val="24"/>
        </w:rPr>
        <w:t xml:space="preserve">teenuste osutamisel, sealhulgas mis tahes </w:t>
      </w:r>
      <w:commentRangeStart w:id="16"/>
      <w:proofErr w:type="spellStart"/>
      <w:r w:rsidR="002717BC" w:rsidRPr="1BD68A4A">
        <w:rPr>
          <w:rFonts w:ascii="Times New Roman" w:hAnsi="Times New Roman" w:cs="Times New Roman"/>
          <w:sz w:val="24"/>
          <w:szCs w:val="24"/>
        </w:rPr>
        <w:t>kõrvalteenuse</w:t>
      </w:r>
      <w:proofErr w:type="spellEnd"/>
      <w:ins w:id="17" w:author="Merike Koppel - JUSTDIGI" w:date="2025-12-29T10:02:00Z" w16du:dateUtc="2025-12-29T08:02:00Z">
        <w:r w:rsidR="00156969">
          <w:rPr>
            <w:rFonts w:ascii="Times New Roman" w:hAnsi="Times New Roman" w:cs="Times New Roman"/>
            <w:sz w:val="24"/>
            <w:szCs w:val="24"/>
          </w:rPr>
          <w:t xml:space="preserve"> osutamisel</w:t>
        </w:r>
      </w:ins>
      <w:r w:rsidR="00070D1B">
        <w:rPr>
          <w:rFonts w:ascii="Times New Roman" w:hAnsi="Times New Roman" w:cs="Times New Roman"/>
          <w:sz w:val="24"/>
          <w:szCs w:val="24"/>
        </w:rPr>
        <w:t>,</w:t>
      </w:r>
      <w:r w:rsidR="163034AA" w:rsidRPr="1BD68A4A">
        <w:rPr>
          <w:rFonts w:ascii="Times New Roman" w:hAnsi="Times New Roman" w:cs="Times New Roman"/>
          <w:sz w:val="24"/>
          <w:szCs w:val="24"/>
        </w:rPr>
        <w:t xml:space="preserve"> nagu</w:t>
      </w:r>
      <w:r w:rsidR="002717BC" w:rsidRPr="1BD68A4A">
        <w:rPr>
          <w:rFonts w:ascii="Times New Roman" w:hAnsi="Times New Roman" w:cs="Times New Roman"/>
          <w:sz w:val="24"/>
          <w:szCs w:val="24"/>
        </w:rPr>
        <w:t xml:space="preserve"> hoiuste kaasami</w:t>
      </w:r>
      <w:del w:id="18" w:author="Merike Koppel - JUSTDIGI" w:date="2025-12-29T10:02:00Z" w16du:dateUtc="2025-12-29T08:02:00Z">
        <w:r w:rsidR="11E29D5F" w:rsidRPr="1BD68A4A" w:rsidDel="00156969">
          <w:rPr>
            <w:rFonts w:ascii="Times New Roman" w:hAnsi="Times New Roman" w:cs="Times New Roman"/>
            <w:sz w:val="24"/>
            <w:szCs w:val="24"/>
          </w:rPr>
          <w:delText>n</w:delText>
        </w:r>
      </w:del>
      <w:ins w:id="19" w:author="Merike Koppel - JUSTDIGI" w:date="2025-12-29T10:02:00Z" w16du:dateUtc="2025-12-29T08:02:00Z">
        <w:r w:rsidR="00156969">
          <w:rPr>
            <w:rFonts w:ascii="Times New Roman" w:hAnsi="Times New Roman" w:cs="Times New Roman"/>
            <w:sz w:val="24"/>
            <w:szCs w:val="24"/>
          </w:rPr>
          <w:t>s</w:t>
        </w:r>
      </w:ins>
      <w:r w:rsidR="002717BC" w:rsidRPr="1BD68A4A">
        <w:rPr>
          <w:rFonts w:ascii="Times New Roman" w:hAnsi="Times New Roman" w:cs="Times New Roman"/>
          <w:sz w:val="24"/>
          <w:szCs w:val="24"/>
        </w:rPr>
        <w:t>e või krediidi või laenu andmi</w:t>
      </w:r>
      <w:ins w:id="20" w:author="Merike Koppel - JUSTDIGI" w:date="2025-12-29T10:02:00Z" w16du:dateUtc="2025-12-29T08:02:00Z">
        <w:r w:rsidR="00156969">
          <w:rPr>
            <w:rFonts w:ascii="Times New Roman" w:hAnsi="Times New Roman" w:cs="Times New Roman"/>
            <w:sz w:val="24"/>
            <w:szCs w:val="24"/>
          </w:rPr>
          <w:t>s</w:t>
        </w:r>
      </w:ins>
      <w:del w:id="21" w:author="Merike Koppel - JUSTDIGI" w:date="2025-12-29T10:02:00Z" w16du:dateUtc="2025-12-29T08:02:00Z">
        <w:r w:rsidR="370BE081" w:rsidRPr="1BD68A4A" w:rsidDel="00156969">
          <w:rPr>
            <w:rFonts w:ascii="Times New Roman" w:hAnsi="Times New Roman" w:cs="Times New Roman"/>
            <w:sz w:val="24"/>
            <w:szCs w:val="24"/>
          </w:rPr>
          <w:delText>n</w:delText>
        </w:r>
      </w:del>
      <w:r w:rsidR="370BE081" w:rsidRPr="1BD68A4A">
        <w:rPr>
          <w:rFonts w:ascii="Times New Roman" w:hAnsi="Times New Roman" w:cs="Times New Roman"/>
          <w:sz w:val="24"/>
          <w:szCs w:val="24"/>
        </w:rPr>
        <w:t>e</w:t>
      </w:r>
      <w:ins w:id="22" w:author="Merike Koppel - JUSTDIGI" w:date="2025-12-29T10:02:00Z" w16du:dateUtc="2025-12-29T08:02:00Z">
        <w:r w:rsidR="00156969">
          <w:rPr>
            <w:rFonts w:ascii="Times New Roman" w:hAnsi="Times New Roman" w:cs="Times New Roman"/>
            <w:sz w:val="24"/>
            <w:szCs w:val="24"/>
          </w:rPr>
          <w:t xml:space="preserve"> korral</w:t>
        </w:r>
      </w:ins>
      <w:r w:rsidR="002717BC" w:rsidRPr="1BD68A4A">
        <w:rPr>
          <w:rFonts w:ascii="Times New Roman" w:hAnsi="Times New Roman" w:cs="Times New Roman"/>
          <w:sz w:val="24"/>
          <w:szCs w:val="24"/>
        </w:rPr>
        <w:t>,</w:t>
      </w:r>
      <w:commentRangeEnd w:id="16"/>
      <w:r w:rsidR="000E4823">
        <w:rPr>
          <w:rStyle w:val="Kommentaariviide"/>
        </w:rPr>
        <w:commentReference w:id="16"/>
      </w:r>
      <w:r w:rsidR="002717BC" w:rsidRPr="1BD68A4A">
        <w:rPr>
          <w:rFonts w:ascii="Times New Roman" w:hAnsi="Times New Roman" w:cs="Times New Roman"/>
          <w:sz w:val="24"/>
          <w:szCs w:val="24"/>
        </w:rPr>
        <w:t xml:space="preserve"> kui selle eesmärk on osutada teenuseid </w:t>
      </w:r>
      <w:r w:rsidR="258CF576" w:rsidRPr="1BD68A4A">
        <w:rPr>
          <w:rFonts w:ascii="Times New Roman" w:hAnsi="Times New Roman" w:cs="Times New Roman"/>
          <w:sz w:val="24"/>
          <w:szCs w:val="24"/>
        </w:rPr>
        <w:t>väärtpaberituru</w:t>
      </w:r>
      <w:r w:rsidR="002717BC" w:rsidRPr="1BD68A4A">
        <w:rPr>
          <w:rFonts w:ascii="Times New Roman" w:hAnsi="Times New Roman" w:cs="Times New Roman"/>
          <w:sz w:val="24"/>
          <w:szCs w:val="24"/>
        </w:rPr>
        <w:t xml:space="preserve"> seaduse alusel, ei kohaldata kolmanda riigi krediidiasutuse suhtes käesoleva paragrahvi lõikes 2</w:t>
      </w:r>
      <w:r w:rsidR="002717BC" w:rsidRPr="1BD68A4A">
        <w:rPr>
          <w:rFonts w:ascii="Times New Roman" w:hAnsi="Times New Roman" w:cs="Times New Roman"/>
          <w:sz w:val="24"/>
          <w:szCs w:val="24"/>
          <w:vertAlign w:val="superscript"/>
        </w:rPr>
        <w:t>2</w:t>
      </w:r>
      <w:r w:rsidR="002717BC" w:rsidRPr="1BD68A4A">
        <w:rPr>
          <w:rFonts w:ascii="Times New Roman" w:hAnsi="Times New Roman" w:cs="Times New Roman"/>
          <w:sz w:val="24"/>
          <w:szCs w:val="24"/>
        </w:rPr>
        <w:t xml:space="preserve"> sätestatut.“;</w:t>
      </w:r>
    </w:p>
    <w:p w14:paraId="4BC54C95" w14:textId="24EBF619" w:rsidR="29F7646F" w:rsidRPr="00FA634D" w:rsidRDefault="29F7646F" w:rsidP="29F7646F">
      <w:pPr>
        <w:spacing w:after="0" w:line="240" w:lineRule="auto"/>
        <w:jc w:val="both"/>
        <w:rPr>
          <w:rFonts w:ascii="Times New Roman" w:hAnsi="Times New Roman" w:cs="Times New Roman"/>
          <w:b/>
          <w:bCs/>
          <w:sz w:val="24"/>
          <w:szCs w:val="24"/>
        </w:rPr>
      </w:pPr>
    </w:p>
    <w:p w14:paraId="4F0C2611" w14:textId="3FE50B99" w:rsidR="5C43FA07" w:rsidRPr="00FA634D" w:rsidRDefault="00B71111" w:rsidP="29F7646F">
      <w:pPr>
        <w:spacing w:after="0" w:line="240" w:lineRule="auto"/>
        <w:jc w:val="both"/>
        <w:rPr>
          <w:rFonts w:ascii="Times New Roman" w:eastAsia="Aptos" w:hAnsi="Times New Roman" w:cs="Times New Roman"/>
          <w:b/>
          <w:bCs/>
          <w:sz w:val="24"/>
          <w:szCs w:val="24"/>
        </w:rPr>
      </w:pPr>
      <w:r w:rsidRPr="1BD68A4A">
        <w:rPr>
          <w:rFonts w:ascii="Times New Roman" w:hAnsi="Times New Roman" w:cs="Times New Roman"/>
          <w:b/>
          <w:bCs/>
          <w:sz w:val="24"/>
          <w:szCs w:val="24"/>
        </w:rPr>
        <w:t>5</w:t>
      </w:r>
      <w:r w:rsidR="65FFCEED" w:rsidRPr="1BD68A4A">
        <w:rPr>
          <w:rFonts w:ascii="Times New Roman" w:hAnsi="Times New Roman" w:cs="Times New Roman"/>
          <w:b/>
          <w:bCs/>
          <w:sz w:val="24"/>
          <w:szCs w:val="24"/>
        </w:rPr>
        <w:t xml:space="preserve">) </w:t>
      </w:r>
      <w:r w:rsidR="65FFCEED" w:rsidRPr="1BD68A4A">
        <w:rPr>
          <w:rFonts w:ascii="Times New Roman" w:eastAsia="Aptos" w:hAnsi="Times New Roman" w:cs="Times New Roman"/>
          <w:sz w:val="24"/>
          <w:szCs w:val="24"/>
        </w:rPr>
        <w:t>paragrahvi 3</w:t>
      </w:r>
      <w:r w:rsidR="65FFCEED" w:rsidRPr="1BD68A4A">
        <w:rPr>
          <w:rFonts w:ascii="Times New Roman" w:eastAsia="Aptos" w:hAnsi="Times New Roman" w:cs="Times New Roman"/>
          <w:sz w:val="24"/>
          <w:szCs w:val="24"/>
          <w:vertAlign w:val="superscript"/>
        </w:rPr>
        <w:t>1</w:t>
      </w:r>
      <w:r w:rsidR="65FFCEED" w:rsidRPr="1BD68A4A">
        <w:rPr>
          <w:rFonts w:ascii="Times New Roman" w:eastAsia="Aptos" w:hAnsi="Times New Roman" w:cs="Times New Roman"/>
          <w:sz w:val="24"/>
          <w:szCs w:val="24"/>
        </w:rPr>
        <w:t xml:space="preserve"> lõikest 1 jäetakse välja tekstiosa „, mis käsitleb krediidiasutuste suhtes kohaldatavaid usaldatavusnõudeid ja millega muudetakse määrust (EL) nr 648/2012 (ELT L</w:t>
      </w:r>
      <w:r w:rsidR="00A97B77" w:rsidRPr="1BD68A4A">
        <w:rPr>
          <w:rFonts w:ascii="Times New Roman" w:eastAsia="Aptos" w:hAnsi="Times New Roman" w:cs="Times New Roman"/>
          <w:sz w:val="24"/>
          <w:szCs w:val="24"/>
        </w:rPr>
        <w:t> </w:t>
      </w:r>
      <w:r w:rsidR="65FFCEED" w:rsidRPr="1BD68A4A">
        <w:rPr>
          <w:rFonts w:ascii="Times New Roman" w:eastAsia="Aptos" w:hAnsi="Times New Roman" w:cs="Times New Roman"/>
          <w:sz w:val="24"/>
          <w:szCs w:val="24"/>
        </w:rPr>
        <w:t>176, 27.06.2013, lk 1–337),“;</w:t>
      </w:r>
    </w:p>
    <w:p w14:paraId="6BAEA898" w14:textId="14F69119" w:rsidR="00067FC9" w:rsidRPr="00FA634D" w:rsidRDefault="00067FC9" w:rsidP="00464A6C">
      <w:pPr>
        <w:spacing w:after="0" w:line="240" w:lineRule="auto"/>
        <w:jc w:val="both"/>
        <w:rPr>
          <w:rFonts w:ascii="Times New Roman" w:hAnsi="Times New Roman" w:cs="Times New Roman"/>
          <w:sz w:val="24"/>
          <w:szCs w:val="24"/>
        </w:rPr>
      </w:pPr>
    </w:p>
    <w:p w14:paraId="13FF691E" w14:textId="19EDC618" w:rsidR="00067FC9" w:rsidRPr="00FA634D" w:rsidRDefault="00B7111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6</w:t>
      </w:r>
      <w:r w:rsidR="00067FC9" w:rsidRPr="1BD68A4A">
        <w:rPr>
          <w:rFonts w:ascii="Times New Roman" w:hAnsi="Times New Roman" w:cs="Times New Roman"/>
          <w:b/>
          <w:bCs/>
          <w:sz w:val="24"/>
          <w:szCs w:val="24"/>
        </w:rPr>
        <w:t xml:space="preserve">) </w:t>
      </w:r>
      <w:r w:rsidR="00067FC9" w:rsidRPr="1BD68A4A">
        <w:rPr>
          <w:rFonts w:ascii="Times New Roman" w:hAnsi="Times New Roman" w:cs="Times New Roman"/>
          <w:sz w:val="24"/>
          <w:szCs w:val="24"/>
        </w:rPr>
        <w:t>paragrahvi 3</w:t>
      </w:r>
      <w:r w:rsidR="00067FC9" w:rsidRPr="1BD68A4A">
        <w:rPr>
          <w:rFonts w:ascii="Times New Roman" w:hAnsi="Times New Roman" w:cs="Times New Roman"/>
          <w:sz w:val="24"/>
          <w:szCs w:val="24"/>
          <w:vertAlign w:val="superscript"/>
        </w:rPr>
        <w:t>1</w:t>
      </w:r>
      <w:r w:rsidR="00067FC9" w:rsidRPr="1BD68A4A">
        <w:rPr>
          <w:rFonts w:ascii="Times New Roman" w:hAnsi="Times New Roman" w:cs="Times New Roman"/>
          <w:sz w:val="24"/>
          <w:szCs w:val="24"/>
        </w:rPr>
        <w:t xml:space="preserve"> täiendatakse lõigetega 3–5 järgmises sõnastuses: </w:t>
      </w:r>
    </w:p>
    <w:p w14:paraId="11D9654C" w14:textId="05957BFC" w:rsidR="00067FC9" w:rsidRPr="00FA634D" w:rsidRDefault="00401319"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33426E9" w:rsidRPr="1BD68A4A">
        <w:rPr>
          <w:rFonts w:ascii="Times New Roman" w:hAnsi="Times New Roman" w:cs="Times New Roman"/>
          <w:sz w:val="24"/>
          <w:szCs w:val="24"/>
        </w:rPr>
        <w:t>(3) Kolmanda riigi krediidiasutuse filiaal on filiaal, mille on asutanud:</w:t>
      </w:r>
    </w:p>
    <w:p w14:paraId="5C0FD173" w14:textId="642A00F2" w:rsidR="00067FC9" w:rsidRPr="00FA634D" w:rsidRDefault="033426E9" w:rsidP="73884E2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ettevõtja, kelle peakontor asub kolmandas riigis </w:t>
      </w:r>
      <w:r w:rsidR="00623D7D"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kes </w:t>
      </w:r>
      <w:r w:rsidR="30FE9A99" w:rsidRPr="1BD68A4A">
        <w:rPr>
          <w:rFonts w:ascii="Times New Roman" w:hAnsi="Times New Roman" w:cs="Times New Roman"/>
          <w:sz w:val="24"/>
          <w:szCs w:val="24"/>
        </w:rPr>
        <w:t xml:space="preserve">osutab </w:t>
      </w:r>
      <w:r w:rsidRPr="1BD68A4A">
        <w:rPr>
          <w:rFonts w:ascii="Times New Roman" w:hAnsi="Times New Roman" w:cs="Times New Roman"/>
          <w:sz w:val="24"/>
          <w:szCs w:val="24"/>
        </w:rPr>
        <w:t>käesoleva seaduse § 2 lõikes</w:t>
      </w:r>
      <w:r w:rsidR="00A84BB4" w:rsidRPr="1BD68A4A">
        <w:rPr>
          <w:rFonts w:ascii="Times New Roman" w:hAnsi="Times New Roman" w:cs="Times New Roman"/>
          <w:sz w:val="24"/>
          <w:szCs w:val="24"/>
        </w:rPr>
        <w:t> </w:t>
      </w: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nimetatud </w:t>
      </w:r>
      <w:r w:rsidR="47F1ACB9" w:rsidRPr="1BD68A4A">
        <w:rPr>
          <w:rFonts w:ascii="Times New Roman" w:hAnsi="Times New Roman" w:cs="Times New Roman"/>
          <w:sz w:val="24"/>
          <w:szCs w:val="24"/>
        </w:rPr>
        <w:t>teenuseid</w:t>
      </w:r>
      <w:r w:rsidRPr="1BD68A4A">
        <w:rPr>
          <w:rFonts w:ascii="Times New Roman" w:hAnsi="Times New Roman" w:cs="Times New Roman"/>
          <w:sz w:val="24"/>
          <w:szCs w:val="24"/>
        </w:rPr>
        <w:t xml:space="preserve">; </w:t>
      </w:r>
    </w:p>
    <w:p w14:paraId="65E3157F" w14:textId="2C3225A2" w:rsidR="00067FC9" w:rsidRPr="00FA634D" w:rsidRDefault="033426E9"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krediidiasutus, mille peakontor asub kolmandas riigis. </w:t>
      </w:r>
    </w:p>
    <w:p w14:paraId="261B9159" w14:textId="53BC987B" w:rsidR="00067FC9" w:rsidRPr="00FA634D" w:rsidRDefault="00067FC9" w:rsidP="00067FC9">
      <w:pPr>
        <w:spacing w:after="0" w:line="240" w:lineRule="auto"/>
        <w:jc w:val="both"/>
        <w:rPr>
          <w:rFonts w:ascii="Times New Roman" w:hAnsi="Times New Roman" w:cs="Times New Roman"/>
          <w:sz w:val="24"/>
          <w:szCs w:val="24"/>
        </w:rPr>
      </w:pPr>
    </w:p>
    <w:p w14:paraId="10AA2A80" w14:textId="157E0A94" w:rsidR="00067FC9" w:rsidRPr="00FA634D" w:rsidRDefault="467C4364" w:rsidP="00067FC9">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lastRenderedPageBreak/>
        <w:t>(4) Kolmanda riigi pea</w:t>
      </w:r>
      <w:r w:rsidR="034206FB"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on ettevõtja, kelle peakontor asub kolmandas riigis ja kes on </w:t>
      </w:r>
      <w:r w:rsidR="64B754CD" w:rsidRPr="1BD68A4A">
        <w:rPr>
          <w:rFonts w:ascii="Times New Roman" w:hAnsi="Times New Roman" w:cs="Times New Roman"/>
          <w:sz w:val="24"/>
          <w:szCs w:val="24"/>
        </w:rPr>
        <w:t xml:space="preserve">Eestis </w:t>
      </w:r>
      <w:r w:rsidRPr="1BD68A4A">
        <w:rPr>
          <w:rFonts w:ascii="Times New Roman" w:hAnsi="Times New Roman" w:cs="Times New Roman"/>
          <w:sz w:val="24"/>
          <w:szCs w:val="24"/>
        </w:rPr>
        <w:t>asuta</w:t>
      </w:r>
      <w:r w:rsidR="00245EFD" w:rsidRPr="1BD68A4A">
        <w:rPr>
          <w:rFonts w:ascii="Times New Roman" w:hAnsi="Times New Roman" w:cs="Times New Roman"/>
          <w:sz w:val="24"/>
          <w:szCs w:val="24"/>
        </w:rPr>
        <w:t>n</w:t>
      </w:r>
      <w:r w:rsidRPr="1BD68A4A">
        <w:rPr>
          <w:rFonts w:ascii="Times New Roman" w:hAnsi="Times New Roman" w:cs="Times New Roman"/>
          <w:sz w:val="24"/>
          <w:szCs w:val="24"/>
        </w:rPr>
        <w:t xml:space="preserve">ud kolmanda riigi krediidiasutuse filiaali, </w:t>
      </w:r>
      <w:r w:rsidR="00623D7D"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kui see on kohaldatav, selle ettevõtja vahepealsed või kõrgema tasandi emaettevõtjad. </w:t>
      </w:r>
    </w:p>
    <w:p w14:paraId="5F149FFE" w14:textId="77777777" w:rsidR="00067FC9" w:rsidRPr="00FA634D" w:rsidRDefault="00067FC9" w:rsidP="00067FC9">
      <w:pPr>
        <w:spacing w:after="0" w:line="240" w:lineRule="auto"/>
        <w:jc w:val="both"/>
        <w:rPr>
          <w:rFonts w:ascii="Times New Roman" w:hAnsi="Times New Roman" w:cs="Times New Roman"/>
          <w:b/>
          <w:bCs/>
          <w:sz w:val="24"/>
          <w:szCs w:val="24"/>
        </w:rPr>
      </w:pPr>
    </w:p>
    <w:p w14:paraId="1083594F" w14:textId="5A172F20" w:rsidR="00067FC9" w:rsidRPr="00FA634D" w:rsidRDefault="0ED125E3"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w:t>
      </w:r>
      <w:r w:rsidR="29A6EADE" w:rsidRPr="1BD68A4A">
        <w:rPr>
          <w:rFonts w:ascii="Times New Roman" w:hAnsi="Times New Roman" w:cs="Times New Roman"/>
          <w:sz w:val="24"/>
          <w:szCs w:val="24"/>
        </w:rPr>
        <w:t xml:space="preserve"> </w:t>
      </w:r>
      <w:r w:rsidR="77763EDF" w:rsidRPr="1BD68A4A">
        <w:rPr>
          <w:rFonts w:ascii="Times New Roman" w:hAnsi="Times New Roman" w:cs="Times New Roman"/>
          <w:sz w:val="24"/>
          <w:szCs w:val="24"/>
        </w:rPr>
        <w:t>V</w:t>
      </w:r>
      <w:r w:rsidRPr="1BD68A4A">
        <w:rPr>
          <w:rFonts w:ascii="Times New Roman" w:hAnsi="Times New Roman" w:cs="Times New Roman"/>
          <w:sz w:val="24"/>
          <w:szCs w:val="24"/>
        </w:rPr>
        <w:t xml:space="preserve">älisriik </w:t>
      </w:r>
      <w:r w:rsidR="540130D5" w:rsidRPr="1BD68A4A">
        <w:rPr>
          <w:rFonts w:ascii="Times New Roman" w:hAnsi="Times New Roman" w:cs="Times New Roman"/>
          <w:sz w:val="24"/>
          <w:szCs w:val="24"/>
        </w:rPr>
        <w:t>käesoleva seaduse tähenduses on nii</w:t>
      </w:r>
      <w:r w:rsidRPr="1BD68A4A">
        <w:rPr>
          <w:rFonts w:ascii="Times New Roman" w:hAnsi="Times New Roman" w:cs="Times New Roman"/>
          <w:sz w:val="24"/>
          <w:szCs w:val="24"/>
        </w:rPr>
        <w:t xml:space="preserve"> Euroopa Majanduspiirkonna lepingurii</w:t>
      </w:r>
      <w:r w:rsidR="59521418" w:rsidRPr="1BD68A4A">
        <w:rPr>
          <w:rFonts w:ascii="Times New Roman" w:hAnsi="Times New Roman" w:cs="Times New Roman"/>
          <w:sz w:val="24"/>
          <w:szCs w:val="24"/>
        </w:rPr>
        <w:t>k</w:t>
      </w:r>
      <w:r w:rsidR="532B81B6" w:rsidRPr="1BD68A4A">
        <w:rPr>
          <w:rFonts w:ascii="Times New Roman" w:hAnsi="Times New Roman" w:cs="Times New Roman"/>
          <w:sz w:val="24"/>
          <w:szCs w:val="24"/>
        </w:rPr>
        <w:t xml:space="preserve"> </w:t>
      </w:r>
      <w:r w:rsidRPr="1BD68A4A">
        <w:rPr>
          <w:rFonts w:ascii="Times New Roman" w:hAnsi="Times New Roman" w:cs="Times New Roman"/>
          <w:sz w:val="24"/>
          <w:szCs w:val="24"/>
        </w:rPr>
        <w:t>kui ka kolma</w:t>
      </w:r>
      <w:r w:rsidR="375EA443" w:rsidRPr="1BD68A4A">
        <w:rPr>
          <w:rFonts w:ascii="Times New Roman" w:hAnsi="Times New Roman" w:cs="Times New Roman"/>
          <w:sz w:val="24"/>
          <w:szCs w:val="24"/>
        </w:rPr>
        <w:t>s</w:t>
      </w:r>
      <w:r w:rsidRPr="1BD68A4A">
        <w:rPr>
          <w:rFonts w:ascii="Times New Roman" w:hAnsi="Times New Roman" w:cs="Times New Roman"/>
          <w:sz w:val="24"/>
          <w:szCs w:val="24"/>
        </w:rPr>
        <w:t xml:space="preserve"> rii</w:t>
      </w:r>
      <w:r w:rsidR="5D5100AC" w:rsidRPr="1BD68A4A">
        <w:rPr>
          <w:rFonts w:ascii="Times New Roman" w:hAnsi="Times New Roman" w:cs="Times New Roman"/>
          <w:sz w:val="24"/>
          <w:szCs w:val="24"/>
        </w:rPr>
        <w:t>k</w:t>
      </w:r>
      <w:r w:rsidRPr="1BD68A4A">
        <w:rPr>
          <w:rFonts w:ascii="Times New Roman" w:hAnsi="Times New Roman" w:cs="Times New Roman"/>
          <w:sz w:val="24"/>
          <w:szCs w:val="24"/>
        </w:rPr>
        <w:t xml:space="preserve">.“; </w:t>
      </w:r>
    </w:p>
    <w:p w14:paraId="55059331" w14:textId="16FC197B" w:rsidR="29F7646F" w:rsidRPr="00FA634D" w:rsidRDefault="29F7646F" w:rsidP="29F7646F">
      <w:pPr>
        <w:spacing w:after="0" w:line="240" w:lineRule="auto"/>
        <w:jc w:val="both"/>
        <w:rPr>
          <w:rFonts w:ascii="Times New Roman" w:hAnsi="Times New Roman" w:cs="Times New Roman"/>
          <w:sz w:val="24"/>
          <w:szCs w:val="24"/>
        </w:rPr>
      </w:pPr>
    </w:p>
    <w:p w14:paraId="30E3AFF1" w14:textId="7D207695" w:rsidR="1E0B729D" w:rsidRDefault="00B71111"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62C5141E" w:rsidRPr="1BD68A4A">
        <w:rPr>
          <w:rFonts w:ascii="Times New Roman" w:hAnsi="Times New Roman" w:cs="Times New Roman"/>
          <w:b/>
          <w:bCs/>
          <w:sz w:val="24"/>
          <w:szCs w:val="24"/>
        </w:rPr>
        <w:t xml:space="preserve">) </w:t>
      </w:r>
      <w:r w:rsidR="62C5141E" w:rsidRPr="1BD68A4A">
        <w:rPr>
          <w:rFonts w:ascii="Times New Roman" w:hAnsi="Times New Roman" w:cs="Times New Roman"/>
          <w:sz w:val="24"/>
          <w:szCs w:val="24"/>
        </w:rPr>
        <w:t xml:space="preserve">paragrahv 11 tunnistatakse kehtetuks; </w:t>
      </w:r>
    </w:p>
    <w:p w14:paraId="39AA5D87" w14:textId="512A9DE7" w:rsidR="14D1E9CD" w:rsidRPr="00FA634D" w:rsidRDefault="14D1E9CD" w:rsidP="14D1E9CD">
      <w:pPr>
        <w:spacing w:after="0" w:line="240" w:lineRule="auto"/>
        <w:jc w:val="both"/>
        <w:rPr>
          <w:rFonts w:ascii="Times New Roman" w:hAnsi="Times New Roman" w:cs="Times New Roman"/>
          <w:sz w:val="24"/>
          <w:szCs w:val="24"/>
        </w:rPr>
      </w:pPr>
    </w:p>
    <w:p w14:paraId="72F78944" w14:textId="1B96CCCF" w:rsidR="3F3F9E32" w:rsidRDefault="3535E4D0" w:rsidP="6EF21294">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8</w:t>
      </w:r>
      <w:r w:rsidR="1C4A79A9" w:rsidRPr="1BD68A4A">
        <w:rPr>
          <w:rFonts w:ascii="Times New Roman" w:hAnsi="Times New Roman" w:cs="Times New Roman"/>
          <w:b/>
          <w:bCs/>
          <w:sz w:val="24"/>
          <w:szCs w:val="24"/>
        </w:rPr>
        <w:t xml:space="preserve">) </w:t>
      </w:r>
      <w:r w:rsidR="712943EF" w:rsidRPr="1BD68A4A">
        <w:rPr>
          <w:rFonts w:ascii="Times New Roman" w:eastAsia="Times New Roman" w:hAnsi="Times New Roman" w:cs="Times New Roman"/>
          <w:sz w:val="24"/>
          <w:szCs w:val="24"/>
        </w:rPr>
        <w:t>paragrahvi 13</w:t>
      </w:r>
      <w:r w:rsidR="712943EF" w:rsidRPr="1BD68A4A">
        <w:rPr>
          <w:rFonts w:ascii="Times New Roman" w:eastAsia="Times New Roman" w:hAnsi="Times New Roman" w:cs="Times New Roman"/>
          <w:sz w:val="24"/>
          <w:szCs w:val="24"/>
          <w:vertAlign w:val="superscript"/>
        </w:rPr>
        <w:t>3</w:t>
      </w:r>
      <w:r w:rsidR="712943EF" w:rsidRPr="1BD68A4A">
        <w:rPr>
          <w:rFonts w:ascii="Times New Roman" w:eastAsia="Times New Roman" w:hAnsi="Times New Roman" w:cs="Times New Roman"/>
          <w:sz w:val="24"/>
          <w:szCs w:val="24"/>
        </w:rPr>
        <w:t xml:space="preserve"> lõikes 1 asendatakse sõnad </w:t>
      </w:r>
      <w:r w:rsidR="00401319" w:rsidRPr="1BD68A4A">
        <w:rPr>
          <w:rFonts w:ascii="Times New Roman" w:eastAsia="Times New Roman" w:hAnsi="Times New Roman" w:cs="Times New Roman"/>
          <w:sz w:val="24"/>
          <w:szCs w:val="24"/>
        </w:rPr>
        <w:t>„</w:t>
      </w:r>
      <w:r w:rsidR="712943EF" w:rsidRPr="1BD68A4A">
        <w:rPr>
          <w:rFonts w:ascii="Times New Roman" w:eastAsia="Times New Roman" w:hAnsi="Times New Roman" w:cs="Times New Roman"/>
          <w:sz w:val="24"/>
          <w:szCs w:val="24"/>
        </w:rPr>
        <w:t>õigus nõuda</w:t>
      </w:r>
      <w:r w:rsidR="0032238F" w:rsidRPr="1BD68A4A">
        <w:rPr>
          <w:rFonts w:ascii="Times New Roman" w:eastAsia="Times New Roman" w:hAnsi="Times New Roman" w:cs="Times New Roman"/>
          <w:sz w:val="24"/>
          <w:szCs w:val="24"/>
        </w:rPr>
        <w:t>“</w:t>
      </w:r>
      <w:r w:rsidR="712943EF" w:rsidRPr="1BD68A4A">
        <w:rPr>
          <w:rFonts w:ascii="Times New Roman" w:eastAsia="Times New Roman" w:hAnsi="Times New Roman" w:cs="Times New Roman"/>
          <w:sz w:val="24"/>
          <w:szCs w:val="24"/>
        </w:rPr>
        <w:t xml:space="preserve"> sõnadega </w:t>
      </w:r>
      <w:r w:rsidR="00401319" w:rsidRPr="1BD68A4A">
        <w:rPr>
          <w:rFonts w:ascii="Times New Roman" w:eastAsia="Times New Roman" w:hAnsi="Times New Roman" w:cs="Times New Roman"/>
          <w:sz w:val="24"/>
          <w:szCs w:val="24"/>
        </w:rPr>
        <w:t>„</w:t>
      </w:r>
      <w:r w:rsidR="712943EF" w:rsidRPr="1BD68A4A">
        <w:rPr>
          <w:rFonts w:ascii="Times New Roman" w:eastAsia="Times New Roman" w:hAnsi="Times New Roman" w:cs="Times New Roman"/>
          <w:sz w:val="24"/>
          <w:szCs w:val="24"/>
        </w:rPr>
        <w:t>õigus jätta taotlus läbi vaatamata või nõuda</w:t>
      </w:r>
      <w:r w:rsidR="0032238F" w:rsidRPr="1BD68A4A">
        <w:rPr>
          <w:rFonts w:ascii="Times New Roman" w:eastAsia="Times New Roman" w:hAnsi="Times New Roman" w:cs="Times New Roman"/>
          <w:sz w:val="24"/>
          <w:szCs w:val="24"/>
        </w:rPr>
        <w:t>“</w:t>
      </w:r>
      <w:r w:rsidR="712943EF" w:rsidRPr="1BD68A4A">
        <w:rPr>
          <w:rFonts w:ascii="Times New Roman" w:eastAsia="Times New Roman" w:hAnsi="Times New Roman" w:cs="Times New Roman"/>
          <w:sz w:val="24"/>
          <w:szCs w:val="24"/>
        </w:rPr>
        <w:t xml:space="preserve">; </w:t>
      </w:r>
    </w:p>
    <w:p w14:paraId="6B3C5F74" w14:textId="4663470C" w:rsidR="6EF21294" w:rsidRPr="00FA634D" w:rsidRDefault="6EF21294" w:rsidP="6EF21294">
      <w:pPr>
        <w:spacing w:after="0" w:line="240" w:lineRule="auto"/>
        <w:jc w:val="both"/>
        <w:rPr>
          <w:rFonts w:ascii="Times New Roman" w:hAnsi="Times New Roman" w:cs="Times New Roman"/>
          <w:b/>
          <w:bCs/>
          <w:sz w:val="24"/>
          <w:szCs w:val="24"/>
        </w:rPr>
      </w:pPr>
    </w:p>
    <w:p w14:paraId="0033627E" w14:textId="75875BF3" w:rsidR="319F0270" w:rsidRPr="00FA634D" w:rsidRDefault="586E218A" w:rsidP="29F7646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9</w:t>
      </w:r>
      <w:r w:rsidR="54B05FBA" w:rsidRPr="1BD68A4A">
        <w:rPr>
          <w:rFonts w:ascii="Times New Roman" w:hAnsi="Times New Roman" w:cs="Times New Roman"/>
          <w:b/>
          <w:bCs/>
          <w:sz w:val="24"/>
          <w:szCs w:val="24"/>
        </w:rPr>
        <w:t xml:space="preserve">) </w:t>
      </w:r>
      <w:r w:rsidR="6B04CE3D" w:rsidRPr="1BD68A4A">
        <w:rPr>
          <w:rFonts w:ascii="Times New Roman" w:eastAsia="Times New Roman" w:hAnsi="Times New Roman" w:cs="Times New Roman"/>
          <w:sz w:val="24"/>
          <w:szCs w:val="24"/>
        </w:rPr>
        <w:t>paragrahvi 13</w:t>
      </w:r>
      <w:r w:rsidR="6B04CE3D" w:rsidRPr="1BD68A4A">
        <w:rPr>
          <w:rFonts w:ascii="Times New Roman" w:eastAsia="Times New Roman" w:hAnsi="Times New Roman" w:cs="Times New Roman"/>
          <w:sz w:val="24"/>
          <w:szCs w:val="24"/>
          <w:vertAlign w:val="superscript"/>
        </w:rPr>
        <w:t>4</w:t>
      </w:r>
      <w:r w:rsidR="6B04CE3D" w:rsidRPr="1BD68A4A">
        <w:rPr>
          <w:rFonts w:ascii="Times New Roman" w:eastAsia="Times New Roman" w:hAnsi="Times New Roman" w:cs="Times New Roman"/>
          <w:sz w:val="24"/>
          <w:szCs w:val="24"/>
        </w:rPr>
        <w:t xml:space="preserve"> lõike 1 </w:t>
      </w:r>
      <w:r w:rsidR="04671586" w:rsidRPr="1BD68A4A">
        <w:rPr>
          <w:rFonts w:ascii="Times New Roman" w:eastAsia="Times New Roman" w:hAnsi="Times New Roman" w:cs="Times New Roman"/>
          <w:sz w:val="24"/>
          <w:szCs w:val="24"/>
        </w:rPr>
        <w:t xml:space="preserve">teises lauses </w:t>
      </w:r>
      <w:r w:rsidR="6B04CE3D" w:rsidRPr="1BD68A4A">
        <w:rPr>
          <w:rFonts w:ascii="Times New Roman" w:eastAsia="Times New Roman" w:hAnsi="Times New Roman" w:cs="Times New Roman"/>
          <w:sz w:val="24"/>
          <w:szCs w:val="24"/>
        </w:rPr>
        <w:t xml:space="preserve">asendatakse </w:t>
      </w:r>
      <w:del w:id="23" w:author="Merike Koppel - JUSTDIGI" w:date="2025-12-29T10:03:00Z" w16du:dateUtc="2025-12-29T08:03:00Z">
        <w:r w:rsidR="6B04CE3D" w:rsidRPr="1BD68A4A" w:rsidDel="00540327">
          <w:rPr>
            <w:rFonts w:ascii="Times New Roman" w:eastAsia="Times New Roman" w:hAnsi="Times New Roman" w:cs="Times New Roman"/>
            <w:sz w:val="24"/>
            <w:szCs w:val="24"/>
          </w:rPr>
          <w:delText xml:space="preserve">tekstiosa </w:delText>
        </w:r>
      </w:del>
      <w:commentRangeStart w:id="24"/>
      <w:ins w:id="25" w:author="Merike Koppel - JUSTDIGI" w:date="2025-12-29T10:03:00Z" w16du:dateUtc="2025-12-29T08:03:00Z">
        <w:r w:rsidR="00540327">
          <w:rPr>
            <w:rFonts w:ascii="Times New Roman" w:eastAsia="Times New Roman" w:hAnsi="Times New Roman" w:cs="Times New Roman"/>
            <w:sz w:val="24"/>
            <w:szCs w:val="24"/>
          </w:rPr>
          <w:t>sõnad</w:t>
        </w:r>
      </w:ins>
      <w:commentRangeEnd w:id="24"/>
      <w:ins w:id="26" w:author="Merike Koppel - JUSTDIGI" w:date="2025-12-29T10:23:00Z" w16du:dateUtc="2025-12-29T08:23:00Z">
        <w:r w:rsidR="00730BCA">
          <w:rPr>
            <w:rStyle w:val="Kommentaariviide"/>
          </w:rPr>
          <w:commentReference w:id="24"/>
        </w:r>
      </w:ins>
      <w:ins w:id="27" w:author="Merike Koppel - JUSTDIGI" w:date="2025-12-29T10:03:00Z" w16du:dateUtc="2025-12-29T08:03:00Z">
        <w:r w:rsidR="00540327" w:rsidRPr="1BD68A4A">
          <w:rPr>
            <w:rFonts w:ascii="Times New Roman" w:eastAsia="Times New Roman" w:hAnsi="Times New Roman" w:cs="Times New Roman"/>
            <w:sz w:val="24"/>
            <w:szCs w:val="24"/>
          </w:rPr>
          <w:t xml:space="preserve"> </w:t>
        </w:r>
      </w:ins>
      <w:r w:rsidR="00401319" w:rsidRPr="1BD68A4A">
        <w:rPr>
          <w:rFonts w:ascii="Times New Roman" w:eastAsia="Times New Roman" w:hAnsi="Times New Roman" w:cs="Times New Roman"/>
          <w:sz w:val="24"/>
          <w:szCs w:val="24"/>
        </w:rPr>
        <w:t>„</w:t>
      </w:r>
      <w:proofErr w:type="spellStart"/>
      <w:r w:rsidR="6B04CE3D" w:rsidRPr="1BD68A4A">
        <w:rPr>
          <w:rFonts w:ascii="Times New Roman" w:eastAsia="Times New Roman" w:hAnsi="Times New Roman" w:cs="Times New Roman"/>
          <w:sz w:val="24"/>
          <w:szCs w:val="24"/>
        </w:rPr>
        <w:t>allkonsolideeritud</w:t>
      </w:r>
      <w:proofErr w:type="spellEnd"/>
      <w:r w:rsidR="6B04CE3D" w:rsidRPr="1BD68A4A">
        <w:rPr>
          <w:rFonts w:ascii="Times New Roman" w:eastAsia="Times New Roman" w:hAnsi="Times New Roman" w:cs="Times New Roman"/>
          <w:sz w:val="24"/>
          <w:szCs w:val="24"/>
        </w:rPr>
        <w:t xml:space="preserve"> alusel</w:t>
      </w:r>
      <w:r w:rsidR="00AB068D" w:rsidRPr="1BD68A4A">
        <w:rPr>
          <w:rFonts w:ascii="Times New Roman" w:eastAsia="Times New Roman" w:hAnsi="Times New Roman" w:cs="Times New Roman"/>
          <w:sz w:val="24"/>
          <w:szCs w:val="24"/>
        </w:rPr>
        <w:t>“</w:t>
      </w:r>
      <w:r w:rsidR="6B04CE3D" w:rsidRPr="1BD68A4A">
        <w:rPr>
          <w:rFonts w:ascii="Times New Roman" w:eastAsia="Times New Roman" w:hAnsi="Times New Roman" w:cs="Times New Roman"/>
          <w:sz w:val="24"/>
          <w:szCs w:val="24"/>
        </w:rPr>
        <w:t xml:space="preserve"> tekstiosaga </w:t>
      </w:r>
      <w:r w:rsidR="00401319" w:rsidRPr="1BD68A4A">
        <w:rPr>
          <w:rFonts w:ascii="Times New Roman" w:eastAsia="Times New Roman" w:hAnsi="Times New Roman" w:cs="Times New Roman"/>
          <w:sz w:val="24"/>
          <w:szCs w:val="24"/>
        </w:rPr>
        <w:t>„</w:t>
      </w:r>
      <w:proofErr w:type="spellStart"/>
      <w:r w:rsidR="6B04CE3D" w:rsidRPr="1BD68A4A">
        <w:rPr>
          <w:rFonts w:ascii="Times New Roman" w:eastAsia="Times New Roman" w:hAnsi="Times New Roman" w:cs="Times New Roman"/>
          <w:sz w:val="24"/>
          <w:szCs w:val="24"/>
        </w:rPr>
        <w:t>allkonsolideeritud</w:t>
      </w:r>
      <w:proofErr w:type="spellEnd"/>
      <w:r w:rsidR="6B04CE3D" w:rsidRPr="1BD68A4A">
        <w:rPr>
          <w:rFonts w:ascii="Times New Roman" w:eastAsia="Times New Roman" w:hAnsi="Times New Roman" w:cs="Times New Roman"/>
          <w:sz w:val="24"/>
          <w:szCs w:val="24"/>
        </w:rPr>
        <w:t xml:space="preserve"> alusel või kui ta on määratud </w:t>
      </w:r>
      <w:commentRangeStart w:id="28"/>
      <w:r w:rsidR="6B04CE3D" w:rsidRPr="1BD68A4A">
        <w:rPr>
          <w:rFonts w:ascii="Times New Roman" w:eastAsia="Times New Roman" w:hAnsi="Times New Roman" w:cs="Times New Roman"/>
          <w:sz w:val="24"/>
          <w:szCs w:val="24"/>
        </w:rPr>
        <w:t xml:space="preserve">vastutavaks selle eest, et </w:t>
      </w:r>
      <w:commentRangeEnd w:id="28"/>
      <w:r w:rsidR="00BB4078">
        <w:rPr>
          <w:rStyle w:val="Kommentaariviide"/>
        </w:rPr>
        <w:commentReference w:id="28"/>
      </w:r>
      <w:r w:rsidR="6B04CE3D" w:rsidRPr="1BD68A4A">
        <w:rPr>
          <w:rFonts w:ascii="Times New Roman" w:eastAsia="Times New Roman" w:hAnsi="Times New Roman" w:cs="Times New Roman"/>
          <w:sz w:val="24"/>
          <w:szCs w:val="24"/>
        </w:rPr>
        <w:t xml:space="preserve">tagada usaldatavusnõuete järgimine konsolideerimisgrupi </w:t>
      </w:r>
      <w:r w:rsidR="00B71111" w:rsidRPr="1BD68A4A">
        <w:rPr>
          <w:rFonts w:ascii="Times New Roman" w:eastAsia="Times New Roman" w:hAnsi="Times New Roman" w:cs="Times New Roman"/>
          <w:sz w:val="24"/>
          <w:szCs w:val="24"/>
        </w:rPr>
        <w:t xml:space="preserve">poolt </w:t>
      </w:r>
      <w:r w:rsidR="6B04CE3D" w:rsidRPr="1BD68A4A">
        <w:rPr>
          <w:rFonts w:ascii="Times New Roman" w:eastAsia="Times New Roman" w:hAnsi="Times New Roman" w:cs="Times New Roman"/>
          <w:sz w:val="24"/>
          <w:szCs w:val="24"/>
        </w:rPr>
        <w:t xml:space="preserve">konsolideeritud alusel (edaspidi käesolevas peatükis </w:t>
      </w:r>
      <w:r w:rsidR="6B04CE3D" w:rsidRPr="1BD68A4A">
        <w:rPr>
          <w:rFonts w:ascii="Times New Roman" w:eastAsia="Times New Roman" w:hAnsi="Times New Roman" w:cs="Times New Roman"/>
          <w:i/>
          <w:iCs/>
          <w:sz w:val="24"/>
          <w:szCs w:val="24"/>
        </w:rPr>
        <w:t>määratud</w:t>
      </w:r>
      <w:r w:rsidR="6B04CE3D" w:rsidRPr="1BD68A4A">
        <w:rPr>
          <w:rFonts w:ascii="Times New Roman" w:eastAsia="Times New Roman" w:hAnsi="Times New Roman" w:cs="Times New Roman"/>
          <w:sz w:val="24"/>
          <w:szCs w:val="24"/>
        </w:rPr>
        <w:t xml:space="preserve"> </w:t>
      </w:r>
      <w:r w:rsidR="6B04CE3D" w:rsidRPr="1BD68A4A">
        <w:rPr>
          <w:rFonts w:ascii="Times New Roman" w:eastAsia="Times New Roman" w:hAnsi="Times New Roman" w:cs="Times New Roman"/>
          <w:i/>
          <w:iCs/>
          <w:sz w:val="24"/>
          <w:szCs w:val="24"/>
        </w:rPr>
        <w:t>ettevõtja</w:t>
      </w:r>
      <w:r w:rsidR="6B04CE3D" w:rsidRPr="1BD68A4A">
        <w:rPr>
          <w:rFonts w:ascii="Times New Roman" w:eastAsia="Times New Roman" w:hAnsi="Times New Roman" w:cs="Times New Roman"/>
          <w:sz w:val="24"/>
          <w:szCs w:val="24"/>
        </w:rPr>
        <w:t>) vastavalt käesoleva seaduse § 13</w:t>
      </w:r>
      <w:r w:rsidR="6B04CE3D" w:rsidRPr="1BD68A4A">
        <w:rPr>
          <w:rFonts w:ascii="Times New Roman" w:eastAsia="Times New Roman" w:hAnsi="Times New Roman" w:cs="Times New Roman"/>
          <w:sz w:val="24"/>
          <w:szCs w:val="24"/>
          <w:vertAlign w:val="superscript"/>
        </w:rPr>
        <w:t>7</w:t>
      </w:r>
      <w:r w:rsidR="6B04CE3D" w:rsidRPr="1BD68A4A">
        <w:rPr>
          <w:rFonts w:ascii="Times New Roman" w:eastAsia="Times New Roman" w:hAnsi="Times New Roman" w:cs="Times New Roman"/>
          <w:sz w:val="24"/>
          <w:szCs w:val="24"/>
        </w:rPr>
        <w:t xml:space="preserve"> lõike 1 punktile 3</w:t>
      </w:r>
      <w:r w:rsidR="0001042D" w:rsidRPr="1BD68A4A">
        <w:rPr>
          <w:rFonts w:ascii="Times New Roman" w:eastAsia="Times New Roman" w:hAnsi="Times New Roman" w:cs="Times New Roman"/>
          <w:sz w:val="24"/>
          <w:szCs w:val="24"/>
        </w:rPr>
        <w:t>“</w:t>
      </w:r>
      <w:r w:rsidR="6B04CE3D" w:rsidRPr="1BD68A4A">
        <w:rPr>
          <w:rFonts w:ascii="Times New Roman" w:eastAsia="Times New Roman" w:hAnsi="Times New Roman" w:cs="Times New Roman"/>
          <w:sz w:val="24"/>
          <w:szCs w:val="24"/>
        </w:rPr>
        <w:t xml:space="preserve">; </w:t>
      </w:r>
    </w:p>
    <w:p w14:paraId="4406CB78" w14:textId="070552E5" w:rsidR="319F0270" w:rsidRPr="00FA634D" w:rsidRDefault="319F0270" w:rsidP="36A15F32">
      <w:pPr>
        <w:spacing w:after="0" w:line="240" w:lineRule="auto"/>
        <w:jc w:val="both"/>
        <w:rPr>
          <w:rFonts w:ascii="Times New Roman" w:hAnsi="Times New Roman" w:cs="Times New Roman"/>
          <w:sz w:val="24"/>
          <w:szCs w:val="24"/>
        </w:rPr>
      </w:pPr>
    </w:p>
    <w:p w14:paraId="57AE50C2" w14:textId="003B2D9C" w:rsidR="49AA273E" w:rsidRPr="00FA634D" w:rsidRDefault="00B71111" w:rsidP="009D754A">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3611D24E" w:rsidRPr="1BD68A4A">
        <w:rPr>
          <w:rFonts w:ascii="Times New Roman" w:hAnsi="Times New Roman" w:cs="Times New Roman"/>
          <w:b/>
          <w:bCs/>
          <w:sz w:val="24"/>
          <w:szCs w:val="24"/>
        </w:rPr>
        <w:t>0</w:t>
      </w:r>
      <w:r w:rsidR="49AA273E" w:rsidRPr="1BD68A4A">
        <w:rPr>
          <w:rFonts w:ascii="Times New Roman" w:hAnsi="Times New Roman" w:cs="Times New Roman"/>
          <w:b/>
          <w:bCs/>
          <w:sz w:val="24"/>
          <w:szCs w:val="24"/>
        </w:rPr>
        <w:t xml:space="preserve">) </w:t>
      </w:r>
      <w:r w:rsidR="49AA273E" w:rsidRPr="1BD68A4A">
        <w:rPr>
          <w:rFonts w:ascii="Times New Roman" w:hAnsi="Times New Roman" w:cs="Times New Roman"/>
          <w:sz w:val="24"/>
          <w:szCs w:val="24"/>
        </w:rPr>
        <w:t>paragrahvi 13</w:t>
      </w:r>
      <w:r w:rsidR="49AA273E" w:rsidRPr="1BD68A4A">
        <w:rPr>
          <w:rFonts w:ascii="Times New Roman" w:hAnsi="Times New Roman" w:cs="Times New Roman"/>
          <w:sz w:val="24"/>
          <w:szCs w:val="24"/>
          <w:vertAlign w:val="superscript"/>
        </w:rPr>
        <w:t>4</w:t>
      </w:r>
      <w:r w:rsidR="49AA273E" w:rsidRPr="1BD68A4A">
        <w:rPr>
          <w:rFonts w:ascii="Times New Roman" w:hAnsi="Times New Roman" w:cs="Times New Roman"/>
          <w:sz w:val="24"/>
          <w:szCs w:val="24"/>
        </w:rPr>
        <w:t xml:space="preserve"> täiendatakse lõigetega 1</w:t>
      </w:r>
      <w:r w:rsidR="49AA273E" w:rsidRPr="1BD68A4A">
        <w:rPr>
          <w:rFonts w:ascii="Times New Roman" w:hAnsi="Times New Roman" w:cs="Times New Roman"/>
          <w:sz w:val="24"/>
          <w:szCs w:val="24"/>
          <w:vertAlign w:val="superscript"/>
        </w:rPr>
        <w:t>1</w:t>
      </w:r>
      <w:r w:rsidR="49AA273E" w:rsidRPr="1BD68A4A">
        <w:rPr>
          <w:rFonts w:ascii="Times New Roman" w:hAnsi="Times New Roman" w:cs="Times New Roman"/>
          <w:sz w:val="24"/>
          <w:szCs w:val="24"/>
        </w:rPr>
        <w:t xml:space="preserve"> ja 1</w:t>
      </w:r>
      <w:r w:rsidR="49AA273E" w:rsidRPr="1BD68A4A">
        <w:rPr>
          <w:rFonts w:ascii="Times New Roman" w:hAnsi="Times New Roman" w:cs="Times New Roman"/>
          <w:sz w:val="24"/>
          <w:szCs w:val="24"/>
          <w:vertAlign w:val="superscript"/>
        </w:rPr>
        <w:t>2</w:t>
      </w:r>
      <w:r w:rsidR="49AA273E" w:rsidRPr="1BD68A4A">
        <w:rPr>
          <w:rFonts w:ascii="Times New Roman" w:hAnsi="Times New Roman" w:cs="Times New Roman"/>
          <w:sz w:val="24"/>
          <w:szCs w:val="24"/>
        </w:rPr>
        <w:t xml:space="preserve"> järgmises sõnastuses: </w:t>
      </w:r>
    </w:p>
    <w:p w14:paraId="00A4BF73" w14:textId="7BF45E28" w:rsidR="49AA273E" w:rsidRPr="00FA634D" w:rsidRDefault="00D9113F" w:rsidP="009D754A">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25D2C46F" w:rsidRPr="1BD68A4A">
        <w:rPr>
          <w:rFonts w:ascii="Times New Roman" w:eastAsia="Times New Roman" w:hAnsi="Times New Roman" w:cs="Times New Roman"/>
          <w:sz w:val="24"/>
          <w:szCs w:val="24"/>
        </w:rPr>
        <w:t>(1</w:t>
      </w:r>
      <w:r w:rsidR="25D2C46F" w:rsidRPr="1BD68A4A">
        <w:rPr>
          <w:rFonts w:ascii="Times New Roman" w:eastAsia="Times New Roman" w:hAnsi="Times New Roman" w:cs="Times New Roman"/>
          <w:sz w:val="24"/>
          <w:szCs w:val="24"/>
          <w:vertAlign w:val="superscript"/>
        </w:rPr>
        <w:t>1</w:t>
      </w:r>
      <w:r w:rsidR="25D2C46F" w:rsidRPr="1BD68A4A">
        <w:rPr>
          <w:rFonts w:ascii="Times New Roman" w:eastAsia="Times New Roman" w:hAnsi="Times New Roman" w:cs="Times New Roman"/>
          <w:sz w:val="24"/>
          <w:szCs w:val="24"/>
        </w:rPr>
        <w:t xml:space="preserve">) Finantsinspektsioon </w:t>
      </w:r>
      <w:commentRangeStart w:id="29"/>
      <w:r w:rsidR="612CBACE" w:rsidRPr="1BD68A4A">
        <w:rPr>
          <w:rFonts w:ascii="Times New Roman" w:eastAsia="Times New Roman" w:hAnsi="Times New Roman" w:cs="Times New Roman"/>
          <w:sz w:val="24"/>
          <w:szCs w:val="24"/>
        </w:rPr>
        <w:t>jälgib pidevalt</w:t>
      </w:r>
      <w:r w:rsidR="25D2C46F" w:rsidRPr="1BD68A4A">
        <w:rPr>
          <w:rFonts w:ascii="Times New Roman" w:eastAsia="Times New Roman" w:hAnsi="Times New Roman" w:cs="Times New Roman"/>
          <w:sz w:val="24"/>
          <w:szCs w:val="24"/>
        </w:rPr>
        <w:t xml:space="preserve">, kuid vähemalt kord aastas </w:t>
      </w:r>
      <w:commentRangeEnd w:id="29"/>
      <w:r w:rsidR="00C3556C">
        <w:rPr>
          <w:rStyle w:val="Kommentaariviide"/>
        </w:rPr>
        <w:commentReference w:id="29"/>
      </w:r>
      <w:r w:rsidR="25D2C46F" w:rsidRPr="1BD68A4A">
        <w:rPr>
          <w:rFonts w:ascii="Times New Roman" w:eastAsia="Times New Roman" w:hAnsi="Times New Roman" w:cs="Times New Roman"/>
          <w:sz w:val="24"/>
          <w:szCs w:val="24"/>
        </w:rPr>
        <w:t xml:space="preserve">krediidiasutuse emaettevõtja </w:t>
      </w:r>
      <w:r w:rsidR="3DC9519E" w:rsidRPr="1BD68A4A">
        <w:rPr>
          <w:rFonts w:ascii="Times New Roman" w:hAnsi="Times New Roman" w:cs="Times New Roman"/>
          <w:sz w:val="24"/>
          <w:szCs w:val="24"/>
        </w:rPr>
        <w:t>tegevuse toimimist</w:t>
      </w:r>
      <w:r w:rsidR="25D2C46F" w:rsidRPr="1BD68A4A">
        <w:rPr>
          <w:rFonts w:ascii="Times New Roman" w:eastAsia="Times New Roman" w:hAnsi="Times New Roman" w:cs="Times New Roman"/>
          <w:sz w:val="24"/>
          <w:szCs w:val="24"/>
        </w:rPr>
        <w:t xml:space="preserve"> </w:t>
      </w:r>
      <w:r w:rsidR="2A2C20A6" w:rsidRPr="1BD68A4A">
        <w:rPr>
          <w:rFonts w:ascii="Times New Roman" w:eastAsia="Times New Roman" w:hAnsi="Times New Roman" w:cs="Times New Roman"/>
          <w:sz w:val="24"/>
          <w:szCs w:val="24"/>
        </w:rPr>
        <w:t>ja vastavust käesoleva paragrahvi lõikes 2 sätestatule ning</w:t>
      </w:r>
      <w:r w:rsidR="00B07612" w:rsidRPr="1BD68A4A">
        <w:rPr>
          <w:rFonts w:ascii="Times New Roman" w:eastAsia="Times New Roman" w:hAnsi="Times New Roman" w:cs="Times New Roman"/>
          <w:sz w:val="24"/>
          <w:szCs w:val="24"/>
        </w:rPr>
        <w:t xml:space="preserve"> </w:t>
      </w:r>
      <w:r w:rsidR="25D2C46F" w:rsidRPr="1BD68A4A">
        <w:rPr>
          <w:rFonts w:ascii="Times New Roman" w:eastAsia="Times New Roman" w:hAnsi="Times New Roman" w:cs="Times New Roman"/>
          <w:sz w:val="24"/>
          <w:szCs w:val="24"/>
        </w:rPr>
        <w:t xml:space="preserve">kontrollib, kas krediidiasutus, käesoleva seaduse § 13 alusel tegevusluba taotlev ettevõtja või </w:t>
      </w:r>
      <w:r w:rsidR="39109D02" w:rsidRPr="1BD68A4A">
        <w:rPr>
          <w:rFonts w:ascii="Times New Roman" w:eastAsia="Times New Roman" w:hAnsi="Times New Roman" w:cs="Times New Roman"/>
          <w:sz w:val="24"/>
          <w:szCs w:val="24"/>
        </w:rPr>
        <w:t>määratud</w:t>
      </w:r>
      <w:r w:rsidR="25D2C46F" w:rsidRPr="1BD68A4A">
        <w:rPr>
          <w:rFonts w:ascii="Times New Roman" w:eastAsia="Times New Roman" w:hAnsi="Times New Roman" w:cs="Times New Roman"/>
          <w:sz w:val="24"/>
          <w:szCs w:val="24"/>
        </w:rPr>
        <w:t xml:space="preserve"> ettevõtja on korrektselt </w:t>
      </w:r>
      <w:r w:rsidR="5C52EAE1" w:rsidRPr="1BD68A4A">
        <w:rPr>
          <w:rFonts w:ascii="Times New Roman" w:hAnsi="Times New Roman" w:cs="Times New Roman"/>
          <w:sz w:val="24"/>
          <w:szCs w:val="24"/>
        </w:rPr>
        <w:t>nimetanud</w:t>
      </w:r>
      <w:r w:rsidR="25D2C46F" w:rsidRPr="1BD68A4A">
        <w:rPr>
          <w:rFonts w:ascii="Times New Roman" w:eastAsia="Times New Roman" w:hAnsi="Times New Roman" w:cs="Times New Roman"/>
          <w:sz w:val="24"/>
          <w:szCs w:val="24"/>
        </w:rPr>
        <w:t xml:space="preserve"> ettevõtja, kes vastab tingimustele, mille kohaselt saab </w:t>
      </w:r>
      <w:r w:rsidR="0B63DAB1" w:rsidRPr="1BD68A4A">
        <w:rPr>
          <w:rFonts w:ascii="Times New Roman" w:hAnsi="Times New Roman" w:cs="Times New Roman"/>
          <w:sz w:val="24"/>
          <w:szCs w:val="24"/>
        </w:rPr>
        <w:t>nimetatud ettevõtjat</w:t>
      </w:r>
      <w:r w:rsidR="25D2C46F" w:rsidRPr="1BD68A4A">
        <w:rPr>
          <w:rFonts w:ascii="Times New Roman" w:eastAsia="Times New Roman" w:hAnsi="Times New Roman" w:cs="Times New Roman"/>
          <w:sz w:val="24"/>
          <w:szCs w:val="24"/>
        </w:rPr>
        <w:t xml:space="preserve"> käsitada Eestis või mujal Euroopa Liidus emaettevõtjana tegutseva finantsvaldusettevõtjana või </w:t>
      </w:r>
      <w:proofErr w:type="spellStart"/>
      <w:r w:rsidR="25D2C46F" w:rsidRPr="1BD68A4A">
        <w:rPr>
          <w:rFonts w:ascii="Times New Roman" w:eastAsia="Times New Roman" w:hAnsi="Times New Roman" w:cs="Times New Roman"/>
          <w:sz w:val="24"/>
          <w:szCs w:val="24"/>
        </w:rPr>
        <w:t>segafinantsvaldusettevõtjana</w:t>
      </w:r>
      <w:proofErr w:type="spellEnd"/>
      <w:r w:rsidR="25D2C46F" w:rsidRPr="1BD68A4A">
        <w:rPr>
          <w:rFonts w:ascii="Times New Roman" w:eastAsia="Times New Roman" w:hAnsi="Times New Roman" w:cs="Times New Roman"/>
          <w:sz w:val="24"/>
          <w:szCs w:val="24"/>
        </w:rPr>
        <w:t xml:space="preserve">. </w:t>
      </w:r>
    </w:p>
    <w:p w14:paraId="65227D3F" w14:textId="77777777" w:rsidR="009D754A" w:rsidRPr="00FA634D" w:rsidRDefault="009D754A" w:rsidP="009D754A">
      <w:pPr>
        <w:spacing w:after="0" w:line="240" w:lineRule="auto"/>
        <w:jc w:val="both"/>
        <w:rPr>
          <w:rFonts w:ascii="Times New Roman" w:eastAsia="Times New Roman" w:hAnsi="Times New Roman" w:cs="Times New Roman"/>
          <w:sz w:val="24"/>
          <w:szCs w:val="24"/>
        </w:rPr>
      </w:pPr>
    </w:p>
    <w:p w14:paraId="4A095509" w14:textId="2F04E2F3" w:rsidR="49AA273E" w:rsidRPr="00FA634D" w:rsidRDefault="735958E1" w:rsidP="009D754A">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w:t>
      </w:r>
      <w:r w:rsidRPr="1BD68A4A">
        <w:rPr>
          <w:rFonts w:ascii="Times New Roman" w:eastAsia="Times New Roman" w:hAnsi="Times New Roman" w:cs="Times New Roman"/>
          <w:sz w:val="24"/>
          <w:szCs w:val="24"/>
          <w:vertAlign w:val="superscript"/>
        </w:rPr>
        <w:t>2</w:t>
      </w:r>
      <w:r w:rsidRPr="1BD68A4A">
        <w:rPr>
          <w:rFonts w:ascii="Times New Roman" w:eastAsia="Times New Roman" w:hAnsi="Times New Roman" w:cs="Times New Roman"/>
          <w:sz w:val="24"/>
          <w:szCs w:val="24"/>
        </w:rPr>
        <w:t>) Kui käesoleva paragrahvi lõikes 1</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nimetatud emaettevõtja või </w:t>
      </w:r>
      <w:r w:rsidR="1AEF7609" w:rsidRPr="1BD68A4A">
        <w:rPr>
          <w:rFonts w:ascii="Times New Roman" w:eastAsia="Times New Roman" w:hAnsi="Times New Roman" w:cs="Times New Roman"/>
          <w:sz w:val="24"/>
          <w:szCs w:val="24"/>
        </w:rPr>
        <w:t>määratud</w:t>
      </w:r>
      <w:r w:rsidRPr="1BD68A4A">
        <w:rPr>
          <w:rFonts w:ascii="Times New Roman" w:eastAsia="Times New Roman" w:hAnsi="Times New Roman" w:cs="Times New Roman"/>
          <w:sz w:val="24"/>
          <w:szCs w:val="24"/>
        </w:rPr>
        <w:t xml:space="preserve"> ettevõtja asub teises Euroopa Liidu lii</w:t>
      </w:r>
      <w:r w:rsidR="11D11902" w:rsidRPr="1BD68A4A">
        <w:rPr>
          <w:rFonts w:ascii="Times New Roman" w:eastAsia="Times New Roman" w:hAnsi="Times New Roman" w:cs="Times New Roman"/>
          <w:sz w:val="24"/>
          <w:szCs w:val="24"/>
        </w:rPr>
        <w:t>k</w:t>
      </w:r>
      <w:r w:rsidRPr="1BD68A4A">
        <w:rPr>
          <w:rFonts w:ascii="Times New Roman" w:eastAsia="Times New Roman" w:hAnsi="Times New Roman" w:cs="Times New Roman"/>
          <w:sz w:val="24"/>
          <w:szCs w:val="24"/>
        </w:rPr>
        <w:t>mesriigis, teeb Finantsinspektsioon kõik endast oleneva, et te</w:t>
      </w:r>
      <w:r w:rsidR="4CFD3EB1" w:rsidRPr="1BD68A4A">
        <w:rPr>
          <w:rFonts w:ascii="Times New Roman" w:eastAsia="Times New Roman" w:hAnsi="Times New Roman" w:cs="Times New Roman"/>
          <w:sz w:val="24"/>
          <w:szCs w:val="24"/>
        </w:rPr>
        <w:t>h</w:t>
      </w:r>
      <w:r w:rsidRPr="1BD68A4A">
        <w:rPr>
          <w:rFonts w:ascii="Times New Roman" w:eastAsia="Times New Roman" w:hAnsi="Times New Roman" w:cs="Times New Roman"/>
          <w:sz w:val="24"/>
          <w:szCs w:val="24"/>
        </w:rPr>
        <w:t xml:space="preserve">a </w:t>
      </w:r>
      <w:commentRangeStart w:id="30"/>
      <w:r w:rsidRPr="1BD68A4A">
        <w:rPr>
          <w:rFonts w:ascii="Times New Roman" w:eastAsia="Times New Roman" w:hAnsi="Times New Roman" w:cs="Times New Roman"/>
          <w:sz w:val="24"/>
          <w:szCs w:val="24"/>
        </w:rPr>
        <w:t>läbivaatamise</w:t>
      </w:r>
      <w:r w:rsidR="002727D9" w:rsidRPr="1BD68A4A">
        <w:rPr>
          <w:rFonts w:ascii="Times New Roman" w:eastAsia="Times New Roman" w:hAnsi="Times New Roman" w:cs="Times New Roman"/>
          <w:sz w:val="24"/>
          <w:szCs w:val="24"/>
        </w:rPr>
        <w:t xml:space="preserve">ks </w:t>
      </w:r>
      <w:commentRangeEnd w:id="30"/>
      <w:r w:rsidR="00896602">
        <w:rPr>
          <w:rStyle w:val="Kommentaariviide"/>
        </w:rPr>
        <w:commentReference w:id="30"/>
      </w:r>
      <w:r w:rsidRPr="1BD68A4A">
        <w:rPr>
          <w:rFonts w:ascii="Times New Roman" w:eastAsia="Times New Roman" w:hAnsi="Times New Roman" w:cs="Times New Roman"/>
          <w:sz w:val="24"/>
          <w:szCs w:val="24"/>
        </w:rPr>
        <w:t xml:space="preserve">koostööd </w:t>
      </w:r>
      <w:del w:id="31" w:author="Merike Koppel - JUSTDIGI" w:date="2025-12-29T10:50:00Z" w16du:dateUtc="2025-12-29T08:50:00Z">
        <w:r w:rsidRPr="1BD68A4A" w:rsidDel="00356AF9">
          <w:rPr>
            <w:rFonts w:ascii="Times New Roman" w:eastAsia="Times New Roman" w:hAnsi="Times New Roman" w:cs="Times New Roman"/>
            <w:sz w:val="24"/>
            <w:szCs w:val="24"/>
          </w:rPr>
          <w:delText>to</w:delText>
        </w:r>
      </w:del>
      <w:ins w:id="32" w:author="Merike Koppel - JUSTDIGI" w:date="2025-12-29T10:50:00Z" w16du:dateUtc="2025-12-29T08:50:00Z">
        <w:r w:rsidR="00356AF9">
          <w:rPr>
            <w:rFonts w:ascii="Times New Roman" w:eastAsia="Times New Roman" w:hAnsi="Times New Roman" w:cs="Times New Roman"/>
            <w:sz w:val="24"/>
            <w:szCs w:val="24"/>
          </w:rPr>
          <w:t>se</w:t>
        </w:r>
      </w:ins>
      <w:r w:rsidRPr="1BD68A4A">
        <w:rPr>
          <w:rFonts w:ascii="Times New Roman" w:eastAsia="Times New Roman" w:hAnsi="Times New Roman" w:cs="Times New Roman"/>
          <w:sz w:val="24"/>
          <w:szCs w:val="24"/>
        </w:rPr>
        <w:t>lle liikmesriigi pädeva finantsjärelevalve asutusega.</w:t>
      </w:r>
      <w:r w:rsidR="002727D9"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65CDF362" w14:textId="77777777" w:rsidR="009D754A" w:rsidRPr="00FA634D" w:rsidRDefault="009D754A" w:rsidP="009D754A">
      <w:pPr>
        <w:spacing w:after="0" w:line="240" w:lineRule="auto"/>
        <w:jc w:val="both"/>
        <w:rPr>
          <w:rFonts w:ascii="Times New Roman" w:eastAsia="Times New Roman" w:hAnsi="Times New Roman" w:cs="Times New Roman"/>
          <w:sz w:val="24"/>
          <w:szCs w:val="24"/>
        </w:rPr>
      </w:pPr>
    </w:p>
    <w:p w14:paraId="01CE5E41" w14:textId="606CABB9" w:rsidR="49AA273E" w:rsidRPr="00FA634D" w:rsidRDefault="7D0EFEFA" w:rsidP="009D754A">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202DDF3E" w:rsidRPr="1BD68A4A">
        <w:rPr>
          <w:rFonts w:ascii="Times New Roman" w:hAnsi="Times New Roman" w:cs="Times New Roman"/>
          <w:b/>
          <w:bCs/>
          <w:sz w:val="24"/>
          <w:szCs w:val="24"/>
        </w:rPr>
        <w:t>1</w:t>
      </w:r>
      <w:r w:rsidR="6E904ECA" w:rsidRPr="1BD68A4A">
        <w:rPr>
          <w:rFonts w:ascii="Times New Roman" w:hAnsi="Times New Roman" w:cs="Times New Roman"/>
          <w:b/>
          <w:bCs/>
          <w:sz w:val="24"/>
          <w:szCs w:val="24"/>
        </w:rPr>
        <w:t xml:space="preserve">) </w:t>
      </w:r>
      <w:r w:rsidR="6E904ECA" w:rsidRPr="1BD68A4A">
        <w:rPr>
          <w:rFonts w:ascii="Times New Roman" w:hAnsi="Times New Roman" w:cs="Times New Roman"/>
          <w:sz w:val="24"/>
          <w:szCs w:val="24"/>
        </w:rPr>
        <w:t>paragrahvi 13</w:t>
      </w:r>
      <w:r w:rsidR="6E904ECA" w:rsidRPr="1BD68A4A">
        <w:rPr>
          <w:rFonts w:ascii="Times New Roman" w:hAnsi="Times New Roman" w:cs="Times New Roman"/>
          <w:sz w:val="24"/>
          <w:szCs w:val="24"/>
          <w:vertAlign w:val="superscript"/>
        </w:rPr>
        <w:t>4</w:t>
      </w:r>
      <w:r w:rsidR="6E904ECA" w:rsidRPr="1BD68A4A">
        <w:rPr>
          <w:rFonts w:ascii="Times New Roman" w:hAnsi="Times New Roman" w:cs="Times New Roman"/>
          <w:sz w:val="24"/>
          <w:szCs w:val="24"/>
        </w:rPr>
        <w:t xml:space="preserve"> lõike 2 punkti 2 täiendatakse pärast </w:t>
      </w:r>
      <w:del w:id="33" w:author="Merike Koppel - JUSTDIGI" w:date="2025-12-29T10:24:00Z" w16du:dateUtc="2025-12-29T08:24:00Z">
        <w:r w:rsidR="1C432163" w:rsidRPr="1BD68A4A" w:rsidDel="00220FBC">
          <w:rPr>
            <w:rFonts w:ascii="Times New Roman" w:hAnsi="Times New Roman" w:cs="Times New Roman"/>
            <w:sz w:val="24"/>
            <w:szCs w:val="24"/>
          </w:rPr>
          <w:delText xml:space="preserve">tekstiosa </w:delText>
        </w:r>
      </w:del>
      <w:ins w:id="34" w:author="Merike Koppel - JUSTDIGI" w:date="2025-12-29T10:24:00Z" w16du:dateUtc="2025-12-29T08:24:00Z">
        <w:r w:rsidR="00220FBC">
          <w:rPr>
            <w:rFonts w:ascii="Times New Roman" w:hAnsi="Times New Roman" w:cs="Times New Roman"/>
            <w:sz w:val="24"/>
            <w:szCs w:val="24"/>
          </w:rPr>
          <w:t>sõna</w:t>
        </w:r>
        <w:r w:rsidR="00220FBC" w:rsidRPr="1BD68A4A">
          <w:rPr>
            <w:rFonts w:ascii="Times New Roman" w:hAnsi="Times New Roman" w:cs="Times New Roman"/>
            <w:sz w:val="24"/>
            <w:szCs w:val="24"/>
          </w:rPr>
          <w:t xml:space="preserve"> </w:t>
        </w:r>
      </w:ins>
      <w:r w:rsidR="1724285A" w:rsidRPr="1BD68A4A">
        <w:rPr>
          <w:rFonts w:ascii="Times New Roman" w:hAnsi="Times New Roman" w:cs="Times New Roman"/>
          <w:sz w:val="24"/>
          <w:szCs w:val="24"/>
        </w:rPr>
        <w:t>„</w:t>
      </w:r>
      <w:r w:rsidR="6E904ECA" w:rsidRPr="1BD68A4A">
        <w:rPr>
          <w:rFonts w:ascii="Times New Roman" w:hAnsi="Times New Roman" w:cs="Times New Roman"/>
          <w:sz w:val="24"/>
          <w:szCs w:val="24"/>
        </w:rPr>
        <w:t>teave</w:t>
      </w:r>
      <w:r w:rsidR="43CF74E1" w:rsidRPr="1BD68A4A">
        <w:rPr>
          <w:rFonts w:ascii="Times New Roman" w:hAnsi="Times New Roman" w:cs="Times New Roman"/>
          <w:sz w:val="24"/>
          <w:szCs w:val="24"/>
        </w:rPr>
        <w:t>“</w:t>
      </w:r>
      <w:r w:rsidR="6E904ECA" w:rsidRPr="1BD68A4A">
        <w:rPr>
          <w:rFonts w:ascii="Times New Roman" w:hAnsi="Times New Roman" w:cs="Times New Roman"/>
          <w:sz w:val="24"/>
          <w:szCs w:val="24"/>
        </w:rPr>
        <w:t xml:space="preserve"> </w:t>
      </w:r>
      <w:r w:rsidR="1C432163" w:rsidRPr="1BD68A4A">
        <w:rPr>
          <w:rFonts w:ascii="Times New Roman" w:hAnsi="Times New Roman" w:cs="Times New Roman"/>
          <w:sz w:val="24"/>
          <w:szCs w:val="24"/>
        </w:rPr>
        <w:t xml:space="preserve">tekstiosaga </w:t>
      </w:r>
      <w:r w:rsidR="1724285A" w:rsidRPr="1BD68A4A">
        <w:rPr>
          <w:rFonts w:ascii="Times New Roman" w:hAnsi="Times New Roman" w:cs="Times New Roman"/>
          <w:sz w:val="24"/>
          <w:szCs w:val="24"/>
        </w:rPr>
        <w:t>„</w:t>
      </w:r>
      <w:r w:rsidR="6E904ECA" w:rsidRPr="1BD68A4A">
        <w:rPr>
          <w:rFonts w:ascii="Times New Roman" w:hAnsi="Times New Roman" w:cs="Times New Roman"/>
          <w:sz w:val="24"/>
          <w:szCs w:val="24"/>
        </w:rPr>
        <w:t xml:space="preserve">ning vastavus </w:t>
      </w:r>
      <w:r w:rsidR="14FFBE06" w:rsidRPr="1BD68A4A">
        <w:rPr>
          <w:rFonts w:ascii="Times New Roman" w:hAnsi="Times New Roman" w:cs="Times New Roman"/>
          <w:sz w:val="24"/>
          <w:szCs w:val="24"/>
        </w:rPr>
        <w:t>käesoleva seaduse § 48</w:t>
      </w:r>
      <w:r w:rsidR="5AE72696" w:rsidRPr="1BD68A4A">
        <w:rPr>
          <w:rFonts w:ascii="Times New Roman" w:hAnsi="Times New Roman" w:cs="Times New Roman"/>
          <w:sz w:val="24"/>
          <w:szCs w:val="24"/>
        </w:rPr>
        <w:t xml:space="preserve"> lõigetes 2–2</w:t>
      </w:r>
      <w:r w:rsidR="3F9F8EDE" w:rsidRPr="1BD68A4A">
        <w:rPr>
          <w:rFonts w:ascii="Times New Roman" w:hAnsi="Times New Roman" w:cs="Times New Roman"/>
          <w:sz w:val="24"/>
          <w:szCs w:val="24"/>
          <w:vertAlign w:val="superscript"/>
        </w:rPr>
        <w:t>4</w:t>
      </w:r>
      <w:r w:rsidR="5AE72696" w:rsidRPr="1BD68A4A">
        <w:rPr>
          <w:rFonts w:ascii="Times New Roman" w:hAnsi="Times New Roman" w:cs="Times New Roman"/>
          <w:sz w:val="24"/>
          <w:szCs w:val="24"/>
        </w:rPr>
        <w:t xml:space="preserve">, 3–5 </w:t>
      </w:r>
      <w:r w:rsidR="7B93AFE9" w:rsidRPr="1BD68A4A">
        <w:rPr>
          <w:rFonts w:ascii="Times New Roman" w:hAnsi="Times New Roman" w:cs="Times New Roman"/>
          <w:sz w:val="24"/>
          <w:szCs w:val="24"/>
        </w:rPr>
        <w:t>ning § 48</w:t>
      </w:r>
      <w:r w:rsidR="7B93AFE9" w:rsidRPr="1BD68A4A">
        <w:rPr>
          <w:rFonts w:ascii="Times New Roman" w:hAnsi="Times New Roman" w:cs="Times New Roman"/>
          <w:sz w:val="24"/>
          <w:szCs w:val="24"/>
          <w:vertAlign w:val="superscript"/>
        </w:rPr>
        <w:t>1</w:t>
      </w:r>
      <w:r w:rsidR="7B93AFE9" w:rsidRPr="1BD68A4A">
        <w:rPr>
          <w:rFonts w:ascii="Times New Roman" w:hAnsi="Times New Roman" w:cs="Times New Roman"/>
          <w:sz w:val="24"/>
          <w:szCs w:val="24"/>
        </w:rPr>
        <w:t xml:space="preserve"> lõigetes 6 ja</w:t>
      </w:r>
      <w:r w:rsidR="00FA634D" w:rsidRPr="1BD68A4A">
        <w:rPr>
          <w:rFonts w:ascii="Times New Roman" w:hAnsi="Times New Roman" w:cs="Times New Roman"/>
          <w:sz w:val="24"/>
          <w:szCs w:val="24"/>
        </w:rPr>
        <w:t xml:space="preserve"> </w:t>
      </w:r>
      <w:r w:rsidR="5AE72696" w:rsidRPr="1BD68A4A">
        <w:rPr>
          <w:rFonts w:ascii="Times New Roman" w:hAnsi="Times New Roman" w:cs="Times New Roman"/>
          <w:sz w:val="24"/>
          <w:szCs w:val="24"/>
        </w:rPr>
        <w:t>7</w:t>
      </w:r>
      <w:r w:rsidR="14FFBE06" w:rsidRPr="1BD68A4A">
        <w:rPr>
          <w:rFonts w:ascii="Times New Roman" w:hAnsi="Times New Roman" w:cs="Times New Roman"/>
          <w:sz w:val="24"/>
          <w:szCs w:val="24"/>
        </w:rPr>
        <w:t xml:space="preserve"> sätestatud tingimuste</w:t>
      </w:r>
      <w:r w:rsidR="3C820895" w:rsidRPr="1BD68A4A">
        <w:rPr>
          <w:rFonts w:ascii="Times New Roman" w:hAnsi="Times New Roman" w:cs="Times New Roman"/>
          <w:sz w:val="24"/>
          <w:szCs w:val="24"/>
        </w:rPr>
        <w:t>le</w:t>
      </w:r>
      <w:r w:rsidR="43CF74E1" w:rsidRPr="1BD68A4A">
        <w:rPr>
          <w:rFonts w:ascii="Times New Roman" w:hAnsi="Times New Roman" w:cs="Times New Roman"/>
          <w:sz w:val="24"/>
          <w:szCs w:val="24"/>
        </w:rPr>
        <w:t>“</w:t>
      </w:r>
      <w:r w:rsidR="14FFBE06" w:rsidRPr="1BD68A4A">
        <w:rPr>
          <w:rFonts w:ascii="Times New Roman" w:hAnsi="Times New Roman" w:cs="Times New Roman"/>
          <w:sz w:val="24"/>
          <w:szCs w:val="24"/>
        </w:rPr>
        <w:t xml:space="preserve">; </w:t>
      </w:r>
    </w:p>
    <w:p w14:paraId="25B6479E" w14:textId="63548F88" w:rsidR="36A15F32" w:rsidRPr="00FA634D" w:rsidRDefault="36A15F32" w:rsidP="36A15F32">
      <w:pPr>
        <w:spacing w:after="0" w:line="240" w:lineRule="auto"/>
        <w:jc w:val="both"/>
        <w:rPr>
          <w:rFonts w:ascii="Times New Roman" w:hAnsi="Times New Roman" w:cs="Times New Roman"/>
          <w:b/>
          <w:bCs/>
          <w:sz w:val="24"/>
          <w:szCs w:val="24"/>
        </w:rPr>
      </w:pPr>
    </w:p>
    <w:p w14:paraId="24D19E73" w14:textId="5AAFCF64" w:rsidR="7EBFC64D" w:rsidRPr="00FA634D" w:rsidRDefault="6E54F708" w:rsidP="29F7646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w:t>
      </w:r>
      <w:r w:rsidR="4AA8ACE1" w:rsidRPr="1BD68A4A">
        <w:rPr>
          <w:rFonts w:ascii="Times New Roman" w:hAnsi="Times New Roman" w:cs="Times New Roman"/>
          <w:b/>
          <w:bCs/>
          <w:sz w:val="24"/>
          <w:szCs w:val="24"/>
        </w:rPr>
        <w:t>2</w:t>
      </w:r>
      <w:r w:rsidR="3CB6B499" w:rsidRPr="1BD68A4A">
        <w:rPr>
          <w:rFonts w:ascii="Times New Roman" w:hAnsi="Times New Roman" w:cs="Times New Roman"/>
          <w:b/>
          <w:bCs/>
          <w:sz w:val="24"/>
          <w:szCs w:val="24"/>
        </w:rPr>
        <w:t>)</w:t>
      </w:r>
      <w:r w:rsidR="2B406189" w:rsidRPr="1BD68A4A">
        <w:rPr>
          <w:rFonts w:ascii="Times New Roman" w:hAnsi="Times New Roman" w:cs="Times New Roman"/>
          <w:b/>
          <w:bCs/>
          <w:sz w:val="24"/>
          <w:szCs w:val="24"/>
        </w:rPr>
        <w:t xml:space="preserve"> </w:t>
      </w:r>
      <w:r w:rsidR="27E3D422" w:rsidRPr="1BD68A4A">
        <w:rPr>
          <w:rFonts w:ascii="Times New Roman" w:eastAsia="Times New Roman" w:hAnsi="Times New Roman" w:cs="Times New Roman"/>
          <w:sz w:val="24"/>
          <w:szCs w:val="24"/>
        </w:rPr>
        <w:t>paragrahvi 13</w:t>
      </w:r>
      <w:r w:rsidR="27E3D422" w:rsidRPr="1BD68A4A">
        <w:rPr>
          <w:rFonts w:ascii="Times New Roman" w:eastAsia="Times New Roman" w:hAnsi="Times New Roman" w:cs="Times New Roman"/>
          <w:sz w:val="24"/>
          <w:szCs w:val="24"/>
          <w:vertAlign w:val="superscript"/>
        </w:rPr>
        <w:t>5</w:t>
      </w:r>
      <w:r w:rsidR="27E3D422" w:rsidRPr="1BD68A4A">
        <w:rPr>
          <w:rFonts w:ascii="Times New Roman" w:eastAsia="Times New Roman" w:hAnsi="Times New Roman" w:cs="Times New Roman"/>
          <w:sz w:val="24"/>
          <w:szCs w:val="24"/>
        </w:rPr>
        <w:t xml:space="preserve"> lõikes 1 asendatakse </w:t>
      </w:r>
      <w:del w:id="35" w:author="Merike Koppel - JUSTDIGI" w:date="2025-12-29T10:24:00Z" w16du:dateUtc="2025-12-29T08:24:00Z">
        <w:r w:rsidR="1DD492F0" w:rsidRPr="1BD68A4A" w:rsidDel="00220FBC">
          <w:rPr>
            <w:rFonts w:ascii="Times New Roman" w:eastAsia="Times New Roman" w:hAnsi="Times New Roman" w:cs="Times New Roman"/>
            <w:sz w:val="24"/>
            <w:szCs w:val="24"/>
          </w:rPr>
          <w:delText xml:space="preserve">tekstiosa </w:delText>
        </w:r>
      </w:del>
      <w:ins w:id="36" w:author="Merike Koppel - JUSTDIGI" w:date="2025-12-29T10:24:00Z" w16du:dateUtc="2025-12-29T08:24:00Z">
        <w:r w:rsidR="00220FBC">
          <w:rPr>
            <w:rFonts w:ascii="Times New Roman" w:eastAsia="Times New Roman" w:hAnsi="Times New Roman" w:cs="Times New Roman"/>
            <w:sz w:val="24"/>
            <w:szCs w:val="24"/>
          </w:rPr>
          <w:t>sõnad</w:t>
        </w:r>
        <w:r w:rsidR="00220FBC" w:rsidRPr="1BD68A4A">
          <w:rPr>
            <w:rFonts w:ascii="Times New Roman" w:eastAsia="Times New Roman" w:hAnsi="Times New Roman" w:cs="Times New Roman"/>
            <w:sz w:val="24"/>
            <w:szCs w:val="24"/>
          </w:rPr>
          <w:t xml:space="preserve"> </w:t>
        </w:r>
      </w:ins>
      <w:r w:rsidR="26694624" w:rsidRPr="1BD68A4A">
        <w:rPr>
          <w:rFonts w:ascii="Times New Roman" w:eastAsia="Times New Roman" w:hAnsi="Times New Roman" w:cs="Times New Roman"/>
          <w:sz w:val="24"/>
          <w:szCs w:val="24"/>
        </w:rPr>
        <w:t>„</w:t>
      </w:r>
      <w:r w:rsidR="27E3D422" w:rsidRPr="1BD68A4A">
        <w:rPr>
          <w:rFonts w:ascii="Times New Roman" w:eastAsia="Times New Roman" w:hAnsi="Times New Roman" w:cs="Times New Roman"/>
          <w:sz w:val="24"/>
          <w:szCs w:val="24"/>
        </w:rPr>
        <w:t>nimetatud hindamisega</w:t>
      </w:r>
      <w:r w:rsidR="0C17A443" w:rsidRPr="1BD68A4A">
        <w:rPr>
          <w:rFonts w:ascii="Times New Roman" w:eastAsia="Times New Roman" w:hAnsi="Times New Roman" w:cs="Times New Roman"/>
          <w:sz w:val="24"/>
          <w:szCs w:val="24"/>
        </w:rPr>
        <w:t>“</w:t>
      </w:r>
      <w:r w:rsidR="27E3D422" w:rsidRPr="1BD68A4A">
        <w:rPr>
          <w:rFonts w:ascii="Times New Roman" w:eastAsia="Times New Roman" w:hAnsi="Times New Roman" w:cs="Times New Roman"/>
          <w:sz w:val="24"/>
          <w:szCs w:val="24"/>
        </w:rPr>
        <w:t xml:space="preserve"> tekstiosaga </w:t>
      </w:r>
      <w:r w:rsidR="26694624" w:rsidRPr="1BD68A4A">
        <w:rPr>
          <w:rFonts w:ascii="Times New Roman" w:eastAsia="Times New Roman" w:hAnsi="Times New Roman" w:cs="Times New Roman"/>
          <w:sz w:val="24"/>
          <w:szCs w:val="24"/>
        </w:rPr>
        <w:t>„</w:t>
      </w:r>
      <w:r w:rsidR="27E3D422" w:rsidRPr="1BD68A4A">
        <w:rPr>
          <w:rFonts w:ascii="Times New Roman" w:eastAsia="Times New Roman" w:hAnsi="Times New Roman" w:cs="Times New Roman"/>
          <w:sz w:val="24"/>
          <w:szCs w:val="24"/>
        </w:rPr>
        <w:t>nimetatud hindamisega või §-s 13</w:t>
      </w:r>
      <w:r w:rsidR="27E3D422" w:rsidRPr="1BD68A4A">
        <w:rPr>
          <w:rFonts w:ascii="Times New Roman" w:eastAsia="Times New Roman" w:hAnsi="Times New Roman" w:cs="Times New Roman"/>
          <w:sz w:val="24"/>
          <w:szCs w:val="24"/>
          <w:vertAlign w:val="superscript"/>
        </w:rPr>
        <w:t>7</w:t>
      </w:r>
      <w:r w:rsidR="27E3D422" w:rsidRPr="1BD68A4A">
        <w:rPr>
          <w:rFonts w:ascii="Times New Roman" w:eastAsia="Times New Roman" w:hAnsi="Times New Roman" w:cs="Times New Roman"/>
          <w:sz w:val="24"/>
          <w:szCs w:val="24"/>
        </w:rPr>
        <w:t xml:space="preserve"> </w:t>
      </w:r>
      <w:r w:rsidR="59A4E480" w:rsidRPr="1BD68A4A">
        <w:rPr>
          <w:rFonts w:ascii="Times New Roman" w:eastAsia="Times New Roman" w:hAnsi="Times New Roman" w:cs="Times New Roman"/>
          <w:sz w:val="24"/>
          <w:szCs w:val="24"/>
        </w:rPr>
        <w:t xml:space="preserve">sätestatud </w:t>
      </w:r>
      <w:r w:rsidR="27E3D422" w:rsidRPr="1BD68A4A">
        <w:rPr>
          <w:rFonts w:ascii="Times New Roman" w:eastAsia="Times New Roman" w:hAnsi="Times New Roman" w:cs="Times New Roman"/>
          <w:sz w:val="24"/>
          <w:szCs w:val="24"/>
        </w:rPr>
        <w:t>heakskiitmise nõudest vabastamisega</w:t>
      </w:r>
      <w:r w:rsidR="0C17A443" w:rsidRPr="1BD68A4A">
        <w:rPr>
          <w:rFonts w:ascii="Times New Roman" w:eastAsia="Times New Roman" w:hAnsi="Times New Roman" w:cs="Times New Roman"/>
          <w:sz w:val="24"/>
          <w:szCs w:val="24"/>
        </w:rPr>
        <w:t>“</w:t>
      </w:r>
      <w:r w:rsidR="27E3D422" w:rsidRPr="1BD68A4A">
        <w:rPr>
          <w:rFonts w:ascii="Times New Roman" w:eastAsia="Times New Roman" w:hAnsi="Times New Roman" w:cs="Times New Roman"/>
          <w:sz w:val="24"/>
          <w:szCs w:val="24"/>
        </w:rPr>
        <w:t xml:space="preserve">; </w:t>
      </w:r>
    </w:p>
    <w:p w14:paraId="11181D3D" w14:textId="74ECFA48" w:rsidR="36A15F32" w:rsidRPr="00FA634D" w:rsidRDefault="36A15F32" w:rsidP="36A15F32">
      <w:pPr>
        <w:spacing w:after="0" w:line="240" w:lineRule="auto"/>
        <w:jc w:val="both"/>
        <w:rPr>
          <w:rFonts w:ascii="Times New Roman" w:hAnsi="Times New Roman" w:cs="Times New Roman"/>
          <w:b/>
          <w:bCs/>
          <w:sz w:val="24"/>
          <w:szCs w:val="24"/>
        </w:rPr>
      </w:pPr>
    </w:p>
    <w:p w14:paraId="6564278B" w14:textId="73588BD8" w:rsidR="7C028914" w:rsidRPr="00FA634D" w:rsidRDefault="00B71111" w:rsidP="36A15F3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1D90F93E" w:rsidRPr="1BD68A4A">
        <w:rPr>
          <w:rFonts w:ascii="Times New Roman" w:hAnsi="Times New Roman" w:cs="Times New Roman"/>
          <w:b/>
          <w:bCs/>
          <w:sz w:val="24"/>
          <w:szCs w:val="24"/>
        </w:rPr>
        <w:t>3</w:t>
      </w:r>
      <w:r w:rsidR="7C028914" w:rsidRPr="1BD68A4A">
        <w:rPr>
          <w:rFonts w:ascii="Times New Roman" w:hAnsi="Times New Roman" w:cs="Times New Roman"/>
          <w:b/>
          <w:bCs/>
          <w:sz w:val="24"/>
          <w:szCs w:val="24"/>
        </w:rPr>
        <w:t xml:space="preserve">) </w:t>
      </w:r>
      <w:r w:rsidR="7C028914" w:rsidRPr="1BD68A4A">
        <w:rPr>
          <w:rFonts w:ascii="Times New Roman" w:hAnsi="Times New Roman" w:cs="Times New Roman"/>
          <w:sz w:val="24"/>
          <w:szCs w:val="24"/>
        </w:rPr>
        <w:t>paragrahvi 13</w:t>
      </w:r>
      <w:r w:rsidR="7C028914" w:rsidRPr="1BD68A4A">
        <w:rPr>
          <w:rFonts w:ascii="Times New Roman" w:hAnsi="Times New Roman" w:cs="Times New Roman"/>
          <w:sz w:val="24"/>
          <w:szCs w:val="24"/>
          <w:vertAlign w:val="superscript"/>
        </w:rPr>
        <w:t xml:space="preserve">5 </w:t>
      </w:r>
      <w:r w:rsidR="7C028914" w:rsidRPr="1BD68A4A">
        <w:rPr>
          <w:rFonts w:ascii="Times New Roman" w:hAnsi="Times New Roman" w:cs="Times New Roman"/>
          <w:sz w:val="24"/>
          <w:szCs w:val="24"/>
        </w:rPr>
        <w:t>lõi</w:t>
      </w:r>
      <w:r w:rsidR="673C6B8F" w:rsidRPr="1BD68A4A">
        <w:rPr>
          <w:rFonts w:ascii="Times New Roman" w:hAnsi="Times New Roman" w:cs="Times New Roman"/>
          <w:sz w:val="24"/>
          <w:szCs w:val="24"/>
        </w:rPr>
        <w:t xml:space="preserve">ge 2 muudetakse ja sõnastatakse järgmiselt: </w:t>
      </w:r>
    </w:p>
    <w:p w14:paraId="37DD8E02" w14:textId="19D10761" w:rsidR="673C6B8F" w:rsidRPr="00FA634D" w:rsidRDefault="00D9113F" w:rsidP="36A15F3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5E182A7D" w:rsidRPr="1BD68A4A">
        <w:rPr>
          <w:rFonts w:ascii="Times New Roman" w:hAnsi="Times New Roman" w:cs="Times New Roman"/>
          <w:sz w:val="24"/>
          <w:szCs w:val="24"/>
        </w:rPr>
        <w:t>(2) Käesoleva paragrahvi lõikes 1 sätestatud juh</w:t>
      </w:r>
      <w:r w:rsidR="22AB0F54" w:rsidRPr="1BD68A4A">
        <w:rPr>
          <w:rFonts w:ascii="Times New Roman" w:hAnsi="Times New Roman" w:cs="Times New Roman"/>
          <w:sz w:val="24"/>
          <w:szCs w:val="24"/>
        </w:rPr>
        <w:t>ul</w:t>
      </w:r>
      <w:r w:rsidR="5E182A7D" w:rsidRPr="1BD68A4A">
        <w:rPr>
          <w:rFonts w:ascii="Times New Roman" w:hAnsi="Times New Roman" w:cs="Times New Roman"/>
          <w:sz w:val="24"/>
          <w:szCs w:val="24"/>
        </w:rPr>
        <w:t xml:space="preserve"> peatab Finantsinspektsioon käesoleva seaduse § 30</w:t>
      </w:r>
      <w:r w:rsidR="5E182A7D" w:rsidRPr="1BD68A4A">
        <w:rPr>
          <w:rFonts w:ascii="Times New Roman" w:hAnsi="Times New Roman" w:cs="Times New Roman"/>
          <w:sz w:val="24"/>
          <w:szCs w:val="24"/>
          <w:vertAlign w:val="superscript"/>
        </w:rPr>
        <w:t>1</w:t>
      </w:r>
      <w:r w:rsidR="5E182A7D" w:rsidRPr="1BD68A4A">
        <w:rPr>
          <w:rFonts w:ascii="Times New Roman" w:hAnsi="Times New Roman" w:cs="Times New Roman"/>
          <w:sz w:val="24"/>
          <w:szCs w:val="24"/>
        </w:rPr>
        <w:t xml:space="preserve"> lõikes 2 või </w:t>
      </w:r>
      <w:r w:rsidR="5D5F9346" w:rsidRPr="1BD68A4A">
        <w:rPr>
          <w:rFonts w:ascii="Times New Roman" w:hAnsi="Times New Roman" w:cs="Times New Roman"/>
          <w:sz w:val="24"/>
          <w:szCs w:val="24"/>
        </w:rPr>
        <w:t>§ 37</w:t>
      </w:r>
      <w:r w:rsidR="5D5F9346" w:rsidRPr="1BD68A4A">
        <w:rPr>
          <w:rFonts w:ascii="Times New Roman" w:hAnsi="Times New Roman" w:cs="Times New Roman"/>
          <w:sz w:val="24"/>
          <w:szCs w:val="24"/>
          <w:vertAlign w:val="superscript"/>
        </w:rPr>
        <w:t xml:space="preserve">3 </w:t>
      </w:r>
      <w:r w:rsidR="5D5F9346" w:rsidRPr="1BD68A4A">
        <w:rPr>
          <w:rFonts w:ascii="Times New Roman" w:hAnsi="Times New Roman" w:cs="Times New Roman"/>
          <w:sz w:val="24"/>
          <w:szCs w:val="24"/>
        </w:rPr>
        <w:t>lõikes 2</w:t>
      </w:r>
      <w:r w:rsidR="5E182A7D" w:rsidRPr="1BD68A4A">
        <w:rPr>
          <w:rFonts w:ascii="Times New Roman" w:hAnsi="Times New Roman" w:cs="Times New Roman"/>
          <w:i/>
          <w:iCs/>
          <w:sz w:val="24"/>
          <w:szCs w:val="24"/>
        </w:rPr>
        <w:t xml:space="preserve"> </w:t>
      </w:r>
      <w:r w:rsidR="5E182A7D" w:rsidRPr="1BD68A4A">
        <w:rPr>
          <w:rFonts w:ascii="Times New Roman" w:hAnsi="Times New Roman" w:cs="Times New Roman"/>
          <w:sz w:val="24"/>
          <w:szCs w:val="24"/>
        </w:rPr>
        <w:t>sätestatud tähtaja kulgemise vähemalt 20 tööpäevaks või kuni asjakohane menetlus on lõpule viidud.</w:t>
      </w:r>
      <w:r w:rsidR="00C07997" w:rsidRPr="1BD68A4A">
        <w:rPr>
          <w:rFonts w:ascii="Times New Roman" w:hAnsi="Times New Roman" w:cs="Times New Roman"/>
          <w:sz w:val="24"/>
          <w:szCs w:val="24"/>
        </w:rPr>
        <w:t>“</w:t>
      </w:r>
      <w:r w:rsidR="5E182A7D" w:rsidRPr="1BD68A4A">
        <w:rPr>
          <w:rFonts w:ascii="Times New Roman" w:hAnsi="Times New Roman" w:cs="Times New Roman"/>
          <w:sz w:val="24"/>
          <w:szCs w:val="24"/>
        </w:rPr>
        <w:t xml:space="preserve">; </w:t>
      </w:r>
    </w:p>
    <w:p w14:paraId="75C2BC2D" w14:textId="5D78FB46" w:rsidR="36A15F32" w:rsidRPr="00FA634D" w:rsidRDefault="36A15F32" w:rsidP="36A15F32">
      <w:pPr>
        <w:spacing w:after="0" w:line="240" w:lineRule="auto"/>
        <w:jc w:val="both"/>
        <w:rPr>
          <w:rFonts w:ascii="Times New Roman" w:hAnsi="Times New Roman" w:cs="Times New Roman"/>
          <w:b/>
          <w:bCs/>
          <w:sz w:val="24"/>
          <w:szCs w:val="24"/>
        </w:rPr>
      </w:pPr>
    </w:p>
    <w:p w14:paraId="558A83DE" w14:textId="66347C8B" w:rsidR="67FAE754" w:rsidRPr="00FA634D" w:rsidRDefault="7B1002A6" w:rsidP="36A15F32">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7FF58933" w:rsidRPr="1BD68A4A">
        <w:rPr>
          <w:rFonts w:ascii="Times New Roman" w:hAnsi="Times New Roman" w:cs="Times New Roman"/>
          <w:b/>
          <w:bCs/>
          <w:sz w:val="24"/>
          <w:szCs w:val="24"/>
        </w:rPr>
        <w:t>4</w:t>
      </w:r>
      <w:r w:rsidR="53F7D2D6" w:rsidRPr="1BD68A4A">
        <w:rPr>
          <w:rFonts w:ascii="Times New Roman" w:hAnsi="Times New Roman" w:cs="Times New Roman"/>
          <w:b/>
          <w:bCs/>
          <w:sz w:val="24"/>
          <w:szCs w:val="24"/>
        </w:rPr>
        <w:t xml:space="preserve">) </w:t>
      </w:r>
      <w:r w:rsidR="53F7D2D6" w:rsidRPr="1BD68A4A">
        <w:rPr>
          <w:rFonts w:ascii="Times New Roman" w:hAnsi="Times New Roman" w:cs="Times New Roman"/>
          <w:sz w:val="24"/>
          <w:szCs w:val="24"/>
        </w:rPr>
        <w:t>paragrahvi 13</w:t>
      </w:r>
      <w:r w:rsidR="53F7D2D6" w:rsidRPr="1BD68A4A">
        <w:rPr>
          <w:rFonts w:ascii="Times New Roman" w:hAnsi="Times New Roman" w:cs="Times New Roman"/>
          <w:sz w:val="24"/>
          <w:szCs w:val="24"/>
          <w:vertAlign w:val="superscript"/>
        </w:rPr>
        <w:t>6</w:t>
      </w:r>
      <w:r w:rsidR="53F7D2D6" w:rsidRPr="1BD68A4A">
        <w:rPr>
          <w:rFonts w:ascii="Times New Roman" w:hAnsi="Times New Roman" w:cs="Times New Roman"/>
          <w:sz w:val="24"/>
          <w:szCs w:val="24"/>
        </w:rPr>
        <w:t xml:space="preserve"> lõikes 4 asendatakse </w:t>
      </w:r>
      <w:r w:rsidR="006E36A5" w:rsidRPr="1BD68A4A">
        <w:rPr>
          <w:rFonts w:ascii="Times New Roman" w:hAnsi="Times New Roman" w:cs="Times New Roman"/>
          <w:sz w:val="24"/>
          <w:szCs w:val="24"/>
        </w:rPr>
        <w:t xml:space="preserve">tekstiosa </w:t>
      </w:r>
      <w:r w:rsidR="26694624" w:rsidRPr="1BD68A4A">
        <w:rPr>
          <w:rFonts w:ascii="Times New Roman" w:hAnsi="Times New Roman" w:cs="Times New Roman"/>
          <w:sz w:val="24"/>
          <w:szCs w:val="24"/>
        </w:rPr>
        <w:t>„</w:t>
      </w:r>
      <w:r w:rsidR="53F7D2D6" w:rsidRPr="1BD68A4A">
        <w:rPr>
          <w:rFonts w:ascii="Times New Roman" w:hAnsi="Times New Roman" w:cs="Times New Roman"/>
          <w:sz w:val="24"/>
          <w:szCs w:val="24"/>
        </w:rPr>
        <w:t>heakskiidu andmise või sellest keeldumise</w:t>
      </w:r>
      <w:r w:rsidR="50F6A0CC" w:rsidRPr="1BD68A4A">
        <w:rPr>
          <w:rFonts w:ascii="Times New Roman" w:hAnsi="Times New Roman" w:cs="Times New Roman"/>
          <w:sz w:val="24"/>
          <w:szCs w:val="24"/>
        </w:rPr>
        <w:t>“</w:t>
      </w:r>
      <w:r w:rsidR="53F7D2D6" w:rsidRPr="1BD68A4A">
        <w:rPr>
          <w:rFonts w:ascii="Times New Roman" w:hAnsi="Times New Roman" w:cs="Times New Roman"/>
          <w:sz w:val="24"/>
          <w:szCs w:val="24"/>
        </w:rPr>
        <w:t xml:space="preserve"> </w:t>
      </w:r>
      <w:r w:rsidR="006E36A5" w:rsidRPr="1BD68A4A">
        <w:rPr>
          <w:rFonts w:ascii="Times New Roman" w:hAnsi="Times New Roman" w:cs="Times New Roman"/>
          <w:sz w:val="24"/>
          <w:szCs w:val="24"/>
        </w:rPr>
        <w:t xml:space="preserve">tekstiosaga </w:t>
      </w:r>
      <w:r w:rsidR="26694624" w:rsidRPr="1BD68A4A">
        <w:rPr>
          <w:rFonts w:ascii="Times New Roman" w:hAnsi="Times New Roman" w:cs="Times New Roman"/>
          <w:sz w:val="24"/>
          <w:szCs w:val="24"/>
        </w:rPr>
        <w:t>„</w:t>
      </w:r>
      <w:r w:rsidR="53F7D2D6" w:rsidRPr="1BD68A4A">
        <w:rPr>
          <w:rFonts w:ascii="Times New Roman" w:hAnsi="Times New Roman" w:cs="Times New Roman"/>
          <w:sz w:val="24"/>
          <w:szCs w:val="24"/>
        </w:rPr>
        <w:t>heakskiidu andmise, sellest keeldumise või heakskiitmise nõudest vabastamise</w:t>
      </w:r>
      <w:r w:rsidR="7D22C3FE" w:rsidRPr="1BD68A4A">
        <w:rPr>
          <w:rFonts w:ascii="Times New Roman" w:hAnsi="Times New Roman" w:cs="Times New Roman"/>
          <w:sz w:val="24"/>
          <w:szCs w:val="24"/>
        </w:rPr>
        <w:t>“</w:t>
      </w:r>
      <w:r w:rsidR="04934CE1" w:rsidRPr="1BD68A4A">
        <w:rPr>
          <w:rFonts w:ascii="Times New Roman" w:hAnsi="Times New Roman" w:cs="Times New Roman"/>
          <w:sz w:val="24"/>
          <w:szCs w:val="24"/>
        </w:rPr>
        <w:t xml:space="preserve">; </w:t>
      </w:r>
    </w:p>
    <w:p w14:paraId="7178B66E" w14:textId="34846F32" w:rsidR="36A15F32" w:rsidRPr="00FA634D" w:rsidRDefault="36A15F32" w:rsidP="36A15F32">
      <w:pPr>
        <w:spacing w:after="0" w:line="240" w:lineRule="auto"/>
        <w:jc w:val="both"/>
        <w:rPr>
          <w:rFonts w:ascii="Times New Roman" w:hAnsi="Times New Roman" w:cs="Times New Roman"/>
          <w:sz w:val="24"/>
          <w:szCs w:val="24"/>
        </w:rPr>
      </w:pPr>
    </w:p>
    <w:p w14:paraId="3EF6F2DC" w14:textId="0F6C04EF" w:rsidR="55808484" w:rsidRPr="00FA634D" w:rsidRDefault="00130B38" w:rsidP="73DF92B3">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1FEFA273" w:rsidRPr="1BD68A4A">
        <w:rPr>
          <w:rFonts w:ascii="Times New Roman" w:hAnsi="Times New Roman" w:cs="Times New Roman"/>
          <w:b/>
          <w:bCs/>
          <w:sz w:val="24"/>
          <w:szCs w:val="24"/>
        </w:rPr>
        <w:t>5</w:t>
      </w:r>
      <w:r w:rsidR="55808484" w:rsidRPr="1BD68A4A">
        <w:rPr>
          <w:rFonts w:ascii="Times New Roman" w:hAnsi="Times New Roman" w:cs="Times New Roman"/>
          <w:b/>
          <w:bCs/>
          <w:sz w:val="24"/>
          <w:szCs w:val="24"/>
        </w:rPr>
        <w:t xml:space="preserve">) </w:t>
      </w:r>
      <w:r w:rsidR="55808484" w:rsidRPr="1BD68A4A">
        <w:rPr>
          <w:rFonts w:ascii="Times New Roman" w:hAnsi="Times New Roman" w:cs="Times New Roman"/>
          <w:sz w:val="24"/>
          <w:szCs w:val="24"/>
        </w:rPr>
        <w:t>paragrahvi 13</w:t>
      </w:r>
      <w:r w:rsidR="55808484" w:rsidRPr="1BD68A4A">
        <w:rPr>
          <w:rFonts w:ascii="Times New Roman" w:hAnsi="Times New Roman" w:cs="Times New Roman"/>
          <w:sz w:val="24"/>
          <w:szCs w:val="24"/>
          <w:vertAlign w:val="superscript"/>
        </w:rPr>
        <w:t>6</w:t>
      </w:r>
      <w:r w:rsidR="55808484" w:rsidRPr="1BD68A4A">
        <w:rPr>
          <w:rFonts w:ascii="Times New Roman" w:hAnsi="Times New Roman" w:cs="Times New Roman"/>
          <w:sz w:val="24"/>
          <w:szCs w:val="24"/>
        </w:rPr>
        <w:t xml:space="preserve"> täiendatakse lõigetega 6 ja 7 järgmises sõnastuses: </w:t>
      </w:r>
    </w:p>
    <w:p w14:paraId="3E60C1A1" w14:textId="20670E44" w:rsidR="2FB20A0F" w:rsidRPr="00FA634D" w:rsidRDefault="00D9113F" w:rsidP="062DEDB6">
      <w:pPr>
        <w:spacing w:after="0" w:line="240" w:lineRule="auto"/>
        <w:jc w:val="both"/>
        <w:rPr>
          <w:rFonts w:ascii="Times New Roman" w:eastAsia="Aptos" w:hAnsi="Times New Roman" w:cs="Times New Roman"/>
          <w:sz w:val="24"/>
          <w:szCs w:val="24"/>
          <w:u w:val="single"/>
        </w:rPr>
      </w:pPr>
      <w:r w:rsidRPr="1BD68A4A">
        <w:rPr>
          <w:rFonts w:ascii="Times New Roman" w:hAnsi="Times New Roman" w:cs="Times New Roman"/>
          <w:sz w:val="24"/>
          <w:szCs w:val="24"/>
        </w:rPr>
        <w:t>„</w:t>
      </w:r>
      <w:r w:rsidR="48DB32B4" w:rsidRPr="1BD68A4A">
        <w:rPr>
          <w:rFonts w:ascii="Times New Roman" w:hAnsi="Times New Roman" w:cs="Times New Roman"/>
          <w:sz w:val="24"/>
          <w:szCs w:val="24"/>
        </w:rPr>
        <w:t xml:space="preserve">(6) Finantsvaldusettevõtja ja </w:t>
      </w:r>
      <w:proofErr w:type="spellStart"/>
      <w:r w:rsidR="48DB32B4" w:rsidRPr="1BD68A4A">
        <w:rPr>
          <w:rFonts w:ascii="Times New Roman" w:hAnsi="Times New Roman" w:cs="Times New Roman"/>
          <w:sz w:val="24"/>
          <w:szCs w:val="24"/>
        </w:rPr>
        <w:t>segafinantsvaldusettevõtja</w:t>
      </w:r>
      <w:proofErr w:type="spellEnd"/>
      <w:r w:rsidR="48DB32B4" w:rsidRPr="1BD68A4A">
        <w:rPr>
          <w:rFonts w:ascii="Times New Roman" w:hAnsi="Times New Roman" w:cs="Times New Roman"/>
          <w:sz w:val="24"/>
          <w:szCs w:val="24"/>
        </w:rPr>
        <w:t xml:space="preserve"> ühinemise ja jagunemise</w:t>
      </w:r>
      <w:r w:rsidR="00853801" w:rsidRPr="1BD68A4A">
        <w:rPr>
          <w:rFonts w:ascii="Times New Roman" w:hAnsi="Times New Roman" w:cs="Times New Roman"/>
          <w:sz w:val="24"/>
          <w:szCs w:val="24"/>
        </w:rPr>
        <w:t xml:space="preserve"> </w:t>
      </w:r>
      <w:r w:rsidR="006E47A6" w:rsidRPr="1BD68A4A">
        <w:rPr>
          <w:rFonts w:ascii="Times New Roman" w:hAnsi="Times New Roman" w:cs="Times New Roman"/>
          <w:sz w:val="24"/>
          <w:szCs w:val="24"/>
        </w:rPr>
        <w:t>suhtes</w:t>
      </w:r>
      <w:r w:rsidR="48DB32B4" w:rsidRPr="1BD68A4A">
        <w:rPr>
          <w:rFonts w:ascii="Times New Roman" w:hAnsi="Times New Roman" w:cs="Times New Roman"/>
          <w:sz w:val="24"/>
          <w:szCs w:val="24"/>
        </w:rPr>
        <w:t xml:space="preserve"> kohaldatakse käesoleva seaduse 6. peatüki 1. jaos sätestatut. </w:t>
      </w:r>
      <w:r w:rsidR="2446A790" w:rsidRPr="1BD68A4A">
        <w:rPr>
          <w:rFonts w:ascii="Times New Roman" w:eastAsia="Aptos" w:hAnsi="Times New Roman" w:cs="Times New Roman"/>
          <w:sz w:val="24"/>
          <w:szCs w:val="24"/>
        </w:rPr>
        <w:t xml:space="preserve">Kui ühinemise </w:t>
      </w:r>
      <w:r w:rsidR="0D54BB34" w:rsidRPr="1BD68A4A">
        <w:rPr>
          <w:rFonts w:ascii="Times New Roman" w:eastAsia="Aptos" w:hAnsi="Times New Roman" w:cs="Times New Roman"/>
          <w:sz w:val="24"/>
          <w:szCs w:val="24"/>
        </w:rPr>
        <w:t xml:space="preserve">või jagunemise </w:t>
      </w:r>
      <w:r w:rsidR="2446A790" w:rsidRPr="1BD68A4A">
        <w:rPr>
          <w:rFonts w:ascii="Times New Roman" w:eastAsia="Aptos" w:hAnsi="Times New Roman" w:cs="Times New Roman"/>
          <w:sz w:val="24"/>
          <w:szCs w:val="24"/>
        </w:rPr>
        <w:t xml:space="preserve">tulemusel asutatakse finantsvaldusettevõtja või </w:t>
      </w:r>
      <w:proofErr w:type="spellStart"/>
      <w:r w:rsidR="2446A790" w:rsidRPr="1BD68A4A">
        <w:rPr>
          <w:rFonts w:ascii="Times New Roman" w:eastAsia="Aptos" w:hAnsi="Times New Roman" w:cs="Times New Roman"/>
          <w:sz w:val="24"/>
          <w:szCs w:val="24"/>
        </w:rPr>
        <w:t>segafinantsvaldusettevõtja</w:t>
      </w:r>
      <w:proofErr w:type="spellEnd"/>
      <w:r w:rsidR="2446A790" w:rsidRPr="1BD68A4A">
        <w:rPr>
          <w:rFonts w:ascii="Times New Roman" w:eastAsia="Aptos" w:hAnsi="Times New Roman" w:cs="Times New Roman"/>
          <w:sz w:val="24"/>
          <w:szCs w:val="24"/>
        </w:rPr>
        <w:t xml:space="preserve">, peab ta taotlema Finantsinspektsioonilt heakskiitmist ning tema asutamisele ei kohaldata käesoleva seaduse § 68 lõikes 1 </w:t>
      </w:r>
      <w:r w:rsidR="71D543D5" w:rsidRPr="1BD68A4A">
        <w:rPr>
          <w:rFonts w:ascii="Times New Roman" w:eastAsia="Aptos" w:hAnsi="Times New Roman" w:cs="Times New Roman"/>
          <w:sz w:val="24"/>
          <w:szCs w:val="24"/>
        </w:rPr>
        <w:t>või § 70</w:t>
      </w:r>
      <w:r w:rsidR="71D543D5" w:rsidRPr="1BD68A4A">
        <w:rPr>
          <w:rFonts w:ascii="Times New Roman" w:eastAsia="Aptos" w:hAnsi="Times New Roman" w:cs="Times New Roman"/>
          <w:sz w:val="24"/>
          <w:szCs w:val="24"/>
          <w:vertAlign w:val="superscript"/>
        </w:rPr>
        <w:t>2</w:t>
      </w:r>
      <w:r w:rsidR="71D543D5" w:rsidRPr="1BD68A4A">
        <w:rPr>
          <w:rFonts w:ascii="Times New Roman" w:eastAsia="Aptos" w:hAnsi="Times New Roman" w:cs="Times New Roman"/>
          <w:sz w:val="24"/>
          <w:szCs w:val="24"/>
        </w:rPr>
        <w:t xml:space="preserve"> lõikes 1 </w:t>
      </w:r>
      <w:r w:rsidR="2446A790" w:rsidRPr="1BD68A4A">
        <w:rPr>
          <w:rFonts w:ascii="Times New Roman" w:eastAsia="Aptos" w:hAnsi="Times New Roman" w:cs="Times New Roman"/>
          <w:sz w:val="24"/>
          <w:szCs w:val="24"/>
        </w:rPr>
        <w:t>sätestatud ühinemis</w:t>
      </w:r>
      <w:r w:rsidR="73C33420" w:rsidRPr="1BD68A4A">
        <w:rPr>
          <w:rFonts w:ascii="Times New Roman" w:eastAsia="Aptos" w:hAnsi="Times New Roman" w:cs="Times New Roman"/>
          <w:sz w:val="24"/>
          <w:szCs w:val="24"/>
        </w:rPr>
        <w:t>- või jagunemis</w:t>
      </w:r>
      <w:r w:rsidR="2446A790" w:rsidRPr="1BD68A4A">
        <w:rPr>
          <w:rFonts w:ascii="Times New Roman" w:eastAsia="Aptos" w:hAnsi="Times New Roman" w:cs="Times New Roman"/>
          <w:sz w:val="24"/>
          <w:szCs w:val="24"/>
        </w:rPr>
        <w:t>loa taotlemise kohustust ega § 69 lõikes 3</w:t>
      </w:r>
      <w:r w:rsidR="200B1E14" w:rsidRPr="1BD68A4A">
        <w:rPr>
          <w:rFonts w:ascii="Times New Roman" w:eastAsia="Aptos" w:hAnsi="Times New Roman" w:cs="Times New Roman"/>
          <w:sz w:val="24"/>
          <w:szCs w:val="24"/>
        </w:rPr>
        <w:t xml:space="preserve"> või § 70</w:t>
      </w:r>
      <w:r w:rsidR="200B1E14" w:rsidRPr="1BD68A4A">
        <w:rPr>
          <w:rFonts w:ascii="Times New Roman" w:eastAsia="Aptos" w:hAnsi="Times New Roman" w:cs="Times New Roman"/>
          <w:sz w:val="24"/>
          <w:szCs w:val="24"/>
          <w:vertAlign w:val="superscript"/>
        </w:rPr>
        <w:t>3</w:t>
      </w:r>
      <w:r w:rsidR="200B1E14" w:rsidRPr="1BD68A4A">
        <w:rPr>
          <w:rFonts w:ascii="Times New Roman" w:eastAsia="Aptos" w:hAnsi="Times New Roman" w:cs="Times New Roman"/>
          <w:sz w:val="24"/>
          <w:szCs w:val="24"/>
        </w:rPr>
        <w:t xml:space="preserve"> lõikes 3</w:t>
      </w:r>
      <w:r w:rsidR="2446A790" w:rsidRPr="1BD68A4A">
        <w:rPr>
          <w:rFonts w:ascii="Times New Roman" w:eastAsia="Aptos" w:hAnsi="Times New Roman" w:cs="Times New Roman"/>
          <w:sz w:val="24"/>
          <w:szCs w:val="24"/>
        </w:rPr>
        <w:t xml:space="preserve"> sätestatud tähtaega.</w:t>
      </w:r>
      <w:r w:rsidR="29E63AAE" w:rsidRPr="1BD68A4A">
        <w:rPr>
          <w:rFonts w:ascii="Times New Roman" w:eastAsia="Aptos" w:hAnsi="Times New Roman" w:cs="Times New Roman"/>
          <w:sz w:val="24"/>
          <w:szCs w:val="24"/>
        </w:rPr>
        <w:t xml:space="preserve"> </w:t>
      </w:r>
    </w:p>
    <w:p w14:paraId="36E2958F" w14:textId="038EDA14" w:rsidR="2FB20A0F" w:rsidRPr="00FA634D" w:rsidRDefault="2FB20A0F" w:rsidP="062DEDB6">
      <w:pPr>
        <w:spacing w:after="0" w:line="240" w:lineRule="auto"/>
        <w:jc w:val="both"/>
        <w:rPr>
          <w:rFonts w:ascii="Times New Roman" w:hAnsi="Times New Roman" w:cs="Times New Roman"/>
          <w:sz w:val="24"/>
          <w:szCs w:val="24"/>
        </w:rPr>
      </w:pPr>
    </w:p>
    <w:p w14:paraId="7E6827AF" w14:textId="27AA05D7" w:rsidR="0E5A4219" w:rsidRPr="00FA634D" w:rsidRDefault="54DE93FE" w:rsidP="29F7646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(7) Finantsvaldusettevõtja ja </w:t>
      </w:r>
      <w:proofErr w:type="spellStart"/>
      <w:r w:rsidRPr="1BD68A4A">
        <w:rPr>
          <w:rFonts w:ascii="Times New Roman" w:hAnsi="Times New Roman" w:cs="Times New Roman"/>
          <w:sz w:val="24"/>
          <w:szCs w:val="24"/>
        </w:rPr>
        <w:t>segafinantsvaldusettevõtja</w:t>
      </w:r>
      <w:proofErr w:type="spellEnd"/>
      <w:r w:rsidRPr="1BD68A4A">
        <w:rPr>
          <w:rFonts w:ascii="Times New Roman" w:hAnsi="Times New Roman" w:cs="Times New Roman"/>
          <w:sz w:val="24"/>
          <w:szCs w:val="24"/>
        </w:rPr>
        <w:t xml:space="preserve"> </w:t>
      </w:r>
      <w:r w:rsidRPr="1BD68A4A">
        <w:rPr>
          <w:rFonts w:ascii="Times New Roman" w:eastAsia="Times New Roman" w:hAnsi="Times New Roman" w:cs="Times New Roman"/>
          <w:sz w:val="24"/>
          <w:szCs w:val="24"/>
        </w:rPr>
        <w:t>oluliste varade ja kohustuste ülekandmise</w:t>
      </w:r>
      <w:r w:rsidR="5091180E" w:rsidRPr="1BD68A4A">
        <w:rPr>
          <w:rFonts w:ascii="Times New Roman" w:eastAsia="Times New Roman" w:hAnsi="Times New Roman" w:cs="Times New Roman"/>
          <w:sz w:val="24"/>
          <w:szCs w:val="24"/>
        </w:rPr>
        <w:t xml:space="preserve"> suhtes</w:t>
      </w:r>
      <w:r w:rsidRPr="1BD68A4A">
        <w:rPr>
          <w:rFonts w:ascii="Times New Roman" w:eastAsia="Times New Roman" w:hAnsi="Times New Roman" w:cs="Times New Roman"/>
          <w:sz w:val="24"/>
          <w:szCs w:val="24"/>
        </w:rPr>
        <w:t xml:space="preserve"> kohaldatakse käesoleva seaduse 6. peatüki 2. jaos sätestatut.</w:t>
      </w:r>
      <w:r w:rsidR="090E7E14" w:rsidRPr="1BD68A4A">
        <w:rPr>
          <w:rFonts w:ascii="Times New Roman" w:eastAsia="Times New Roman" w:hAnsi="Times New Roman" w:cs="Times New Roman"/>
          <w:sz w:val="24"/>
          <w:szCs w:val="24"/>
        </w:rPr>
        <w:t xml:space="preserve"> Kui oluliste varade ja kohustuste ülekandmises </w:t>
      </w:r>
      <w:r w:rsidR="48F2A76C" w:rsidRPr="1BD68A4A">
        <w:rPr>
          <w:rFonts w:ascii="Times New Roman" w:eastAsia="Times New Roman" w:hAnsi="Times New Roman" w:cs="Times New Roman"/>
          <w:sz w:val="24"/>
          <w:szCs w:val="24"/>
        </w:rPr>
        <w:t xml:space="preserve">osaleb emaettevõtjana tegutsev finantsvaldusettevõtja või </w:t>
      </w:r>
      <w:proofErr w:type="spellStart"/>
      <w:r w:rsidR="48F2A76C" w:rsidRPr="1BD68A4A">
        <w:rPr>
          <w:rFonts w:ascii="Times New Roman" w:eastAsia="Times New Roman" w:hAnsi="Times New Roman" w:cs="Times New Roman"/>
          <w:sz w:val="24"/>
          <w:szCs w:val="24"/>
        </w:rPr>
        <w:t>segafinantsvaldusettevõtja</w:t>
      </w:r>
      <w:proofErr w:type="spellEnd"/>
      <w:r w:rsidR="48F2A76C" w:rsidRPr="1BD68A4A">
        <w:rPr>
          <w:rFonts w:ascii="Times New Roman" w:eastAsia="Times New Roman" w:hAnsi="Times New Roman" w:cs="Times New Roman"/>
          <w:sz w:val="24"/>
          <w:szCs w:val="24"/>
        </w:rPr>
        <w:t xml:space="preserve">, </w:t>
      </w:r>
      <w:commentRangeStart w:id="37"/>
      <w:r w:rsidR="48F2A76C" w:rsidRPr="1BD68A4A">
        <w:rPr>
          <w:rFonts w:ascii="Times New Roman" w:eastAsia="Times New Roman" w:hAnsi="Times New Roman" w:cs="Times New Roman"/>
          <w:sz w:val="24"/>
          <w:szCs w:val="24"/>
        </w:rPr>
        <w:t xml:space="preserve">rakendatakse tema </w:t>
      </w:r>
      <w:r w:rsidR="3892BF7D" w:rsidRPr="1BD68A4A">
        <w:rPr>
          <w:rFonts w:ascii="Times New Roman" w:eastAsia="Times New Roman" w:hAnsi="Times New Roman" w:cs="Times New Roman"/>
          <w:sz w:val="24"/>
          <w:szCs w:val="24"/>
        </w:rPr>
        <w:t xml:space="preserve">suhtes </w:t>
      </w:r>
      <w:r w:rsidR="3892BF7D" w:rsidRPr="00F662C1">
        <w:rPr>
          <w:rFonts w:ascii="Times New Roman" w:eastAsia="Times New Roman" w:hAnsi="Times New Roman" w:cs="Times New Roman"/>
          <w:sz w:val="24"/>
          <w:szCs w:val="24"/>
        </w:rPr>
        <w:t>k</w:t>
      </w:r>
      <w:r w:rsidRPr="00F662C1">
        <w:rPr>
          <w:rFonts w:ascii="Times New Roman" w:eastAsia="Times New Roman" w:hAnsi="Times New Roman" w:cs="Times New Roman"/>
          <w:sz w:val="24"/>
          <w:szCs w:val="24"/>
        </w:rPr>
        <w:t>äesoleva seaduse § 70</w:t>
      </w:r>
      <w:r w:rsidRPr="00F662C1">
        <w:rPr>
          <w:rFonts w:ascii="Times New Roman" w:eastAsia="Times New Roman" w:hAnsi="Times New Roman" w:cs="Times New Roman"/>
          <w:sz w:val="24"/>
          <w:szCs w:val="24"/>
          <w:vertAlign w:val="superscript"/>
        </w:rPr>
        <w:t>6</w:t>
      </w:r>
      <w:r w:rsidRPr="00F662C1">
        <w:rPr>
          <w:rFonts w:ascii="Times New Roman" w:eastAsia="Times New Roman" w:hAnsi="Times New Roman" w:cs="Times New Roman"/>
          <w:sz w:val="24"/>
          <w:szCs w:val="24"/>
        </w:rPr>
        <w:t xml:space="preserve"> lõike 2 kohaldamise</w:t>
      </w:r>
      <w:r w:rsidR="618BCE94" w:rsidRPr="00F662C1">
        <w:rPr>
          <w:rFonts w:ascii="Times New Roman" w:eastAsia="Times New Roman" w:hAnsi="Times New Roman" w:cs="Times New Roman"/>
          <w:sz w:val="24"/>
          <w:szCs w:val="24"/>
        </w:rPr>
        <w:t xml:space="preserve"> korra</w:t>
      </w:r>
      <w:r w:rsidRPr="00F662C1">
        <w:rPr>
          <w:rFonts w:ascii="Times New Roman" w:eastAsia="Times New Roman" w:hAnsi="Times New Roman" w:cs="Times New Roman"/>
          <w:sz w:val="24"/>
          <w:szCs w:val="24"/>
        </w:rPr>
        <w:t xml:space="preserve">l protsendimäärasid </w:t>
      </w:r>
      <w:commentRangeEnd w:id="37"/>
      <w:r w:rsidR="00FD4591">
        <w:rPr>
          <w:rStyle w:val="Kommentaariviide"/>
        </w:rPr>
        <w:commentReference w:id="37"/>
      </w:r>
      <w:r w:rsidR="412E936E" w:rsidRPr="00F662C1">
        <w:rPr>
          <w:rFonts w:ascii="Times New Roman" w:hAnsi="Times New Roman" w:cs="Times New Roman"/>
          <w:sz w:val="24"/>
          <w:szCs w:val="24"/>
        </w:rPr>
        <w:t>konsolideeritud näitajate</w:t>
      </w:r>
      <w:r w:rsidR="1450BE4A" w:rsidRPr="00F662C1">
        <w:rPr>
          <w:rFonts w:ascii="Times New Roman" w:hAnsi="Times New Roman" w:cs="Times New Roman"/>
          <w:sz w:val="24"/>
          <w:szCs w:val="24"/>
        </w:rPr>
        <w:t xml:space="preserve"> alusel</w:t>
      </w:r>
      <w:r w:rsidRPr="1BD68A4A">
        <w:rPr>
          <w:rFonts w:ascii="Times New Roman" w:eastAsia="Times New Roman" w:hAnsi="Times New Roman" w:cs="Times New Roman"/>
          <w:sz w:val="24"/>
          <w:szCs w:val="24"/>
        </w:rPr>
        <w:t>.</w:t>
      </w:r>
      <w:r w:rsidR="3C3F6667"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2FC4871A" w14:textId="23575708" w:rsidR="2FB20A0F" w:rsidRPr="00FA634D" w:rsidRDefault="2FB20A0F" w:rsidP="2FB20A0F">
      <w:pPr>
        <w:spacing w:after="0" w:line="240" w:lineRule="auto"/>
        <w:jc w:val="both"/>
        <w:rPr>
          <w:rFonts w:ascii="Times New Roman" w:hAnsi="Times New Roman" w:cs="Times New Roman"/>
          <w:sz w:val="24"/>
          <w:szCs w:val="24"/>
        </w:rPr>
      </w:pPr>
    </w:p>
    <w:p w14:paraId="63D5D0FF" w14:textId="216BC7DD" w:rsidR="7692B7A1" w:rsidRPr="00FA634D" w:rsidRDefault="00130B38" w:rsidP="36A15F3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4D9F4969" w:rsidRPr="1BD68A4A">
        <w:rPr>
          <w:rFonts w:ascii="Times New Roman" w:hAnsi="Times New Roman" w:cs="Times New Roman"/>
          <w:b/>
          <w:bCs/>
          <w:sz w:val="24"/>
          <w:szCs w:val="24"/>
        </w:rPr>
        <w:t>6</w:t>
      </w:r>
      <w:r w:rsidR="7692B7A1" w:rsidRPr="1BD68A4A">
        <w:rPr>
          <w:rFonts w:ascii="Times New Roman" w:hAnsi="Times New Roman" w:cs="Times New Roman"/>
          <w:b/>
          <w:bCs/>
          <w:sz w:val="24"/>
          <w:szCs w:val="24"/>
        </w:rPr>
        <w:t xml:space="preserve">) </w:t>
      </w:r>
      <w:r w:rsidR="7692B7A1" w:rsidRPr="1BD68A4A">
        <w:rPr>
          <w:rFonts w:ascii="Times New Roman" w:hAnsi="Times New Roman" w:cs="Times New Roman"/>
          <w:sz w:val="24"/>
          <w:szCs w:val="24"/>
        </w:rPr>
        <w:t>paragrahvi 13</w:t>
      </w:r>
      <w:r w:rsidR="7692B7A1" w:rsidRPr="1BD68A4A">
        <w:rPr>
          <w:rFonts w:ascii="Times New Roman" w:hAnsi="Times New Roman" w:cs="Times New Roman"/>
          <w:sz w:val="24"/>
          <w:szCs w:val="24"/>
          <w:vertAlign w:val="superscript"/>
        </w:rPr>
        <w:t xml:space="preserve">7 </w:t>
      </w:r>
      <w:r w:rsidR="7692B7A1" w:rsidRPr="1BD68A4A">
        <w:rPr>
          <w:rFonts w:ascii="Times New Roman" w:hAnsi="Times New Roman" w:cs="Times New Roman"/>
          <w:sz w:val="24"/>
          <w:szCs w:val="24"/>
        </w:rPr>
        <w:t xml:space="preserve">lõike 1 sissejuhatav lauseosa muudetakse ja sõnastatakse järgmiselt: </w:t>
      </w:r>
    </w:p>
    <w:p w14:paraId="0D5DC01E" w14:textId="7791017A" w:rsidR="7692B7A1" w:rsidRPr="00FA634D" w:rsidRDefault="00D9113F" w:rsidP="36A15F3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90CFE4D" w:rsidRPr="1BD68A4A">
        <w:rPr>
          <w:rFonts w:ascii="Times New Roman" w:hAnsi="Times New Roman" w:cs="Times New Roman"/>
          <w:sz w:val="24"/>
          <w:szCs w:val="24"/>
        </w:rPr>
        <w:t xml:space="preserve">Finantsvaldusettevõtja või </w:t>
      </w:r>
      <w:proofErr w:type="spellStart"/>
      <w:r w:rsidR="090CFE4D" w:rsidRPr="1BD68A4A">
        <w:rPr>
          <w:rFonts w:ascii="Times New Roman" w:hAnsi="Times New Roman" w:cs="Times New Roman"/>
          <w:sz w:val="24"/>
          <w:szCs w:val="24"/>
        </w:rPr>
        <w:t>segafinantsvaldusettevõtja</w:t>
      </w:r>
      <w:proofErr w:type="spellEnd"/>
      <w:r w:rsidR="090CFE4D" w:rsidRPr="1BD68A4A">
        <w:rPr>
          <w:rFonts w:ascii="Times New Roman" w:hAnsi="Times New Roman" w:cs="Times New Roman"/>
          <w:sz w:val="24"/>
          <w:szCs w:val="24"/>
        </w:rPr>
        <w:t xml:space="preserve"> võib taotleda heakskiitmise nõudest vabastamist, kui on täidetud kõik järgmised tingimused</w:t>
      </w:r>
      <w:r w:rsidR="63972C97" w:rsidRPr="1BD68A4A">
        <w:rPr>
          <w:rFonts w:ascii="Times New Roman" w:hAnsi="Times New Roman" w:cs="Times New Roman"/>
          <w:sz w:val="24"/>
          <w:szCs w:val="24"/>
        </w:rPr>
        <w:t>:</w:t>
      </w:r>
      <w:r w:rsidR="00A5755C" w:rsidRPr="1BD68A4A">
        <w:rPr>
          <w:rFonts w:ascii="Times New Roman" w:hAnsi="Times New Roman" w:cs="Times New Roman"/>
          <w:sz w:val="24"/>
          <w:szCs w:val="24"/>
        </w:rPr>
        <w:t>“</w:t>
      </w:r>
      <w:r w:rsidR="63972C97" w:rsidRPr="1BD68A4A">
        <w:rPr>
          <w:rFonts w:ascii="Times New Roman" w:hAnsi="Times New Roman" w:cs="Times New Roman"/>
          <w:sz w:val="24"/>
          <w:szCs w:val="24"/>
        </w:rPr>
        <w:t xml:space="preserve">; </w:t>
      </w:r>
    </w:p>
    <w:p w14:paraId="1A5C62CB" w14:textId="273B7117" w:rsidR="36A15F32" w:rsidRPr="00FA634D" w:rsidRDefault="36A15F32" w:rsidP="36A15F32">
      <w:pPr>
        <w:spacing w:after="0" w:line="240" w:lineRule="auto"/>
        <w:jc w:val="both"/>
        <w:rPr>
          <w:rFonts w:ascii="Times New Roman" w:hAnsi="Times New Roman" w:cs="Times New Roman"/>
          <w:b/>
          <w:bCs/>
          <w:sz w:val="24"/>
          <w:szCs w:val="24"/>
        </w:rPr>
      </w:pPr>
    </w:p>
    <w:p w14:paraId="77B38FD3" w14:textId="02C98678" w:rsidR="3AEA9AFF" w:rsidRPr="00FA634D" w:rsidRDefault="00130B38" w:rsidP="29F7646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w:t>
      </w:r>
      <w:r w:rsidR="0696D9EA" w:rsidRPr="1BD68A4A">
        <w:rPr>
          <w:rFonts w:ascii="Times New Roman" w:hAnsi="Times New Roman" w:cs="Times New Roman"/>
          <w:b/>
          <w:bCs/>
          <w:sz w:val="24"/>
          <w:szCs w:val="24"/>
        </w:rPr>
        <w:t>7</w:t>
      </w:r>
      <w:r w:rsidR="53C18338" w:rsidRPr="1BD68A4A">
        <w:rPr>
          <w:rFonts w:ascii="Times New Roman" w:hAnsi="Times New Roman" w:cs="Times New Roman"/>
          <w:b/>
          <w:bCs/>
          <w:sz w:val="24"/>
          <w:szCs w:val="24"/>
        </w:rPr>
        <w:t xml:space="preserve">) </w:t>
      </w:r>
      <w:r w:rsidR="6BD3FC9C" w:rsidRPr="1BD68A4A">
        <w:rPr>
          <w:rFonts w:ascii="Times New Roman" w:eastAsia="Times New Roman" w:hAnsi="Times New Roman" w:cs="Times New Roman"/>
          <w:sz w:val="24"/>
          <w:szCs w:val="24"/>
        </w:rPr>
        <w:t>paragrahvi 13</w:t>
      </w:r>
      <w:r w:rsidR="6BD3FC9C" w:rsidRPr="1BD68A4A">
        <w:rPr>
          <w:rFonts w:ascii="Times New Roman" w:eastAsia="Times New Roman" w:hAnsi="Times New Roman" w:cs="Times New Roman"/>
          <w:sz w:val="24"/>
          <w:szCs w:val="24"/>
          <w:vertAlign w:val="superscript"/>
        </w:rPr>
        <w:t>7</w:t>
      </w:r>
      <w:r w:rsidR="6BD3FC9C" w:rsidRPr="1BD68A4A">
        <w:rPr>
          <w:rFonts w:ascii="Times New Roman" w:eastAsia="Times New Roman" w:hAnsi="Times New Roman" w:cs="Times New Roman"/>
          <w:sz w:val="24"/>
          <w:szCs w:val="24"/>
        </w:rPr>
        <w:t xml:space="preserve"> lõike 1 punktis 3 asendatakse </w:t>
      </w:r>
      <w:del w:id="38" w:author="Merike Koppel - JUSTDIGI" w:date="2025-12-29T10:52:00Z" w16du:dateUtc="2025-12-29T08:52:00Z">
        <w:r w:rsidR="6BD3FC9C" w:rsidRPr="1BD68A4A" w:rsidDel="00D44768">
          <w:rPr>
            <w:rFonts w:ascii="Times New Roman" w:eastAsia="Times New Roman" w:hAnsi="Times New Roman" w:cs="Times New Roman"/>
            <w:sz w:val="24"/>
            <w:szCs w:val="24"/>
          </w:rPr>
          <w:delText>tekstiosa</w:delText>
        </w:r>
      </w:del>
      <w:ins w:id="39" w:author="Merike Koppel - JUSTDIGI" w:date="2025-12-29T10:52:00Z" w16du:dateUtc="2025-12-29T08:52:00Z">
        <w:r w:rsidR="00D44768">
          <w:rPr>
            <w:rFonts w:ascii="Times New Roman" w:eastAsia="Times New Roman" w:hAnsi="Times New Roman" w:cs="Times New Roman"/>
            <w:sz w:val="24"/>
            <w:szCs w:val="24"/>
          </w:rPr>
          <w:t>sõnad</w:t>
        </w:r>
      </w:ins>
      <w:r w:rsidR="6BD3FC9C" w:rsidRPr="1BD68A4A">
        <w:rPr>
          <w:rFonts w:ascii="Times New Roman" w:eastAsia="Times New Roman" w:hAnsi="Times New Roman" w:cs="Times New Roman"/>
          <w:sz w:val="24"/>
          <w:szCs w:val="24"/>
        </w:rPr>
        <w:t xml:space="preserve"> </w:t>
      </w:r>
      <w:r w:rsidR="00D9113F" w:rsidRPr="1BD68A4A">
        <w:rPr>
          <w:rFonts w:ascii="Times New Roman" w:eastAsia="Times New Roman" w:hAnsi="Times New Roman" w:cs="Times New Roman"/>
          <w:sz w:val="24"/>
          <w:szCs w:val="24"/>
        </w:rPr>
        <w:t>„</w:t>
      </w:r>
      <w:r w:rsidR="6BD3FC9C" w:rsidRPr="1BD68A4A">
        <w:rPr>
          <w:rFonts w:ascii="Times New Roman" w:eastAsia="Times New Roman" w:hAnsi="Times New Roman" w:cs="Times New Roman"/>
          <w:sz w:val="24"/>
          <w:szCs w:val="24"/>
        </w:rPr>
        <w:t>tüt</w:t>
      </w:r>
      <w:r w:rsidR="18EC8339" w:rsidRPr="1BD68A4A">
        <w:rPr>
          <w:rFonts w:ascii="Times New Roman" w:eastAsia="Times New Roman" w:hAnsi="Times New Roman" w:cs="Times New Roman"/>
          <w:sz w:val="24"/>
          <w:szCs w:val="24"/>
        </w:rPr>
        <w:t>ar</w:t>
      </w:r>
      <w:r w:rsidR="6BD3FC9C" w:rsidRPr="1BD68A4A">
        <w:rPr>
          <w:rFonts w:ascii="Times New Roman" w:eastAsia="Times New Roman" w:hAnsi="Times New Roman" w:cs="Times New Roman"/>
          <w:sz w:val="24"/>
          <w:szCs w:val="24"/>
        </w:rPr>
        <w:t>ettevõtjast krediidiasutus</w:t>
      </w:r>
      <w:r w:rsidR="009D7830" w:rsidRPr="1BD68A4A">
        <w:rPr>
          <w:rFonts w:ascii="Times New Roman" w:eastAsia="Times New Roman" w:hAnsi="Times New Roman" w:cs="Times New Roman"/>
          <w:sz w:val="24"/>
          <w:szCs w:val="24"/>
        </w:rPr>
        <w:t>“</w:t>
      </w:r>
      <w:r w:rsidR="6BD3FC9C" w:rsidRPr="1BD68A4A">
        <w:rPr>
          <w:rFonts w:ascii="Times New Roman" w:eastAsia="Times New Roman" w:hAnsi="Times New Roman" w:cs="Times New Roman"/>
          <w:sz w:val="24"/>
          <w:szCs w:val="24"/>
        </w:rPr>
        <w:t xml:space="preserve"> tekstiosaga </w:t>
      </w:r>
      <w:r w:rsidR="00D9113F" w:rsidRPr="1BD68A4A">
        <w:rPr>
          <w:rFonts w:ascii="Times New Roman" w:eastAsia="Times New Roman" w:hAnsi="Times New Roman" w:cs="Times New Roman"/>
          <w:sz w:val="24"/>
          <w:szCs w:val="24"/>
        </w:rPr>
        <w:t>„</w:t>
      </w:r>
      <w:r w:rsidR="6BD3FC9C" w:rsidRPr="1BD68A4A">
        <w:rPr>
          <w:rFonts w:ascii="Times New Roman" w:eastAsia="Times New Roman" w:hAnsi="Times New Roman" w:cs="Times New Roman"/>
          <w:sz w:val="24"/>
          <w:szCs w:val="24"/>
        </w:rPr>
        <w:t xml:space="preserve">tütarettevõtjast krediidiasutus, finantsvaldusettevõtja või </w:t>
      </w:r>
      <w:proofErr w:type="spellStart"/>
      <w:r w:rsidR="6BD3FC9C" w:rsidRPr="1BD68A4A">
        <w:rPr>
          <w:rFonts w:ascii="Times New Roman" w:eastAsia="Times New Roman" w:hAnsi="Times New Roman" w:cs="Times New Roman"/>
          <w:sz w:val="24"/>
          <w:szCs w:val="24"/>
        </w:rPr>
        <w:t>segafinantsvaldusettevõtja</w:t>
      </w:r>
      <w:proofErr w:type="spellEnd"/>
      <w:r w:rsidR="6BD3FC9C" w:rsidRPr="1BD68A4A">
        <w:rPr>
          <w:rFonts w:ascii="Times New Roman" w:eastAsia="Times New Roman" w:hAnsi="Times New Roman" w:cs="Times New Roman"/>
          <w:sz w:val="24"/>
          <w:szCs w:val="24"/>
        </w:rPr>
        <w:t xml:space="preserve">, kellele </w:t>
      </w:r>
      <w:commentRangeStart w:id="40"/>
      <w:r w:rsidR="6BD3FC9C" w:rsidRPr="1BD68A4A">
        <w:rPr>
          <w:rFonts w:ascii="Times New Roman" w:eastAsia="Times New Roman" w:hAnsi="Times New Roman" w:cs="Times New Roman"/>
          <w:sz w:val="24"/>
          <w:szCs w:val="24"/>
        </w:rPr>
        <w:t>on antud käesoleva seaduse § 13</w:t>
      </w:r>
      <w:r w:rsidR="6BD3FC9C" w:rsidRPr="1BD68A4A">
        <w:rPr>
          <w:rFonts w:ascii="Times New Roman" w:eastAsia="Times New Roman" w:hAnsi="Times New Roman" w:cs="Times New Roman"/>
          <w:sz w:val="24"/>
          <w:szCs w:val="24"/>
          <w:vertAlign w:val="superscript"/>
        </w:rPr>
        <w:t>4</w:t>
      </w:r>
      <w:r w:rsidR="6BD3FC9C" w:rsidRPr="1BD68A4A">
        <w:rPr>
          <w:rFonts w:ascii="Times New Roman" w:eastAsia="Times New Roman" w:hAnsi="Times New Roman" w:cs="Times New Roman"/>
          <w:sz w:val="24"/>
          <w:szCs w:val="24"/>
        </w:rPr>
        <w:t xml:space="preserve"> koha</w:t>
      </w:r>
      <w:del w:id="41" w:author="Merike Koppel - JUSTDIGI" w:date="2025-12-29T10:59:00Z" w16du:dateUtc="2025-12-29T08:59:00Z">
        <w:r w:rsidR="009D7830" w:rsidRPr="1BD68A4A" w:rsidDel="003F77DD">
          <w:rPr>
            <w:rFonts w:ascii="Times New Roman" w:eastAsia="Times New Roman" w:hAnsi="Times New Roman" w:cs="Times New Roman"/>
            <w:sz w:val="24"/>
            <w:szCs w:val="24"/>
          </w:rPr>
          <w:delText>ne</w:delText>
        </w:r>
      </w:del>
      <w:ins w:id="42" w:author="Merike Koppel - JUSTDIGI" w:date="2025-12-29T10:59:00Z" w16du:dateUtc="2025-12-29T08:59:00Z">
        <w:r w:rsidR="003F77DD">
          <w:rPr>
            <w:rFonts w:ascii="Times New Roman" w:eastAsia="Times New Roman" w:hAnsi="Times New Roman" w:cs="Times New Roman"/>
            <w:sz w:val="24"/>
            <w:szCs w:val="24"/>
          </w:rPr>
          <w:t>selt</w:t>
        </w:r>
      </w:ins>
      <w:r w:rsidR="6BD3FC9C" w:rsidRPr="1BD68A4A">
        <w:rPr>
          <w:rFonts w:ascii="Times New Roman" w:eastAsia="Times New Roman" w:hAnsi="Times New Roman" w:cs="Times New Roman"/>
          <w:sz w:val="24"/>
          <w:szCs w:val="24"/>
        </w:rPr>
        <w:t xml:space="preserve"> heakskiit</w:t>
      </w:r>
      <w:commentRangeEnd w:id="40"/>
      <w:r w:rsidR="003F77DD">
        <w:rPr>
          <w:rStyle w:val="Kommentaariviide"/>
        </w:rPr>
        <w:commentReference w:id="40"/>
      </w:r>
      <w:r w:rsidR="6BD3FC9C" w:rsidRPr="1BD68A4A">
        <w:rPr>
          <w:rFonts w:ascii="Times New Roman" w:eastAsia="Times New Roman" w:hAnsi="Times New Roman" w:cs="Times New Roman"/>
          <w:sz w:val="24"/>
          <w:szCs w:val="24"/>
        </w:rPr>
        <w:t>,</w:t>
      </w:r>
      <w:r w:rsidR="007535CF" w:rsidRPr="1BD68A4A">
        <w:rPr>
          <w:rFonts w:ascii="Times New Roman" w:eastAsia="Times New Roman" w:hAnsi="Times New Roman" w:cs="Times New Roman"/>
          <w:sz w:val="24"/>
          <w:szCs w:val="24"/>
        </w:rPr>
        <w:t>“</w:t>
      </w:r>
      <w:r w:rsidR="6BD3FC9C" w:rsidRPr="1BD68A4A">
        <w:rPr>
          <w:rFonts w:ascii="Times New Roman" w:eastAsia="Times New Roman" w:hAnsi="Times New Roman" w:cs="Times New Roman"/>
          <w:sz w:val="24"/>
          <w:szCs w:val="24"/>
        </w:rPr>
        <w:t xml:space="preserve">; </w:t>
      </w:r>
    </w:p>
    <w:p w14:paraId="7C62557C" w14:textId="17206255" w:rsidR="36A15F32" w:rsidRPr="00FA634D" w:rsidRDefault="36A15F32" w:rsidP="36A15F32">
      <w:pPr>
        <w:spacing w:after="0" w:line="240" w:lineRule="auto"/>
        <w:jc w:val="both"/>
        <w:rPr>
          <w:rFonts w:ascii="Times New Roman" w:hAnsi="Times New Roman" w:cs="Times New Roman"/>
          <w:b/>
          <w:bCs/>
          <w:sz w:val="24"/>
          <w:szCs w:val="24"/>
        </w:rPr>
      </w:pPr>
    </w:p>
    <w:p w14:paraId="0F8D6767" w14:textId="5592635C" w:rsidR="2E1E14BE" w:rsidRPr="00FA634D" w:rsidRDefault="2E95C7A0" w:rsidP="36A15F32">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b/>
          <w:bCs/>
          <w:sz w:val="24"/>
          <w:szCs w:val="24"/>
        </w:rPr>
        <w:t>18</w:t>
      </w:r>
      <w:r w:rsidR="2E1E14BE" w:rsidRPr="1BD68A4A">
        <w:rPr>
          <w:rFonts w:ascii="Times New Roman" w:hAnsi="Times New Roman" w:cs="Times New Roman"/>
          <w:b/>
          <w:bCs/>
          <w:sz w:val="24"/>
          <w:szCs w:val="24"/>
        </w:rPr>
        <w:t xml:space="preserve">) </w:t>
      </w:r>
      <w:r w:rsidR="2E1E14BE" w:rsidRPr="1BD68A4A">
        <w:rPr>
          <w:rFonts w:ascii="Times New Roman" w:hAnsi="Times New Roman" w:cs="Times New Roman"/>
          <w:sz w:val="24"/>
          <w:szCs w:val="24"/>
        </w:rPr>
        <w:t>paragrahvi 13</w:t>
      </w:r>
      <w:r w:rsidR="2E1E14BE" w:rsidRPr="1BD68A4A">
        <w:rPr>
          <w:rFonts w:ascii="Times New Roman" w:hAnsi="Times New Roman" w:cs="Times New Roman"/>
          <w:sz w:val="24"/>
          <w:szCs w:val="24"/>
          <w:vertAlign w:val="superscript"/>
        </w:rPr>
        <w:t>7</w:t>
      </w:r>
      <w:r w:rsidR="2E1E14BE" w:rsidRPr="1BD68A4A">
        <w:rPr>
          <w:rFonts w:ascii="Times New Roman" w:hAnsi="Times New Roman" w:cs="Times New Roman"/>
          <w:sz w:val="24"/>
          <w:szCs w:val="24"/>
        </w:rPr>
        <w:t xml:space="preserve"> täiendatakse lõigetega 4</w:t>
      </w:r>
      <w:r w:rsidR="2E1E14BE" w:rsidRPr="1BD68A4A">
        <w:rPr>
          <w:rFonts w:ascii="Times New Roman" w:eastAsia="Times New Roman" w:hAnsi="Times New Roman" w:cs="Times New Roman"/>
          <w:sz w:val="24"/>
          <w:szCs w:val="24"/>
        </w:rPr>
        <w:t>–1</w:t>
      </w:r>
      <w:r w:rsidR="2CFF69F3" w:rsidRPr="1BD68A4A">
        <w:rPr>
          <w:rFonts w:ascii="Times New Roman" w:eastAsia="Times New Roman" w:hAnsi="Times New Roman" w:cs="Times New Roman"/>
          <w:sz w:val="24"/>
          <w:szCs w:val="24"/>
        </w:rPr>
        <w:t>0</w:t>
      </w:r>
      <w:r w:rsidR="2E1E14BE" w:rsidRPr="1BD68A4A">
        <w:rPr>
          <w:rFonts w:ascii="Times New Roman" w:eastAsia="Times New Roman" w:hAnsi="Times New Roman" w:cs="Times New Roman"/>
          <w:sz w:val="24"/>
          <w:szCs w:val="24"/>
        </w:rPr>
        <w:t xml:space="preserve"> järgmises sõnastuses: </w:t>
      </w:r>
    </w:p>
    <w:p w14:paraId="34E1E5E0" w14:textId="1DD0D219" w:rsidR="2E1E14BE" w:rsidRPr="00FA634D" w:rsidRDefault="00D9113F" w:rsidP="36A15F32">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71E6EB78" w:rsidRPr="1BD68A4A">
        <w:rPr>
          <w:rFonts w:ascii="Times New Roman" w:eastAsia="Times New Roman" w:hAnsi="Times New Roman" w:cs="Times New Roman"/>
          <w:sz w:val="24"/>
          <w:szCs w:val="24"/>
        </w:rPr>
        <w:t>(4) Ilma</w:t>
      </w:r>
      <w:commentRangeStart w:id="43"/>
      <w:del w:id="44" w:author="Merike Koppel - JUSTDIGI" w:date="2025-12-29T11:00:00Z" w16du:dateUtc="2025-12-29T09:00:00Z">
        <w:r w:rsidR="71E6EB78" w:rsidRPr="1BD68A4A" w:rsidDel="0049048C">
          <w:rPr>
            <w:rFonts w:ascii="Times New Roman" w:eastAsia="Times New Roman" w:hAnsi="Times New Roman" w:cs="Times New Roman"/>
            <w:sz w:val="24"/>
            <w:szCs w:val="24"/>
          </w:rPr>
          <w:delText>,</w:delText>
        </w:r>
      </w:del>
      <w:commentRangeEnd w:id="43"/>
      <w:r w:rsidR="0049048C">
        <w:rPr>
          <w:rStyle w:val="Kommentaariviide"/>
        </w:rPr>
        <w:commentReference w:id="43"/>
      </w:r>
      <w:r w:rsidR="71E6EB78" w:rsidRPr="1BD68A4A">
        <w:rPr>
          <w:rFonts w:ascii="Times New Roman" w:eastAsia="Times New Roman" w:hAnsi="Times New Roman" w:cs="Times New Roman"/>
          <w:sz w:val="24"/>
          <w:szCs w:val="24"/>
        </w:rPr>
        <w:t xml:space="preserve"> et see piiraks käesoleva paragrahvi lõigete 1 ja 3 kohaldamist, võib Finantsinspektsioon konsolideeritud järelevalvet </w:t>
      </w:r>
      <w:r w:rsidR="0048081F" w:rsidRPr="1BD68A4A">
        <w:rPr>
          <w:rFonts w:ascii="Times New Roman" w:eastAsia="Times New Roman" w:hAnsi="Times New Roman" w:cs="Times New Roman"/>
          <w:sz w:val="24"/>
          <w:szCs w:val="24"/>
        </w:rPr>
        <w:t xml:space="preserve">teostava </w:t>
      </w:r>
      <w:r w:rsidR="71E6EB78" w:rsidRPr="1BD68A4A">
        <w:rPr>
          <w:rFonts w:ascii="Times New Roman" w:eastAsia="Times New Roman" w:hAnsi="Times New Roman" w:cs="Times New Roman"/>
          <w:sz w:val="24"/>
          <w:szCs w:val="24"/>
        </w:rPr>
        <w:t xml:space="preserve">asutusena lubada heakskiitmise nõudest vabastatud finantsvaldusettevõtja või </w:t>
      </w:r>
      <w:proofErr w:type="spellStart"/>
      <w:r w:rsidR="71E6EB78" w:rsidRPr="1BD68A4A">
        <w:rPr>
          <w:rFonts w:ascii="Times New Roman" w:eastAsia="Times New Roman" w:hAnsi="Times New Roman" w:cs="Times New Roman"/>
          <w:sz w:val="24"/>
          <w:szCs w:val="24"/>
        </w:rPr>
        <w:t>segafinantsvaldusettevõtja</w:t>
      </w:r>
      <w:proofErr w:type="spellEnd"/>
      <w:r w:rsidR="71E6EB78" w:rsidRPr="1BD68A4A">
        <w:rPr>
          <w:rFonts w:ascii="Times New Roman" w:eastAsia="Times New Roman" w:hAnsi="Times New Roman" w:cs="Times New Roman"/>
          <w:sz w:val="24"/>
          <w:szCs w:val="24"/>
        </w:rPr>
        <w:t xml:space="preserve"> konsolideeri</w:t>
      </w:r>
      <w:r w:rsidR="3DBFC225" w:rsidRPr="1BD68A4A">
        <w:rPr>
          <w:rFonts w:ascii="Times New Roman" w:eastAsia="Times New Roman" w:hAnsi="Times New Roman" w:cs="Times New Roman"/>
          <w:sz w:val="24"/>
          <w:szCs w:val="24"/>
        </w:rPr>
        <w:t xml:space="preserve">mata </w:t>
      </w:r>
      <w:r w:rsidR="71E6EB78" w:rsidRPr="1BD68A4A">
        <w:rPr>
          <w:rFonts w:ascii="Times New Roman" w:eastAsia="Times New Roman" w:hAnsi="Times New Roman" w:cs="Times New Roman"/>
          <w:sz w:val="24"/>
          <w:szCs w:val="24"/>
        </w:rPr>
        <w:t>jätmist</w:t>
      </w:r>
      <w:r w:rsidR="706E52C1" w:rsidRPr="1BD68A4A">
        <w:rPr>
          <w:rFonts w:ascii="Times New Roman" w:eastAsia="Times New Roman" w:hAnsi="Times New Roman" w:cs="Times New Roman"/>
          <w:sz w:val="24"/>
          <w:szCs w:val="24"/>
        </w:rPr>
        <w:t xml:space="preserve"> konkreetse juhtumi põhjal</w:t>
      </w:r>
      <w:r w:rsidR="71E6EB78" w:rsidRPr="1BD68A4A">
        <w:rPr>
          <w:rFonts w:ascii="Times New Roman" w:eastAsia="Times New Roman" w:hAnsi="Times New Roman" w:cs="Times New Roman"/>
          <w:sz w:val="24"/>
          <w:szCs w:val="24"/>
        </w:rPr>
        <w:t xml:space="preserve">, kui on täidetud järgmised tingimused: </w:t>
      </w:r>
    </w:p>
    <w:p w14:paraId="2627F183" w14:textId="5C5A2F9C" w:rsidR="2E1E14BE" w:rsidRPr="00FA634D" w:rsidRDefault="71E6EB78" w:rsidP="29F7646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r w:rsidR="046DA20F" w:rsidRPr="1BD68A4A">
        <w:rPr>
          <w:rFonts w:ascii="Times New Roman" w:eastAsia="Times New Roman" w:hAnsi="Times New Roman" w:cs="Times New Roman"/>
          <w:sz w:val="24"/>
          <w:szCs w:val="24"/>
        </w:rPr>
        <w:t>konsolideerimata jätmine</w:t>
      </w:r>
      <w:r w:rsidRPr="1BD68A4A">
        <w:rPr>
          <w:rFonts w:ascii="Times New Roman" w:eastAsia="Times New Roman" w:hAnsi="Times New Roman" w:cs="Times New Roman"/>
          <w:sz w:val="24"/>
          <w:szCs w:val="24"/>
        </w:rPr>
        <w:t xml:space="preserve"> ei mõjuta tütarettevõtjast krediidiasutuse või </w:t>
      </w:r>
      <w:commentRangeStart w:id="45"/>
      <w:r w:rsidRPr="1BD68A4A">
        <w:rPr>
          <w:rFonts w:ascii="Times New Roman" w:eastAsia="Times New Roman" w:hAnsi="Times New Roman" w:cs="Times New Roman"/>
          <w:sz w:val="24"/>
          <w:szCs w:val="24"/>
        </w:rPr>
        <w:t>grupi</w:t>
      </w:r>
      <w:commentRangeEnd w:id="45"/>
      <w:r w:rsidR="00683D38">
        <w:rPr>
          <w:rStyle w:val="Kommentaariviide"/>
        </w:rPr>
        <w:commentReference w:id="45"/>
      </w:r>
      <w:r w:rsidRPr="1BD68A4A">
        <w:rPr>
          <w:rFonts w:ascii="Times New Roman" w:eastAsia="Times New Roman" w:hAnsi="Times New Roman" w:cs="Times New Roman"/>
          <w:sz w:val="24"/>
          <w:szCs w:val="24"/>
        </w:rPr>
        <w:t xml:space="preserve"> üle teostatava järelevalve tulemuslikkust; </w:t>
      </w:r>
    </w:p>
    <w:p w14:paraId="576E8C28" w14:textId="6B1645CF" w:rsidR="2E1E14BE" w:rsidRPr="00FA634D" w:rsidRDefault="71E6EB78" w:rsidP="36A15F32">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finantsvaldusettevõtja</w:t>
      </w:r>
      <w:r w:rsidR="5621932A" w:rsidRPr="1BD68A4A">
        <w:rPr>
          <w:rFonts w:ascii="Times New Roman" w:eastAsia="Times New Roman" w:hAnsi="Times New Roman" w:cs="Times New Roman"/>
          <w:sz w:val="24"/>
          <w:szCs w:val="24"/>
        </w:rPr>
        <w:t>l</w:t>
      </w:r>
      <w:r w:rsidRPr="1BD68A4A">
        <w:rPr>
          <w:rFonts w:ascii="Times New Roman" w:eastAsia="Times New Roman" w:hAnsi="Times New Roman" w:cs="Times New Roman"/>
          <w:sz w:val="24"/>
          <w:szCs w:val="24"/>
        </w:rPr>
        <w:t xml:space="preserve"> või </w:t>
      </w:r>
      <w:proofErr w:type="spellStart"/>
      <w:r w:rsidRPr="1BD68A4A">
        <w:rPr>
          <w:rFonts w:ascii="Times New Roman" w:eastAsia="Times New Roman" w:hAnsi="Times New Roman" w:cs="Times New Roman"/>
          <w:sz w:val="24"/>
          <w:szCs w:val="24"/>
        </w:rPr>
        <w:t>segafinantsvaldusettevõtja</w:t>
      </w:r>
      <w:r w:rsidR="4D3CF3D3" w:rsidRPr="1BD68A4A">
        <w:rPr>
          <w:rFonts w:ascii="Times New Roman" w:eastAsia="Times New Roman" w:hAnsi="Times New Roman" w:cs="Times New Roman"/>
          <w:sz w:val="24"/>
          <w:szCs w:val="24"/>
        </w:rPr>
        <w:t>l</w:t>
      </w:r>
      <w:proofErr w:type="spellEnd"/>
      <w:r w:rsidRPr="1BD68A4A">
        <w:rPr>
          <w:rFonts w:ascii="Times New Roman" w:eastAsia="Times New Roman" w:hAnsi="Times New Roman" w:cs="Times New Roman"/>
          <w:sz w:val="24"/>
          <w:szCs w:val="24"/>
        </w:rPr>
        <w:t xml:space="preserve"> ei o</w:t>
      </w:r>
      <w:r w:rsidR="107E0D53" w:rsidRPr="1BD68A4A">
        <w:rPr>
          <w:rFonts w:ascii="Times New Roman" w:eastAsia="Times New Roman" w:hAnsi="Times New Roman" w:cs="Times New Roman"/>
          <w:sz w:val="24"/>
          <w:szCs w:val="24"/>
        </w:rPr>
        <w:t>le</w:t>
      </w:r>
      <w:r w:rsidRPr="1BD68A4A">
        <w:rPr>
          <w:rFonts w:ascii="Times New Roman" w:eastAsia="Times New Roman" w:hAnsi="Times New Roman" w:cs="Times New Roman"/>
          <w:sz w:val="24"/>
          <w:szCs w:val="24"/>
        </w:rPr>
        <w:t xml:space="preserve"> peale omakapitali positsioonide tütarettevõtjast krediidiasutuses, vahendajast emaettevõtjana tegutsevas finantsvaldusettevõtjas või </w:t>
      </w:r>
      <w:proofErr w:type="spellStart"/>
      <w:r w:rsidRPr="1BD68A4A">
        <w:rPr>
          <w:rFonts w:ascii="Times New Roman" w:eastAsia="Times New Roman" w:hAnsi="Times New Roman" w:cs="Times New Roman"/>
          <w:sz w:val="24"/>
          <w:szCs w:val="24"/>
        </w:rPr>
        <w:t>segafinantsvaldusettevõtjas</w:t>
      </w:r>
      <w:proofErr w:type="spellEnd"/>
      <w:r w:rsidRPr="1BD68A4A">
        <w:rPr>
          <w:rFonts w:ascii="Times New Roman" w:eastAsia="Times New Roman" w:hAnsi="Times New Roman" w:cs="Times New Roman"/>
          <w:sz w:val="24"/>
          <w:szCs w:val="24"/>
        </w:rPr>
        <w:t>, ke</w:t>
      </w:r>
      <w:r w:rsidR="006B46A7" w:rsidRPr="1BD68A4A">
        <w:rPr>
          <w:rFonts w:ascii="Times New Roman" w:eastAsia="Times New Roman" w:hAnsi="Times New Roman" w:cs="Times New Roman"/>
          <w:sz w:val="24"/>
          <w:szCs w:val="24"/>
        </w:rPr>
        <w:t>l</w:t>
      </w:r>
      <w:r w:rsidR="00A5233B" w:rsidRPr="1BD68A4A">
        <w:rPr>
          <w:rFonts w:ascii="Times New Roman" w:eastAsia="Times New Roman" w:hAnsi="Times New Roman" w:cs="Times New Roman"/>
          <w:sz w:val="24"/>
          <w:szCs w:val="24"/>
        </w:rPr>
        <w:t>lel</w:t>
      </w:r>
      <w:r w:rsidR="006B46A7" w:rsidRPr="1BD68A4A">
        <w:rPr>
          <w:rFonts w:ascii="Times New Roman" w:eastAsia="Times New Roman" w:hAnsi="Times New Roman" w:cs="Times New Roman"/>
          <w:sz w:val="24"/>
          <w:szCs w:val="24"/>
        </w:rPr>
        <w:t xml:space="preserve"> on</w:t>
      </w:r>
      <w:r w:rsidRPr="1BD68A4A">
        <w:rPr>
          <w:rFonts w:ascii="Times New Roman" w:eastAsia="Times New Roman" w:hAnsi="Times New Roman" w:cs="Times New Roman"/>
          <w:sz w:val="24"/>
          <w:szCs w:val="24"/>
        </w:rPr>
        <w:t xml:space="preserve"> kontroll tütarettevõtjast krediidiasutuse üle, muid omakapitali positsioone; </w:t>
      </w:r>
    </w:p>
    <w:p w14:paraId="2BD8B272" w14:textId="5B97D874" w:rsidR="2E1E14BE" w:rsidRPr="00FA634D" w:rsidRDefault="491BB2EE" w:rsidP="36A15F32">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ei kasuta ülemäärast finantsvõimendust ja </w:t>
      </w:r>
      <w:r w:rsidR="0CD8C15B" w:rsidRPr="1BD68A4A">
        <w:rPr>
          <w:rFonts w:ascii="Times New Roman" w:eastAsia="Times New Roman" w:hAnsi="Times New Roman" w:cs="Times New Roman"/>
          <w:sz w:val="24"/>
          <w:szCs w:val="24"/>
        </w:rPr>
        <w:t xml:space="preserve">ta omab vaid selliseid positsioone, mis on seotud </w:t>
      </w:r>
      <w:r w:rsidRPr="1BD68A4A">
        <w:rPr>
          <w:rFonts w:ascii="Times New Roman" w:eastAsia="Times New Roman" w:hAnsi="Times New Roman" w:cs="Times New Roman"/>
          <w:sz w:val="24"/>
          <w:szCs w:val="24"/>
        </w:rPr>
        <w:t xml:space="preserve">tema osalusega tütarettevõtjast krediidiasutuses või vahendajast emaettevõtjana tegutsevas finantsvaldusettevõtjas või </w:t>
      </w:r>
      <w:proofErr w:type="spellStart"/>
      <w:r w:rsidRPr="1BD68A4A">
        <w:rPr>
          <w:rFonts w:ascii="Times New Roman" w:eastAsia="Times New Roman" w:hAnsi="Times New Roman" w:cs="Times New Roman"/>
          <w:sz w:val="24"/>
          <w:szCs w:val="24"/>
        </w:rPr>
        <w:t>segafinantsvaldusettevõtjas</w:t>
      </w:r>
      <w:proofErr w:type="spellEnd"/>
      <w:r w:rsidRPr="1BD68A4A">
        <w:rPr>
          <w:rFonts w:ascii="Times New Roman" w:eastAsia="Times New Roman" w:hAnsi="Times New Roman" w:cs="Times New Roman"/>
          <w:sz w:val="24"/>
          <w:szCs w:val="24"/>
        </w:rPr>
        <w:t>, ke</w:t>
      </w:r>
      <w:r w:rsidR="006B46A7" w:rsidRPr="1BD68A4A">
        <w:rPr>
          <w:rFonts w:ascii="Times New Roman" w:eastAsia="Times New Roman" w:hAnsi="Times New Roman" w:cs="Times New Roman"/>
          <w:sz w:val="24"/>
          <w:szCs w:val="24"/>
        </w:rPr>
        <w:t>l</w:t>
      </w:r>
      <w:r w:rsidR="00A5233B" w:rsidRPr="1BD68A4A">
        <w:rPr>
          <w:rFonts w:ascii="Times New Roman" w:eastAsia="Times New Roman" w:hAnsi="Times New Roman" w:cs="Times New Roman"/>
          <w:sz w:val="24"/>
          <w:szCs w:val="24"/>
        </w:rPr>
        <w:t>lel</w:t>
      </w:r>
      <w:r w:rsidRPr="1BD68A4A">
        <w:rPr>
          <w:rFonts w:ascii="Times New Roman" w:eastAsia="Times New Roman" w:hAnsi="Times New Roman" w:cs="Times New Roman"/>
          <w:sz w:val="24"/>
          <w:szCs w:val="24"/>
        </w:rPr>
        <w:t xml:space="preserve"> </w:t>
      </w:r>
      <w:r w:rsidR="006B46A7" w:rsidRPr="1BD68A4A">
        <w:rPr>
          <w:rFonts w:ascii="Times New Roman" w:eastAsia="Times New Roman" w:hAnsi="Times New Roman" w:cs="Times New Roman"/>
          <w:sz w:val="24"/>
          <w:szCs w:val="24"/>
        </w:rPr>
        <w:t xml:space="preserve">on </w:t>
      </w:r>
      <w:r w:rsidRPr="1BD68A4A">
        <w:rPr>
          <w:rFonts w:ascii="Times New Roman" w:eastAsia="Times New Roman" w:hAnsi="Times New Roman" w:cs="Times New Roman"/>
          <w:sz w:val="24"/>
          <w:szCs w:val="24"/>
        </w:rPr>
        <w:t xml:space="preserve">kontroll tütarettevõtjast krediidiasutuse üle. </w:t>
      </w:r>
    </w:p>
    <w:p w14:paraId="4F0DADDD" w14:textId="22FCD3D6" w:rsidR="36A15F32" w:rsidRPr="00FA634D" w:rsidRDefault="36A15F32" w:rsidP="36A15F32">
      <w:pPr>
        <w:spacing w:after="0" w:line="240" w:lineRule="auto"/>
        <w:jc w:val="both"/>
        <w:rPr>
          <w:rFonts w:ascii="Times New Roman" w:eastAsia="Times New Roman" w:hAnsi="Times New Roman" w:cs="Times New Roman"/>
          <w:b/>
          <w:bCs/>
          <w:sz w:val="24"/>
          <w:szCs w:val="24"/>
        </w:rPr>
      </w:pPr>
    </w:p>
    <w:p w14:paraId="75B3552F" w14:textId="4B9DAE03" w:rsidR="793C817D" w:rsidRPr="00FA634D" w:rsidRDefault="5A1F0131" w:rsidP="29F7646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(5) Kui Finantsinspektsioon ei ole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üle konsolideeritud järelevalvet </w:t>
      </w:r>
      <w:r w:rsidR="00AB6BEE"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asutus, peab Finantsinspektsioon tegema konsolideeritud järelevalvet </w:t>
      </w:r>
      <w:r w:rsidR="00B04467" w:rsidRPr="1BD68A4A">
        <w:rPr>
          <w:rFonts w:ascii="Times New Roman" w:eastAsia="Times New Roman" w:hAnsi="Times New Roman" w:cs="Times New Roman"/>
          <w:sz w:val="24"/>
          <w:szCs w:val="24"/>
        </w:rPr>
        <w:t xml:space="preserve">teostava </w:t>
      </w:r>
      <w:r w:rsidRPr="1BD68A4A">
        <w:rPr>
          <w:rFonts w:ascii="Times New Roman" w:eastAsia="Times New Roman" w:hAnsi="Times New Roman" w:cs="Times New Roman"/>
          <w:sz w:val="24"/>
          <w:szCs w:val="24"/>
        </w:rPr>
        <w:t xml:space="preserve">asutusega koostööd, et jõuda </w:t>
      </w:r>
      <w:proofErr w:type="spellStart"/>
      <w:r w:rsidRPr="1BD68A4A">
        <w:rPr>
          <w:rFonts w:ascii="Times New Roman" w:eastAsia="Times New Roman" w:hAnsi="Times New Roman" w:cs="Times New Roman"/>
          <w:sz w:val="24"/>
          <w:szCs w:val="24"/>
        </w:rPr>
        <w:t>ühisotsusele</w:t>
      </w:r>
      <w:proofErr w:type="spellEnd"/>
      <w:r w:rsidRPr="1BD68A4A">
        <w:rPr>
          <w:rFonts w:ascii="Times New Roman" w:eastAsia="Times New Roman" w:hAnsi="Times New Roman" w:cs="Times New Roman"/>
          <w:sz w:val="24"/>
          <w:szCs w:val="24"/>
        </w:rPr>
        <w:t xml:space="preserve"> </w:t>
      </w:r>
      <w:r w:rsidR="00757518" w:rsidRPr="1BD68A4A">
        <w:rPr>
          <w:rFonts w:ascii="Times New Roman" w:eastAsia="Times New Roman" w:hAnsi="Times New Roman" w:cs="Times New Roman"/>
          <w:sz w:val="24"/>
          <w:szCs w:val="24"/>
        </w:rPr>
        <w:t xml:space="preserve">järgmistes </w:t>
      </w:r>
      <w:r w:rsidRPr="1BD68A4A">
        <w:rPr>
          <w:rFonts w:ascii="Times New Roman" w:eastAsia="Times New Roman" w:hAnsi="Times New Roman" w:cs="Times New Roman"/>
          <w:sz w:val="24"/>
          <w:szCs w:val="24"/>
        </w:rPr>
        <w:t xml:space="preserve">menetlustes: </w:t>
      </w:r>
    </w:p>
    <w:p w14:paraId="23BB7824" w14:textId="6F2F3513" w:rsidR="6A6746B5" w:rsidRPr="00FA634D" w:rsidRDefault="5A1F0131"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käesoleva seaduse §-s 13</w:t>
      </w:r>
      <w:r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sätestatud heakskiitmise otsuse </w:t>
      </w:r>
      <w:del w:id="46" w:author="Merike Koppel - JUSTDIGI" w:date="2025-12-29T11:01:00Z" w16du:dateUtc="2025-12-29T09:01:00Z">
        <w:r w:rsidRPr="1BD68A4A" w:rsidDel="00EB2108">
          <w:rPr>
            <w:rFonts w:ascii="Times New Roman" w:eastAsia="Times New Roman" w:hAnsi="Times New Roman" w:cs="Times New Roman"/>
            <w:sz w:val="24"/>
            <w:szCs w:val="24"/>
          </w:rPr>
          <w:delText>and</w:delText>
        </w:r>
      </w:del>
      <w:ins w:id="47" w:author="Merike Koppel - JUSTDIGI" w:date="2025-12-29T11:01:00Z" w16du:dateUtc="2025-12-29T09:01:00Z">
        <w:r w:rsidR="00EB2108">
          <w:rPr>
            <w:rFonts w:ascii="Times New Roman" w:eastAsia="Times New Roman" w:hAnsi="Times New Roman" w:cs="Times New Roman"/>
            <w:sz w:val="24"/>
            <w:szCs w:val="24"/>
          </w:rPr>
          <w:t>tege</w:t>
        </w:r>
      </w:ins>
      <w:r w:rsidRPr="1BD68A4A">
        <w:rPr>
          <w:rFonts w:ascii="Times New Roman" w:eastAsia="Times New Roman" w:hAnsi="Times New Roman" w:cs="Times New Roman"/>
          <w:sz w:val="24"/>
          <w:szCs w:val="24"/>
        </w:rPr>
        <w:t xml:space="preserve">mine; </w:t>
      </w:r>
    </w:p>
    <w:p w14:paraId="259169B4" w14:textId="5413FF2B" w:rsidR="6A6746B5" w:rsidRPr="00FA634D" w:rsidRDefault="5A1F0131"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käesoleva paragrahvi lõigetes 1 ja 3 sätestatud heakskiitmise nõudest vabastamine; </w:t>
      </w:r>
    </w:p>
    <w:p w14:paraId="1F3B289D" w14:textId="61F64A87" w:rsidR="6A6746B5" w:rsidRPr="00FA634D" w:rsidRDefault="5A1F0131"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käesoleva paragrahvi lõikes 4 sätestatud konsolideerimise ulatusest väljajätmine; </w:t>
      </w:r>
    </w:p>
    <w:p w14:paraId="1BB9FE0A" w14:textId="5D346877" w:rsidR="6A6746B5" w:rsidRPr="00FA634D" w:rsidRDefault="5A1F0131"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4) käesoleva paragrahvi lõikes 2 ja käesoleva seaduse § 104</w:t>
      </w:r>
      <w:r w:rsidRPr="1BD68A4A">
        <w:rPr>
          <w:rFonts w:ascii="Times New Roman" w:eastAsia="Times New Roman" w:hAnsi="Times New Roman" w:cs="Times New Roman"/>
          <w:sz w:val="24"/>
          <w:szCs w:val="24"/>
          <w:vertAlign w:val="superscript"/>
        </w:rPr>
        <w:t>5</w:t>
      </w:r>
      <w:r w:rsidRPr="1BD68A4A">
        <w:rPr>
          <w:rFonts w:ascii="Times New Roman" w:eastAsia="Times New Roman" w:hAnsi="Times New Roman" w:cs="Times New Roman"/>
          <w:sz w:val="24"/>
          <w:szCs w:val="24"/>
        </w:rPr>
        <w:t xml:space="preserve"> lõikes 1 sätestatud järelevalvemeetmete kohaldamine</w:t>
      </w:r>
      <w:r w:rsidR="6ECD2EA2" w:rsidRPr="1BD68A4A">
        <w:rPr>
          <w:rFonts w:ascii="Times New Roman" w:eastAsia="Times New Roman" w:hAnsi="Times New Roman" w:cs="Times New Roman"/>
          <w:sz w:val="24"/>
          <w:szCs w:val="24"/>
        </w:rPr>
        <w:t>.</w:t>
      </w:r>
    </w:p>
    <w:p w14:paraId="22E88781" w14:textId="4620CD0D" w:rsidR="36A15F32" w:rsidRPr="00FA634D" w:rsidRDefault="36A15F32" w:rsidP="36A15F32">
      <w:pPr>
        <w:spacing w:after="0" w:line="240" w:lineRule="auto"/>
        <w:jc w:val="both"/>
        <w:rPr>
          <w:rFonts w:ascii="Times New Roman" w:hAnsi="Times New Roman" w:cs="Times New Roman"/>
          <w:sz w:val="24"/>
          <w:szCs w:val="24"/>
        </w:rPr>
      </w:pPr>
    </w:p>
    <w:p w14:paraId="160C793F" w14:textId="5D1F0993" w:rsidR="2671E524" w:rsidRPr="00FA634D" w:rsidRDefault="1B6A7E90" w:rsidP="36A15F3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(6) Kui Finantsinspektsioon on konsolideeritud järelevalvet </w:t>
      </w:r>
      <w:r w:rsidR="00934FE6" w:rsidRPr="1BD68A4A">
        <w:rPr>
          <w:rFonts w:ascii="Times New Roman" w:hAnsi="Times New Roman" w:cs="Times New Roman"/>
          <w:sz w:val="24"/>
          <w:szCs w:val="24"/>
        </w:rPr>
        <w:t xml:space="preserve">teostav </w:t>
      </w:r>
      <w:r w:rsidRPr="1BD68A4A">
        <w:rPr>
          <w:rFonts w:ascii="Times New Roman" w:hAnsi="Times New Roman" w:cs="Times New Roman"/>
          <w:sz w:val="24"/>
          <w:szCs w:val="24"/>
        </w:rPr>
        <w:t xml:space="preserve">asutus, </w:t>
      </w:r>
      <w:r w:rsidR="6FDE1E04" w:rsidRPr="1BD68A4A">
        <w:rPr>
          <w:rFonts w:ascii="Times New Roman" w:hAnsi="Times New Roman" w:cs="Times New Roman"/>
          <w:sz w:val="24"/>
          <w:szCs w:val="24"/>
        </w:rPr>
        <w:t xml:space="preserve">koostab ta </w:t>
      </w:r>
      <w:r w:rsidR="00422113" w:rsidRPr="1BD68A4A">
        <w:rPr>
          <w:rFonts w:ascii="Times New Roman" w:hAnsi="Times New Roman" w:cs="Times New Roman"/>
          <w:sz w:val="24"/>
          <w:szCs w:val="24"/>
        </w:rPr>
        <w:t xml:space="preserve">hinnangu </w:t>
      </w:r>
      <w:r w:rsidR="7225B43F" w:rsidRPr="1BD68A4A">
        <w:rPr>
          <w:rFonts w:ascii="Times New Roman" w:hAnsi="Times New Roman" w:cs="Times New Roman"/>
          <w:sz w:val="24"/>
          <w:szCs w:val="24"/>
        </w:rPr>
        <w:t>käesoleva seaduse § 13</w:t>
      </w:r>
      <w:r w:rsidR="7225B43F" w:rsidRPr="1BD68A4A">
        <w:rPr>
          <w:rFonts w:ascii="Times New Roman" w:hAnsi="Times New Roman" w:cs="Times New Roman"/>
          <w:sz w:val="24"/>
          <w:szCs w:val="24"/>
          <w:vertAlign w:val="superscript"/>
        </w:rPr>
        <w:t>6</w:t>
      </w:r>
      <w:r w:rsidR="7225B43F" w:rsidRPr="1BD68A4A">
        <w:rPr>
          <w:rFonts w:ascii="Times New Roman" w:hAnsi="Times New Roman" w:cs="Times New Roman"/>
          <w:sz w:val="24"/>
          <w:szCs w:val="24"/>
        </w:rPr>
        <w:t xml:space="preserve"> </w:t>
      </w:r>
      <w:r w:rsidR="6FDE1E04" w:rsidRPr="1BD68A4A">
        <w:rPr>
          <w:rFonts w:ascii="Times New Roman" w:hAnsi="Times New Roman" w:cs="Times New Roman"/>
          <w:sz w:val="24"/>
          <w:szCs w:val="24"/>
        </w:rPr>
        <w:t xml:space="preserve">lõigetes </w:t>
      </w:r>
      <w:r w:rsidR="05E95AA6" w:rsidRPr="1BD68A4A">
        <w:rPr>
          <w:rFonts w:ascii="Times New Roman" w:hAnsi="Times New Roman" w:cs="Times New Roman"/>
          <w:sz w:val="24"/>
          <w:szCs w:val="24"/>
        </w:rPr>
        <w:t>1</w:t>
      </w:r>
      <w:r w:rsidR="05E95AA6" w:rsidRPr="1BD68A4A">
        <w:rPr>
          <w:rFonts w:ascii="Times New Roman" w:eastAsia="Times New Roman" w:hAnsi="Times New Roman" w:cs="Times New Roman"/>
          <w:sz w:val="24"/>
          <w:szCs w:val="24"/>
        </w:rPr>
        <w:t>–3 ja 5 ning käesoleva paragrahvi lõigetes 1</w:t>
      </w:r>
      <w:r w:rsidR="437AE7BA" w:rsidRPr="1BD68A4A">
        <w:rPr>
          <w:rFonts w:ascii="Times New Roman" w:eastAsia="Times New Roman" w:hAnsi="Times New Roman" w:cs="Times New Roman"/>
          <w:sz w:val="24"/>
          <w:szCs w:val="24"/>
        </w:rPr>
        <w:t>–</w:t>
      </w:r>
      <w:r w:rsidR="05E95AA6" w:rsidRPr="1BD68A4A">
        <w:rPr>
          <w:rFonts w:ascii="Times New Roman" w:eastAsia="Times New Roman" w:hAnsi="Times New Roman" w:cs="Times New Roman"/>
          <w:sz w:val="24"/>
          <w:szCs w:val="24"/>
        </w:rPr>
        <w:t xml:space="preserve">4 </w:t>
      </w:r>
      <w:r w:rsidR="6FDE1E04" w:rsidRPr="1BD68A4A">
        <w:rPr>
          <w:rFonts w:ascii="Times New Roman" w:hAnsi="Times New Roman" w:cs="Times New Roman"/>
          <w:sz w:val="24"/>
          <w:szCs w:val="24"/>
        </w:rPr>
        <w:t xml:space="preserve">nimetatud asjaolude kohta </w:t>
      </w:r>
      <w:r w:rsidR="006148C6" w:rsidRPr="1BD68A4A">
        <w:rPr>
          <w:rFonts w:ascii="Times New Roman" w:hAnsi="Times New Roman" w:cs="Times New Roman"/>
          <w:sz w:val="24"/>
          <w:szCs w:val="24"/>
        </w:rPr>
        <w:t xml:space="preserve">ja </w:t>
      </w:r>
      <w:r w:rsidR="5476F939" w:rsidRPr="1BD68A4A">
        <w:rPr>
          <w:rFonts w:ascii="Times New Roman" w:hAnsi="Times New Roman" w:cs="Times New Roman"/>
          <w:sz w:val="24"/>
          <w:szCs w:val="24"/>
        </w:rPr>
        <w:t>edastab</w:t>
      </w:r>
      <w:r w:rsidR="439E862C" w:rsidRPr="1BD68A4A">
        <w:rPr>
          <w:rFonts w:ascii="Times New Roman" w:hAnsi="Times New Roman" w:cs="Times New Roman"/>
          <w:sz w:val="24"/>
          <w:szCs w:val="24"/>
        </w:rPr>
        <w:t xml:space="preserve"> </w:t>
      </w:r>
      <w:r w:rsidR="5476F939" w:rsidRPr="1BD68A4A">
        <w:rPr>
          <w:rFonts w:ascii="Times New Roman" w:hAnsi="Times New Roman" w:cs="Times New Roman"/>
          <w:sz w:val="24"/>
          <w:szCs w:val="24"/>
        </w:rPr>
        <w:t xml:space="preserve">selle lepinguriigi finantsjärelevalve asutusele, kus finantsvaldusettevõtja või </w:t>
      </w:r>
      <w:proofErr w:type="spellStart"/>
      <w:r w:rsidR="5476F939" w:rsidRPr="1BD68A4A">
        <w:rPr>
          <w:rFonts w:ascii="Times New Roman" w:hAnsi="Times New Roman" w:cs="Times New Roman"/>
          <w:sz w:val="24"/>
          <w:szCs w:val="24"/>
        </w:rPr>
        <w:t>segafinantsvaldusettevõtja</w:t>
      </w:r>
      <w:proofErr w:type="spellEnd"/>
      <w:r w:rsidR="5476F939" w:rsidRPr="1BD68A4A">
        <w:rPr>
          <w:rFonts w:ascii="Times New Roman" w:hAnsi="Times New Roman" w:cs="Times New Roman"/>
          <w:sz w:val="24"/>
          <w:szCs w:val="24"/>
        </w:rPr>
        <w:t xml:space="preserve"> on asutatud.</w:t>
      </w:r>
      <w:r w:rsidR="67246890" w:rsidRPr="1BD68A4A">
        <w:rPr>
          <w:rFonts w:ascii="Times New Roman" w:hAnsi="Times New Roman" w:cs="Times New Roman"/>
          <w:b/>
          <w:bCs/>
          <w:sz w:val="24"/>
          <w:szCs w:val="24"/>
        </w:rPr>
        <w:t xml:space="preserve"> </w:t>
      </w:r>
    </w:p>
    <w:p w14:paraId="2059A56C" w14:textId="455939A8" w:rsidR="36A15F32" w:rsidRPr="00FA634D" w:rsidRDefault="36A15F32" w:rsidP="36A15F32">
      <w:pPr>
        <w:spacing w:after="0" w:line="240" w:lineRule="auto"/>
        <w:jc w:val="both"/>
        <w:rPr>
          <w:rFonts w:ascii="Times New Roman" w:hAnsi="Times New Roman" w:cs="Times New Roman"/>
          <w:b/>
          <w:bCs/>
          <w:sz w:val="24"/>
          <w:szCs w:val="24"/>
        </w:rPr>
      </w:pPr>
    </w:p>
    <w:p w14:paraId="57B10B56" w14:textId="12A0953E" w:rsidR="5CBA3F6A" w:rsidRPr="00FA634D" w:rsidRDefault="48A2561B" w:rsidP="29F7646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 xml:space="preserve">(7) </w:t>
      </w:r>
      <w:r w:rsidRPr="1BD68A4A">
        <w:rPr>
          <w:rFonts w:ascii="Times New Roman" w:eastAsia="Times New Roman" w:hAnsi="Times New Roman" w:cs="Times New Roman"/>
          <w:sz w:val="24"/>
          <w:szCs w:val="24"/>
        </w:rPr>
        <w:t xml:space="preserve">Finantsinspektsioon teeb </w:t>
      </w:r>
      <w:r w:rsidR="00B13F5B" w:rsidRPr="1BD68A4A">
        <w:rPr>
          <w:rFonts w:ascii="Times New Roman" w:eastAsia="Times New Roman" w:hAnsi="Times New Roman" w:cs="Times New Roman"/>
          <w:sz w:val="24"/>
          <w:szCs w:val="24"/>
        </w:rPr>
        <w:t xml:space="preserve">kõik </w:t>
      </w:r>
      <w:r w:rsidRPr="1BD68A4A">
        <w:rPr>
          <w:rFonts w:ascii="Times New Roman" w:eastAsia="Times New Roman" w:hAnsi="Times New Roman" w:cs="Times New Roman"/>
          <w:sz w:val="24"/>
          <w:szCs w:val="24"/>
        </w:rPr>
        <w:t xml:space="preserve">endast oleneva, et jõuda </w:t>
      </w:r>
      <w:ins w:id="48" w:author="Merike Koppel - JUSTDIGI" w:date="2025-12-29T11:02:00Z" w16du:dateUtc="2025-12-29T09:02:00Z">
        <w:r w:rsidR="00EB2108" w:rsidRPr="1BD68A4A">
          <w:rPr>
            <w:rFonts w:ascii="Times New Roman" w:eastAsia="Times New Roman" w:hAnsi="Times New Roman" w:cs="Times New Roman"/>
            <w:sz w:val="24"/>
            <w:szCs w:val="24"/>
          </w:rPr>
          <w:t xml:space="preserve">konsolideeritud järelevalvet teostava asutusega </w:t>
        </w:r>
      </w:ins>
      <w:proofErr w:type="spellStart"/>
      <w:r w:rsidR="48ACE2DB" w:rsidRPr="1BD68A4A">
        <w:rPr>
          <w:rFonts w:ascii="Times New Roman" w:eastAsia="Times New Roman" w:hAnsi="Times New Roman" w:cs="Times New Roman"/>
          <w:sz w:val="24"/>
          <w:szCs w:val="24"/>
        </w:rPr>
        <w:t>ühisotsus</w:t>
      </w:r>
      <w:commentRangeStart w:id="49"/>
      <w:r w:rsidR="48ACE2DB" w:rsidRPr="1BD68A4A">
        <w:rPr>
          <w:rFonts w:ascii="Times New Roman" w:eastAsia="Times New Roman" w:hAnsi="Times New Roman" w:cs="Times New Roman"/>
          <w:sz w:val="24"/>
          <w:szCs w:val="24"/>
        </w:rPr>
        <w:t>e</w:t>
      </w:r>
      <w:del w:id="50" w:author="Merike Koppel - JUSTDIGI" w:date="2025-12-29T11:03:00Z" w16du:dateUtc="2025-12-29T09:03:00Z">
        <w:r w:rsidR="48ACE2DB" w:rsidRPr="1BD68A4A" w:rsidDel="00047ADB">
          <w:rPr>
            <w:rFonts w:ascii="Times New Roman" w:eastAsia="Times New Roman" w:hAnsi="Times New Roman" w:cs="Times New Roman"/>
            <w:sz w:val="24"/>
            <w:szCs w:val="24"/>
          </w:rPr>
          <w:delText>ni</w:delText>
        </w:r>
      </w:del>
      <w:ins w:id="51" w:author="Merike Koppel - JUSTDIGI" w:date="2025-12-29T11:03:00Z" w16du:dateUtc="2025-12-29T09:03:00Z">
        <w:r w:rsidR="00047ADB">
          <w:rPr>
            <w:rFonts w:ascii="Times New Roman" w:eastAsia="Times New Roman" w:hAnsi="Times New Roman" w:cs="Times New Roman"/>
            <w:sz w:val="24"/>
            <w:szCs w:val="24"/>
          </w:rPr>
          <w:t>le</w:t>
        </w:r>
      </w:ins>
      <w:commentRangeEnd w:id="49"/>
      <w:proofErr w:type="spellEnd"/>
      <w:ins w:id="52" w:author="Merike Koppel - JUSTDIGI" w:date="2025-12-29T11:04:00Z" w16du:dateUtc="2025-12-29T09:04:00Z">
        <w:r w:rsidR="00355CC9">
          <w:rPr>
            <w:rStyle w:val="Kommentaariviide"/>
          </w:rPr>
          <w:commentReference w:id="49"/>
        </w:r>
      </w:ins>
      <w:r w:rsidR="48ACE2DB" w:rsidRPr="1BD68A4A">
        <w:rPr>
          <w:rFonts w:ascii="Times New Roman" w:eastAsia="Times New Roman" w:hAnsi="Times New Roman" w:cs="Times New Roman"/>
          <w:sz w:val="24"/>
          <w:szCs w:val="24"/>
        </w:rPr>
        <w:t xml:space="preserve"> </w:t>
      </w:r>
      <w:del w:id="53" w:author="Merike Koppel - JUSTDIGI" w:date="2025-12-29T11:02:00Z" w16du:dateUtc="2025-12-29T09:02:00Z">
        <w:r w:rsidRPr="1BD68A4A" w:rsidDel="00EB2108">
          <w:rPr>
            <w:rFonts w:ascii="Times New Roman" w:eastAsia="Times New Roman" w:hAnsi="Times New Roman" w:cs="Times New Roman"/>
            <w:sz w:val="24"/>
            <w:szCs w:val="24"/>
          </w:rPr>
          <w:delText xml:space="preserve">konsolideeritud järelevalvet </w:delText>
        </w:r>
        <w:r w:rsidR="002714A1" w:rsidRPr="1BD68A4A" w:rsidDel="00EB2108">
          <w:rPr>
            <w:rFonts w:ascii="Times New Roman" w:eastAsia="Times New Roman" w:hAnsi="Times New Roman" w:cs="Times New Roman"/>
            <w:sz w:val="24"/>
            <w:szCs w:val="24"/>
          </w:rPr>
          <w:delText xml:space="preserve">teostava </w:delText>
        </w:r>
        <w:r w:rsidRPr="1BD68A4A" w:rsidDel="00EB2108">
          <w:rPr>
            <w:rFonts w:ascii="Times New Roman" w:eastAsia="Times New Roman" w:hAnsi="Times New Roman" w:cs="Times New Roman"/>
            <w:sz w:val="24"/>
            <w:szCs w:val="24"/>
          </w:rPr>
          <w:delText xml:space="preserve">asutusega </w:delText>
        </w:r>
      </w:del>
      <w:r w:rsidRPr="1BD68A4A">
        <w:rPr>
          <w:rFonts w:ascii="Times New Roman" w:eastAsia="Times New Roman" w:hAnsi="Times New Roman" w:cs="Times New Roman"/>
          <w:sz w:val="24"/>
          <w:szCs w:val="24"/>
        </w:rPr>
        <w:t xml:space="preserve">käesoleva paragrahvi lõikes 5 nimetatud </w:t>
      </w:r>
      <w:r w:rsidR="71AC4F31" w:rsidRPr="1BD68A4A">
        <w:rPr>
          <w:rFonts w:ascii="Times New Roman" w:hAnsi="Times New Roman" w:cs="Times New Roman"/>
          <w:sz w:val="24"/>
          <w:szCs w:val="24"/>
        </w:rPr>
        <w:t>juhul</w:t>
      </w:r>
      <w:r w:rsidRPr="1BD68A4A">
        <w:rPr>
          <w:rFonts w:ascii="Times New Roman" w:eastAsia="Times New Roman" w:hAnsi="Times New Roman" w:cs="Times New Roman"/>
          <w:sz w:val="24"/>
          <w:szCs w:val="24"/>
        </w:rPr>
        <w:t xml:space="preserve"> kahe kuu jooksul </w:t>
      </w:r>
      <w:commentRangeStart w:id="54"/>
      <w:r w:rsidR="006C4B09" w:rsidRPr="1BD68A4A">
        <w:rPr>
          <w:rFonts w:ascii="Times New Roman" w:eastAsia="Times New Roman" w:hAnsi="Times New Roman" w:cs="Times New Roman"/>
          <w:sz w:val="24"/>
          <w:szCs w:val="24"/>
        </w:rPr>
        <w:t>arvates</w:t>
      </w:r>
      <w:commentRangeEnd w:id="54"/>
      <w:r w:rsidR="002F2EA4">
        <w:rPr>
          <w:rStyle w:val="Kommentaariviide"/>
        </w:rPr>
        <w:commentReference w:id="54"/>
      </w:r>
      <w:r w:rsidR="006C4B09"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konsolideeritud järelevalve asutuse hinnangu saamisest. </w:t>
      </w:r>
    </w:p>
    <w:p w14:paraId="749F24DE" w14:textId="5D31C607" w:rsidR="36A15F32" w:rsidRPr="00FA634D" w:rsidRDefault="36A15F32" w:rsidP="36A15F32">
      <w:pPr>
        <w:spacing w:after="0" w:line="240" w:lineRule="auto"/>
        <w:jc w:val="both"/>
        <w:rPr>
          <w:rFonts w:ascii="Times New Roman" w:eastAsia="Times New Roman" w:hAnsi="Times New Roman" w:cs="Times New Roman"/>
          <w:b/>
          <w:bCs/>
          <w:sz w:val="24"/>
          <w:szCs w:val="24"/>
        </w:rPr>
      </w:pPr>
    </w:p>
    <w:p w14:paraId="07368428" w14:textId="73AAD439" w:rsidR="6216F8AC" w:rsidRPr="00FA634D" w:rsidRDefault="60B2EC4D" w:rsidP="36A15F32">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 xml:space="preserve">(8) </w:t>
      </w:r>
      <w:commentRangeStart w:id="55"/>
      <w:proofErr w:type="spellStart"/>
      <w:r w:rsidRPr="1BD68A4A">
        <w:rPr>
          <w:rFonts w:ascii="Times New Roman" w:eastAsia="Times New Roman" w:hAnsi="Times New Roman" w:cs="Times New Roman"/>
          <w:sz w:val="24"/>
          <w:szCs w:val="24"/>
        </w:rPr>
        <w:t>Ühisotsuse</w:t>
      </w:r>
      <w:ins w:id="56" w:author="Merike Koppel - JUSTDIGI" w:date="2025-12-29T11:10:00Z" w16du:dateUtc="2025-12-29T09:10:00Z">
        <w:r w:rsidR="00C22BAE">
          <w:rPr>
            <w:rFonts w:ascii="Times New Roman" w:eastAsia="Times New Roman" w:hAnsi="Times New Roman" w:cs="Times New Roman"/>
            <w:sz w:val="24"/>
            <w:szCs w:val="24"/>
          </w:rPr>
          <w:t>le</w:t>
        </w:r>
      </w:ins>
      <w:proofErr w:type="spellEnd"/>
      <w:r w:rsidRPr="1BD68A4A">
        <w:rPr>
          <w:rFonts w:ascii="Times New Roman" w:eastAsia="Times New Roman" w:hAnsi="Times New Roman" w:cs="Times New Roman"/>
          <w:sz w:val="24"/>
          <w:szCs w:val="24"/>
        </w:rPr>
        <w:t xml:space="preserve"> </w:t>
      </w:r>
      <w:del w:id="57" w:author="Merike Koppel - JUSTDIGI" w:date="2025-12-29T11:10:00Z" w16du:dateUtc="2025-12-29T09:10:00Z">
        <w:r w:rsidRPr="1BD68A4A" w:rsidDel="00C22BAE">
          <w:rPr>
            <w:rFonts w:ascii="Times New Roman" w:eastAsia="Times New Roman" w:hAnsi="Times New Roman" w:cs="Times New Roman"/>
            <w:sz w:val="24"/>
            <w:szCs w:val="24"/>
          </w:rPr>
          <w:delText>saavuta</w:delText>
        </w:r>
      </w:del>
      <w:ins w:id="58" w:author="Merike Koppel - JUSTDIGI" w:date="2025-12-29T11:10:00Z" w16du:dateUtc="2025-12-29T09:10:00Z">
        <w:r w:rsidR="00C22BAE">
          <w:rPr>
            <w:rFonts w:ascii="Times New Roman" w:eastAsia="Times New Roman" w:hAnsi="Times New Roman" w:cs="Times New Roman"/>
            <w:sz w:val="24"/>
            <w:szCs w:val="24"/>
          </w:rPr>
          <w:t>jõud</w:t>
        </w:r>
      </w:ins>
      <w:r w:rsidRPr="1BD68A4A">
        <w:rPr>
          <w:rFonts w:ascii="Times New Roman" w:eastAsia="Times New Roman" w:hAnsi="Times New Roman" w:cs="Times New Roman"/>
          <w:sz w:val="24"/>
          <w:szCs w:val="24"/>
        </w:rPr>
        <w:t>mise</w:t>
      </w:r>
      <w:r w:rsidR="00CC1348" w:rsidRPr="1BD68A4A">
        <w:rPr>
          <w:rFonts w:ascii="Times New Roman" w:eastAsia="Times New Roman" w:hAnsi="Times New Roman" w:cs="Times New Roman"/>
          <w:sz w:val="24"/>
          <w:szCs w:val="24"/>
        </w:rPr>
        <w:t xml:space="preserve"> </w:t>
      </w:r>
      <w:commentRangeEnd w:id="55"/>
      <w:r w:rsidR="007D20C6">
        <w:rPr>
          <w:rStyle w:val="Kommentaariviide"/>
        </w:rPr>
        <w:commentReference w:id="55"/>
      </w:r>
      <w:r w:rsidR="00CC1348" w:rsidRPr="1BD68A4A">
        <w:rPr>
          <w:rFonts w:ascii="Times New Roman" w:eastAsia="Times New Roman" w:hAnsi="Times New Roman" w:cs="Times New Roman"/>
          <w:sz w:val="24"/>
          <w:szCs w:val="24"/>
        </w:rPr>
        <w:t>korra</w:t>
      </w:r>
      <w:r w:rsidRPr="1BD68A4A">
        <w:rPr>
          <w:rFonts w:ascii="Times New Roman" w:eastAsia="Times New Roman" w:hAnsi="Times New Roman" w:cs="Times New Roman"/>
          <w:sz w:val="24"/>
          <w:szCs w:val="24"/>
        </w:rPr>
        <w:t xml:space="preserve">l rakendab Finantsinspektsioon seda Eestis asutatud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suhtes. </w:t>
      </w:r>
    </w:p>
    <w:p w14:paraId="36DF67B8" w14:textId="591C98C5" w:rsidR="36A15F32" w:rsidRPr="00FA634D" w:rsidRDefault="36A15F32" w:rsidP="36A15F32">
      <w:pPr>
        <w:spacing w:after="0" w:line="240" w:lineRule="auto"/>
        <w:jc w:val="both"/>
        <w:rPr>
          <w:rFonts w:ascii="Times New Roman" w:eastAsia="Times New Roman" w:hAnsi="Times New Roman" w:cs="Times New Roman"/>
          <w:b/>
          <w:bCs/>
          <w:sz w:val="24"/>
          <w:szCs w:val="24"/>
        </w:rPr>
      </w:pPr>
    </w:p>
    <w:p w14:paraId="6F262A60" w14:textId="44EAA0B1" w:rsidR="36A15F32" w:rsidRPr="00FA634D" w:rsidRDefault="550F2286" w:rsidP="36A15F32">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lastRenderedPageBreak/>
        <w:t>(9)</w:t>
      </w:r>
      <w:r w:rsidR="30A9D49C" w:rsidRPr="1BD68A4A">
        <w:rPr>
          <w:rFonts w:ascii="Times New Roman" w:eastAsia="Times New Roman" w:hAnsi="Times New Roman" w:cs="Times New Roman"/>
          <w:sz w:val="24"/>
          <w:szCs w:val="24"/>
        </w:rPr>
        <w:t xml:space="preserve"> </w:t>
      </w:r>
      <w:r w:rsidR="33594256" w:rsidRPr="1BD68A4A">
        <w:rPr>
          <w:rFonts w:ascii="Times New Roman" w:eastAsia="Times New Roman" w:hAnsi="Times New Roman" w:cs="Times New Roman"/>
          <w:sz w:val="24"/>
          <w:szCs w:val="24"/>
        </w:rPr>
        <w:t>Kui Finantsinspektsioon ei jõua teise lepinguriigi järelevalveasutusega käesoleva paragrahvi lõikes 5 nimetatud menetluste</w:t>
      </w:r>
      <w:r w:rsidR="00C717FA" w:rsidRPr="1BD68A4A">
        <w:rPr>
          <w:rFonts w:ascii="Times New Roman" w:eastAsia="Times New Roman" w:hAnsi="Times New Roman" w:cs="Times New Roman"/>
          <w:sz w:val="24"/>
          <w:szCs w:val="24"/>
        </w:rPr>
        <w:t xml:space="preserve"> </w:t>
      </w:r>
      <w:r w:rsidR="007502D1" w:rsidRPr="1BD68A4A">
        <w:rPr>
          <w:rFonts w:ascii="Times New Roman" w:eastAsia="Times New Roman" w:hAnsi="Times New Roman" w:cs="Times New Roman"/>
          <w:sz w:val="24"/>
          <w:szCs w:val="24"/>
        </w:rPr>
        <w:t>käigus</w:t>
      </w:r>
      <w:r w:rsidR="33594256" w:rsidRPr="1BD68A4A">
        <w:rPr>
          <w:rFonts w:ascii="Times New Roman" w:eastAsia="Times New Roman" w:hAnsi="Times New Roman" w:cs="Times New Roman"/>
          <w:sz w:val="24"/>
          <w:szCs w:val="24"/>
        </w:rPr>
        <w:t xml:space="preserve"> </w:t>
      </w:r>
      <w:proofErr w:type="spellStart"/>
      <w:r w:rsidR="33594256" w:rsidRPr="1BD68A4A">
        <w:rPr>
          <w:rFonts w:ascii="Times New Roman" w:eastAsia="Times New Roman" w:hAnsi="Times New Roman" w:cs="Times New Roman"/>
          <w:sz w:val="24"/>
          <w:szCs w:val="24"/>
        </w:rPr>
        <w:t>ühisotsuse</w:t>
      </w:r>
      <w:del w:id="59" w:author="Merike Koppel - JUSTDIGI" w:date="2025-12-29T11:10:00Z" w16du:dateUtc="2025-12-29T09:10:00Z">
        <w:r w:rsidR="33594256" w:rsidRPr="1BD68A4A" w:rsidDel="007D20C6">
          <w:rPr>
            <w:rFonts w:ascii="Times New Roman" w:eastAsia="Times New Roman" w:hAnsi="Times New Roman" w:cs="Times New Roman"/>
            <w:sz w:val="24"/>
            <w:szCs w:val="24"/>
          </w:rPr>
          <w:delText>ni</w:delText>
        </w:r>
      </w:del>
      <w:ins w:id="60" w:author="Merike Koppel - JUSTDIGI" w:date="2025-12-29T11:10:00Z" w16du:dateUtc="2025-12-29T09:10:00Z">
        <w:r w:rsidR="007D20C6">
          <w:rPr>
            <w:rFonts w:ascii="Times New Roman" w:eastAsia="Times New Roman" w:hAnsi="Times New Roman" w:cs="Times New Roman"/>
            <w:sz w:val="24"/>
            <w:szCs w:val="24"/>
          </w:rPr>
          <w:t>le</w:t>
        </w:r>
      </w:ins>
      <w:proofErr w:type="spellEnd"/>
      <w:r w:rsidR="33594256" w:rsidRPr="1BD68A4A">
        <w:rPr>
          <w:rFonts w:ascii="Times New Roman" w:eastAsia="Times New Roman" w:hAnsi="Times New Roman" w:cs="Times New Roman"/>
          <w:sz w:val="24"/>
          <w:szCs w:val="24"/>
        </w:rPr>
        <w:t>, edastab ta küsimuse Euroopa Pangandusjärelevalve Asutusele otsustamiseks vastavalt Euroopa Parlamendi ja nõukogu määruse (EL) nr 1093/2010</w:t>
      </w:r>
      <w:r w:rsidR="75505F70" w:rsidRPr="1BD68A4A">
        <w:rPr>
          <w:rFonts w:ascii="Times New Roman" w:eastAsia="Times New Roman" w:hAnsi="Times New Roman" w:cs="Times New Roman"/>
          <w:sz w:val="24"/>
          <w:szCs w:val="24"/>
        </w:rPr>
        <w:t>, millega asutatakse Euroopa Järelevalveasutus (Euroopa Pangandusjärelevalve), muudetakse otsust nr 716/2009</w:t>
      </w:r>
      <w:r w:rsidR="6F35FE45" w:rsidRPr="1BD68A4A">
        <w:rPr>
          <w:rFonts w:ascii="Times New Roman" w:eastAsia="Times New Roman" w:hAnsi="Times New Roman" w:cs="Times New Roman"/>
          <w:sz w:val="24"/>
          <w:szCs w:val="24"/>
        </w:rPr>
        <w:t>/EÜ ning tunnistatakse kehtetuks komisjoni otsus 2009/78/EÜ</w:t>
      </w:r>
      <w:r w:rsidR="33594256" w:rsidRPr="1BD68A4A">
        <w:rPr>
          <w:rFonts w:ascii="Times New Roman" w:eastAsia="Times New Roman" w:hAnsi="Times New Roman" w:cs="Times New Roman"/>
          <w:sz w:val="24"/>
          <w:szCs w:val="24"/>
        </w:rPr>
        <w:t xml:space="preserve"> </w:t>
      </w:r>
      <w:r w:rsidR="2202C93E" w:rsidRPr="1BD68A4A">
        <w:rPr>
          <w:rFonts w:ascii="Times New Roman" w:eastAsia="Times New Roman" w:hAnsi="Times New Roman" w:cs="Times New Roman"/>
          <w:sz w:val="24"/>
          <w:szCs w:val="24"/>
        </w:rPr>
        <w:t>(ELT L 331</w:t>
      </w:r>
      <w:r w:rsidR="00364D50" w:rsidRPr="1BD68A4A">
        <w:rPr>
          <w:rFonts w:ascii="Times New Roman" w:eastAsia="Times New Roman" w:hAnsi="Times New Roman" w:cs="Times New Roman"/>
          <w:sz w:val="24"/>
          <w:szCs w:val="24"/>
        </w:rPr>
        <w:t>,</w:t>
      </w:r>
      <w:r w:rsidR="2202C93E" w:rsidRPr="1BD68A4A">
        <w:rPr>
          <w:rFonts w:ascii="Times New Roman" w:eastAsia="Times New Roman" w:hAnsi="Times New Roman" w:cs="Times New Roman"/>
          <w:sz w:val="24"/>
          <w:szCs w:val="24"/>
        </w:rPr>
        <w:t xml:space="preserve"> 15.12.2010, lk 12</w:t>
      </w:r>
      <w:r w:rsidR="003B68CB" w:rsidRPr="1BD68A4A">
        <w:rPr>
          <w:rFonts w:ascii="Times New Roman" w:eastAsia="Times New Roman" w:hAnsi="Times New Roman" w:cs="Times New Roman"/>
          <w:sz w:val="24"/>
          <w:szCs w:val="24"/>
        </w:rPr>
        <w:t>–</w:t>
      </w:r>
      <w:r w:rsidR="00FE0D1D" w:rsidRPr="1BD68A4A">
        <w:rPr>
          <w:rFonts w:ascii="Times New Roman" w:eastAsia="Times New Roman" w:hAnsi="Times New Roman" w:cs="Times New Roman"/>
          <w:sz w:val="24"/>
          <w:szCs w:val="24"/>
        </w:rPr>
        <w:t>4</w:t>
      </w:r>
      <w:r w:rsidR="003B68CB" w:rsidRPr="1BD68A4A">
        <w:rPr>
          <w:rFonts w:ascii="Times New Roman" w:eastAsia="Times New Roman" w:hAnsi="Times New Roman" w:cs="Times New Roman"/>
          <w:sz w:val="24"/>
          <w:szCs w:val="24"/>
        </w:rPr>
        <w:t>7</w:t>
      </w:r>
      <w:r w:rsidR="2202C93E" w:rsidRPr="1BD68A4A">
        <w:rPr>
          <w:rFonts w:ascii="Times New Roman" w:eastAsia="Times New Roman" w:hAnsi="Times New Roman" w:cs="Times New Roman"/>
          <w:sz w:val="24"/>
          <w:szCs w:val="24"/>
        </w:rPr>
        <w:t>)</w:t>
      </w:r>
      <w:r w:rsidR="00066DA4" w:rsidRPr="1BD68A4A">
        <w:rPr>
          <w:rFonts w:ascii="Times New Roman" w:eastAsia="Times New Roman" w:hAnsi="Times New Roman" w:cs="Times New Roman"/>
          <w:sz w:val="24"/>
          <w:szCs w:val="24"/>
        </w:rPr>
        <w:t>,</w:t>
      </w:r>
      <w:r w:rsidR="2202C93E" w:rsidRPr="1BD68A4A">
        <w:rPr>
          <w:rFonts w:ascii="Times New Roman" w:eastAsia="Times New Roman" w:hAnsi="Times New Roman" w:cs="Times New Roman"/>
          <w:sz w:val="24"/>
          <w:szCs w:val="24"/>
        </w:rPr>
        <w:t xml:space="preserve"> </w:t>
      </w:r>
      <w:r w:rsidR="33594256" w:rsidRPr="1BD68A4A">
        <w:rPr>
          <w:rFonts w:ascii="Times New Roman" w:eastAsia="Times New Roman" w:hAnsi="Times New Roman" w:cs="Times New Roman"/>
          <w:sz w:val="24"/>
          <w:szCs w:val="24"/>
        </w:rPr>
        <w:t xml:space="preserve">artiklile 19 ning lükkab </w:t>
      </w:r>
      <w:r w:rsidR="00E414EF" w:rsidRPr="1BD68A4A">
        <w:rPr>
          <w:rFonts w:ascii="Times New Roman" w:eastAsia="Times New Roman" w:hAnsi="Times New Roman" w:cs="Times New Roman"/>
          <w:sz w:val="24"/>
          <w:szCs w:val="24"/>
        </w:rPr>
        <w:t xml:space="preserve">otsuse tegemise </w:t>
      </w:r>
      <w:r w:rsidR="00D86247" w:rsidRPr="1BD68A4A">
        <w:rPr>
          <w:rFonts w:ascii="Times New Roman" w:eastAsia="Times New Roman" w:hAnsi="Times New Roman" w:cs="Times New Roman"/>
          <w:sz w:val="24"/>
          <w:szCs w:val="24"/>
        </w:rPr>
        <w:t>edasi</w:t>
      </w:r>
      <w:del w:id="61" w:author="Merike Koppel - JUSTDIGI" w:date="2025-12-29T11:10:00Z" w16du:dateUtc="2025-12-29T09:10:00Z">
        <w:r w:rsidR="00D86247" w:rsidRPr="1BD68A4A" w:rsidDel="007D20C6">
          <w:rPr>
            <w:rFonts w:ascii="Times New Roman" w:eastAsia="Times New Roman" w:hAnsi="Times New Roman" w:cs="Times New Roman"/>
            <w:sz w:val="24"/>
            <w:szCs w:val="24"/>
          </w:rPr>
          <w:delText xml:space="preserve"> </w:delText>
        </w:r>
        <w:r w:rsidR="00E414EF" w:rsidRPr="1BD68A4A" w:rsidDel="007D20C6">
          <w:rPr>
            <w:rFonts w:ascii="Times New Roman" w:eastAsia="Times New Roman" w:hAnsi="Times New Roman" w:cs="Times New Roman"/>
            <w:sz w:val="24"/>
            <w:szCs w:val="24"/>
          </w:rPr>
          <w:delText>seniks</w:delText>
        </w:r>
      </w:del>
      <w:r w:rsidR="00E414EF" w:rsidRPr="1BD68A4A">
        <w:rPr>
          <w:rFonts w:ascii="Times New Roman" w:eastAsia="Times New Roman" w:hAnsi="Times New Roman" w:cs="Times New Roman"/>
          <w:sz w:val="24"/>
          <w:szCs w:val="24"/>
        </w:rPr>
        <w:t xml:space="preserve">, </w:t>
      </w:r>
      <w:commentRangeStart w:id="62"/>
      <w:r w:rsidR="00E414EF" w:rsidRPr="1BD68A4A">
        <w:rPr>
          <w:rFonts w:ascii="Times New Roman" w:eastAsia="Times New Roman" w:hAnsi="Times New Roman" w:cs="Times New Roman"/>
          <w:sz w:val="24"/>
          <w:szCs w:val="24"/>
        </w:rPr>
        <w:t xml:space="preserve">kuni on saanud </w:t>
      </w:r>
      <w:r w:rsidR="00FE7432" w:rsidRPr="1BD68A4A">
        <w:rPr>
          <w:rFonts w:ascii="Times New Roman" w:eastAsia="Times New Roman" w:hAnsi="Times New Roman" w:cs="Times New Roman"/>
          <w:sz w:val="24"/>
          <w:szCs w:val="24"/>
        </w:rPr>
        <w:t xml:space="preserve">otsuse </w:t>
      </w:r>
      <w:r w:rsidR="33594256" w:rsidRPr="1BD68A4A">
        <w:rPr>
          <w:rFonts w:ascii="Times New Roman" w:eastAsia="Times New Roman" w:hAnsi="Times New Roman" w:cs="Times New Roman"/>
          <w:sz w:val="24"/>
          <w:szCs w:val="24"/>
        </w:rPr>
        <w:t>Euroopa Pangandusjärelevalve Asutuse</w:t>
      </w:r>
      <w:r w:rsidR="00E414EF" w:rsidRPr="1BD68A4A">
        <w:rPr>
          <w:rFonts w:ascii="Times New Roman" w:eastAsia="Times New Roman" w:hAnsi="Times New Roman" w:cs="Times New Roman"/>
          <w:sz w:val="24"/>
          <w:szCs w:val="24"/>
        </w:rPr>
        <w:t>lt</w:t>
      </w:r>
      <w:commentRangeEnd w:id="62"/>
      <w:r w:rsidR="0018102F">
        <w:rPr>
          <w:rStyle w:val="Kommentaariviide"/>
        </w:rPr>
        <w:commentReference w:id="62"/>
      </w:r>
      <w:r w:rsidR="33594256" w:rsidRPr="1BD68A4A">
        <w:rPr>
          <w:rFonts w:ascii="Times New Roman" w:eastAsia="Times New Roman" w:hAnsi="Times New Roman" w:cs="Times New Roman"/>
          <w:sz w:val="24"/>
          <w:szCs w:val="24"/>
        </w:rPr>
        <w:t xml:space="preserve">. Finantsinspektsioon </w:t>
      </w:r>
      <w:commentRangeStart w:id="63"/>
      <w:r w:rsidR="33594256" w:rsidRPr="1BD68A4A">
        <w:rPr>
          <w:rFonts w:ascii="Times New Roman" w:eastAsia="Times New Roman" w:hAnsi="Times New Roman" w:cs="Times New Roman"/>
          <w:sz w:val="24"/>
          <w:szCs w:val="24"/>
        </w:rPr>
        <w:t>teeb</w:t>
      </w:r>
      <w:del w:id="64" w:author="Merike Koppel - JUSTDIGI" w:date="2026-01-03T10:41:00Z" w16du:dateUtc="2026-01-03T08:41:00Z">
        <w:r w:rsidR="33594256" w:rsidRPr="1BD68A4A" w:rsidDel="0018102F">
          <w:rPr>
            <w:rFonts w:ascii="Times New Roman" w:eastAsia="Times New Roman" w:hAnsi="Times New Roman" w:cs="Times New Roman"/>
            <w:sz w:val="24"/>
            <w:szCs w:val="24"/>
          </w:rPr>
          <w:delText xml:space="preserve"> oma</w:delText>
        </w:r>
      </w:del>
      <w:r w:rsidR="33594256" w:rsidRPr="1BD68A4A">
        <w:rPr>
          <w:rFonts w:ascii="Times New Roman" w:eastAsia="Times New Roman" w:hAnsi="Times New Roman" w:cs="Times New Roman"/>
          <w:sz w:val="24"/>
          <w:szCs w:val="24"/>
        </w:rPr>
        <w:t xml:space="preserve"> </w:t>
      </w:r>
      <w:commentRangeEnd w:id="63"/>
      <w:r w:rsidR="00320AED">
        <w:rPr>
          <w:rStyle w:val="Kommentaariviide"/>
        </w:rPr>
        <w:commentReference w:id="63"/>
      </w:r>
      <w:r w:rsidR="33594256" w:rsidRPr="1BD68A4A">
        <w:rPr>
          <w:rFonts w:ascii="Times New Roman" w:eastAsia="Times New Roman" w:hAnsi="Times New Roman" w:cs="Times New Roman"/>
          <w:sz w:val="24"/>
          <w:szCs w:val="24"/>
        </w:rPr>
        <w:t>otsuse</w:t>
      </w:r>
      <w:r w:rsidR="00CA23D1" w:rsidRPr="1BD68A4A">
        <w:rPr>
          <w:rFonts w:ascii="Times New Roman" w:eastAsia="Times New Roman" w:hAnsi="Times New Roman" w:cs="Times New Roman"/>
          <w:sz w:val="24"/>
          <w:szCs w:val="24"/>
        </w:rPr>
        <w:t xml:space="preserve"> kooskõlas saadud otsusega</w:t>
      </w:r>
      <w:r w:rsidR="33594256" w:rsidRPr="1BD68A4A">
        <w:rPr>
          <w:rFonts w:ascii="Times New Roman" w:eastAsia="Times New Roman" w:hAnsi="Times New Roman" w:cs="Times New Roman"/>
          <w:sz w:val="24"/>
          <w:szCs w:val="24"/>
        </w:rPr>
        <w:t xml:space="preserve">. Finantsinspektsioon ei pöördu Euroopa Pangandusjärelevalve Asutuse poole käesoleva paragrahvi lõikes 7 sätestatud ajavahemiku jooksul ega pärast </w:t>
      </w:r>
      <w:proofErr w:type="spellStart"/>
      <w:r w:rsidR="33594256" w:rsidRPr="1BD68A4A">
        <w:rPr>
          <w:rFonts w:ascii="Times New Roman" w:eastAsia="Times New Roman" w:hAnsi="Times New Roman" w:cs="Times New Roman"/>
          <w:sz w:val="24"/>
          <w:szCs w:val="24"/>
        </w:rPr>
        <w:t>ühisotsusele</w:t>
      </w:r>
      <w:proofErr w:type="spellEnd"/>
      <w:r w:rsidR="33594256" w:rsidRPr="1BD68A4A">
        <w:rPr>
          <w:rFonts w:ascii="Times New Roman" w:eastAsia="Times New Roman" w:hAnsi="Times New Roman" w:cs="Times New Roman"/>
          <w:sz w:val="24"/>
          <w:szCs w:val="24"/>
        </w:rPr>
        <w:t xml:space="preserve"> jõudmist. </w:t>
      </w:r>
    </w:p>
    <w:p w14:paraId="653E0604" w14:textId="77777777" w:rsidR="009D754A" w:rsidRPr="00FA634D" w:rsidRDefault="009D754A" w:rsidP="36A15F32">
      <w:pPr>
        <w:spacing w:after="0" w:line="240" w:lineRule="auto"/>
        <w:jc w:val="both"/>
        <w:rPr>
          <w:rFonts w:ascii="Times New Roman" w:eastAsia="Times New Roman" w:hAnsi="Times New Roman" w:cs="Times New Roman"/>
          <w:sz w:val="24"/>
          <w:szCs w:val="24"/>
        </w:rPr>
      </w:pPr>
    </w:p>
    <w:p w14:paraId="262509F2" w14:textId="129B8F0D" w:rsidR="3CC21E3E" w:rsidRPr="00FA634D" w:rsidRDefault="0D669B1C" w:rsidP="00CE5C43">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(10) Kui käesoleva paragrahvi lõikes 7 nimetatud </w:t>
      </w:r>
      <w:proofErr w:type="spellStart"/>
      <w:r w:rsidRPr="1BD68A4A">
        <w:rPr>
          <w:rFonts w:ascii="Times New Roman" w:eastAsia="Times New Roman" w:hAnsi="Times New Roman" w:cs="Times New Roman"/>
          <w:sz w:val="24"/>
          <w:szCs w:val="24"/>
        </w:rPr>
        <w:t>ühisotsus</w:t>
      </w:r>
      <w:proofErr w:type="spellEnd"/>
      <w:r w:rsidRPr="1BD68A4A">
        <w:rPr>
          <w:rFonts w:ascii="Times New Roman" w:eastAsia="Times New Roman" w:hAnsi="Times New Roman" w:cs="Times New Roman"/>
          <w:sz w:val="24"/>
          <w:szCs w:val="24"/>
        </w:rPr>
        <w:t xml:space="preserve"> tehakse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suhtes ning Finantsinspektsioon või konsolideeritud järelevalvet </w:t>
      </w:r>
      <w:r w:rsidR="006F58B3"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asutus ei ole Euroopa Parlamendi ja nõukogu direktiivi 2002/87/E</w:t>
      </w:r>
      <w:r w:rsidR="00EF45FD" w:rsidRPr="1BD68A4A">
        <w:rPr>
          <w:rFonts w:ascii="Times New Roman" w:eastAsia="Times New Roman" w:hAnsi="Times New Roman" w:cs="Times New Roman"/>
          <w:sz w:val="24"/>
          <w:szCs w:val="24"/>
        </w:rPr>
        <w:t>Ü</w:t>
      </w:r>
      <w:r w:rsidR="00FF38BE" w:rsidRPr="1BD68A4A">
        <w:rPr>
          <w:rFonts w:ascii="Times New Roman" w:eastAsia="Times New Roman" w:hAnsi="Times New Roman" w:cs="Times New Roman"/>
          <w:sz w:val="24"/>
          <w:szCs w:val="24"/>
        </w:rPr>
        <w:t>, milles käsitletakse finantskonglomeraati kuuluvate krediidiasutuste, kindlustusseltside ja investeerimisühingute täiendavat järelevalvet ning millega muudetakse nõukogu direktiive 73/239/EMÜ, 79/267/EMÜ, 92/49/EMÜ, 92/96/EMÜ, 93/6/EMÜ ja 93/22/EMÜ ja Euroopa Parlamendi ja nõukogu direktiive 98/78/EÜ ja 2000/12/EÜ</w:t>
      </w:r>
      <w:r w:rsidR="00283D15" w:rsidRPr="1BD68A4A">
        <w:rPr>
          <w:rFonts w:ascii="Times New Roman" w:eastAsia="Times New Roman" w:hAnsi="Times New Roman" w:cs="Times New Roman"/>
          <w:sz w:val="24"/>
          <w:szCs w:val="24"/>
        </w:rPr>
        <w:t xml:space="preserve"> (ELT L 35, 11.02.2003, lk 1</w:t>
      </w:r>
      <w:r w:rsidR="00AA79D2" w:rsidRPr="1BD68A4A">
        <w:rPr>
          <w:rFonts w:ascii="Times New Roman" w:eastAsia="Times New Roman" w:hAnsi="Times New Roman" w:cs="Times New Roman"/>
          <w:sz w:val="24"/>
          <w:szCs w:val="24"/>
        </w:rPr>
        <w:t>–27</w:t>
      </w:r>
      <w:r w:rsidR="00283D15" w:rsidRPr="1BD68A4A">
        <w:rPr>
          <w:rFonts w:ascii="Times New Roman" w:eastAsia="Times New Roman" w:hAnsi="Times New Roman" w:cs="Times New Roman"/>
          <w:sz w:val="24"/>
          <w:szCs w:val="24"/>
        </w:rPr>
        <w:t>)</w:t>
      </w:r>
      <w:r w:rsidR="00831E53"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artikli 10 kohaselt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koordinaator, teeb Finantsinspektsioon kõik endast oleneva, et taotleda </w:t>
      </w:r>
      <w:r w:rsidR="001E1F0E" w:rsidRPr="1BD68A4A">
        <w:rPr>
          <w:rFonts w:ascii="Times New Roman" w:eastAsia="Times New Roman" w:hAnsi="Times New Roman" w:cs="Times New Roman"/>
          <w:sz w:val="24"/>
          <w:szCs w:val="24"/>
        </w:rPr>
        <w:t xml:space="preserve">koordinaatorilt </w:t>
      </w:r>
      <w:r w:rsidR="00614A5F" w:rsidRPr="1BD68A4A">
        <w:rPr>
          <w:rFonts w:ascii="Times New Roman" w:eastAsia="Times New Roman" w:hAnsi="Times New Roman" w:cs="Times New Roman"/>
          <w:sz w:val="24"/>
          <w:szCs w:val="24"/>
        </w:rPr>
        <w:t xml:space="preserve">nõusolekut </w:t>
      </w:r>
      <w:r w:rsidR="0E89ECE1" w:rsidRPr="1BD68A4A">
        <w:rPr>
          <w:rFonts w:ascii="Times New Roman" w:eastAsia="Times New Roman" w:hAnsi="Times New Roman" w:cs="Times New Roman"/>
          <w:sz w:val="24"/>
          <w:szCs w:val="24"/>
        </w:rPr>
        <w:t xml:space="preserve">koos </w:t>
      </w:r>
      <w:r w:rsidRPr="1BD68A4A">
        <w:rPr>
          <w:rFonts w:ascii="Times New Roman" w:eastAsia="Times New Roman" w:hAnsi="Times New Roman" w:cs="Times New Roman"/>
          <w:sz w:val="24"/>
          <w:szCs w:val="24"/>
        </w:rPr>
        <w:t>konsolideeritud järelevalve asutusega. Finantsinspektsioon teavitab Euroopa Pangandusjärelevalve Asutust või Euroopa Parlamendi ja nõukogu määruse nr (EL) 1094/2010</w:t>
      </w:r>
      <w:r w:rsidR="00CE5C43" w:rsidRPr="1BD68A4A">
        <w:rPr>
          <w:rFonts w:ascii="Times New Roman" w:eastAsia="Times New Roman" w:hAnsi="Times New Roman" w:cs="Times New Roman"/>
          <w:sz w:val="24"/>
          <w:szCs w:val="24"/>
        </w:rPr>
        <w:t>,</w:t>
      </w:r>
      <w:r w:rsidR="00CE5C43" w:rsidRPr="1BD68A4A">
        <w:rPr>
          <w:rFonts w:ascii="Times New Roman" w:hAnsi="Times New Roman" w:cs="Times New Roman"/>
        </w:rPr>
        <w:t xml:space="preserve"> </w:t>
      </w:r>
      <w:r w:rsidR="00CE5C43" w:rsidRPr="1BD68A4A">
        <w:rPr>
          <w:rFonts w:ascii="Times New Roman" w:eastAsia="Times New Roman" w:hAnsi="Times New Roman" w:cs="Times New Roman"/>
          <w:sz w:val="24"/>
          <w:szCs w:val="24"/>
        </w:rPr>
        <w:t>millega asutatakse Euroopa Järelevalveasutus (Euroopa Kindlustus- ja Tööandjapensionide Järelevalve), muudetakse otsust nr 716/2009/EÜ ning tunnistatakse kehtetuks komisjoni otsus 2009/79/EÜ</w:t>
      </w:r>
      <w:r w:rsidR="009A44A7" w:rsidRPr="1BD68A4A">
        <w:rPr>
          <w:rFonts w:ascii="Times New Roman" w:eastAsia="Times New Roman" w:hAnsi="Times New Roman" w:cs="Times New Roman"/>
          <w:sz w:val="24"/>
          <w:szCs w:val="24"/>
        </w:rPr>
        <w:t xml:space="preserve"> (ELT L 331, 15.12.2010, lk 48</w:t>
      </w:r>
      <w:r w:rsidR="003465F5" w:rsidRPr="1BD68A4A">
        <w:rPr>
          <w:rFonts w:ascii="Times New Roman" w:eastAsia="Times New Roman" w:hAnsi="Times New Roman" w:cs="Times New Roman"/>
          <w:sz w:val="24"/>
          <w:szCs w:val="24"/>
        </w:rPr>
        <w:t>–83</w:t>
      </w:r>
      <w:r w:rsidR="009A44A7" w:rsidRPr="1BD68A4A">
        <w:rPr>
          <w:rFonts w:ascii="Times New Roman" w:eastAsia="Times New Roman" w:hAnsi="Times New Roman" w:cs="Times New Roman"/>
          <w:sz w:val="24"/>
          <w:szCs w:val="24"/>
        </w:rPr>
        <w:t>)</w:t>
      </w:r>
      <w:r w:rsidR="00CE5C43"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r w:rsidR="005B44B2" w:rsidRPr="1BD68A4A">
        <w:rPr>
          <w:rFonts w:ascii="Times New Roman" w:eastAsia="Times New Roman" w:hAnsi="Times New Roman" w:cs="Times New Roman"/>
          <w:sz w:val="24"/>
          <w:szCs w:val="24"/>
        </w:rPr>
        <w:t xml:space="preserve">alusel </w:t>
      </w:r>
      <w:r w:rsidRPr="1BD68A4A">
        <w:rPr>
          <w:rFonts w:ascii="Times New Roman" w:eastAsia="Times New Roman" w:hAnsi="Times New Roman" w:cs="Times New Roman"/>
          <w:sz w:val="24"/>
          <w:szCs w:val="24"/>
        </w:rPr>
        <w:t xml:space="preserve">asutatud Euroopa Kindlustus- ja Tööandjapensionide Järelevalve Asutust nõusoleku andmisega seotud erimeelsustest. Finantsinspektsioon kohaldab </w:t>
      </w:r>
      <w:proofErr w:type="spellStart"/>
      <w:r w:rsidRPr="1BD68A4A">
        <w:rPr>
          <w:rFonts w:ascii="Times New Roman" w:eastAsia="Times New Roman" w:hAnsi="Times New Roman" w:cs="Times New Roman"/>
          <w:sz w:val="24"/>
          <w:szCs w:val="24"/>
        </w:rPr>
        <w:t>segafinantsvaldusettevõtja</w:t>
      </w:r>
      <w:proofErr w:type="spellEnd"/>
      <w:r w:rsidR="005A7A2B" w:rsidRPr="1BD68A4A">
        <w:rPr>
          <w:rFonts w:ascii="Times New Roman" w:eastAsia="Times New Roman" w:hAnsi="Times New Roman" w:cs="Times New Roman"/>
          <w:sz w:val="24"/>
          <w:szCs w:val="24"/>
        </w:rPr>
        <w:t xml:space="preserve"> suhtes</w:t>
      </w:r>
      <w:r w:rsidRPr="1BD68A4A">
        <w:rPr>
          <w:rFonts w:ascii="Times New Roman" w:eastAsia="Times New Roman" w:hAnsi="Times New Roman" w:cs="Times New Roman"/>
          <w:sz w:val="24"/>
          <w:szCs w:val="24"/>
        </w:rPr>
        <w:t xml:space="preserve"> Euroopa Pangandusjärelevalve Asutuse või Euroopa Kindlustus- ja Tööandjapensionide Järelevalve Asutuse otsust.</w:t>
      </w:r>
      <w:r w:rsidR="00484327" w:rsidRPr="1BD68A4A">
        <w:rPr>
          <w:rFonts w:ascii="Times New Roman" w:eastAsia="Times New Roman" w:hAnsi="Times New Roman" w:cs="Times New Roman"/>
          <w:sz w:val="24"/>
          <w:szCs w:val="24"/>
        </w:rPr>
        <w:t>“</w:t>
      </w:r>
      <w:r w:rsidR="35177DA9"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03BAFEC7" w14:textId="1F336851" w:rsidR="29F7646F" w:rsidRPr="00FA634D" w:rsidRDefault="29F7646F" w:rsidP="29F7646F">
      <w:pPr>
        <w:spacing w:after="0" w:line="240" w:lineRule="auto"/>
        <w:jc w:val="both"/>
        <w:rPr>
          <w:rFonts w:ascii="Times New Roman" w:eastAsia="Times New Roman" w:hAnsi="Times New Roman" w:cs="Times New Roman"/>
          <w:b/>
          <w:bCs/>
          <w:sz w:val="24"/>
          <w:szCs w:val="24"/>
        </w:rPr>
      </w:pPr>
    </w:p>
    <w:p w14:paraId="67522569" w14:textId="0249E72D" w:rsidR="36B36545" w:rsidRPr="00FA634D" w:rsidRDefault="16066BEF" w:rsidP="29F7646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19</w:t>
      </w:r>
      <w:r w:rsidR="61BFEE3D" w:rsidRPr="1BD68A4A">
        <w:rPr>
          <w:rFonts w:ascii="Times New Roman" w:hAnsi="Times New Roman" w:cs="Times New Roman"/>
          <w:b/>
          <w:bCs/>
          <w:sz w:val="24"/>
          <w:szCs w:val="24"/>
        </w:rPr>
        <w:t xml:space="preserve">) </w:t>
      </w:r>
      <w:r w:rsidR="5ED937BD" w:rsidRPr="1BD68A4A">
        <w:rPr>
          <w:rFonts w:ascii="Times New Roman" w:eastAsia="Times New Roman" w:hAnsi="Times New Roman" w:cs="Times New Roman"/>
          <w:sz w:val="24"/>
          <w:szCs w:val="24"/>
        </w:rPr>
        <w:t>paragrahvi 13</w:t>
      </w:r>
      <w:r w:rsidR="5ED937BD" w:rsidRPr="1BD68A4A">
        <w:rPr>
          <w:rFonts w:ascii="Times New Roman" w:eastAsia="Times New Roman" w:hAnsi="Times New Roman" w:cs="Times New Roman"/>
          <w:sz w:val="24"/>
          <w:szCs w:val="24"/>
          <w:vertAlign w:val="superscript"/>
        </w:rPr>
        <w:t>8</w:t>
      </w:r>
      <w:r w:rsidR="5ED937BD" w:rsidRPr="1BD68A4A">
        <w:rPr>
          <w:rFonts w:ascii="Times New Roman" w:eastAsia="Times New Roman" w:hAnsi="Times New Roman" w:cs="Times New Roman"/>
          <w:sz w:val="24"/>
          <w:szCs w:val="24"/>
        </w:rPr>
        <w:t xml:space="preserve"> pealkiri muudetakse ja sõnastatakse järgmiselt: </w:t>
      </w:r>
    </w:p>
    <w:p w14:paraId="68CE9FB4" w14:textId="1C419D0D" w:rsidR="36B36545" w:rsidRPr="00FA634D" w:rsidRDefault="00D9113F" w:rsidP="29F7646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5ED937BD" w:rsidRPr="1BD68A4A">
        <w:rPr>
          <w:rFonts w:ascii="Times New Roman" w:eastAsia="Times New Roman" w:hAnsi="Times New Roman" w:cs="Times New Roman"/>
          <w:b/>
          <w:bCs/>
          <w:sz w:val="24"/>
          <w:szCs w:val="24"/>
        </w:rPr>
        <w:t>§ 13</w:t>
      </w:r>
      <w:r w:rsidR="5ED937BD" w:rsidRPr="1BD68A4A">
        <w:rPr>
          <w:rFonts w:ascii="Times New Roman" w:eastAsia="Times New Roman" w:hAnsi="Times New Roman" w:cs="Times New Roman"/>
          <w:b/>
          <w:bCs/>
          <w:sz w:val="24"/>
          <w:szCs w:val="24"/>
          <w:vertAlign w:val="superscript"/>
        </w:rPr>
        <w:t>8</w:t>
      </w:r>
      <w:r w:rsidR="5ED937BD" w:rsidRPr="1BD68A4A">
        <w:rPr>
          <w:rFonts w:ascii="Times New Roman" w:eastAsia="Times New Roman" w:hAnsi="Times New Roman" w:cs="Times New Roman"/>
          <w:b/>
          <w:bCs/>
          <w:sz w:val="24"/>
          <w:szCs w:val="24"/>
        </w:rPr>
        <w:t>. Investeerimisühingu poolt krediidiasutuse tegevusloa taotlemine ja taotlemise erisused</w:t>
      </w:r>
      <w:r w:rsidR="0076455F" w:rsidRPr="1BD68A4A">
        <w:rPr>
          <w:rFonts w:ascii="Times New Roman" w:eastAsia="Times New Roman" w:hAnsi="Times New Roman" w:cs="Times New Roman"/>
          <w:sz w:val="24"/>
          <w:szCs w:val="24"/>
        </w:rPr>
        <w:t>“</w:t>
      </w:r>
      <w:r w:rsidR="5ED937BD" w:rsidRPr="1BD68A4A">
        <w:rPr>
          <w:rFonts w:ascii="Times New Roman" w:eastAsia="Times New Roman" w:hAnsi="Times New Roman" w:cs="Times New Roman"/>
          <w:sz w:val="24"/>
          <w:szCs w:val="24"/>
        </w:rPr>
        <w:t>;</w:t>
      </w:r>
    </w:p>
    <w:p w14:paraId="1E8E79CF" w14:textId="152F95DE" w:rsidR="777DC0EF" w:rsidRPr="00FA634D" w:rsidRDefault="777DC0EF" w:rsidP="777DC0EF">
      <w:pPr>
        <w:spacing w:after="0" w:line="240" w:lineRule="auto"/>
        <w:jc w:val="both"/>
        <w:rPr>
          <w:rFonts w:ascii="Times New Roman" w:hAnsi="Times New Roman" w:cs="Times New Roman"/>
          <w:b/>
          <w:bCs/>
          <w:sz w:val="24"/>
          <w:szCs w:val="24"/>
        </w:rPr>
      </w:pPr>
    </w:p>
    <w:p w14:paraId="36710156" w14:textId="4EB8E9BB" w:rsidR="6461F7B2" w:rsidRPr="00FA634D" w:rsidRDefault="00130B38" w:rsidP="777DC0EF">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2</w:t>
      </w:r>
      <w:r w:rsidR="515F9C8B" w:rsidRPr="1BD68A4A">
        <w:rPr>
          <w:rFonts w:ascii="Times New Roman" w:hAnsi="Times New Roman" w:cs="Times New Roman"/>
          <w:b/>
          <w:bCs/>
          <w:sz w:val="24"/>
          <w:szCs w:val="24"/>
        </w:rPr>
        <w:t>0</w:t>
      </w:r>
      <w:r w:rsidR="39A49AB3" w:rsidRPr="1BD68A4A">
        <w:rPr>
          <w:rFonts w:ascii="Times New Roman" w:hAnsi="Times New Roman" w:cs="Times New Roman"/>
          <w:b/>
          <w:bCs/>
          <w:sz w:val="24"/>
          <w:szCs w:val="24"/>
        </w:rPr>
        <w:t xml:space="preserve">) </w:t>
      </w:r>
      <w:r w:rsidR="39A49AB3" w:rsidRPr="1BD68A4A">
        <w:rPr>
          <w:rFonts w:ascii="Times New Roman" w:hAnsi="Times New Roman" w:cs="Times New Roman"/>
          <w:sz w:val="24"/>
          <w:szCs w:val="24"/>
        </w:rPr>
        <w:t>paragrahvi 13</w:t>
      </w:r>
      <w:r w:rsidR="39A49AB3" w:rsidRPr="1BD68A4A">
        <w:rPr>
          <w:rFonts w:ascii="Times New Roman" w:hAnsi="Times New Roman" w:cs="Times New Roman"/>
          <w:sz w:val="24"/>
          <w:szCs w:val="24"/>
          <w:vertAlign w:val="superscript"/>
        </w:rPr>
        <w:t>8</w:t>
      </w:r>
      <w:r w:rsidR="39A49AB3" w:rsidRPr="1BD68A4A">
        <w:rPr>
          <w:rFonts w:ascii="Times New Roman" w:hAnsi="Times New Roman" w:cs="Times New Roman"/>
          <w:sz w:val="24"/>
          <w:szCs w:val="24"/>
        </w:rPr>
        <w:t xml:space="preserve"> lõi</w:t>
      </w:r>
      <w:r w:rsidR="1202BCBE" w:rsidRPr="1BD68A4A">
        <w:rPr>
          <w:rFonts w:ascii="Times New Roman" w:hAnsi="Times New Roman" w:cs="Times New Roman"/>
          <w:sz w:val="24"/>
          <w:szCs w:val="24"/>
        </w:rPr>
        <w:t xml:space="preserve">ke 1 punktis 2 asendatakse </w:t>
      </w:r>
      <w:del w:id="65" w:author="Merike Koppel - JUSTDIGI" w:date="2025-12-29T11:11:00Z" w16du:dateUtc="2025-12-29T09:11:00Z">
        <w:r w:rsidR="00BA1BB3" w:rsidRPr="1BD68A4A" w:rsidDel="00D97106">
          <w:rPr>
            <w:rFonts w:ascii="Times New Roman" w:hAnsi="Times New Roman" w:cs="Times New Roman"/>
            <w:sz w:val="24"/>
            <w:szCs w:val="24"/>
          </w:rPr>
          <w:delText xml:space="preserve">tekstiosa </w:delText>
        </w:r>
      </w:del>
      <w:ins w:id="66" w:author="Merike Koppel - JUSTDIGI" w:date="2025-12-29T11:11:00Z" w16du:dateUtc="2025-12-29T09:11:00Z">
        <w:r w:rsidR="00D97106">
          <w:rPr>
            <w:rFonts w:ascii="Times New Roman" w:hAnsi="Times New Roman" w:cs="Times New Roman"/>
            <w:sz w:val="24"/>
            <w:szCs w:val="24"/>
          </w:rPr>
          <w:t>sõna</w:t>
        </w:r>
        <w:r w:rsidR="00D97106" w:rsidRPr="1BD68A4A">
          <w:rPr>
            <w:rFonts w:ascii="Times New Roman" w:hAnsi="Times New Roman" w:cs="Times New Roman"/>
            <w:sz w:val="24"/>
            <w:szCs w:val="24"/>
          </w:rPr>
          <w:t xml:space="preserve"> </w:t>
        </w:r>
      </w:ins>
      <w:r w:rsidR="00D9113F" w:rsidRPr="1BD68A4A">
        <w:rPr>
          <w:rFonts w:ascii="Times New Roman" w:hAnsi="Times New Roman" w:cs="Times New Roman"/>
          <w:sz w:val="24"/>
          <w:szCs w:val="24"/>
        </w:rPr>
        <w:t>„</w:t>
      </w:r>
      <w:r w:rsidR="1202BCBE" w:rsidRPr="1BD68A4A">
        <w:rPr>
          <w:rFonts w:ascii="Times New Roman" w:hAnsi="Times New Roman" w:cs="Times New Roman"/>
          <w:sz w:val="24"/>
          <w:szCs w:val="24"/>
        </w:rPr>
        <w:t>investeerimisühingute</w:t>
      </w:r>
      <w:r w:rsidR="00106427" w:rsidRPr="1BD68A4A">
        <w:rPr>
          <w:rFonts w:ascii="Times New Roman" w:hAnsi="Times New Roman" w:cs="Times New Roman"/>
          <w:sz w:val="24"/>
          <w:szCs w:val="24"/>
        </w:rPr>
        <w:t>“</w:t>
      </w:r>
      <w:r w:rsidR="1202BCBE" w:rsidRPr="1BD68A4A">
        <w:rPr>
          <w:rFonts w:ascii="Times New Roman" w:hAnsi="Times New Roman" w:cs="Times New Roman"/>
          <w:sz w:val="24"/>
          <w:szCs w:val="24"/>
        </w:rPr>
        <w:t xml:space="preserve"> </w:t>
      </w:r>
      <w:r w:rsidR="00BA1BB3" w:rsidRPr="1BD68A4A">
        <w:rPr>
          <w:rFonts w:ascii="Times New Roman" w:hAnsi="Times New Roman" w:cs="Times New Roman"/>
          <w:sz w:val="24"/>
          <w:szCs w:val="24"/>
        </w:rPr>
        <w:t xml:space="preserve">tekstiosaga </w:t>
      </w:r>
      <w:r w:rsidR="00D9113F" w:rsidRPr="1BD68A4A">
        <w:rPr>
          <w:rFonts w:ascii="Times New Roman" w:hAnsi="Times New Roman" w:cs="Times New Roman"/>
          <w:sz w:val="24"/>
          <w:szCs w:val="24"/>
        </w:rPr>
        <w:t>„</w:t>
      </w:r>
      <w:r w:rsidR="4C59B4A1" w:rsidRPr="1BD68A4A">
        <w:rPr>
          <w:rFonts w:ascii="Times New Roman" w:hAnsi="Times New Roman" w:cs="Times New Roman"/>
          <w:sz w:val="24"/>
          <w:szCs w:val="24"/>
        </w:rPr>
        <w:t>Euroopa Liidus asutatud investeerimisühingute, sealhulgas kõiki</w:t>
      </w:r>
      <w:r w:rsidR="00D23462" w:rsidRPr="1BD68A4A">
        <w:rPr>
          <w:rFonts w:ascii="Times New Roman" w:hAnsi="Times New Roman" w:cs="Times New Roman"/>
          <w:sz w:val="24"/>
          <w:szCs w:val="24"/>
        </w:rPr>
        <w:t>de</w:t>
      </w:r>
      <w:r w:rsidR="4C59B4A1" w:rsidRPr="1BD68A4A">
        <w:rPr>
          <w:rFonts w:ascii="Times New Roman" w:hAnsi="Times New Roman" w:cs="Times New Roman"/>
          <w:sz w:val="24"/>
          <w:szCs w:val="24"/>
        </w:rPr>
        <w:t xml:space="preserve"> nende kolmandas riigi</w:t>
      </w:r>
      <w:r w:rsidR="6137D1DD" w:rsidRPr="1BD68A4A">
        <w:rPr>
          <w:rFonts w:ascii="Times New Roman" w:hAnsi="Times New Roman" w:cs="Times New Roman"/>
          <w:sz w:val="24"/>
          <w:szCs w:val="24"/>
        </w:rPr>
        <w:t>s</w:t>
      </w:r>
      <w:r w:rsidR="4C59B4A1" w:rsidRPr="1BD68A4A">
        <w:rPr>
          <w:rFonts w:ascii="Times New Roman" w:hAnsi="Times New Roman" w:cs="Times New Roman"/>
          <w:sz w:val="24"/>
          <w:szCs w:val="24"/>
        </w:rPr>
        <w:t xml:space="preserve"> asutatud tütarettevõtja</w:t>
      </w:r>
      <w:r w:rsidR="00D23462" w:rsidRPr="1BD68A4A">
        <w:rPr>
          <w:rFonts w:ascii="Times New Roman" w:hAnsi="Times New Roman" w:cs="Times New Roman"/>
          <w:sz w:val="24"/>
          <w:szCs w:val="24"/>
        </w:rPr>
        <w:t>te</w:t>
      </w:r>
      <w:r w:rsidR="4C59B4A1" w:rsidRPr="1BD68A4A">
        <w:rPr>
          <w:rFonts w:ascii="Times New Roman" w:hAnsi="Times New Roman" w:cs="Times New Roman"/>
          <w:sz w:val="24"/>
          <w:szCs w:val="24"/>
        </w:rPr>
        <w:t xml:space="preserve"> ja filiaalid</w:t>
      </w:r>
      <w:r w:rsidR="00D23462" w:rsidRPr="1BD68A4A">
        <w:rPr>
          <w:rFonts w:ascii="Times New Roman" w:hAnsi="Times New Roman" w:cs="Times New Roman"/>
          <w:sz w:val="24"/>
          <w:szCs w:val="24"/>
        </w:rPr>
        <w:t>e</w:t>
      </w:r>
      <w:r w:rsidR="000C4253" w:rsidRPr="1BD68A4A">
        <w:rPr>
          <w:rFonts w:ascii="Times New Roman" w:hAnsi="Times New Roman" w:cs="Times New Roman"/>
          <w:sz w:val="24"/>
          <w:szCs w:val="24"/>
        </w:rPr>
        <w:t>“</w:t>
      </w:r>
      <w:r w:rsidR="4C59B4A1" w:rsidRPr="1BD68A4A">
        <w:rPr>
          <w:rFonts w:ascii="Times New Roman" w:hAnsi="Times New Roman" w:cs="Times New Roman"/>
          <w:sz w:val="24"/>
          <w:szCs w:val="24"/>
        </w:rPr>
        <w:t xml:space="preserve">; </w:t>
      </w:r>
    </w:p>
    <w:p w14:paraId="6ACC1451" w14:textId="44E2F494" w:rsidR="777DC0EF" w:rsidRPr="00FA634D" w:rsidRDefault="777DC0EF" w:rsidP="777DC0EF">
      <w:pPr>
        <w:spacing w:after="0" w:line="240" w:lineRule="auto"/>
        <w:jc w:val="both"/>
        <w:rPr>
          <w:rFonts w:ascii="Times New Roman" w:hAnsi="Times New Roman" w:cs="Times New Roman"/>
          <w:b/>
          <w:bCs/>
          <w:sz w:val="24"/>
          <w:szCs w:val="24"/>
        </w:rPr>
      </w:pPr>
    </w:p>
    <w:p w14:paraId="28A030F9" w14:textId="2E0BEBB6" w:rsidR="2F37BCBA" w:rsidRPr="00FA634D" w:rsidRDefault="00130B38" w:rsidP="777DC0EF">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b/>
          <w:bCs/>
          <w:sz w:val="24"/>
          <w:szCs w:val="24"/>
        </w:rPr>
        <w:t>2</w:t>
      </w:r>
      <w:r w:rsidR="71FA0BE3" w:rsidRPr="1BD68A4A">
        <w:rPr>
          <w:rFonts w:ascii="Times New Roman" w:hAnsi="Times New Roman" w:cs="Times New Roman"/>
          <w:b/>
          <w:bCs/>
          <w:sz w:val="24"/>
          <w:szCs w:val="24"/>
        </w:rPr>
        <w:t>1</w:t>
      </w:r>
      <w:r w:rsidR="0133D665" w:rsidRPr="1BD68A4A">
        <w:rPr>
          <w:rFonts w:ascii="Times New Roman" w:hAnsi="Times New Roman" w:cs="Times New Roman"/>
          <w:b/>
          <w:bCs/>
          <w:sz w:val="24"/>
          <w:szCs w:val="24"/>
        </w:rPr>
        <w:t xml:space="preserve">) </w:t>
      </w:r>
      <w:r w:rsidR="0133D665" w:rsidRPr="1BD68A4A">
        <w:rPr>
          <w:rFonts w:ascii="Times New Roman" w:hAnsi="Times New Roman" w:cs="Times New Roman"/>
          <w:sz w:val="24"/>
          <w:szCs w:val="24"/>
        </w:rPr>
        <w:t>paragrahvi 13</w:t>
      </w:r>
      <w:r w:rsidR="0133D665" w:rsidRPr="1BD68A4A">
        <w:rPr>
          <w:rFonts w:ascii="Times New Roman" w:hAnsi="Times New Roman" w:cs="Times New Roman"/>
          <w:sz w:val="24"/>
          <w:szCs w:val="24"/>
          <w:vertAlign w:val="superscript"/>
        </w:rPr>
        <w:t>8</w:t>
      </w:r>
      <w:r w:rsidR="0133D665" w:rsidRPr="1BD68A4A">
        <w:rPr>
          <w:rFonts w:ascii="Times New Roman" w:hAnsi="Times New Roman" w:cs="Times New Roman"/>
          <w:sz w:val="24"/>
          <w:szCs w:val="24"/>
        </w:rPr>
        <w:t xml:space="preserve"> täiendatakse lõigetega </w:t>
      </w:r>
      <w:r w:rsidR="6690FE7A" w:rsidRPr="1BD68A4A">
        <w:rPr>
          <w:rFonts w:ascii="Times New Roman" w:hAnsi="Times New Roman" w:cs="Times New Roman"/>
          <w:sz w:val="24"/>
          <w:szCs w:val="24"/>
        </w:rPr>
        <w:t>5</w:t>
      </w:r>
      <w:r w:rsidR="0133D665" w:rsidRPr="1BD68A4A">
        <w:rPr>
          <w:rFonts w:ascii="Times New Roman" w:eastAsia="Times New Roman" w:hAnsi="Times New Roman" w:cs="Times New Roman"/>
          <w:sz w:val="24"/>
          <w:szCs w:val="24"/>
        </w:rPr>
        <w:t>–</w:t>
      </w:r>
      <w:r w:rsidR="7B1C38CE" w:rsidRPr="1BD68A4A">
        <w:rPr>
          <w:rFonts w:ascii="Times New Roman" w:eastAsia="Times New Roman" w:hAnsi="Times New Roman" w:cs="Times New Roman"/>
          <w:sz w:val="24"/>
          <w:szCs w:val="24"/>
        </w:rPr>
        <w:t>9</w:t>
      </w:r>
      <w:r w:rsidR="0133D665" w:rsidRPr="1BD68A4A">
        <w:rPr>
          <w:rFonts w:ascii="Times New Roman" w:eastAsia="Times New Roman" w:hAnsi="Times New Roman" w:cs="Times New Roman"/>
          <w:sz w:val="24"/>
          <w:szCs w:val="24"/>
        </w:rPr>
        <w:t xml:space="preserve"> järgmises sõnastuses: </w:t>
      </w:r>
    </w:p>
    <w:p w14:paraId="397FD498" w14:textId="0F940E0D" w:rsidR="5068BB06" w:rsidRPr="00FA634D" w:rsidRDefault="00D9113F" w:rsidP="18D5817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0815E104" w:rsidRPr="1BD68A4A">
        <w:rPr>
          <w:rFonts w:ascii="Times New Roman" w:eastAsia="Times New Roman" w:hAnsi="Times New Roman" w:cs="Times New Roman"/>
          <w:sz w:val="24"/>
          <w:szCs w:val="24"/>
        </w:rPr>
        <w:t>(</w:t>
      </w:r>
      <w:r w:rsidR="207B4A13" w:rsidRPr="1BD68A4A">
        <w:rPr>
          <w:rFonts w:ascii="Times New Roman" w:eastAsia="Times New Roman" w:hAnsi="Times New Roman" w:cs="Times New Roman"/>
          <w:sz w:val="24"/>
          <w:szCs w:val="24"/>
        </w:rPr>
        <w:t>5</w:t>
      </w:r>
      <w:r w:rsidR="0815E104" w:rsidRPr="1BD68A4A">
        <w:rPr>
          <w:rFonts w:ascii="Times New Roman" w:eastAsia="Times New Roman" w:hAnsi="Times New Roman" w:cs="Times New Roman"/>
          <w:sz w:val="24"/>
          <w:szCs w:val="24"/>
        </w:rPr>
        <w:t xml:space="preserve">) Finantsinspektsioon võib vabastada investeerimisühingu käesoleva paragrahvi lõikes 1 nimetatud tegevusloa taotlemise kohustusest, kui </w:t>
      </w:r>
      <w:r w:rsidRPr="1BD68A4A">
        <w:rPr>
          <w:rFonts w:ascii="Times New Roman" w:eastAsia="Times New Roman" w:hAnsi="Times New Roman" w:cs="Times New Roman"/>
          <w:sz w:val="24"/>
          <w:szCs w:val="24"/>
        </w:rPr>
        <w:t>investeerimis</w:t>
      </w:r>
      <w:r w:rsidR="0815E104" w:rsidRPr="1BD68A4A">
        <w:rPr>
          <w:rFonts w:ascii="Times New Roman" w:eastAsia="Times New Roman" w:hAnsi="Times New Roman" w:cs="Times New Roman"/>
          <w:sz w:val="24"/>
          <w:szCs w:val="24"/>
        </w:rPr>
        <w:t xml:space="preserve">ühing on esitanud </w:t>
      </w:r>
      <w:r w:rsidR="00055F74" w:rsidRPr="1BD68A4A">
        <w:rPr>
          <w:rFonts w:ascii="Times New Roman" w:eastAsia="Times New Roman" w:hAnsi="Times New Roman" w:cs="Times New Roman"/>
          <w:sz w:val="24"/>
          <w:szCs w:val="24"/>
        </w:rPr>
        <w:t xml:space="preserve">asjakohase </w:t>
      </w:r>
      <w:r w:rsidR="0815E104" w:rsidRPr="1BD68A4A">
        <w:rPr>
          <w:rFonts w:ascii="Times New Roman" w:eastAsia="Times New Roman" w:hAnsi="Times New Roman" w:cs="Times New Roman"/>
          <w:sz w:val="24"/>
          <w:szCs w:val="24"/>
        </w:rPr>
        <w:t>taotluse.</w:t>
      </w:r>
      <w:r w:rsidR="009D754A" w:rsidRPr="1BD68A4A">
        <w:rPr>
          <w:rFonts w:ascii="Times New Roman" w:eastAsia="Times New Roman" w:hAnsi="Times New Roman" w:cs="Times New Roman"/>
          <w:sz w:val="24"/>
          <w:szCs w:val="24"/>
        </w:rPr>
        <w:t xml:space="preserve"> </w:t>
      </w:r>
      <w:r w:rsidR="0815E104" w:rsidRPr="1BD68A4A">
        <w:rPr>
          <w:rFonts w:ascii="Times New Roman" w:eastAsia="Times New Roman" w:hAnsi="Times New Roman" w:cs="Times New Roman"/>
          <w:sz w:val="24"/>
          <w:szCs w:val="24"/>
        </w:rPr>
        <w:t>Finantsinspektsioon teavitab Euroopa Pangandusjärelevalve Asutust tegevusloa taotlemise kohustuse</w:t>
      </w:r>
      <w:r w:rsidR="00065C1A" w:rsidRPr="1BD68A4A">
        <w:rPr>
          <w:rFonts w:ascii="Times New Roman" w:eastAsia="Times New Roman" w:hAnsi="Times New Roman" w:cs="Times New Roman"/>
          <w:sz w:val="24"/>
          <w:szCs w:val="24"/>
        </w:rPr>
        <w:t>st</w:t>
      </w:r>
      <w:r w:rsidR="0815E104" w:rsidRPr="1BD68A4A">
        <w:rPr>
          <w:rFonts w:ascii="Times New Roman" w:eastAsia="Times New Roman" w:hAnsi="Times New Roman" w:cs="Times New Roman"/>
          <w:sz w:val="24"/>
          <w:szCs w:val="24"/>
        </w:rPr>
        <w:t xml:space="preserve"> vabastamise taotluse saamisest,</w:t>
      </w:r>
      <w:r w:rsidR="00EC6FBA" w:rsidRPr="1BD68A4A">
        <w:rPr>
          <w:rFonts w:ascii="Times New Roman" w:eastAsia="Times New Roman" w:hAnsi="Times New Roman" w:cs="Times New Roman"/>
          <w:sz w:val="24"/>
          <w:szCs w:val="24"/>
        </w:rPr>
        <w:t xml:space="preserve"> </w:t>
      </w:r>
      <w:r w:rsidR="0815E104" w:rsidRPr="1BD68A4A">
        <w:rPr>
          <w:rFonts w:ascii="Times New Roman" w:eastAsia="Times New Roman" w:hAnsi="Times New Roman" w:cs="Times New Roman"/>
          <w:sz w:val="24"/>
          <w:szCs w:val="24"/>
        </w:rPr>
        <w:t xml:space="preserve">ootab ära Euroopa Pangandusjärelevalve Asutuse arvamuse </w:t>
      </w:r>
      <w:r w:rsidR="00913BC5" w:rsidRPr="1BD68A4A">
        <w:rPr>
          <w:rFonts w:ascii="Times New Roman" w:eastAsia="Times New Roman" w:hAnsi="Times New Roman" w:cs="Times New Roman"/>
          <w:sz w:val="24"/>
          <w:szCs w:val="24"/>
        </w:rPr>
        <w:t xml:space="preserve">ja </w:t>
      </w:r>
      <w:r w:rsidR="0815E104" w:rsidRPr="1BD68A4A">
        <w:rPr>
          <w:rFonts w:ascii="Times New Roman" w:eastAsia="Times New Roman" w:hAnsi="Times New Roman" w:cs="Times New Roman"/>
          <w:sz w:val="24"/>
          <w:szCs w:val="24"/>
        </w:rPr>
        <w:t xml:space="preserve">teeb seejärel </w:t>
      </w:r>
      <w:commentRangeStart w:id="67"/>
      <w:del w:id="68" w:author="Merike Koppel - JUSTDIGI" w:date="2025-12-29T11:11:00Z" w16du:dateUtc="2025-12-29T09:11:00Z">
        <w:r w:rsidR="0815E104" w:rsidRPr="1BD68A4A" w:rsidDel="00AC6164">
          <w:rPr>
            <w:rFonts w:ascii="Times New Roman" w:eastAsia="Times New Roman" w:hAnsi="Times New Roman" w:cs="Times New Roman"/>
            <w:sz w:val="24"/>
            <w:szCs w:val="24"/>
          </w:rPr>
          <w:delText xml:space="preserve">enda </w:delText>
        </w:r>
      </w:del>
      <w:commentRangeEnd w:id="67"/>
      <w:r w:rsidR="00AC6164">
        <w:rPr>
          <w:rStyle w:val="Kommentaariviide"/>
        </w:rPr>
        <w:commentReference w:id="67"/>
      </w:r>
      <w:r w:rsidR="0815E104" w:rsidRPr="1BD68A4A">
        <w:rPr>
          <w:rFonts w:ascii="Times New Roman" w:eastAsia="Times New Roman" w:hAnsi="Times New Roman" w:cs="Times New Roman"/>
          <w:sz w:val="24"/>
          <w:szCs w:val="24"/>
        </w:rPr>
        <w:t>otsuse.</w:t>
      </w:r>
      <w:r w:rsidR="0815E104" w:rsidRPr="1BD68A4A">
        <w:rPr>
          <w:rFonts w:ascii="Times New Roman" w:eastAsia="Times New Roman" w:hAnsi="Times New Roman" w:cs="Times New Roman"/>
          <w:b/>
          <w:bCs/>
          <w:sz w:val="24"/>
          <w:szCs w:val="24"/>
        </w:rPr>
        <w:t xml:space="preserve"> </w:t>
      </w:r>
    </w:p>
    <w:p w14:paraId="7BD1738A" w14:textId="7832DD8B" w:rsidR="18D58178" w:rsidRPr="00FA634D" w:rsidRDefault="18D58178" w:rsidP="18D58178">
      <w:pPr>
        <w:spacing w:after="0" w:line="240" w:lineRule="auto"/>
        <w:jc w:val="both"/>
        <w:rPr>
          <w:rFonts w:ascii="Times New Roman" w:eastAsia="Times New Roman" w:hAnsi="Times New Roman" w:cs="Times New Roman"/>
          <w:b/>
          <w:bCs/>
          <w:sz w:val="24"/>
          <w:szCs w:val="24"/>
        </w:rPr>
      </w:pPr>
    </w:p>
    <w:p w14:paraId="145BDC8D" w14:textId="54D95ED3" w:rsidR="5068BB06" w:rsidRPr="00FA634D" w:rsidRDefault="4E4A2E5D" w:rsidP="4F1E0D29">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1EE515F9" w:rsidRPr="1BD68A4A">
        <w:rPr>
          <w:rFonts w:ascii="Times New Roman" w:eastAsia="Times New Roman" w:hAnsi="Times New Roman" w:cs="Times New Roman"/>
          <w:sz w:val="24"/>
          <w:szCs w:val="24"/>
        </w:rPr>
        <w:t>6</w:t>
      </w:r>
      <w:r w:rsidRPr="1BD68A4A">
        <w:rPr>
          <w:rFonts w:ascii="Times New Roman" w:eastAsia="Times New Roman" w:hAnsi="Times New Roman" w:cs="Times New Roman"/>
          <w:sz w:val="24"/>
          <w:szCs w:val="24"/>
        </w:rPr>
        <w:t>) Finantsinspektsioon võtab</w:t>
      </w:r>
      <w:r w:rsidR="0E9C2504" w:rsidRPr="1BD68A4A">
        <w:rPr>
          <w:rFonts w:ascii="Times New Roman" w:eastAsia="Times New Roman" w:hAnsi="Times New Roman" w:cs="Times New Roman"/>
          <w:sz w:val="24"/>
          <w:szCs w:val="24"/>
        </w:rPr>
        <w:t xml:space="preserve"> </w:t>
      </w:r>
      <w:del w:id="69" w:author="Merike Koppel - JUSTDIGI" w:date="2025-12-29T11:12:00Z" w16du:dateUtc="2025-12-29T09:12:00Z">
        <w:r w:rsidR="0E9C2504" w:rsidRPr="1BD68A4A" w:rsidDel="00AC6164">
          <w:rPr>
            <w:rFonts w:ascii="Times New Roman" w:eastAsia="Times New Roman" w:hAnsi="Times New Roman" w:cs="Times New Roman"/>
            <w:sz w:val="24"/>
            <w:szCs w:val="24"/>
          </w:rPr>
          <w:delText>oma</w:delText>
        </w:r>
        <w:r w:rsidRPr="1BD68A4A" w:rsidDel="00AC6164">
          <w:rPr>
            <w:rFonts w:ascii="Times New Roman" w:eastAsia="Times New Roman" w:hAnsi="Times New Roman" w:cs="Times New Roman"/>
            <w:sz w:val="24"/>
            <w:szCs w:val="24"/>
          </w:rPr>
          <w:delText xml:space="preserve"> </w:delText>
        </w:r>
      </w:del>
      <w:r w:rsidRPr="1BD68A4A">
        <w:rPr>
          <w:rFonts w:ascii="Times New Roman" w:eastAsia="Times New Roman" w:hAnsi="Times New Roman" w:cs="Times New Roman"/>
          <w:sz w:val="24"/>
          <w:szCs w:val="24"/>
        </w:rPr>
        <w:t>otsus</w:t>
      </w:r>
      <w:del w:id="70" w:author="Merike Koppel - JUSTDIGI" w:date="2025-12-29T11:12:00Z" w16du:dateUtc="2025-12-29T09:12:00Z">
        <w:r w:rsidRPr="1BD68A4A" w:rsidDel="00AC6164">
          <w:rPr>
            <w:rFonts w:ascii="Times New Roman" w:eastAsia="Times New Roman" w:hAnsi="Times New Roman" w:cs="Times New Roman"/>
            <w:sz w:val="24"/>
            <w:szCs w:val="24"/>
          </w:rPr>
          <w:delText>e</w:delText>
        </w:r>
      </w:del>
      <w:ins w:id="71" w:author="Merike Koppel - JUSTDIGI" w:date="2025-12-29T11:12:00Z" w16du:dateUtc="2025-12-29T09:12:00Z">
        <w:r w:rsidR="00AC6164">
          <w:rPr>
            <w:rFonts w:ascii="Times New Roman" w:eastAsia="Times New Roman" w:hAnsi="Times New Roman" w:cs="Times New Roman"/>
            <w:sz w:val="24"/>
            <w:szCs w:val="24"/>
          </w:rPr>
          <w:t>t</w:t>
        </w:r>
      </w:ins>
      <w:r w:rsidRPr="1BD68A4A">
        <w:rPr>
          <w:rFonts w:ascii="Times New Roman" w:eastAsia="Times New Roman" w:hAnsi="Times New Roman" w:cs="Times New Roman"/>
          <w:sz w:val="24"/>
          <w:szCs w:val="24"/>
        </w:rPr>
        <w:t xml:space="preserve"> te</w:t>
      </w:r>
      <w:ins w:id="72" w:author="Merike Koppel - JUSTDIGI" w:date="2025-12-29T11:12:00Z" w16du:dateUtc="2025-12-29T09:12:00Z">
        <w:r w:rsidR="00AC6164">
          <w:rPr>
            <w:rFonts w:ascii="Times New Roman" w:eastAsia="Times New Roman" w:hAnsi="Times New Roman" w:cs="Times New Roman"/>
            <w:sz w:val="24"/>
            <w:szCs w:val="24"/>
          </w:rPr>
          <w:t>hes</w:t>
        </w:r>
      </w:ins>
      <w:del w:id="73" w:author="Merike Koppel - JUSTDIGI" w:date="2025-12-29T11:12:00Z" w16du:dateUtc="2025-12-29T09:12:00Z">
        <w:r w:rsidRPr="1BD68A4A" w:rsidDel="00AC6164">
          <w:rPr>
            <w:rFonts w:ascii="Times New Roman" w:eastAsia="Times New Roman" w:hAnsi="Times New Roman" w:cs="Times New Roman"/>
            <w:sz w:val="24"/>
            <w:szCs w:val="24"/>
          </w:rPr>
          <w:delText>gemise</w:delText>
        </w:r>
        <w:r w:rsidR="00542CF6" w:rsidRPr="1BD68A4A" w:rsidDel="00AC6164">
          <w:rPr>
            <w:rFonts w:ascii="Times New Roman" w:eastAsia="Times New Roman" w:hAnsi="Times New Roman" w:cs="Times New Roman"/>
            <w:sz w:val="24"/>
            <w:szCs w:val="24"/>
          </w:rPr>
          <w:delText xml:space="preserve"> korra</w:delText>
        </w:r>
        <w:r w:rsidRPr="1BD68A4A" w:rsidDel="00AC6164">
          <w:rPr>
            <w:rFonts w:ascii="Times New Roman" w:eastAsia="Times New Roman" w:hAnsi="Times New Roman" w:cs="Times New Roman"/>
            <w:sz w:val="24"/>
            <w:szCs w:val="24"/>
          </w:rPr>
          <w:delText>l</w:delText>
        </w:r>
      </w:del>
      <w:r w:rsidRPr="1BD68A4A">
        <w:rPr>
          <w:rFonts w:ascii="Times New Roman" w:eastAsia="Times New Roman" w:hAnsi="Times New Roman" w:cs="Times New Roman"/>
          <w:sz w:val="24"/>
          <w:szCs w:val="24"/>
        </w:rPr>
        <w:t xml:space="preserve"> arvesse Euroopa Parlamendi ja nõukogu direktiivi 2014/65/EL artikli 95a kohas</w:t>
      </w:r>
      <w:r w:rsidR="43A1593E" w:rsidRPr="1BD68A4A">
        <w:rPr>
          <w:rFonts w:ascii="Times New Roman" w:eastAsia="Times New Roman" w:hAnsi="Times New Roman" w:cs="Times New Roman"/>
          <w:sz w:val="24"/>
          <w:szCs w:val="24"/>
        </w:rPr>
        <w:t xml:space="preserve">t </w:t>
      </w:r>
      <w:r w:rsidRPr="1BD68A4A">
        <w:rPr>
          <w:rFonts w:ascii="Times New Roman" w:eastAsia="Times New Roman" w:hAnsi="Times New Roman" w:cs="Times New Roman"/>
          <w:sz w:val="24"/>
          <w:szCs w:val="24"/>
        </w:rPr>
        <w:t>teavet,</w:t>
      </w:r>
      <w:r w:rsidR="00EC6FBA"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Euroopa Pangandusjärelevalve Asutuse arvamust ja järgmis</w:t>
      </w:r>
      <w:r w:rsidR="0E04B5D3" w:rsidRPr="1BD68A4A">
        <w:rPr>
          <w:rFonts w:ascii="Times New Roman" w:eastAsia="Times New Roman" w:hAnsi="Times New Roman" w:cs="Times New Roman"/>
          <w:sz w:val="24"/>
          <w:szCs w:val="24"/>
        </w:rPr>
        <w:t>i</w:t>
      </w:r>
      <w:r w:rsidRPr="1BD68A4A">
        <w:rPr>
          <w:rFonts w:ascii="Times New Roman" w:eastAsia="Times New Roman" w:hAnsi="Times New Roman" w:cs="Times New Roman"/>
          <w:sz w:val="24"/>
          <w:szCs w:val="24"/>
        </w:rPr>
        <w:t xml:space="preserve"> </w:t>
      </w:r>
      <w:r w:rsidR="54246B58" w:rsidRPr="1BD68A4A">
        <w:rPr>
          <w:rFonts w:ascii="Times New Roman" w:eastAsia="Times New Roman" w:hAnsi="Times New Roman" w:cs="Times New Roman"/>
          <w:sz w:val="24"/>
          <w:szCs w:val="24"/>
        </w:rPr>
        <w:t>asjaolusid</w:t>
      </w:r>
      <w:r w:rsidRPr="1BD68A4A">
        <w:rPr>
          <w:rFonts w:ascii="Times New Roman" w:eastAsia="Times New Roman" w:hAnsi="Times New Roman" w:cs="Times New Roman"/>
          <w:sz w:val="24"/>
          <w:szCs w:val="24"/>
        </w:rPr>
        <w:t xml:space="preserve">: </w:t>
      </w:r>
    </w:p>
    <w:p w14:paraId="5BC5B628" w14:textId="7454386A" w:rsidR="5068BB06" w:rsidRPr="00FA634D" w:rsidRDefault="5068BB06" w:rsidP="18D5817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kui investeerimisühing kuulub konsolideerimisgruppi, selle konsolideerimisgrupi organisatsiooni</w:t>
      </w:r>
      <w:r w:rsidR="646D0E2B"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struktuuri, raamatupidamise peamist korraldust ja varade jaotust konsolideerimisgrupi üksuste vahel; </w:t>
      </w:r>
    </w:p>
    <w:p w14:paraId="6E9224FB" w14:textId="6BD6F23B" w:rsidR="5068BB06" w:rsidRPr="00FA634D" w:rsidRDefault="5068BB06" w:rsidP="18D5817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Euroopa Liidu liikmesriigis, kus </w:t>
      </w:r>
      <w:r w:rsidR="2DD30673" w:rsidRPr="1BD68A4A">
        <w:rPr>
          <w:rFonts w:ascii="Times New Roman" w:eastAsia="Times New Roman" w:hAnsi="Times New Roman" w:cs="Times New Roman"/>
          <w:sz w:val="24"/>
          <w:szCs w:val="24"/>
        </w:rPr>
        <w:t>inves</w:t>
      </w:r>
      <w:r w:rsidR="05BD1CD1" w:rsidRPr="1BD68A4A">
        <w:rPr>
          <w:rFonts w:ascii="Times New Roman" w:eastAsia="Times New Roman" w:hAnsi="Times New Roman" w:cs="Times New Roman"/>
          <w:sz w:val="24"/>
          <w:szCs w:val="24"/>
        </w:rPr>
        <w:t>teerimisühing</w:t>
      </w:r>
      <w:r w:rsidRPr="1BD68A4A">
        <w:rPr>
          <w:rFonts w:ascii="Times New Roman" w:eastAsia="Times New Roman" w:hAnsi="Times New Roman" w:cs="Times New Roman"/>
          <w:sz w:val="24"/>
          <w:szCs w:val="24"/>
        </w:rPr>
        <w:t xml:space="preserve"> on asutatud, ja </w:t>
      </w:r>
      <w:r w:rsidR="002A751C" w:rsidRPr="1BD68A4A">
        <w:rPr>
          <w:rFonts w:ascii="Times New Roman" w:eastAsia="Times New Roman" w:hAnsi="Times New Roman" w:cs="Times New Roman"/>
          <w:sz w:val="24"/>
          <w:szCs w:val="24"/>
        </w:rPr>
        <w:t xml:space="preserve">kogu </w:t>
      </w:r>
      <w:r w:rsidRPr="1BD68A4A">
        <w:rPr>
          <w:rFonts w:ascii="Times New Roman" w:eastAsia="Times New Roman" w:hAnsi="Times New Roman" w:cs="Times New Roman"/>
          <w:sz w:val="24"/>
          <w:szCs w:val="24"/>
        </w:rPr>
        <w:t>Euroopa Liidu</w:t>
      </w:r>
      <w:r w:rsidR="0AF5F9D1" w:rsidRPr="1BD68A4A">
        <w:rPr>
          <w:rFonts w:ascii="Times New Roman" w:eastAsia="Times New Roman" w:hAnsi="Times New Roman" w:cs="Times New Roman"/>
          <w:sz w:val="24"/>
          <w:szCs w:val="24"/>
        </w:rPr>
        <w:t xml:space="preserve">s </w:t>
      </w:r>
      <w:commentRangeStart w:id="74"/>
      <w:r w:rsidR="0AF5F9D1" w:rsidRPr="1BD68A4A">
        <w:rPr>
          <w:rFonts w:ascii="Times New Roman" w:eastAsia="Times New Roman" w:hAnsi="Times New Roman" w:cs="Times New Roman"/>
          <w:sz w:val="24"/>
          <w:szCs w:val="24"/>
        </w:rPr>
        <w:t>te</w:t>
      </w:r>
      <w:del w:id="75" w:author="Merike Koppel - JUSTDIGI" w:date="2025-12-29T11:12:00Z" w16du:dateUtc="2025-12-29T09:12:00Z">
        <w:r w:rsidR="0AF5F9D1" w:rsidRPr="1BD68A4A" w:rsidDel="00AC6164">
          <w:rPr>
            <w:rFonts w:ascii="Times New Roman" w:eastAsia="Times New Roman" w:hAnsi="Times New Roman" w:cs="Times New Roman"/>
            <w:sz w:val="24"/>
            <w:szCs w:val="24"/>
          </w:rPr>
          <w:delText>osta</w:delText>
        </w:r>
      </w:del>
      <w:ins w:id="76" w:author="Merike Koppel - JUSTDIGI" w:date="2025-12-29T11:12:00Z" w16du:dateUtc="2025-12-29T09:12:00Z">
        <w:r w:rsidR="00AC6164">
          <w:rPr>
            <w:rFonts w:ascii="Times New Roman" w:eastAsia="Times New Roman" w:hAnsi="Times New Roman" w:cs="Times New Roman"/>
            <w:sz w:val="24"/>
            <w:szCs w:val="24"/>
          </w:rPr>
          <w:t>h</w:t>
        </w:r>
      </w:ins>
      <w:r w:rsidR="0AF5F9D1" w:rsidRPr="1BD68A4A">
        <w:rPr>
          <w:rFonts w:ascii="Times New Roman" w:eastAsia="Times New Roman" w:hAnsi="Times New Roman" w:cs="Times New Roman"/>
          <w:sz w:val="24"/>
          <w:szCs w:val="24"/>
        </w:rPr>
        <w:t>tavate</w:t>
      </w:r>
      <w:commentRangeEnd w:id="74"/>
      <w:r w:rsidR="00AC6164">
        <w:rPr>
          <w:rStyle w:val="Kommentaariviide"/>
        </w:rPr>
        <w:commentReference w:id="74"/>
      </w:r>
      <w:r w:rsidR="00CC4678"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tegevuste laadi, ulatust ja keerukust; </w:t>
      </w:r>
    </w:p>
    <w:p w14:paraId="424FCC27" w14:textId="078B8CCE" w:rsidR="5068BB06" w:rsidRPr="00FA634D" w:rsidRDefault="5068BB06" w:rsidP="18D5817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 xml:space="preserve">3) Euroopa Liidu liikmesriigis, kus </w:t>
      </w:r>
      <w:r w:rsidR="2EE5F709" w:rsidRPr="1BD68A4A">
        <w:rPr>
          <w:rFonts w:ascii="Times New Roman" w:eastAsia="Times New Roman" w:hAnsi="Times New Roman" w:cs="Times New Roman"/>
          <w:sz w:val="24"/>
          <w:szCs w:val="24"/>
        </w:rPr>
        <w:t>investeerimisühing</w:t>
      </w:r>
      <w:r w:rsidRPr="1BD68A4A">
        <w:rPr>
          <w:rFonts w:ascii="Times New Roman" w:eastAsia="Times New Roman" w:hAnsi="Times New Roman" w:cs="Times New Roman"/>
          <w:sz w:val="24"/>
          <w:szCs w:val="24"/>
        </w:rPr>
        <w:t xml:space="preserve"> on asutatud, ja </w:t>
      </w:r>
      <w:r w:rsidR="00F1692B" w:rsidRPr="1BD68A4A">
        <w:rPr>
          <w:rFonts w:ascii="Times New Roman" w:eastAsia="Times New Roman" w:hAnsi="Times New Roman" w:cs="Times New Roman"/>
          <w:sz w:val="24"/>
          <w:szCs w:val="24"/>
        </w:rPr>
        <w:t xml:space="preserve">kogu </w:t>
      </w:r>
      <w:r w:rsidRPr="1BD68A4A">
        <w:rPr>
          <w:rFonts w:ascii="Times New Roman" w:eastAsia="Times New Roman" w:hAnsi="Times New Roman" w:cs="Times New Roman"/>
          <w:sz w:val="24"/>
          <w:szCs w:val="24"/>
        </w:rPr>
        <w:t>Euroopa Liidu</w:t>
      </w:r>
      <w:r w:rsidR="0A98E8FA" w:rsidRPr="1BD68A4A">
        <w:rPr>
          <w:rFonts w:ascii="Times New Roman" w:eastAsia="Times New Roman" w:hAnsi="Times New Roman" w:cs="Times New Roman"/>
          <w:sz w:val="24"/>
          <w:szCs w:val="24"/>
        </w:rPr>
        <w:t>s</w:t>
      </w:r>
      <w:r w:rsidRPr="1BD68A4A">
        <w:rPr>
          <w:rFonts w:ascii="Times New Roman" w:eastAsia="Times New Roman" w:hAnsi="Times New Roman" w:cs="Times New Roman"/>
          <w:sz w:val="24"/>
          <w:szCs w:val="24"/>
        </w:rPr>
        <w:t xml:space="preserve"> te</w:t>
      </w:r>
      <w:del w:id="77" w:author="Merike Koppel - JUSTDIGI" w:date="2025-12-29T11:12:00Z" w16du:dateUtc="2025-12-29T09:12:00Z">
        <w:r w:rsidRPr="1BD68A4A" w:rsidDel="00AC6164">
          <w:rPr>
            <w:rFonts w:ascii="Times New Roman" w:eastAsia="Times New Roman" w:hAnsi="Times New Roman" w:cs="Times New Roman"/>
            <w:sz w:val="24"/>
            <w:szCs w:val="24"/>
          </w:rPr>
          <w:delText>os</w:delText>
        </w:r>
      </w:del>
      <w:ins w:id="78" w:author="Merike Koppel - JUSTDIGI" w:date="2025-12-29T11:12:00Z" w16du:dateUtc="2025-12-29T09:12:00Z">
        <w:r w:rsidR="00AC6164">
          <w:rPr>
            <w:rFonts w:ascii="Times New Roman" w:eastAsia="Times New Roman" w:hAnsi="Times New Roman" w:cs="Times New Roman"/>
            <w:sz w:val="24"/>
            <w:szCs w:val="24"/>
          </w:rPr>
          <w:t>h</w:t>
        </w:r>
      </w:ins>
      <w:r w:rsidRPr="1BD68A4A">
        <w:rPr>
          <w:rFonts w:ascii="Times New Roman" w:eastAsia="Times New Roman" w:hAnsi="Times New Roman" w:cs="Times New Roman"/>
          <w:sz w:val="24"/>
          <w:szCs w:val="24"/>
        </w:rPr>
        <w:t xml:space="preserve">tavate tegevuste olulisust ja süsteemset riski. </w:t>
      </w:r>
    </w:p>
    <w:p w14:paraId="7AE06FEF" w14:textId="047063F2" w:rsidR="777DC0EF" w:rsidRPr="00FA634D" w:rsidRDefault="777DC0EF" w:rsidP="777DC0EF">
      <w:pPr>
        <w:spacing w:after="0" w:line="240" w:lineRule="auto"/>
        <w:jc w:val="both"/>
        <w:rPr>
          <w:rFonts w:ascii="Times New Roman" w:eastAsia="Times New Roman" w:hAnsi="Times New Roman" w:cs="Times New Roman"/>
          <w:sz w:val="24"/>
          <w:szCs w:val="24"/>
        </w:rPr>
      </w:pPr>
    </w:p>
    <w:p w14:paraId="1414E4B2" w14:textId="639BD2BF" w:rsidR="2F37BCBA" w:rsidRPr="00FA634D" w:rsidRDefault="0133D665" w:rsidP="777DC0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2CDCE7CF" w:rsidRPr="1BD68A4A">
        <w:rPr>
          <w:rFonts w:ascii="Times New Roman" w:eastAsia="Times New Roman" w:hAnsi="Times New Roman" w:cs="Times New Roman"/>
          <w:sz w:val="24"/>
          <w:szCs w:val="24"/>
        </w:rPr>
        <w:t>7</w:t>
      </w:r>
      <w:r w:rsidRPr="1BD68A4A">
        <w:rPr>
          <w:rFonts w:ascii="Times New Roman" w:eastAsia="Times New Roman" w:hAnsi="Times New Roman" w:cs="Times New Roman"/>
          <w:sz w:val="24"/>
          <w:szCs w:val="24"/>
        </w:rPr>
        <w:t xml:space="preserve">) </w:t>
      </w:r>
      <w:r w:rsidR="5A507962" w:rsidRPr="1BD68A4A">
        <w:rPr>
          <w:rFonts w:ascii="Times New Roman" w:eastAsia="Times New Roman" w:hAnsi="Times New Roman" w:cs="Times New Roman"/>
          <w:sz w:val="24"/>
          <w:szCs w:val="24"/>
        </w:rPr>
        <w:t xml:space="preserve">Kui Finantsinspektsiooni otsus erineb Euroopa Pangandusjärelevalve Asutuse arvamusest, põhjendab ta otsuses arvamusest kõrvalekaldumist. </w:t>
      </w:r>
    </w:p>
    <w:p w14:paraId="78181793" w14:textId="3AF2D53B" w:rsidR="777DC0EF" w:rsidRPr="00FA634D" w:rsidRDefault="777DC0EF" w:rsidP="777DC0EF">
      <w:pPr>
        <w:spacing w:after="0" w:line="240" w:lineRule="auto"/>
        <w:jc w:val="both"/>
        <w:rPr>
          <w:rFonts w:ascii="Times New Roman" w:eastAsia="Times New Roman" w:hAnsi="Times New Roman" w:cs="Times New Roman"/>
          <w:sz w:val="24"/>
          <w:szCs w:val="24"/>
        </w:rPr>
      </w:pPr>
    </w:p>
    <w:p w14:paraId="3D171620" w14:textId="55C5D652" w:rsidR="2F37BCBA" w:rsidRPr="00FA634D" w:rsidRDefault="0133D665" w:rsidP="777DC0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5FA7A202" w:rsidRPr="1BD68A4A">
        <w:rPr>
          <w:rFonts w:ascii="Times New Roman" w:eastAsia="Times New Roman" w:hAnsi="Times New Roman" w:cs="Times New Roman"/>
          <w:sz w:val="24"/>
          <w:szCs w:val="24"/>
        </w:rPr>
        <w:t>8</w:t>
      </w:r>
      <w:r w:rsidRPr="1BD68A4A">
        <w:rPr>
          <w:rFonts w:ascii="Times New Roman" w:eastAsia="Times New Roman" w:hAnsi="Times New Roman" w:cs="Times New Roman"/>
          <w:sz w:val="24"/>
          <w:szCs w:val="24"/>
        </w:rPr>
        <w:t>)</w:t>
      </w:r>
      <w:r w:rsidR="745092F5" w:rsidRPr="1BD68A4A">
        <w:rPr>
          <w:rFonts w:ascii="Times New Roman" w:eastAsia="Times New Roman" w:hAnsi="Times New Roman" w:cs="Times New Roman"/>
          <w:sz w:val="24"/>
          <w:szCs w:val="24"/>
        </w:rPr>
        <w:t xml:space="preserve"> </w:t>
      </w:r>
      <w:r w:rsidR="0F73692C" w:rsidRPr="1BD68A4A">
        <w:rPr>
          <w:rFonts w:ascii="Times New Roman" w:eastAsia="Times New Roman" w:hAnsi="Times New Roman" w:cs="Times New Roman"/>
          <w:sz w:val="24"/>
          <w:szCs w:val="24"/>
        </w:rPr>
        <w:t>Finantsi</w:t>
      </w:r>
      <w:r w:rsidR="1E7EA8A1" w:rsidRPr="1BD68A4A">
        <w:rPr>
          <w:rFonts w:ascii="Times New Roman" w:eastAsia="Times New Roman" w:hAnsi="Times New Roman" w:cs="Times New Roman"/>
          <w:sz w:val="24"/>
          <w:szCs w:val="24"/>
        </w:rPr>
        <w:t>nspektsioon teavitab oma otsusest</w:t>
      </w:r>
      <w:r w:rsidR="2BEDD17E" w:rsidRPr="1BD68A4A">
        <w:rPr>
          <w:rFonts w:ascii="Times New Roman" w:eastAsia="Times New Roman" w:hAnsi="Times New Roman" w:cs="Times New Roman"/>
          <w:sz w:val="24"/>
          <w:szCs w:val="24"/>
        </w:rPr>
        <w:t xml:space="preserve"> investeerimisühingut ja Euroopa Pangandusjärelevalve Asutust. </w:t>
      </w:r>
    </w:p>
    <w:p w14:paraId="1B60C305" w14:textId="16018335" w:rsidR="777DC0EF" w:rsidRPr="00FA634D" w:rsidRDefault="777DC0EF" w:rsidP="777DC0EF">
      <w:pPr>
        <w:spacing w:after="0" w:line="240" w:lineRule="auto"/>
        <w:jc w:val="both"/>
        <w:rPr>
          <w:rFonts w:ascii="Times New Roman" w:eastAsia="Times New Roman" w:hAnsi="Times New Roman" w:cs="Times New Roman"/>
          <w:sz w:val="24"/>
          <w:szCs w:val="24"/>
        </w:rPr>
      </w:pPr>
    </w:p>
    <w:p w14:paraId="1C57A948" w14:textId="3FFE998E" w:rsidR="2F37BCBA" w:rsidRPr="00FA634D" w:rsidRDefault="1282FF2F" w:rsidP="777DC0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5B3BC253" w:rsidRPr="1BD68A4A">
        <w:rPr>
          <w:rFonts w:ascii="Times New Roman" w:eastAsia="Times New Roman" w:hAnsi="Times New Roman" w:cs="Times New Roman"/>
          <w:sz w:val="24"/>
          <w:szCs w:val="24"/>
        </w:rPr>
        <w:t>9</w:t>
      </w:r>
      <w:r w:rsidRPr="1BD68A4A">
        <w:rPr>
          <w:rFonts w:ascii="Times New Roman" w:eastAsia="Times New Roman" w:hAnsi="Times New Roman" w:cs="Times New Roman"/>
          <w:sz w:val="24"/>
          <w:szCs w:val="24"/>
        </w:rPr>
        <w:t xml:space="preserve">) </w:t>
      </w:r>
      <w:r w:rsidR="4FFDBA06" w:rsidRPr="1BD68A4A">
        <w:rPr>
          <w:rFonts w:ascii="Times New Roman" w:eastAsia="Times New Roman" w:hAnsi="Times New Roman" w:cs="Times New Roman"/>
          <w:sz w:val="24"/>
          <w:szCs w:val="24"/>
        </w:rPr>
        <w:t xml:space="preserve">Finantsinspektsioon vaatab </w:t>
      </w:r>
      <w:r w:rsidR="0E666259" w:rsidRPr="1BD68A4A">
        <w:rPr>
          <w:rFonts w:ascii="Times New Roman" w:eastAsia="Times New Roman" w:hAnsi="Times New Roman" w:cs="Times New Roman"/>
          <w:sz w:val="24"/>
          <w:szCs w:val="24"/>
        </w:rPr>
        <w:t xml:space="preserve">käesoleva paragrahvi </w:t>
      </w:r>
      <w:r w:rsidR="3468D956" w:rsidRPr="1BD68A4A">
        <w:rPr>
          <w:rFonts w:ascii="Times New Roman" w:eastAsia="Times New Roman" w:hAnsi="Times New Roman" w:cs="Times New Roman"/>
          <w:sz w:val="24"/>
          <w:szCs w:val="24"/>
        </w:rPr>
        <w:t>lõike</w:t>
      </w:r>
      <w:r w:rsidR="58CF0383" w:rsidRPr="1BD68A4A">
        <w:rPr>
          <w:rFonts w:ascii="Times New Roman" w:eastAsia="Times New Roman" w:hAnsi="Times New Roman" w:cs="Times New Roman"/>
          <w:sz w:val="24"/>
          <w:szCs w:val="24"/>
        </w:rPr>
        <w:t>s 5</w:t>
      </w:r>
      <w:r w:rsidR="3468D956" w:rsidRPr="1BD68A4A">
        <w:rPr>
          <w:rFonts w:ascii="Times New Roman" w:eastAsia="Times New Roman" w:hAnsi="Times New Roman" w:cs="Times New Roman"/>
          <w:sz w:val="24"/>
          <w:szCs w:val="24"/>
        </w:rPr>
        <w:t xml:space="preserve"> nimetatud otsuse üle iga kolme aasta tagant.</w:t>
      </w:r>
      <w:r w:rsidR="1E395AB3" w:rsidRPr="1BD68A4A">
        <w:rPr>
          <w:rFonts w:ascii="Times New Roman" w:eastAsia="Times New Roman" w:hAnsi="Times New Roman" w:cs="Times New Roman"/>
          <w:sz w:val="24"/>
          <w:szCs w:val="24"/>
        </w:rPr>
        <w:t>“</w:t>
      </w:r>
      <w:r w:rsidR="517FD2D4" w:rsidRPr="1BD68A4A">
        <w:rPr>
          <w:rFonts w:ascii="Times New Roman" w:eastAsia="Times New Roman" w:hAnsi="Times New Roman" w:cs="Times New Roman"/>
          <w:sz w:val="24"/>
          <w:szCs w:val="24"/>
        </w:rPr>
        <w:t>;</w:t>
      </w:r>
      <w:r w:rsidR="3468D956" w:rsidRPr="1BD68A4A">
        <w:rPr>
          <w:rFonts w:ascii="Times New Roman" w:eastAsia="Times New Roman" w:hAnsi="Times New Roman" w:cs="Times New Roman"/>
          <w:sz w:val="24"/>
          <w:szCs w:val="24"/>
        </w:rPr>
        <w:t xml:space="preserve"> </w:t>
      </w:r>
    </w:p>
    <w:p w14:paraId="2AD1131F" w14:textId="6813AD94" w:rsidR="777DC0EF" w:rsidRPr="00FA634D" w:rsidRDefault="777DC0EF" w:rsidP="777DC0EF">
      <w:pPr>
        <w:spacing w:after="0" w:line="240" w:lineRule="auto"/>
        <w:jc w:val="both"/>
        <w:rPr>
          <w:rFonts w:ascii="Times New Roman" w:hAnsi="Times New Roman" w:cs="Times New Roman"/>
          <w:b/>
          <w:bCs/>
          <w:sz w:val="24"/>
          <w:szCs w:val="24"/>
        </w:rPr>
      </w:pPr>
    </w:p>
    <w:p w14:paraId="1BBFA2DC" w14:textId="75845D72" w:rsidR="47BC6D14" w:rsidRPr="00FA634D" w:rsidRDefault="00130B38"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w:t>
      </w:r>
      <w:r w:rsidR="0091FF24" w:rsidRPr="1BD68A4A">
        <w:rPr>
          <w:rFonts w:ascii="Times New Roman" w:eastAsia="Times New Roman" w:hAnsi="Times New Roman" w:cs="Times New Roman"/>
          <w:b/>
          <w:bCs/>
          <w:sz w:val="24"/>
          <w:szCs w:val="24"/>
        </w:rPr>
        <w:t>2</w:t>
      </w:r>
      <w:r w:rsidR="1FAEC875" w:rsidRPr="1BD68A4A">
        <w:rPr>
          <w:rFonts w:ascii="Times New Roman" w:eastAsia="Times New Roman" w:hAnsi="Times New Roman" w:cs="Times New Roman"/>
          <w:b/>
          <w:bCs/>
          <w:sz w:val="24"/>
          <w:szCs w:val="24"/>
        </w:rPr>
        <w:t xml:space="preserve">) </w:t>
      </w:r>
      <w:r w:rsidR="1FAEC875" w:rsidRPr="1BD68A4A">
        <w:rPr>
          <w:rFonts w:ascii="Times New Roman" w:eastAsia="Times New Roman" w:hAnsi="Times New Roman" w:cs="Times New Roman"/>
          <w:sz w:val="24"/>
          <w:szCs w:val="24"/>
        </w:rPr>
        <w:t>paragrahvi 15 lõike 2 punktis 2, § 48 lõikes 2</w:t>
      </w:r>
      <w:r w:rsidR="79D876FA" w:rsidRPr="1BD68A4A">
        <w:rPr>
          <w:rFonts w:ascii="Times New Roman" w:eastAsia="Times New Roman" w:hAnsi="Times New Roman" w:cs="Times New Roman"/>
          <w:sz w:val="24"/>
          <w:szCs w:val="24"/>
        </w:rPr>
        <w:t xml:space="preserve"> </w:t>
      </w:r>
      <w:r w:rsidR="1FAEC875" w:rsidRPr="1BD68A4A">
        <w:rPr>
          <w:rFonts w:ascii="Times New Roman" w:eastAsia="Times New Roman" w:hAnsi="Times New Roman" w:cs="Times New Roman"/>
          <w:sz w:val="24"/>
          <w:szCs w:val="24"/>
        </w:rPr>
        <w:t>ja § 68 lõike 1 punktis 8</w:t>
      </w:r>
      <w:r w:rsidR="1FAEC875" w:rsidRPr="1BD68A4A">
        <w:rPr>
          <w:rFonts w:ascii="Times New Roman" w:eastAsia="Times New Roman" w:hAnsi="Times New Roman" w:cs="Times New Roman"/>
          <w:sz w:val="24"/>
          <w:szCs w:val="24"/>
          <w:vertAlign w:val="superscript"/>
        </w:rPr>
        <w:t xml:space="preserve">6 </w:t>
      </w:r>
      <w:r w:rsidR="1FAEC875" w:rsidRPr="1BD68A4A">
        <w:rPr>
          <w:rFonts w:ascii="Times New Roman" w:eastAsia="Times New Roman" w:hAnsi="Times New Roman" w:cs="Times New Roman"/>
          <w:sz w:val="24"/>
          <w:szCs w:val="24"/>
        </w:rPr>
        <w:t>asendatakse sõna „reputatsioon“ sõnaga „maine“ vastavas käändes;</w:t>
      </w:r>
    </w:p>
    <w:p w14:paraId="44783B4C" w14:textId="31159969" w:rsidR="29F7646F" w:rsidRPr="00FA634D" w:rsidRDefault="29F7646F" w:rsidP="29F7646F">
      <w:pPr>
        <w:spacing w:after="0" w:line="240" w:lineRule="auto"/>
        <w:jc w:val="both"/>
        <w:rPr>
          <w:rFonts w:ascii="Times New Roman" w:hAnsi="Times New Roman" w:cs="Times New Roman"/>
          <w:b/>
          <w:bCs/>
          <w:sz w:val="24"/>
          <w:szCs w:val="24"/>
        </w:rPr>
      </w:pPr>
    </w:p>
    <w:p w14:paraId="572B1847" w14:textId="3AB2B10D" w:rsidR="0D59FB24" w:rsidRPr="00FA634D" w:rsidRDefault="00130B38" w:rsidP="72C5E3C3">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3BDF6847" w:rsidRPr="1BD68A4A">
        <w:rPr>
          <w:rFonts w:ascii="Times New Roman" w:hAnsi="Times New Roman" w:cs="Times New Roman"/>
          <w:b/>
          <w:bCs/>
          <w:sz w:val="24"/>
          <w:szCs w:val="24"/>
        </w:rPr>
        <w:t>3</w:t>
      </w:r>
      <w:r w:rsidR="0D59FB24" w:rsidRPr="1BD68A4A">
        <w:rPr>
          <w:rFonts w:ascii="Times New Roman" w:hAnsi="Times New Roman" w:cs="Times New Roman"/>
          <w:b/>
          <w:bCs/>
          <w:sz w:val="24"/>
          <w:szCs w:val="24"/>
        </w:rPr>
        <w:t xml:space="preserve">) </w:t>
      </w:r>
      <w:r w:rsidR="0D59FB24" w:rsidRPr="1BD68A4A">
        <w:rPr>
          <w:rFonts w:ascii="Times New Roman" w:hAnsi="Times New Roman" w:cs="Times New Roman"/>
          <w:sz w:val="24"/>
          <w:szCs w:val="24"/>
        </w:rPr>
        <w:t xml:space="preserve">paragrahvi 17 lõiget 1 täiendatakse punktiga 18 järgmises sõnastuses: </w:t>
      </w:r>
    </w:p>
    <w:p w14:paraId="6EA631A9" w14:textId="270C8212" w:rsidR="18A9BCC0" w:rsidRPr="00FA634D" w:rsidRDefault="00D9113F" w:rsidP="1BC4EFED">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w:t>
      </w:r>
      <w:r w:rsidR="76542FFB" w:rsidRPr="1BD68A4A">
        <w:rPr>
          <w:rFonts w:ascii="Times New Roman" w:hAnsi="Times New Roman" w:cs="Times New Roman"/>
          <w:sz w:val="24"/>
          <w:szCs w:val="24"/>
        </w:rPr>
        <w:t xml:space="preserve">18) finantskriisi </w:t>
      </w:r>
      <w:r w:rsidR="76542FFB" w:rsidRPr="1BD68A4A">
        <w:rPr>
          <w:rFonts w:ascii="Times New Roman" w:eastAsia="Times New Roman" w:hAnsi="Times New Roman" w:cs="Times New Roman"/>
          <w:sz w:val="24"/>
          <w:szCs w:val="24"/>
        </w:rPr>
        <w:t>ennetamise ja lahendamise seaduse § 39 lõikes 1 või Euroopa Parlamendi ja nõukogu määruse (EL) nr 806/2014</w:t>
      </w:r>
      <w:r w:rsidR="14BFD7CC" w:rsidRPr="1BD68A4A">
        <w:rPr>
          <w:rFonts w:ascii="Times New Roman" w:eastAsia="Times New Roman" w:hAnsi="Times New Roman" w:cs="Times New Roman"/>
          <w:sz w:val="24"/>
          <w:szCs w:val="24"/>
        </w:rPr>
        <w:t>, millega kehtestatakse ühtsed eeskirjad ja ühtne menetlus krediidiasutuste ja teatavate investeerimisühingute kriisilahenduseks ühtse kriisilahenduskorra ja ühtse kriisilahendusfondi raames ning millega muudetakse määrust (EL) nr 1093/2010 (ELT L 225, 30.07.2014, lk 1–90)</w:t>
      </w:r>
      <w:r w:rsidR="00CF694E" w:rsidRPr="1BD68A4A">
        <w:rPr>
          <w:rFonts w:ascii="Times New Roman" w:eastAsia="Times New Roman" w:hAnsi="Times New Roman" w:cs="Times New Roman"/>
          <w:sz w:val="24"/>
          <w:szCs w:val="24"/>
        </w:rPr>
        <w:t>,</w:t>
      </w:r>
      <w:r w:rsidR="76542FFB" w:rsidRPr="1BD68A4A">
        <w:rPr>
          <w:rFonts w:ascii="Times New Roman" w:eastAsia="Times New Roman" w:hAnsi="Times New Roman" w:cs="Times New Roman"/>
          <w:sz w:val="24"/>
          <w:szCs w:val="24"/>
        </w:rPr>
        <w:t xml:space="preserve"> artikli 18 lõike 1 punktides a–c nimetatud tingimused on täidetud.</w:t>
      </w:r>
      <w:r w:rsidR="009D0190" w:rsidRPr="1BD68A4A">
        <w:rPr>
          <w:rFonts w:ascii="Times New Roman" w:eastAsia="Times New Roman" w:hAnsi="Times New Roman" w:cs="Times New Roman"/>
          <w:sz w:val="24"/>
          <w:szCs w:val="24"/>
        </w:rPr>
        <w:t>“</w:t>
      </w:r>
      <w:r w:rsidR="76542FFB" w:rsidRPr="1BD68A4A">
        <w:rPr>
          <w:rFonts w:ascii="Times New Roman" w:eastAsia="Times New Roman" w:hAnsi="Times New Roman" w:cs="Times New Roman"/>
          <w:sz w:val="24"/>
          <w:szCs w:val="24"/>
        </w:rPr>
        <w:t xml:space="preserve">; </w:t>
      </w:r>
    </w:p>
    <w:p w14:paraId="5EFD8639" w14:textId="60092674" w:rsidR="568A12F9" w:rsidRPr="00FA634D" w:rsidRDefault="568A12F9" w:rsidP="568A12F9">
      <w:pPr>
        <w:spacing w:after="0" w:line="240" w:lineRule="auto"/>
        <w:jc w:val="both"/>
        <w:rPr>
          <w:rFonts w:ascii="Times New Roman" w:eastAsia="Times New Roman" w:hAnsi="Times New Roman" w:cs="Times New Roman"/>
          <w:sz w:val="24"/>
          <w:szCs w:val="24"/>
        </w:rPr>
      </w:pPr>
    </w:p>
    <w:p w14:paraId="2C5B9E3C" w14:textId="71A676A5" w:rsidR="4854C86B" w:rsidRPr="00FA634D" w:rsidRDefault="2BAD3961" w:rsidP="68C74A26">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24</w:t>
      </w:r>
      <w:r w:rsidR="4854C86B" w:rsidRPr="1BD68A4A">
        <w:rPr>
          <w:rFonts w:ascii="Times New Roman" w:eastAsia="Times New Roman" w:hAnsi="Times New Roman" w:cs="Times New Roman"/>
          <w:b/>
          <w:bCs/>
          <w:sz w:val="24"/>
          <w:szCs w:val="24"/>
        </w:rPr>
        <w:t xml:space="preserve">) </w:t>
      </w:r>
      <w:r w:rsidR="4854C86B" w:rsidRPr="1BD68A4A">
        <w:rPr>
          <w:rFonts w:ascii="Times New Roman" w:eastAsia="Times New Roman" w:hAnsi="Times New Roman" w:cs="Times New Roman"/>
          <w:sz w:val="24"/>
          <w:szCs w:val="24"/>
        </w:rPr>
        <w:t xml:space="preserve">paragrahvi 20 lõike 1 punkt 5 muudetakse ja sõnastatakse järgmiselt: </w:t>
      </w:r>
    </w:p>
    <w:p w14:paraId="3CACFDF5" w14:textId="4D71FA02" w:rsidR="25BDFB67" w:rsidRPr="00FA634D" w:rsidRDefault="001A4F2E" w:rsidP="25BDFB67">
      <w:pPr>
        <w:spacing w:after="0" w:line="240" w:lineRule="auto"/>
        <w:jc w:val="both"/>
        <w:rPr>
          <w:rFonts w:ascii="Times New Roman" w:eastAsia="Aptos" w:hAnsi="Times New Roman" w:cs="Times New Roman"/>
          <w:sz w:val="24"/>
          <w:szCs w:val="24"/>
        </w:rPr>
      </w:pPr>
      <w:r>
        <w:rPr>
          <w:rFonts w:ascii="Times New Roman" w:eastAsia="Times New Roman" w:hAnsi="Times New Roman" w:cs="Times New Roman"/>
          <w:sz w:val="24"/>
          <w:szCs w:val="24"/>
        </w:rPr>
        <w:t>„</w:t>
      </w:r>
      <w:r w:rsidR="4854C86B" w:rsidRPr="1BD68A4A">
        <w:rPr>
          <w:rFonts w:ascii="Times New Roman" w:eastAsia="Times New Roman" w:hAnsi="Times New Roman" w:cs="Times New Roman"/>
          <w:sz w:val="24"/>
          <w:szCs w:val="24"/>
        </w:rPr>
        <w:t xml:space="preserve">5) andmed tütarettevõtjast </w:t>
      </w:r>
      <w:commentRangeStart w:id="79"/>
      <w:r w:rsidR="4854C86B" w:rsidRPr="1BD68A4A">
        <w:rPr>
          <w:rFonts w:ascii="Times New Roman" w:eastAsia="Times New Roman" w:hAnsi="Times New Roman" w:cs="Times New Roman"/>
          <w:sz w:val="24"/>
          <w:szCs w:val="24"/>
        </w:rPr>
        <w:t>krediidiasutuse või filiaali juhataja</w:t>
      </w:r>
      <w:commentRangeEnd w:id="79"/>
      <w:r w:rsidR="00A94698">
        <w:rPr>
          <w:rStyle w:val="Kommentaariviide"/>
        </w:rPr>
        <w:commentReference w:id="79"/>
      </w:r>
      <w:r w:rsidR="4854C86B" w:rsidRPr="1BD68A4A">
        <w:rPr>
          <w:rFonts w:ascii="Times New Roman" w:eastAsia="Times New Roman" w:hAnsi="Times New Roman" w:cs="Times New Roman"/>
          <w:sz w:val="24"/>
          <w:szCs w:val="24"/>
        </w:rPr>
        <w:t xml:space="preserve"> kohta vastavalt </w:t>
      </w:r>
      <w:r w:rsidR="4854C86B" w:rsidRPr="1BD68A4A">
        <w:rPr>
          <w:rFonts w:ascii="Times New Roman" w:eastAsia="Aptos" w:hAnsi="Times New Roman" w:cs="Times New Roman"/>
          <w:sz w:val="24"/>
          <w:szCs w:val="24"/>
        </w:rPr>
        <w:t>käesoleva seaduse § 48</w:t>
      </w:r>
      <w:r w:rsidR="4854C86B" w:rsidRPr="1BD68A4A">
        <w:rPr>
          <w:rFonts w:ascii="Times New Roman" w:eastAsia="Aptos" w:hAnsi="Times New Roman" w:cs="Times New Roman"/>
          <w:sz w:val="24"/>
          <w:szCs w:val="24"/>
          <w:vertAlign w:val="superscript"/>
        </w:rPr>
        <w:t>1</w:t>
      </w:r>
      <w:r w:rsidR="4854C86B" w:rsidRPr="1BD68A4A">
        <w:rPr>
          <w:rFonts w:ascii="Times New Roman" w:eastAsia="Aptos" w:hAnsi="Times New Roman" w:cs="Times New Roman"/>
          <w:sz w:val="24"/>
          <w:szCs w:val="24"/>
        </w:rPr>
        <w:t xml:space="preserve"> lõigetes 6 ja 7 sätestatule;</w:t>
      </w:r>
      <w:r w:rsidR="00A84698" w:rsidRPr="1BD68A4A">
        <w:rPr>
          <w:rFonts w:ascii="Times New Roman" w:eastAsia="Aptos" w:hAnsi="Times New Roman" w:cs="Times New Roman"/>
          <w:sz w:val="24"/>
          <w:szCs w:val="24"/>
        </w:rPr>
        <w:t>“</w:t>
      </w:r>
      <w:r w:rsidR="4854C86B" w:rsidRPr="1BD68A4A">
        <w:rPr>
          <w:rFonts w:ascii="Times New Roman" w:eastAsia="Aptos" w:hAnsi="Times New Roman" w:cs="Times New Roman"/>
          <w:sz w:val="24"/>
          <w:szCs w:val="24"/>
        </w:rPr>
        <w:t>;</w:t>
      </w:r>
    </w:p>
    <w:p w14:paraId="41432F8F" w14:textId="0471A902" w:rsidR="14D1E9CD" w:rsidRPr="00FA634D" w:rsidRDefault="14D1E9CD" w:rsidP="14D1E9CD">
      <w:pPr>
        <w:spacing w:after="0" w:line="240" w:lineRule="auto"/>
        <w:jc w:val="both"/>
        <w:rPr>
          <w:rFonts w:ascii="Times New Roman" w:eastAsia="Times New Roman" w:hAnsi="Times New Roman" w:cs="Times New Roman"/>
          <w:b/>
          <w:bCs/>
          <w:sz w:val="24"/>
          <w:szCs w:val="24"/>
        </w:rPr>
      </w:pPr>
    </w:p>
    <w:p w14:paraId="3F3C913D" w14:textId="63DF8F83" w:rsidR="307D6A92" w:rsidRPr="00FA634D" w:rsidRDefault="00130B38"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72557619" w:rsidRPr="1BD68A4A">
        <w:rPr>
          <w:rFonts w:ascii="Times New Roman" w:hAnsi="Times New Roman" w:cs="Times New Roman"/>
          <w:b/>
          <w:bCs/>
          <w:sz w:val="24"/>
          <w:szCs w:val="24"/>
        </w:rPr>
        <w:t>5</w:t>
      </w:r>
      <w:r w:rsidR="307D6A92" w:rsidRPr="1BD68A4A">
        <w:rPr>
          <w:rFonts w:ascii="Times New Roman" w:hAnsi="Times New Roman" w:cs="Times New Roman"/>
          <w:b/>
          <w:bCs/>
          <w:sz w:val="24"/>
          <w:szCs w:val="24"/>
        </w:rPr>
        <w:t xml:space="preserve">) </w:t>
      </w:r>
      <w:r w:rsidR="307D6A92" w:rsidRPr="1BD68A4A">
        <w:rPr>
          <w:rFonts w:ascii="Times New Roman" w:hAnsi="Times New Roman" w:cs="Times New Roman"/>
          <w:sz w:val="24"/>
          <w:szCs w:val="24"/>
        </w:rPr>
        <w:t>paragrahvi 20</w:t>
      </w:r>
      <w:r w:rsidR="307D6A92" w:rsidRPr="1BD68A4A">
        <w:rPr>
          <w:rFonts w:ascii="Times New Roman" w:hAnsi="Times New Roman" w:cs="Times New Roman"/>
          <w:sz w:val="24"/>
          <w:szCs w:val="24"/>
          <w:vertAlign w:val="superscript"/>
        </w:rPr>
        <w:t>1</w:t>
      </w:r>
      <w:r w:rsidR="307D6A92" w:rsidRPr="1BD68A4A">
        <w:rPr>
          <w:rFonts w:ascii="Times New Roman" w:hAnsi="Times New Roman" w:cs="Times New Roman"/>
          <w:sz w:val="24"/>
          <w:szCs w:val="24"/>
        </w:rPr>
        <w:t xml:space="preserve"> lõike 1 punkt 4 muudetakse ja sõnastatakse järgmiselt: </w:t>
      </w:r>
    </w:p>
    <w:p w14:paraId="6300F0B8" w14:textId="21B674B1" w:rsidR="307D6A92" w:rsidRPr="00FA634D" w:rsidRDefault="26694624" w:rsidP="14D1E9CD">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sz w:val="24"/>
          <w:szCs w:val="24"/>
        </w:rPr>
        <w:t>„</w:t>
      </w:r>
      <w:r w:rsidR="5EE21FBF" w:rsidRPr="1BD68A4A">
        <w:rPr>
          <w:rFonts w:ascii="Times New Roman" w:hAnsi="Times New Roman" w:cs="Times New Roman"/>
          <w:sz w:val="24"/>
          <w:szCs w:val="24"/>
        </w:rPr>
        <w:t xml:space="preserve">4) </w:t>
      </w:r>
      <w:r w:rsidR="5EE21FBF" w:rsidRPr="1BD68A4A">
        <w:rPr>
          <w:rFonts w:ascii="Times New Roman" w:eastAsia="Aptos" w:hAnsi="Times New Roman" w:cs="Times New Roman"/>
          <w:sz w:val="24"/>
          <w:szCs w:val="24"/>
        </w:rPr>
        <w:t xml:space="preserve">andmed </w:t>
      </w:r>
      <w:commentRangeStart w:id="80"/>
      <w:r w:rsidR="5EE21FBF" w:rsidRPr="1BD68A4A">
        <w:rPr>
          <w:rFonts w:ascii="Times New Roman" w:eastAsia="Aptos" w:hAnsi="Times New Roman" w:cs="Times New Roman"/>
          <w:sz w:val="24"/>
          <w:szCs w:val="24"/>
        </w:rPr>
        <w:t xml:space="preserve">filiaali juhatajate </w:t>
      </w:r>
      <w:commentRangeEnd w:id="80"/>
      <w:r w:rsidR="001B77AC">
        <w:rPr>
          <w:rStyle w:val="Kommentaariviide"/>
        </w:rPr>
        <w:commentReference w:id="80"/>
      </w:r>
      <w:r w:rsidR="5EE21FBF" w:rsidRPr="1BD68A4A">
        <w:rPr>
          <w:rFonts w:ascii="Times New Roman" w:eastAsia="Aptos" w:hAnsi="Times New Roman" w:cs="Times New Roman"/>
          <w:sz w:val="24"/>
          <w:szCs w:val="24"/>
        </w:rPr>
        <w:t>kohta vastavalt käesoleva seaduse § 48</w:t>
      </w:r>
      <w:r w:rsidR="5EE21FBF" w:rsidRPr="1BD68A4A">
        <w:rPr>
          <w:rFonts w:ascii="Times New Roman" w:eastAsia="Aptos" w:hAnsi="Times New Roman" w:cs="Times New Roman"/>
          <w:sz w:val="24"/>
          <w:szCs w:val="24"/>
          <w:vertAlign w:val="superscript"/>
        </w:rPr>
        <w:t>1</w:t>
      </w:r>
      <w:r w:rsidR="5EE21FBF" w:rsidRPr="1BD68A4A">
        <w:rPr>
          <w:rFonts w:ascii="Times New Roman" w:eastAsia="Aptos" w:hAnsi="Times New Roman" w:cs="Times New Roman"/>
          <w:sz w:val="24"/>
          <w:szCs w:val="24"/>
        </w:rPr>
        <w:t xml:space="preserve"> lõigetes 6 ja 7 sätestatule.</w:t>
      </w:r>
      <w:r w:rsidR="3729BE57" w:rsidRPr="1BD68A4A">
        <w:rPr>
          <w:rFonts w:ascii="Times New Roman" w:eastAsia="Aptos" w:hAnsi="Times New Roman" w:cs="Times New Roman"/>
          <w:sz w:val="24"/>
          <w:szCs w:val="24"/>
        </w:rPr>
        <w:t>“</w:t>
      </w:r>
      <w:r w:rsidR="5EE21FBF" w:rsidRPr="1BD68A4A">
        <w:rPr>
          <w:rFonts w:ascii="Times New Roman" w:eastAsia="Aptos" w:hAnsi="Times New Roman" w:cs="Times New Roman"/>
          <w:sz w:val="24"/>
          <w:szCs w:val="24"/>
        </w:rPr>
        <w:t>;</w:t>
      </w:r>
    </w:p>
    <w:p w14:paraId="48318D98" w14:textId="568DA6B0" w:rsidR="09A865F9" w:rsidRPr="00FA634D" w:rsidRDefault="09A865F9" w:rsidP="09A865F9">
      <w:pPr>
        <w:spacing w:after="0" w:line="240" w:lineRule="auto"/>
        <w:jc w:val="both"/>
        <w:rPr>
          <w:rFonts w:ascii="Times New Roman" w:eastAsia="Times New Roman" w:hAnsi="Times New Roman" w:cs="Times New Roman"/>
          <w:sz w:val="24"/>
          <w:szCs w:val="24"/>
        </w:rPr>
      </w:pPr>
    </w:p>
    <w:p w14:paraId="0D37BFCD" w14:textId="4BBA05BF" w:rsidR="18A9BCC0" w:rsidRDefault="00130B38" w:rsidP="1BD68A4A">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w:t>
      </w:r>
      <w:r w:rsidR="7FC40854" w:rsidRPr="1BD68A4A">
        <w:rPr>
          <w:rFonts w:ascii="Times New Roman" w:eastAsia="Times New Roman" w:hAnsi="Times New Roman" w:cs="Times New Roman"/>
          <w:b/>
          <w:bCs/>
          <w:sz w:val="24"/>
          <w:szCs w:val="24"/>
        </w:rPr>
        <w:t>6</w:t>
      </w:r>
      <w:r w:rsidR="7BE5C7A7" w:rsidRPr="1BD68A4A">
        <w:rPr>
          <w:rFonts w:ascii="Times New Roman" w:eastAsia="Times New Roman" w:hAnsi="Times New Roman" w:cs="Times New Roman"/>
          <w:b/>
          <w:bCs/>
          <w:sz w:val="24"/>
          <w:szCs w:val="24"/>
        </w:rPr>
        <w:t xml:space="preserve">) </w:t>
      </w:r>
      <w:r w:rsidR="7BE5C7A7" w:rsidRPr="1BD68A4A">
        <w:rPr>
          <w:rFonts w:ascii="Times New Roman" w:eastAsia="Times New Roman" w:hAnsi="Times New Roman" w:cs="Times New Roman"/>
          <w:sz w:val="24"/>
          <w:szCs w:val="24"/>
        </w:rPr>
        <w:t>para</w:t>
      </w:r>
      <w:r w:rsidR="7DC71B21" w:rsidRPr="1BD68A4A">
        <w:rPr>
          <w:rFonts w:ascii="Times New Roman" w:eastAsia="Times New Roman" w:hAnsi="Times New Roman" w:cs="Times New Roman"/>
          <w:sz w:val="24"/>
          <w:szCs w:val="24"/>
        </w:rPr>
        <w:t>grahvi 20</w:t>
      </w:r>
      <w:r w:rsidR="7DC71B21" w:rsidRPr="1BD68A4A">
        <w:rPr>
          <w:rFonts w:ascii="Times New Roman" w:eastAsia="Times New Roman" w:hAnsi="Times New Roman" w:cs="Times New Roman"/>
          <w:sz w:val="24"/>
          <w:szCs w:val="24"/>
          <w:vertAlign w:val="superscript"/>
        </w:rPr>
        <w:t>6</w:t>
      </w:r>
      <w:r w:rsidR="7DC71B21" w:rsidRPr="1BD68A4A">
        <w:rPr>
          <w:rFonts w:ascii="Times New Roman" w:eastAsia="Times New Roman" w:hAnsi="Times New Roman" w:cs="Times New Roman"/>
          <w:sz w:val="24"/>
          <w:szCs w:val="24"/>
        </w:rPr>
        <w:t xml:space="preserve"> lõikes</w:t>
      </w:r>
      <w:r w:rsidR="00E54A40" w:rsidRPr="1BD68A4A">
        <w:rPr>
          <w:rFonts w:ascii="Times New Roman" w:eastAsia="Times New Roman" w:hAnsi="Times New Roman" w:cs="Times New Roman"/>
          <w:sz w:val="24"/>
          <w:szCs w:val="24"/>
        </w:rPr>
        <w:t>t</w:t>
      </w:r>
      <w:r w:rsidR="7DC71B21" w:rsidRPr="1BD68A4A">
        <w:rPr>
          <w:rFonts w:ascii="Times New Roman" w:eastAsia="Times New Roman" w:hAnsi="Times New Roman" w:cs="Times New Roman"/>
          <w:sz w:val="24"/>
          <w:szCs w:val="24"/>
        </w:rPr>
        <w:t xml:space="preserve"> 2</w:t>
      </w:r>
      <w:r w:rsidR="001B26D2" w:rsidRPr="1BD68A4A">
        <w:rPr>
          <w:rFonts w:ascii="Times New Roman" w:eastAsia="Times New Roman" w:hAnsi="Times New Roman" w:cs="Times New Roman"/>
          <w:sz w:val="24"/>
          <w:szCs w:val="24"/>
        </w:rPr>
        <w:t xml:space="preserve"> ja lõike 3 esimesest </w:t>
      </w:r>
      <w:r w:rsidR="001554BC">
        <w:rPr>
          <w:rFonts w:ascii="Times New Roman" w:eastAsia="Times New Roman" w:hAnsi="Times New Roman" w:cs="Times New Roman"/>
          <w:sz w:val="24"/>
          <w:szCs w:val="24"/>
        </w:rPr>
        <w:t xml:space="preserve">lausest </w:t>
      </w:r>
      <w:r w:rsidR="002F0E33" w:rsidRPr="1BD68A4A">
        <w:rPr>
          <w:rFonts w:ascii="Times New Roman" w:eastAsia="Times New Roman" w:hAnsi="Times New Roman" w:cs="Times New Roman"/>
          <w:sz w:val="24"/>
          <w:szCs w:val="24"/>
        </w:rPr>
        <w:t xml:space="preserve">ning § </w:t>
      </w:r>
      <w:r w:rsidR="002F0E33" w:rsidRPr="1BD68A4A">
        <w:rPr>
          <w:rFonts w:ascii="Times New Roman" w:hAnsi="Times New Roman" w:cs="Times New Roman"/>
          <w:sz w:val="24"/>
          <w:szCs w:val="24"/>
        </w:rPr>
        <w:t>21</w:t>
      </w:r>
      <w:r w:rsidR="002F0E33" w:rsidRPr="1BD68A4A">
        <w:rPr>
          <w:rFonts w:ascii="Times New Roman" w:hAnsi="Times New Roman" w:cs="Times New Roman"/>
          <w:sz w:val="24"/>
          <w:szCs w:val="24"/>
          <w:vertAlign w:val="superscript"/>
        </w:rPr>
        <w:t>6</w:t>
      </w:r>
      <w:r w:rsidR="002F0E33" w:rsidRPr="1BD68A4A">
        <w:rPr>
          <w:rFonts w:ascii="Times New Roman" w:hAnsi="Times New Roman" w:cs="Times New Roman"/>
          <w:sz w:val="24"/>
          <w:szCs w:val="24"/>
        </w:rPr>
        <w:t xml:space="preserve"> lõikest 1 </w:t>
      </w:r>
      <w:r w:rsidR="24F87081" w:rsidRPr="1BD68A4A">
        <w:rPr>
          <w:rFonts w:ascii="Times New Roman" w:eastAsia="Times New Roman" w:hAnsi="Times New Roman" w:cs="Times New Roman"/>
          <w:sz w:val="24"/>
          <w:szCs w:val="24"/>
        </w:rPr>
        <w:t xml:space="preserve">jäetakse välja tekstiosa </w:t>
      </w:r>
      <w:r w:rsidR="001A4F2E">
        <w:rPr>
          <w:rFonts w:ascii="Times New Roman" w:eastAsia="Times New Roman" w:hAnsi="Times New Roman" w:cs="Times New Roman"/>
          <w:sz w:val="24"/>
          <w:szCs w:val="24"/>
        </w:rPr>
        <w:t>„</w:t>
      </w:r>
      <w:r w:rsidR="24F87081" w:rsidRPr="1BD68A4A">
        <w:rPr>
          <w:rFonts w:ascii="Times New Roman" w:eastAsia="Times New Roman" w:hAnsi="Times New Roman" w:cs="Times New Roman"/>
          <w:sz w:val="24"/>
          <w:szCs w:val="24"/>
        </w:rPr>
        <w:t>, 22</w:t>
      </w:r>
      <w:r w:rsidR="00E54A40" w:rsidRPr="1BD68A4A">
        <w:rPr>
          <w:rFonts w:ascii="Times New Roman" w:eastAsia="Times New Roman" w:hAnsi="Times New Roman" w:cs="Times New Roman"/>
          <w:sz w:val="24"/>
          <w:szCs w:val="24"/>
        </w:rPr>
        <w:t>“</w:t>
      </w:r>
      <w:r w:rsidR="24F87081" w:rsidRPr="1BD68A4A">
        <w:rPr>
          <w:rFonts w:ascii="Times New Roman" w:eastAsia="Times New Roman" w:hAnsi="Times New Roman" w:cs="Times New Roman"/>
          <w:sz w:val="24"/>
          <w:szCs w:val="24"/>
        </w:rPr>
        <w:t xml:space="preserve">; </w:t>
      </w:r>
    </w:p>
    <w:p w14:paraId="64544C03" w14:textId="77777777" w:rsidR="00676E06" w:rsidRPr="00FA634D" w:rsidRDefault="00676E06" w:rsidP="1BD68A4A">
      <w:pPr>
        <w:spacing w:after="0" w:line="240" w:lineRule="auto"/>
        <w:jc w:val="both"/>
        <w:rPr>
          <w:rFonts w:ascii="Times New Roman" w:eastAsia="Times New Roman" w:hAnsi="Times New Roman" w:cs="Times New Roman"/>
          <w:sz w:val="24"/>
          <w:szCs w:val="24"/>
          <w:vertAlign w:val="superscript"/>
        </w:rPr>
      </w:pPr>
    </w:p>
    <w:p w14:paraId="44760646" w14:textId="714FA0D5" w:rsidR="00067FC9" w:rsidRPr="00FA634D" w:rsidRDefault="56E1F2A9" w:rsidP="1BD68A4A">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51802C75" w:rsidRPr="1BD68A4A">
        <w:rPr>
          <w:rFonts w:ascii="Times New Roman" w:hAnsi="Times New Roman" w:cs="Times New Roman"/>
          <w:b/>
          <w:bCs/>
          <w:sz w:val="24"/>
          <w:szCs w:val="24"/>
        </w:rPr>
        <w:t>7</w:t>
      </w:r>
      <w:r w:rsidR="32952C68" w:rsidRPr="1BD68A4A">
        <w:rPr>
          <w:rFonts w:ascii="Times New Roman" w:hAnsi="Times New Roman" w:cs="Times New Roman"/>
          <w:b/>
          <w:bCs/>
          <w:sz w:val="24"/>
          <w:szCs w:val="24"/>
        </w:rPr>
        <w:t xml:space="preserve">) </w:t>
      </w:r>
      <w:r w:rsidR="32952C68" w:rsidRPr="1BD68A4A">
        <w:rPr>
          <w:rFonts w:ascii="Times New Roman" w:hAnsi="Times New Roman" w:cs="Times New Roman"/>
          <w:sz w:val="24"/>
          <w:szCs w:val="24"/>
        </w:rPr>
        <w:t>paragrahvi 20</w:t>
      </w:r>
      <w:r w:rsidR="32952C68" w:rsidRPr="1BD68A4A">
        <w:rPr>
          <w:rFonts w:ascii="Times New Roman" w:hAnsi="Times New Roman" w:cs="Times New Roman"/>
          <w:sz w:val="24"/>
          <w:szCs w:val="24"/>
          <w:vertAlign w:val="superscript"/>
        </w:rPr>
        <w:t>6</w:t>
      </w:r>
      <w:r w:rsidR="32952C68" w:rsidRPr="1BD68A4A">
        <w:rPr>
          <w:rFonts w:ascii="Times New Roman" w:hAnsi="Times New Roman" w:cs="Times New Roman"/>
          <w:sz w:val="24"/>
          <w:szCs w:val="24"/>
        </w:rPr>
        <w:t xml:space="preserve"> täiendatakse lõigetega 3</w:t>
      </w:r>
      <w:r w:rsidR="32952C68" w:rsidRPr="1BD68A4A">
        <w:rPr>
          <w:rFonts w:ascii="Times New Roman" w:hAnsi="Times New Roman" w:cs="Times New Roman"/>
          <w:sz w:val="24"/>
          <w:szCs w:val="24"/>
          <w:vertAlign w:val="superscript"/>
        </w:rPr>
        <w:t>1</w:t>
      </w:r>
      <w:r w:rsidR="32952C68" w:rsidRPr="1BD68A4A">
        <w:rPr>
          <w:rFonts w:ascii="Times New Roman" w:hAnsi="Times New Roman" w:cs="Times New Roman"/>
          <w:sz w:val="24"/>
          <w:szCs w:val="24"/>
        </w:rPr>
        <w:t>–3</w:t>
      </w:r>
      <w:r w:rsidR="7896F72C" w:rsidRPr="1BD68A4A">
        <w:rPr>
          <w:rFonts w:ascii="Times New Roman" w:hAnsi="Times New Roman" w:cs="Times New Roman"/>
          <w:sz w:val="24"/>
          <w:szCs w:val="24"/>
          <w:vertAlign w:val="superscript"/>
        </w:rPr>
        <w:t>5</w:t>
      </w:r>
      <w:r w:rsidR="32952C68" w:rsidRPr="1BD68A4A">
        <w:rPr>
          <w:rFonts w:ascii="Times New Roman" w:hAnsi="Times New Roman" w:cs="Times New Roman"/>
          <w:sz w:val="24"/>
          <w:szCs w:val="24"/>
        </w:rPr>
        <w:t xml:space="preserve"> järgmises sõnastuses:</w:t>
      </w:r>
    </w:p>
    <w:p w14:paraId="16D6A6F1" w14:textId="199DD26A" w:rsidR="00067FC9" w:rsidRPr="00FA634D" w:rsidRDefault="00D9113F" w:rsidP="04EC66EB">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262FA8D" w:rsidRPr="1BD68A4A">
        <w:rPr>
          <w:rFonts w:ascii="Times New Roman" w:hAnsi="Times New Roman" w:cs="Times New Roman"/>
          <w:sz w:val="24"/>
          <w:szCs w:val="24"/>
        </w:rPr>
        <w:t>(3</w:t>
      </w:r>
      <w:r w:rsidR="7262FA8D" w:rsidRPr="1BD68A4A">
        <w:rPr>
          <w:rFonts w:ascii="Times New Roman" w:hAnsi="Times New Roman" w:cs="Times New Roman"/>
          <w:sz w:val="24"/>
          <w:szCs w:val="24"/>
          <w:vertAlign w:val="superscript"/>
        </w:rPr>
        <w:t>1</w:t>
      </w:r>
      <w:r w:rsidR="7262FA8D" w:rsidRPr="1BD68A4A">
        <w:rPr>
          <w:rFonts w:ascii="Times New Roman" w:hAnsi="Times New Roman" w:cs="Times New Roman"/>
          <w:sz w:val="24"/>
          <w:szCs w:val="24"/>
        </w:rPr>
        <w:t xml:space="preserve">) Käesoleva paragrahvi lõikes 3 sätestatut ei kohaldata </w:t>
      </w:r>
      <w:commentRangeStart w:id="81"/>
      <w:r w:rsidR="7262FA8D" w:rsidRPr="1BD68A4A">
        <w:rPr>
          <w:rFonts w:ascii="Times New Roman" w:hAnsi="Times New Roman" w:cs="Times New Roman"/>
          <w:sz w:val="24"/>
          <w:szCs w:val="24"/>
        </w:rPr>
        <w:t xml:space="preserve">olukorras, kus </w:t>
      </w:r>
      <w:commentRangeEnd w:id="81"/>
      <w:r w:rsidR="006D1A60">
        <w:rPr>
          <w:rStyle w:val="Kommentaariviide"/>
        </w:rPr>
        <w:commentReference w:id="81"/>
      </w:r>
      <w:r w:rsidR="7262FA8D" w:rsidRPr="1BD68A4A">
        <w:rPr>
          <w:rFonts w:ascii="Times New Roman" w:hAnsi="Times New Roman" w:cs="Times New Roman"/>
          <w:sz w:val="24"/>
          <w:szCs w:val="24"/>
        </w:rPr>
        <w:t xml:space="preserve">välisriigi krediidiasutus </w:t>
      </w:r>
      <w:r w:rsidR="47F47957" w:rsidRPr="1BD68A4A">
        <w:rPr>
          <w:rFonts w:ascii="Times New Roman" w:hAnsi="Times New Roman" w:cs="Times New Roman"/>
          <w:sz w:val="24"/>
          <w:szCs w:val="24"/>
        </w:rPr>
        <w:t>pakub</w:t>
      </w:r>
      <w:r w:rsidR="7262FA8D" w:rsidRPr="1BD68A4A">
        <w:rPr>
          <w:rFonts w:ascii="Times New Roman" w:hAnsi="Times New Roman" w:cs="Times New Roman"/>
          <w:sz w:val="24"/>
          <w:szCs w:val="24"/>
        </w:rPr>
        <w:t xml:space="preserve"> toodet või teenust Euroopa Liidus asutatud või asuvale kliendile või vastaspoolele.</w:t>
      </w:r>
      <w:r w:rsidR="7262FA8D" w:rsidRPr="1BD68A4A">
        <w:rPr>
          <w:rFonts w:ascii="Times New Roman" w:hAnsi="Times New Roman" w:cs="Times New Roman"/>
          <w:b/>
          <w:bCs/>
          <w:sz w:val="24"/>
          <w:szCs w:val="24"/>
        </w:rPr>
        <w:t> </w:t>
      </w:r>
    </w:p>
    <w:p w14:paraId="4245F0A2" w14:textId="4AA42442" w:rsidR="00067FC9" w:rsidRPr="00FA634D" w:rsidRDefault="00067FC9" w:rsidP="04EC66EB">
      <w:pPr>
        <w:spacing w:after="0" w:line="240" w:lineRule="auto"/>
        <w:jc w:val="both"/>
        <w:rPr>
          <w:rFonts w:ascii="Times New Roman" w:hAnsi="Times New Roman" w:cs="Times New Roman"/>
          <w:sz w:val="24"/>
          <w:szCs w:val="24"/>
        </w:rPr>
      </w:pPr>
    </w:p>
    <w:p w14:paraId="70C393EA" w14:textId="25A2F3DE" w:rsidR="00067FC9" w:rsidRPr="00FA634D" w:rsidRDefault="3D422B55"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r w:rsidR="7262FA8D" w:rsidRPr="1BD68A4A">
        <w:rPr>
          <w:rFonts w:ascii="Times New Roman" w:hAnsi="Times New Roman" w:cs="Times New Roman"/>
          <w:sz w:val="24"/>
          <w:szCs w:val="24"/>
        </w:rPr>
        <w:t xml:space="preserve">Euroopa Liidus asutatud või asuv klient või vastaspool käesoleva </w:t>
      </w:r>
      <w:r w:rsidR="2F15CE5C" w:rsidRPr="1BD68A4A">
        <w:rPr>
          <w:rFonts w:ascii="Times New Roman" w:hAnsi="Times New Roman" w:cs="Times New Roman"/>
          <w:sz w:val="24"/>
          <w:szCs w:val="24"/>
        </w:rPr>
        <w:t xml:space="preserve">paragrahvi </w:t>
      </w:r>
      <w:r w:rsidR="7262FA8D" w:rsidRPr="1BD68A4A">
        <w:rPr>
          <w:rFonts w:ascii="Times New Roman" w:hAnsi="Times New Roman" w:cs="Times New Roman"/>
          <w:sz w:val="24"/>
          <w:szCs w:val="24"/>
        </w:rPr>
        <w:t xml:space="preserve">lõike </w:t>
      </w:r>
      <w:r w:rsidR="4235AB7E" w:rsidRPr="1BD68A4A">
        <w:rPr>
          <w:rFonts w:ascii="Times New Roman" w:hAnsi="Times New Roman" w:cs="Times New Roman"/>
          <w:sz w:val="24"/>
          <w:szCs w:val="24"/>
        </w:rPr>
        <w:t>3</w:t>
      </w:r>
      <w:r w:rsidR="4235AB7E" w:rsidRPr="1BD68A4A">
        <w:rPr>
          <w:rFonts w:ascii="Times New Roman" w:hAnsi="Times New Roman" w:cs="Times New Roman"/>
          <w:sz w:val="24"/>
          <w:szCs w:val="24"/>
          <w:vertAlign w:val="superscript"/>
        </w:rPr>
        <w:t>1</w:t>
      </w:r>
      <w:r w:rsidR="7262FA8D" w:rsidRPr="1BD68A4A">
        <w:rPr>
          <w:rFonts w:ascii="Times New Roman" w:hAnsi="Times New Roman" w:cs="Times New Roman"/>
          <w:sz w:val="24"/>
          <w:szCs w:val="24"/>
        </w:rPr>
        <w:t xml:space="preserve"> tähenduses on: </w:t>
      </w:r>
    </w:p>
    <w:p w14:paraId="1A0E6DCC" w14:textId="65FBEA4F" w:rsidR="00067FC9" w:rsidRPr="00FA634D" w:rsidRDefault="7262FA8D" w:rsidP="18D58178">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w:t>
      </w:r>
      <w:proofErr w:type="spellStart"/>
      <w:r w:rsidRPr="1BD68A4A">
        <w:rPr>
          <w:rFonts w:ascii="Times New Roman" w:hAnsi="Times New Roman" w:cs="Times New Roman"/>
          <w:sz w:val="24"/>
          <w:szCs w:val="24"/>
        </w:rPr>
        <w:t>jaeklient</w:t>
      </w:r>
      <w:proofErr w:type="spellEnd"/>
      <w:r w:rsidRPr="1BD68A4A">
        <w:rPr>
          <w:rFonts w:ascii="Times New Roman" w:hAnsi="Times New Roman" w:cs="Times New Roman"/>
          <w:sz w:val="24"/>
          <w:szCs w:val="24"/>
        </w:rPr>
        <w:t>, võrdne vastaspool või kutseline investor väärtpaberituru</w:t>
      </w:r>
      <w:r w:rsidR="4E80CCAB" w:rsidRPr="1BD68A4A">
        <w:rPr>
          <w:rFonts w:ascii="Times New Roman" w:hAnsi="Times New Roman" w:cs="Times New Roman"/>
          <w:sz w:val="24"/>
          <w:szCs w:val="24"/>
        </w:rPr>
        <w:t xml:space="preserve"> seaduse</w:t>
      </w:r>
      <w:r w:rsidRPr="1BD68A4A">
        <w:rPr>
          <w:rFonts w:ascii="Times New Roman" w:hAnsi="Times New Roman" w:cs="Times New Roman"/>
          <w:sz w:val="24"/>
          <w:szCs w:val="24"/>
        </w:rPr>
        <w:t xml:space="preserve"> § 6 </w:t>
      </w:r>
      <w:r w:rsidR="4890A124" w:rsidRPr="1BD68A4A">
        <w:rPr>
          <w:rFonts w:ascii="Times New Roman" w:hAnsi="Times New Roman" w:cs="Times New Roman"/>
          <w:sz w:val="24"/>
          <w:szCs w:val="24"/>
        </w:rPr>
        <w:t xml:space="preserve">lõike 2 </w:t>
      </w:r>
      <w:r w:rsidRPr="1BD68A4A">
        <w:rPr>
          <w:rFonts w:ascii="Times New Roman" w:hAnsi="Times New Roman" w:cs="Times New Roman"/>
          <w:sz w:val="24"/>
          <w:szCs w:val="24"/>
        </w:rPr>
        <w:t xml:space="preserve">ja </w:t>
      </w:r>
      <w:r w:rsidR="796B38EA" w:rsidRPr="1BD68A4A">
        <w:rPr>
          <w:rFonts w:ascii="Times New Roman" w:hAnsi="Times New Roman" w:cs="Times New Roman"/>
          <w:sz w:val="24"/>
          <w:szCs w:val="24"/>
        </w:rPr>
        <w:t>§</w:t>
      </w:r>
      <w:r w:rsidR="009B3ABB" w:rsidRPr="1BD68A4A">
        <w:rPr>
          <w:rFonts w:ascii="Times New Roman" w:hAnsi="Times New Roman" w:cs="Times New Roman"/>
          <w:sz w:val="24"/>
          <w:szCs w:val="24"/>
        </w:rPr>
        <w:t> </w:t>
      </w:r>
      <w:r w:rsidRPr="1BD68A4A">
        <w:rPr>
          <w:rFonts w:ascii="Times New Roman" w:hAnsi="Times New Roman" w:cs="Times New Roman"/>
          <w:sz w:val="24"/>
          <w:szCs w:val="24"/>
        </w:rPr>
        <w:t xml:space="preserve">46 tähenduses, kes on asutatud või asub Euroopa Liidus, kui selline klient või vastaspool pöördub </w:t>
      </w:r>
      <w:r w:rsidR="008051F7" w:rsidRPr="1BD68A4A">
        <w:rPr>
          <w:rFonts w:ascii="Times New Roman" w:hAnsi="Times New Roman" w:cs="Times New Roman"/>
          <w:sz w:val="24"/>
          <w:szCs w:val="24"/>
        </w:rPr>
        <w:t xml:space="preserve">välisriigi ettevõtja poole </w:t>
      </w:r>
      <w:r w:rsidRPr="1BD68A4A">
        <w:rPr>
          <w:rFonts w:ascii="Times New Roman" w:hAnsi="Times New Roman" w:cs="Times New Roman"/>
          <w:sz w:val="24"/>
          <w:szCs w:val="24"/>
        </w:rPr>
        <w:t xml:space="preserve">omal </w:t>
      </w:r>
      <w:r w:rsidR="008E2460" w:rsidRPr="1BD68A4A">
        <w:rPr>
          <w:rFonts w:ascii="Times New Roman" w:hAnsi="Times New Roman" w:cs="Times New Roman"/>
          <w:sz w:val="24"/>
          <w:szCs w:val="24"/>
        </w:rPr>
        <w:t xml:space="preserve">algatusel </w:t>
      </w:r>
      <w:r w:rsidRPr="1BD68A4A">
        <w:rPr>
          <w:rFonts w:ascii="Times New Roman" w:hAnsi="Times New Roman" w:cs="Times New Roman"/>
          <w:sz w:val="24"/>
          <w:szCs w:val="24"/>
        </w:rPr>
        <w:t>käesoleva seaduse § 2 lõikes 2</w:t>
      </w:r>
      <w:r w:rsidRPr="1BD68A4A">
        <w:rPr>
          <w:rFonts w:ascii="Times New Roman" w:hAnsi="Times New Roman" w:cs="Times New Roman"/>
          <w:sz w:val="24"/>
          <w:szCs w:val="24"/>
          <w:vertAlign w:val="superscript"/>
        </w:rPr>
        <w:t>2</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nimetatud mis tahes teenuse või </w:t>
      </w:r>
      <w:commentRangeStart w:id="82"/>
      <w:r w:rsidRPr="1BD68A4A">
        <w:rPr>
          <w:rFonts w:ascii="Times New Roman" w:hAnsi="Times New Roman" w:cs="Times New Roman"/>
          <w:sz w:val="24"/>
          <w:szCs w:val="24"/>
        </w:rPr>
        <w:t>tegevuse saamiseks</w:t>
      </w:r>
      <w:commentRangeEnd w:id="82"/>
      <w:r w:rsidR="006D1A60">
        <w:rPr>
          <w:rStyle w:val="Kommentaariviide"/>
        </w:rPr>
        <w:commentReference w:id="82"/>
      </w:r>
      <w:r w:rsidRPr="1BD68A4A">
        <w:rPr>
          <w:rFonts w:ascii="Times New Roman" w:hAnsi="Times New Roman" w:cs="Times New Roman"/>
          <w:sz w:val="24"/>
          <w:szCs w:val="24"/>
        </w:rPr>
        <w:t>;</w:t>
      </w:r>
      <w:r w:rsidR="37ABDDE5" w:rsidRPr="1BD68A4A">
        <w:rPr>
          <w:rFonts w:ascii="Times New Roman" w:hAnsi="Times New Roman" w:cs="Times New Roman"/>
          <w:sz w:val="24"/>
          <w:szCs w:val="24"/>
        </w:rPr>
        <w:t xml:space="preserve"> </w:t>
      </w:r>
    </w:p>
    <w:p w14:paraId="3696F344" w14:textId="2007EA95" w:rsidR="00067FC9" w:rsidRPr="00FA634D" w:rsidRDefault="57E25FB2" w:rsidP="18D58178">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krediidiasutus;</w:t>
      </w:r>
      <w:r w:rsidR="19AC36FB" w:rsidRPr="1BD68A4A">
        <w:rPr>
          <w:rFonts w:ascii="Times New Roman" w:hAnsi="Times New Roman" w:cs="Times New Roman"/>
          <w:sz w:val="24"/>
          <w:szCs w:val="24"/>
        </w:rPr>
        <w:t xml:space="preserve"> </w:t>
      </w:r>
    </w:p>
    <w:p w14:paraId="57FF4E78" w14:textId="7A3D0F4D" w:rsidR="00067FC9" w:rsidRPr="00FA634D" w:rsidRDefault="57E25FB2" w:rsidP="18D58178">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 välisriigis asutatud krediidiasutusega samasse konsolideerimisgruppi kuuluv ettevõtja.</w:t>
      </w:r>
      <w:r w:rsidR="0B50B25D" w:rsidRPr="1BD68A4A">
        <w:rPr>
          <w:rFonts w:ascii="Times New Roman" w:hAnsi="Times New Roman" w:cs="Times New Roman"/>
          <w:sz w:val="24"/>
          <w:szCs w:val="24"/>
        </w:rPr>
        <w:t xml:space="preserve"> </w:t>
      </w:r>
    </w:p>
    <w:p w14:paraId="7B9735BC" w14:textId="77777777" w:rsidR="00067FC9" w:rsidRPr="00FA634D" w:rsidRDefault="00067FC9" w:rsidP="00067FC9">
      <w:pPr>
        <w:spacing w:after="0" w:line="240" w:lineRule="auto"/>
        <w:jc w:val="both"/>
        <w:rPr>
          <w:rFonts w:ascii="Times New Roman" w:hAnsi="Times New Roman" w:cs="Times New Roman"/>
          <w:sz w:val="24"/>
          <w:szCs w:val="24"/>
        </w:rPr>
      </w:pPr>
    </w:p>
    <w:p w14:paraId="78723878" w14:textId="0E7B3C89" w:rsidR="00067FC9" w:rsidRPr="00FA634D" w:rsidRDefault="29B2A1DF" w:rsidP="00067FC9">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w:t>
      </w:r>
      <w:r w:rsidR="6DD6E91C"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Käesoleva paragrahvi lõike 3</w:t>
      </w:r>
      <w:r w:rsidR="4CF95F13"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punktis 1 nimetatud </w:t>
      </w:r>
      <w:commentRangeStart w:id="83"/>
      <w:r w:rsidRPr="1BD68A4A">
        <w:rPr>
          <w:rFonts w:ascii="Times New Roman" w:hAnsi="Times New Roman" w:cs="Times New Roman"/>
          <w:sz w:val="24"/>
          <w:szCs w:val="24"/>
        </w:rPr>
        <w:t>oma</w:t>
      </w:r>
      <w:ins w:id="84" w:author="Merike Koppel - JUSTDIGI" w:date="2025-12-29T11:17:00Z" w16du:dateUtc="2025-12-29T09:17:00Z">
        <w:r w:rsidR="00D42D4D">
          <w:rPr>
            <w:rFonts w:ascii="Times New Roman" w:hAnsi="Times New Roman" w:cs="Times New Roman"/>
            <w:sz w:val="24"/>
            <w:szCs w:val="24"/>
          </w:rPr>
          <w:t>l</w:t>
        </w:r>
      </w:ins>
      <w:r w:rsidRPr="1BD68A4A">
        <w:rPr>
          <w:rFonts w:ascii="Times New Roman" w:hAnsi="Times New Roman" w:cs="Times New Roman"/>
          <w:sz w:val="24"/>
          <w:szCs w:val="24"/>
        </w:rPr>
        <w:t xml:space="preserve"> </w:t>
      </w:r>
      <w:r w:rsidR="72873A28" w:rsidRPr="1BD68A4A">
        <w:rPr>
          <w:rFonts w:ascii="Times New Roman" w:hAnsi="Times New Roman" w:cs="Times New Roman"/>
          <w:sz w:val="24"/>
          <w:szCs w:val="24"/>
        </w:rPr>
        <w:t>algatus</w:t>
      </w:r>
      <w:r w:rsidR="4AFB4E54" w:rsidRPr="1BD68A4A">
        <w:rPr>
          <w:rFonts w:ascii="Times New Roman" w:hAnsi="Times New Roman" w:cs="Times New Roman"/>
          <w:sz w:val="24"/>
          <w:szCs w:val="24"/>
        </w:rPr>
        <w:t>e</w:t>
      </w:r>
      <w:ins w:id="85" w:author="Merike Koppel - JUSTDIGI" w:date="2025-12-29T11:17:00Z" w16du:dateUtc="2025-12-29T09:17:00Z">
        <w:r w:rsidR="00D42D4D">
          <w:rPr>
            <w:rFonts w:ascii="Times New Roman" w:hAnsi="Times New Roman" w:cs="Times New Roman"/>
            <w:sz w:val="24"/>
            <w:szCs w:val="24"/>
          </w:rPr>
          <w:t>l</w:t>
        </w:r>
      </w:ins>
      <w:del w:id="86" w:author="Merike Koppel - JUSTDIGI" w:date="2025-12-29T11:17:00Z" w16du:dateUtc="2025-12-29T09:17:00Z">
        <w:r w:rsidR="4AFB4E54" w:rsidRPr="1BD68A4A" w:rsidDel="00D42D4D">
          <w:rPr>
            <w:rFonts w:ascii="Times New Roman" w:hAnsi="Times New Roman" w:cs="Times New Roman"/>
            <w:sz w:val="24"/>
            <w:szCs w:val="24"/>
          </w:rPr>
          <w:delText>na</w:delText>
        </w:r>
      </w:del>
      <w:ins w:id="87" w:author="Merike Koppel - JUSTDIGI" w:date="2025-12-29T11:17:00Z" w16du:dateUtc="2025-12-29T09:17:00Z">
        <w:r w:rsidR="00D42D4D">
          <w:rPr>
            <w:rFonts w:ascii="Times New Roman" w:hAnsi="Times New Roman" w:cs="Times New Roman"/>
            <w:sz w:val="24"/>
            <w:szCs w:val="24"/>
          </w:rPr>
          <w:t xml:space="preserve"> pöördumisega</w:t>
        </w:r>
      </w:ins>
      <w:r w:rsidR="72873A28"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ei </w:t>
      </w:r>
      <w:del w:id="88" w:author="Merike Koppel - JUSTDIGI" w:date="2025-12-29T11:17:00Z" w16du:dateUtc="2025-12-29T09:17:00Z">
        <w:r w:rsidRPr="1BD68A4A" w:rsidDel="00D42D4D">
          <w:rPr>
            <w:rFonts w:ascii="Times New Roman" w:hAnsi="Times New Roman" w:cs="Times New Roman"/>
            <w:sz w:val="24"/>
            <w:szCs w:val="24"/>
          </w:rPr>
          <w:delText>käsitata olukorda</w:delText>
        </w:r>
      </w:del>
      <w:ins w:id="89" w:author="Merike Koppel - JUSTDIGI" w:date="2025-12-29T11:17:00Z" w16du:dateUtc="2025-12-29T09:17:00Z">
        <w:r w:rsidR="00D42D4D">
          <w:rPr>
            <w:rFonts w:ascii="Times New Roman" w:hAnsi="Times New Roman" w:cs="Times New Roman"/>
            <w:sz w:val="24"/>
            <w:szCs w:val="24"/>
          </w:rPr>
          <w:t>ole tegemist</w:t>
        </w:r>
      </w:ins>
      <w:r w:rsidRPr="1BD68A4A">
        <w:rPr>
          <w:rFonts w:ascii="Times New Roman" w:hAnsi="Times New Roman" w:cs="Times New Roman"/>
          <w:sz w:val="24"/>
          <w:szCs w:val="24"/>
        </w:rPr>
        <w:t>, ku</w:t>
      </w:r>
      <w:ins w:id="90" w:author="Merike Koppel - JUSTDIGI" w:date="2025-12-29T11:17:00Z" w16du:dateUtc="2025-12-29T09:17:00Z">
        <w:r w:rsidR="00D42D4D">
          <w:rPr>
            <w:rFonts w:ascii="Times New Roman" w:hAnsi="Times New Roman" w:cs="Times New Roman"/>
            <w:sz w:val="24"/>
            <w:szCs w:val="24"/>
          </w:rPr>
          <w:t>i</w:t>
        </w:r>
      </w:ins>
      <w:del w:id="91" w:author="Merike Koppel - JUSTDIGI" w:date="2025-12-29T11:17:00Z" w16du:dateUtc="2025-12-29T09:17:00Z">
        <w:r w:rsidRPr="1BD68A4A" w:rsidDel="00D42D4D">
          <w:rPr>
            <w:rFonts w:ascii="Times New Roman" w:hAnsi="Times New Roman" w:cs="Times New Roman"/>
            <w:sz w:val="24"/>
            <w:szCs w:val="24"/>
          </w:rPr>
          <w:delText>s</w:delText>
        </w:r>
      </w:del>
      <w:commentRangeEnd w:id="83"/>
      <w:r w:rsidR="000B4856">
        <w:rPr>
          <w:rStyle w:val="Kommentaariviide"/>
        </w:rPr>
        <w:commentReference w:id="83"/>
      </w:r>
      <w:r w:rsidRPr="1BD68A4A">
        <w:rPr>
          <w:rFonts w:ascii="Times New Roman" w:hAnsi="Times New Roman" w:cs="Times New Roman"/>
          <w:sz w:val="24"/>
          <w:szCs w:val="24"/>
        </w:rPr>
        <w:t xml:space="preserve"> </w:t>
      </w:r>
      <w:r w:rsidR="305DCE82" w:rsidRPr="1BD68A4A">
        <w:rPr>
          <w:rFonts w:ascii="Times New Roman" w:hAnsi="Times New Roman" w:cs="Times New Roman"/>
          <w:sz w:val="24"/>
          <w:szCs w:val="24"/>
        </w:rPr>
        <w:t xml:space="preserve">välisriigi krediidiasutus pakub tooteid või teenuseid </w:t>
      </w:r>
      <w:proofErr w:type="spellStart"/>
      <w:r w:rsidR="305DCE82" w:rsidRPr="1BD68A4A">
        <w:rPr>
          <w:rFonts w:ascii="Times New Roman" w:hAnsi="Times New Roman" w:cs="Times New Roman"/>
          <w:sz w:val="24"/>
          <w:szCs w:val="24"/>
        </w:rPr>
        <w:t>jaekliendile</w:t>
      </w:r>
      <w:proofErr w:type="spellEnd"/>
      <w:r w:rsidR="305DCE82" w:rsidRPr="1BD68A4A">
        <w:rPr>
          <w:rFonts w:ascii="Times New Roman" w:hAnsi="Times New Roman" w:cs="Times New Roman"/>
          <w:sz w:val="24"/>
          <w:szCs w:val="24"/>
        </w:rPr>
        <w:t>, võrdsele vastaspoolele või kutselisele investorile kolmanda isiku</w:t>
      </w:r>
      <w:r w:rsidR="00D84AF7" w:rsidRPr="1BD68A4A">
        <w:rPr>
          <w:rFonts w:ascii="Times New Roman" w:hAnsi="Times New Roman" w:cs="Times New Roman"/>
          <w:sz w:val="24"/>
          <w:szCs w:val="24"/>
        </w:rPr>
        <w:t xml:space="preserve"> kaudu</w:t>
      </w:r>
      <w:r w:rsidR="305DCE82" w:rsidRPr="1BD68A4A">
        <w:rPr>
          <w:rFonts w:ascii="Times New Roman" w:hAnsi="Times New Roman" w:cs="Times New Roman"/>
          <w:sz w:val="24"/>
          <w:szCs w:val="24"/>
        </w:rPr>
        <w:t>, kes tegutseb enda nimel või kes on välisriigi krediidiasutusega tihedalt seotud</w:t>
      </w:r>
      <w:r w:rsidR="00136464" w:rsidRPr="1BD68A4A">
        <w:rPr>
          <w:rFonts w:ascii="Times New Roman" w:hAnsi="Times New Roman" w:cs="Times New Roman"/>
          <w:sz w:val="24"/>
          <w:szCs w:val="24"/>
        </w:rPr>
        <w:t>,</w:t>
      </w:r>
      <w:r w:rsidR="305DCE82" w:rsidRPr="1BD68A4A">
        <w:rPr>
          <w:rFonts w:ascii="Times New Roman" w:hAnsi="Times New Roman" w:cs="Times New Roman"/>
          <w:sz w:val="24"/>
          <w:szCs w:val="24"/>
        </w:rPr>
        <w:t xml:space="preserve"> või mis tahes</w:t>
      </w:r>
      <w:r w:rsidR="440334B8" w:rsidRPr="1BD68A4A">
        <w:rPr>
          <w:rFonts w:ascii="Times New Roman" w:hAnsi="Times New Roman" w:cs="Times New Roman"/>
          <w:sz w:val="24"/>
          <w:szCs w:val="24"/>
        </w:rPr>
        <w:t xml:space="preserve"> muu </w:t>
      </w:r>
      <w:r w:rsidR="440334B8" w:rsidRPr="1BD68A4A">
        <w:rPr>
          <w:rFonts w:ascii="Times New Roman" w:hAnsi="Times New Roman" w:cs="Times New Roman"/>
          <w:sz w:val="24"/>
          <w:szCs w:val="24"/>
        </w:rPr>
        <w:lastRenderedPageBreak/>
        <w:t>sellise välisriigi krediidiasutuse nimel tegutseva isiku kaudu.</w:t>
      </w:r>
      <w:r w:rsidRPr="1BD68A4A">
        <w:rPr>
          <w:rFonts w:ascii="Times New Roman" w:hAnsi="Times New Roman" w:cs="Times New Roman"/>
          <w:sz w:val="24"/>
          <w:szCs w:val="24"/>
        </w:rPr>
        <w:t xml:space="preserve"> Käesoleva lõike esimeses lauses sätestatu ei piira käesoleva paragrahvi lõike 3</w:t>
      </w:r>
      <w:r w:rsidR="409619D9"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punkti 3 kohaldamist. </w:t>
      </w:r>
    </w:p>
    <w:p w14:paraId="4A4EB214" w14:textId="77777777" w:rsidR="00067FC9" w:rsidRPr="00FA634D" w:rsidRDefault="00067FC9" w:rsidP="00067FC9">
      <w:pPr>
        <w:spacing w:after="0" w:line="240" w:lineRule="auto"/>
        <w:jc w:val="both"/>
        <w:rPr>
          <w:rFonts w:ascii="Times New Roman" w:hAnsi="Times New Roman" w:cs="Times New Roman"/>
          <w:sz w:val="24"/>
          <w:szCs w:val="24"/>
        </w:rPr>
      </w:pPr>
    </w:p>
    <w:p w14:paraId="2CA4C2D9" w14:textId="5A6DD828" w:rsidR="00067FC9" w:rsidRPr="00FA634D" w:rsidRDefault="002717BC" w:rsidP="4FA6A22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w:t>
      </w:r>
      <w:r w:rsidR="295717BF"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Käesoleva paragrahvi lõike 3</w:t>
      </w:r>
      <w:r w:rsidR="33B0E356"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punktis 1 </w:t>
      </w:r>
      <w:r w:rsidR="71165524" w:rsidRPr="1BD68A4A">
        <w:rPr>
          <w:rFonts w:ascii="Times New Roman" w:hAnsi="Times New Roman" w:cs="Times New Roman"/>
          <w:sz w:val="24"/>
          <w:szCs w:val="24"/>
        </w:rPr>
        <w:t xml:space="preserve">ja </w:t>
      </w:r>
      <w:r w:rsidRPr="1BD68A4A">
        <w:rPr>
          <w:rFonts w:ascii="Times New Roman" w:hAnsi="Times New Roman" w:cs="Times New Roman"/>
          <w:sz w:val="24"/>
          <w:szCs w:val="24"/>
        </w:rPr>
        <w:t>lõikes 3</w:t>
      </w:r>
      <w:r w:rsidR="12701DD1"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nimetatud kliendi või vastaspoole pöördumine välisriigi krediidiasutuse poole ei anna </w:t>
      </w:r>
      <w:r w:rsidR="4B05AD6D" w:rsidRPr="1BD68A4A">
        <w:rPr>
          <w:rFonts w:ascii="Times New Roman" w:hAnsi="Times New Roman" w:cs="Times New Roman"/>
          <w:sz w:val="24"/>
          <w:szCs w:val="24"/>
        </w:rPr>
        <w:t>välis</w:t>
      </w:r>
      <w:r w:rsidRPr="1BD68A4A">
        <w:rPr>
          <w:rFonts w:ascii="Times New Roman" w:hAnsi="Times New Roman" w:cs="Times New Roman"/>
          <w:sz w:val="24"/>
          <w:szCs w:val="24"/>
        </w:rPr>
        <w:t xml:space="preserve">riigi ettevõtjale õigust pakkuda selliseid tooteid või teenuseid, mille vastu klient või vastaspool </w:t>
      </w:r>
      <w:r w:rsidR="14F49BC9" w:rsidRPr="1BD68A4A">
        <w:rPr>
          <w:rFonts w:ascii="Times New Roman" w:hAnsi="Times New Roman" w:cs="Times New Roman"/>
          <w:sz w:val="24"/>
          <w:szCs w:val="24"/>
        </w:rPr>
        <w:t xml:space="preserve">ei ole </w:t>
      </w:r>
      <w:commentRangeStart w:id="92"/>
      <w:r w:rsidRPr="1BD68A4A">
        <w:rPr>
          <w:rFonts w:ascii="Times New Roman" w:hAnsi="Times New Roman" w:cs="Times New Roman"/>
          <w:sz w:val="24"/>
          <w:szCs w:val="24"/>
        </w:rPr>
        <w:t>huvi väljendanud</w:t>
      </w:r>
      <w:commentRangeEnd w:id="92"/>
      <w:r w:rsidR="00414BB5">
        <w:rPr>
          <w:rStyle w:val="Kommentaariviide"/>
        </w:rPr>
        <w:commentReference w:id="92"/>
      </w:r>
      <w:r w:rsidRPr="1BD68A4A">
        <w:rPr>
          <w:rFonts w:ascii="Times New Roman" w:hAnsi="Times New Roman" w:cs="Times New Roman"/>
          <w:sz w:val="24"/>
          <w:szCs w:val="24"/>
        </w:rPr>
        <w:t xml:space="preserve">. </w:t>
      </w:r>
      <w:r w:rsidR="5FAA20D1" w:rsidRPr="1BD68A4A">
        <w:rPr>
          <w:rFonts w:ascii="Times New Roman" w:hAnsi="Times New Roman" w:cs="Times New Roman"/>
          <w:sz w:val="24"/>
          <w:szCs w:val="24"/>
        </w:rPr>
        <w:t>Nende</w:t>
      </w:r>
      <w:r w:rsidR="3FA47E44" w:rsidRPr="1BD68A4A">
        <w:rPr>
          <w:rFonts w:ascii="Times New Roman" w:hAnsi="Times New Roman" w:cs="Times New Roman"/>
          <w:sz w:val="24"/>
          <w:szCs w:val="24"/>
        </w:rPr>
        <w:t xml:space="preserve"> </w:t>
      </w:r>
      <w:r w:rsidRPr="1BD68A4A">
        <w:rPr>
          <w:rFonts w:ascii="Times New Roman" w:hAnsi="Times New Roman" w:cs="Times New Roman"/>
          <w:sz w:val="24"/>
          <w:szCs w:val="24"/>
        </w:rPr>
        <w:t>toodete ja teenuste pakkumise</w:t>
      </w:r>
      <w:r w:rsidR="53C70F09" w:rsidRPr="1BD68A4A">
        <w:rPr>
          <w:rFonts w:ascii="Times New Roman" w:hAnsi="Times New Roman" w:cs="Times New Roman"/>
          <w:sz w:val="24"/>
          <w:szCs w:val="24"/>
        </w:rPr>
        <w:t xml:space="preserve"> suhtes</w:t>
      </w:r>
      <w:r w:rsidRPr="1BD68A4A">
        <w:rPr>
          <w:rFonts w:ascii="Times New Roman" w:hAnsi="Times New Roman" w:cs="Times New Roman"/>
          <w:sz w:val="24"/>
          <w:szCs w:val="24"/>
        </w:rPr>
        <w:t xml:space="preserve"> kohaldatakse käesoleva seaduse § 21 lõikes 2 sätestatut, välja arvatud juhul, kui </w:t>
      </w:r>
      <w:r w:rsidR="4F50C5BE" w:rsidRPr="1BD68A4A">
        <w:rPr>
          <w:rFonts w:ascii="Times New Roman" w:hAnsi="Times New Roman" w:cs="Times New Roman"/>
          <w:sz w:val="24"/>
          <w:szCs w:val="24"/>
        </w:rPr>
        <w:t>selliste toodete või teenuste pakkumine on vajalik või tihedalt seotud kliendi</w:t>
      </w:r>
      <w:r w:rsidR="77753E49" w:rsidRPr="1BD68A4A">
        <w:rPr>
          <w:rFonts w:ascii="Times New Roman" w:hAnsi="Times New Roman" w:cs="Times New Roman"/>
          <w:sz w:val="24"/>
          <w:szCs w:val="24"/>
        </w:rPr>
        <w:t xml:space="preserve"> või vastaspoole algselt soovitud </w:t>
      </w:r>
      <w:commentRangeStart w:id="93"/>
      <w:ins w:id="94" w:author="Merike Koppel - JUSTDIGI" w:date="2025-12-29T11:18:00Z" w16du:dateUtc="2025-12-29T09:18:00Z">
        <w:r w:rsidR="00086B4C">
          <w:rPr>
            <w:rFonts w:ascii="Times New Roman" w:hAnsi="Times New Roman" w:cs="Times New Roman"/>
            <w:sz w:val="24"/>
            <w:szCs w:val="24"/>
          </w:rPr>
          <w:t xml:space="preserve">toote või </w:t>
        </w:r>
      </w:ins>
      <w:r w:rsidR="77753E49" w:rsidRPr="1BD68A4A">
        <w:rPr>
          <w:rFonts w:ascii="Times New Roman" w:hAnsi="Times New Roman" w:cs="Times New Roman"/>
          <w:sz w:val="24"/>
          <w:szCs w:val="24"/>
        </w:rPr>
        <w:t xml:space="preserve">teenuse </w:t>
      </w:r>
      <w:del w:id="95" w:author="Merike Koppel - JUSTDIGI" w:date="2025-12-29T11:18:00Z" w16du:dateUtc="2025-12-29T09:18:00Z">
        <w:r w:rsidR="77753E49" w:rsidRPr="1BD68A4A" w:rsidDel="00086B4C">
          <w:rPr>
            <w:rFonts w:ascii="Times New Roman" w:hAnsi="Times New Roman" w:cs="Times New Roman"/>
            <w:sz w:val="24"/>
            <w:szCs w:val="24"/>
          </w:rPr>
          <w:delText>osutamisega</w:delText>
        </w:r>
      </w:del>
      <w:ins w:id="96" w:author="Merike Koppel - JUSTDIGI" w:date="2025-12-29T11:18:00Z" w16du:dateUtc="2025-12-29T09:18:00Z">
        <w:r w:rsidR="00086B4C">
          <w:rPr>
            <w:rFonts w:ascii="Times New Roman" w:hAnsi="Times New Roman" w:cs="Times New Roman"/>
            <w:sz w:val="24"/>
            <w:szCs w:val="24"/>
          </w:rPr>
          <w:t>pakku</w:t>
        </w:r>
        <w:r w:rsidR="00086B4C" w:rsidRPr="1BD68A4A">
          <w:rPr>
            <w:rFonts w:ascii="Times New Roman" w:hAnsi="Times New Roman" w:cs="Times New Roman"/>
            <w:sz w:val="24"/>
            <w:szCs w:val="24"/>
          </w:rPr>
          <w:t>misega</w:t>
        </w:r>
      </w:ins>
      <w:r w:rsidR="77753E49" w:rsidRPr="1BD68A4A">
        <w:rPr>
          <w:rFonts w:ascii="Times New Roman" w:hAnsi="Times New Roman" w:cs="Times New Roman"/>
          <w:sz w:val="24"/>
          <w:szCs w:val="24"/>
        </w:rPr>
        <w:t xml:space="preserve">, sealhulgas juhul, kui toodet või teenust </w:t>
      </w:r>
      <w:del w:id="97" w:author="Merike Koppel - JUSTDIGI" w:date="2025-12-29T11:19:00Z" w16du:dateUtc="2025-12-29T09:19:00Z">
        <w:r w:rsidR="77753E49" w:rsidRPr="1BD68A4A" w:rsidDel="00086B4C">
          <w:rPr>
            <w:rFonts w:ascii="Times New Roman" w:hAnsi="Times New Roman" w:cs="Times New Roman"/>
            <w:sz w:val="24"/>
            <w:szCs w:val="24"/>
          </w:rPr>
          <w:delText xml:space="preserve">osutatakse </w:delText>
        </w:r>
      </w:del>
      <w:ins w:id="98" w:author="Merike Koppel - JUSTDIGI" w:date="2025-12-29T11:19:00Z" w16du:dateUtc="2025-12-29T09:19:00Z">
        <w:r w:rsidR="00086B4C">
          <w:rPr>
            <w:rFonts w:ascii="Times New Roman" w:hAnsi="Times New Roman" w:cs="Times New Roman"/>
            <w:sz w:val="24"/>
            <w:szCs w:val="24"/>
          </w:rPr>
          <w:t>paku</w:t>
        </w:r>
        <w:r w:rsidR="00086B4C" w:rsidRPr="1BD68A4A">
          <w:rPr>
            <w:rFonts w:ascii="Times New Roman" w:hAnsi="Times New Roman" w:cs="Times New Roman"/>
            <w:sz w:val="24"/>
            <w:szCs w:val="24"/>
          </w:rPr>
          <w:t xml:space="preserve">takse </w:t>
        </w:r>
        <w:commentRangeEnd w:id="93"/>
        <w:r w:rsidR="00086B4C">
          <w:rPr>
            <w:rStyle w:val="Kommentaariviide"/>
          </w:rPr>
          <w:commentReference w:id="93"/>
        </w:r>
      </w:ins>
      <w:r w:rsidR="77753E49" w:rsidRPr="1BD68A4A">
        <w:rPr>
          <w:rFonts w:ascii="Times New Roman" w:hAnsi="Times New Roman" w:cs="Times New Roman"/>
          <w:sz w:val="24"/>
          <w:szCs w:val="24"/>
        </w:rPr>
        <w:t>ajaliselt hiljem.</w:t>
      </w:r>
    </w:p>
    <w:p w14:paraId="081181EF" w14:textId="794C682A" w:rsidR="00067FC9" w:rsidRPr="00FA634D" w:rsidRDefault="00067FC9" w:rsidP="4FA6A224">
      <w:pPr>
        <w:spacing w:after="0" w:line="240" w:lineRule="auto"/>
        <w:jc w:val="both"/>
        <w:rPr>
          <w:rFonts w:ascii="Times New Roman" w:hAnsi="Times New Roman" w:cs="Times New Roman"/>
          <w:sz w:val="24"/>
          <w:szCs w:val="24"/>
        </w:rPr>
      </w:pPr>
    </w:p>
    <w:p w14:paraId="38369301" w14:textId="3A862DBB" w:rsidR="00067FC9" w:rsidRPr="00FA634D" w:rsidRDefault="57E25FB2" w:rsidP="00067FC9">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w:t>
      </w:r>
      <w:r w:rsidR="2543C778"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Finantsinspektsioon võib järelevalve teostamiseks nõuda </w:t>
      </w:r>
      <w:r w:rsidR="00D86638" w:rsidRPr="1BD68A4A">
        <w:rPr>
          <w:rFonts w:ascii="Times New Roman" w:hAnsi="Times New Roman" w:cs="Times New Roman"/>
          <w:sz w:val="24"/>
          <w:szCs w:val="24"/>
        </w:rPr>
        <w:t xml:space="preserve">välisriigi krediidiasutuselt ja Eestis asutatud filiaalilt </w:t>
      </w:r>
      <w:r w:rsidR="00CE2693" w:rsidRPr="1BD68A4A">
        <w:rPr>
          <w:rFonts w:ascii="Times New Roman" w:hAnsi="Times New Roman" w:cs="Times New Roman"/>
          <w:sz w:val="24"/>
          <w:szCs w:val="24"/>
        </w:rPr>
        <w:t xml:space="preserve">teavet </w:t>
      </w:r>
      <w:r w:rsidRPr="1BD68A4A">
        <w:rPr>
          <w:rFonts w:ascii="Times New Roman" w:hAnsi="Times New Roman" w:cs="Times New Roman"/>
          <w:sz w:val="24"/>
          <w:szCs w:val="24"/>
        </w:rPr>
        <w:t xml:space="preserve">tema Eestis asutatud või asuvate klientide või vastaspoolte kohta, kui klientidele või vastaspooltele osutab teenuseid välisriigi krediidiasutusega samasse konsolideerimisgruppi kuuluv ettevõtja, kes on asutatud välisriigis.“; </w:t>
      </w:r>
    </w:p>
    <w:p w14:paraId="1BDA9797" w14:textId="0D9CB510" w:rsidR="18D58178" w:rsidRPr="00FA634D" w:rsidRDefault="18D58178" w:rsidP="18D58178">
      <w:pPr>
        <w:spacing w:after="0" w:line="240" w:lineRule="auto"/>
        <w:jc w:val="both"/>
        <w:rPr>
          <w:rFonts w:ascii="Times New Roman" w:hAnsi="Times New Roman" w:cs="Times New Roman"/>
          <w:b/>
          <w:bCs/>
          <w:sz w:val="24"/>
          <w:szCs w:val="24"/>
        </w:rPr>
      </w:pPr>
    </w:p>
    <w:p w14:paraId="50029B53" w14:textId="128A7B6F" w:rsidR="000A3260" w:rsidRPr="00FA634D" w:rsidRDefault="78A71FE9"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296EB40E" w:rsidRPr="1BD68A4A">
        <w:rPr>
          <w:rFonts w:ascii="Times New Roman" w:hAnsi="Times New Roman" w:cs="Times New Roman"/>
          <w:b/>
          <w:bCs/>
          <w:sz w:val="24"/>
          <w:szCs w:val="24"/>
        </w:rPr>
        <w:t>8</w:t>
      </w:r>
      <w:r w:rsidR="000A3260" w:rsidRPr="1BD68A4A">
        <w:rPr>
          <w:rFonts w:ascii="Times New Roman" w:hAnsi="Times New Roman" w:cs="Times New Roman"/>
          <w:b/>
          <w:bCs/>
          <w:sz w:val="24"/>
          <w:szCs w:val="24"/>
        </w:rPr>
        <w:t xml:space="preserve">) </w:t>
      </w:r>
      <w:r w:rsidR="000A3260" w:rsidRPr="1BD68A4A">
        <w:rPr>
          <w:rFonts w:ascii="Times New Roman" w:hAnsi="Times New Roman" w:cs="Times New Roman"/>
          <w:sz w:val="24"/>
          <w:szCs w:val="24"/>
        </w:rPr>
        <w:t xml:space="preserve">paragrahvi 21 pealkiri muudetakse ja sõnastatakse järgmiselt: </w:t>
      </w:r>
    </w:p>
    <w:p w14:paraId="098FB48C" w14:textId="5B1052AA" w:rsidR="000A3260" w:rsidRPr="00FA634D" w:rsidRDefault="00401319"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0A3260" w:rsidRPr="1BD68A4A">
        <w:rPr>
          <w:rFonts w:ascii="Times New Roman" w:hAnsi="Times New Roman" w:cs="Times New Roman"/>
          <w:b/>
          <w:bCs/>
          <w:sz w:val="24"/>
          <w:szCs w:val="24"/>
        </w:rPr>
        <w:t>§ 21. Kolmanda riigi krediidiasutuse filiaali asutamine Eestis</w:t>
      </w:r>
      <w:r w:rsidR="000A3260" w:rsidRPr="1BD68A4A">
        <w:rPr>
          <w:rFonts w:ascii="Times New Roman" w:hAnsi="Times New Roman" w:cs="Times New Roman"/>
          <w:sz w:val="24"/>
          <w:szCs w:val="24"/>
        </w:rPr>
        <w:t xml:space="preserve">“; </w:t>
      </w:r>
    </w:p>
    <w:p w14:paraId="552A1638" w14:textId="77777777" w:rsidR="000A3260" w:rsidRPr="00FA634D" w:rsidRDefault="000A3260" w:rsidP="00067FC9">
      <w:pPr>
        <w:spacing w:after="0" w:line="240" w:lineRule="auto"/>
        <w:jc w:val="both"/>
        <w:rPr>
          <w:rFonts w:ascii="Times New Roman" w:hAnsi="Times New Roman" w:cs="Times New Roman"/>
          <w:sz w:val="24"/>
          <w:szCs w:val="24"/>
        </w:rPr>
      </w:pPr>
    </w:p>
    <w:p w14:paraId="762E4761" w14:textId="187320D5" w:rsidR="000A3260" w:rsidRPr="00FA634D" w:rsidRDefault="3B3DF802"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29</w:t>
      </w:r>
      <w:r w:rsidR="000A3260" w:rsidRPr="1BD68A4A">
        <w:rPr>
          <w:rFonts w:ascii="Times New Roman" w:hAnsi="Times New Roman" w:cs="Times New Roman"/>
          <w:b/>
          <w:bCs/>
          <w:sz w:val="24"/>
          <w:szCs w:val="24"/>
        </w:rPr>
        <w:t xml:space="preserve">) </w:t>
      </w:r>
      <w:r w:rsidR="000A3260" w:rsidRPr="1BD68A4A">
        <w:rPr>
          <w:rFonts w:ascii="Times New Roman" w:hAnsi="Times New Roman" w:cs="Times New Roman"/>
          <w:sz w:val="24"/>
          <w:szCs w:val="24"/>
        </w:rPr>
        <w:t xml:space="preserve">paragrahvi 21 lõige 1 tunnistatakse kehtetuks; </w:t>
      </w:r>
    </w:p>
    <w:p w14:paraId="3DB8573C" w14:textId="77777777" w:rsidR="000A3260" w:rsidRPr="00FA634D" w:rsidRDefault="000A3260" w:rsidP="00067FC9">
      <w:pPr>
        <w:spacing w:after="0" w:line="240" w:lineRule="auto"/>
        <w:jc w:val="both"/>
        <w:rPr>
          <w:rFonts w:ascii="Times New Roman" w:hAnsi="Times New Roman" w:cs="Times New Roman"/>
          <w:sz w:val="24"/>
          <w:szCs w:val="24"/>
        </w:rPr>
      </w:pPr>
    </w:p>
    <w:p w14:paraId="24F3200A" w14:textId="1E99A3E8" w:rsidR="000A3260" w:rsidRPr="00FA634D" w:rsidRDefault="00130B38"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5468930F" w:rsidRPr="1BD68A4A">
        <w:rPr>
          <w:rFonts w:ascii="Times New Roman" w:hAnsi="Times New Roman" w:cs="Times New Roman"/>
          <w:b/>
          <w:bCs/>
          <w:sz w:val="24"/>
          <w:szCs w:val="24"/>
        </w:rPr>
        <w:t>0</w:t>
      </w:r>
      <w:r w:rsidR="32B0C215" w:rsidRPr="1BD68A4A">
        <w:rPr>
          <w:rFonts w:ascii="Times New Roman" w:hAnsi="Times New Roman" w:cs="Times New Roman"/>
          <w:b/>
          <w:bCs/>
          <w:sz w:val="24"/>
          <w:szCs w:val="24"/>
        </w:rPr>
        <w:t xml:space="preserve">) </w:t>
      </w:r>
      <w:r w:rsidR="32B0C215" w:rsidRPr="1BD68A4A">
        <w:rPr>
          <w:rFonts w:ascii="Times New Roman" w:hAnsi="Times New Roman" w:cs="Times New Roman"/>
          <w:sz w:val="24"/>
          <w:szCs w:val="24"/>
        </w:rPr>
        <w:t xml:space="preserve">paragrahvi 21 lõike 2 sissejuhatav lauseosa muudetakse ja sõnastatakse järgmiselt: </w:t>
      </w:r>
    </w:p>
    <w:p w14:paraId="5B64E075" w14:textId="2FFBDC1E" w:rsidR="000A3260" w:rsidRPr="00FA634D" w:rsidRDefault="1BE92708"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commentRangeStart w:id="99"/>
      <w:r w:rsidR="447F39A7" w:rsidRPr="1BD68A4A">
        <w:rPr>
          <w:rFonts w:ascii="Times New Roman" w:hAnsi="Times New Roman" w:cs="Times New Roman"/>
          <w:sz w:val="24"/>
          <w:szCs w:val="24"/>
        </w:rPr>
        <w:t>Kolmanda riigi</w:t>
      </w:r>
      <w:r w:rsidR="6146CFCD" w:rsidRPr="1BD68A4A">
        <w:rPr>
          <w:rFonts w:ascii="Times New Roman" w:hAnsi="Times New Roman" w:cs="Times New Roman"/>
          <w:sz w:val="24"/>
          <w:szCs w:val="24"/>
        </w:rPr>
        <w:t xml:space="preserve"> krediidiasutuse filiaali asutamiseks Eestis on </w:t>
      </w:r>
      <w:r w:rsidR="70D17186" w:rsidRPr="1BD68A4A">
        <w:rPr>
          <w:rFonts w:ascii="Times New Roman" w:hAnsi="Times New Roman" w:cs="Times New Roman"/>
          <w:sz w:val="24"/>
          <w:szCs w:val="24"/>
        </w:rPr>
        <w:t>se</w:t>
      </w:r>
      <w:r w:rsidR="451FA4D1" w:rsidRPr="1BD68A4A">
        <w:rPr>
          <w:rFonts w:ascii="Times New Roman" w:hAnsi="Times New Roman" w:cs="Times New Roman"/>
          <w:sz w:val="24"/>
          <w:szCs w:val="24"/>
        </w:rPr>
        <w:t>llin</w:t>
      </w:r>
      <w:r w:rsidR="70D17186" w:rsidRPr="1BD68A4A">
        <w:rPr>
          <w:rFonts w:ascii="Times New Roman" w:hAnsi="Times New Roman" w:cs="Times New Roman"/>
          <w:sz w:val="24"/>
          <w:szCs w:val="24"/>
        </w:rPr>
        <w:t xml:space="preserve">e </w:t>
      </w:r>
      <w:r w:rsidR="6146CFCD" w:rsidRPr="1BD68A4A">
        <w:rPr>
          <w:rFonts w:ascii="Times New Roman" w:hAnsi="Times New Roman" w:cs="Times New Roman"/>
          <w:sz w:val="24"/>
          <w:szCs w:val="24"/>
        </w:rPr>
        <w:t xml:space="preserve">krediidiasutus kohustatud </w:t>
      </w:r>
      <w:commentRangeEnd w:id="99"/>
      <w:r w:rsidR="003B326B">
        <w:rPr>
          <w:rStyle w:val="Kommentaariviide"/>
        </w:rPr>
        <w:commentReference w:id="99"/>
      </w:r>
      <w:r w:rsidR="6146CFCD" w:rsidRPr="1BD68A4A">
        <w:rPr>
          <w:rFonts w:ascii="Times New Roman" w:hAnsi="Times New Roman" w:cs="Times New Roman"/>
          <w:sz w:val="24"/>
          <w:szCs w:val="24"/>
        </w:rPr>
        <w:t>taotlema Finantsinspektsioonilt</w:t>
      </w:r>
      <w:r w:rsidR="4DB26341" w:rsidRPr="1BD68A4A">
        <w:rPr>
          <w:rFonts w:ascii="Times New Roman" w:hAnsi="Times New Roman" w:cs="Times New Roman"/>
          <w:sz w:val="24"/>
          <w:szCs w:val="24"/>
        </w:rPr>
        <w:t xml:space="preserve"> luba</w:t>
      </w:r>
      <w:r w:rsidR="6146CFCD" w:rsidRPr="1BD68A4A">
        <w:rPr>
          <w:rFonts w:ascii="Times New Roman" w:hAnsi="Times New Roman" w:cs="Times New Roman"/>
          <w:sz w:val="24"/>
          <w:szCs w:val="24"/>
        </w:rPr>
        <w:t xml:space="preserve">, esitades taotluse, millele lisatakse järgmised andmed </w:t>
      </w:r>
      <w:r w:rsidR="6432A5C0" w:rsidRPr="1BD68A4A">
        <w:rPr>
          <w:rFonts w:ascii="Times New Roman" w:hAnsi="Times New Roman" w:cs="Times New Roman"/>
          <w:sz w:val="24"/>
          <w:szCs w:val="24"/>
        </w:rPr>
        <w:t xml:space="preserve">ja </w:t>
      </w:r>
      <w:r w:rsidR="6146CFCD" w:rsidRPr="1BD68A4A">
        <w:rPr>
          <w:rFonts w:ascii="Times New Roman" w:hAnsi="Times New Roman" w:cs="Times New Roman"/>
          <w:sz w:val="24"/>
          <w:szCs w:val="24"/>
        </w:rPr>
        <w:t>dokumendid:“;</w:t>
      </w:r>
    </w:p>
    <w:p w14:paraId="1EC22775" w14:textId="77777777" w:rsidR="00B81088" w:rsidRPr="00FA634D" w:rsidRDefault="00B81088" w:rsidP="00067FC9">
      <w:pPr>
        <w:spacing w:after="0" w:line="240" w:lineRule="auto"/>
        <w:jc w:val="both"/>
        <w:rPr>
          <w:rFonts w:ascii="Times New Roman" w:hAnsi="Times New Roman" w:cs="Times New Roman"/>
          <w:sz w:val="24"/>
          <w:szCs w:val="24"/>
        </w:rPr>
      </w:pPr>
    </w:p>
    <w:p w14:paraId="0945302F" w14:textId="39676E21" w:rsidR="00B81088" w:rsidRPr="00FA634D" w:rsidRDefault="00130B38"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70DE16B0" w:rsidRPr="1BD68A4A">
        <w:rPr>
          <w:rFonts w:ascii="Times New Roman" w:hAnsi="Times New Roman" w:cs="Times New Roman"/>
          <w:b/>
          <w:bCs/>
          <w:sz w:val="24"/>
          <w:szCs w:val="24"/>
        </w:rPr>
        <w:t>1</w:t>
      </w:r>
      <w:r w:rsidR="00B81088" w:rsidRPr="1BD68A4A">
        <w:rPr>
          <w:rFonts w:ascii="Times New Roman" w:hAnsi="Times New Roman" w:cs="Times New Roman"/>
          <w:b/>
          <w:bCs/>
          <w:sz w:val="24"/>
          <w:szCs w:val="24"/>
        </w:rPr>
        <w:t xml:space="preserve">) </w:t>
      </w:r>
      <w:r w:rsidR="00B81088" w:rsidRPr="1BD68A4A">
        <w:rPr>
          <w:rFonts w:ascii="Times New Roman" w:hAnsi="Times New Roman" w:cs="Times New Roman"/>
          <w:sz w:val="24"/>
          <w:szCs w:val="24"/>
        </w:rPr>
        <w:t>paragrahvi 21 lõiget 2 täiendatakse punktidega 1</w:t>
      </w:r>
      <w:r w:rsidR="00B81088" w:rsidRPr="1BD68A4A">
        <w:rPr>
          <w:rFonts w:ascii="Times New Roman" w:hAnsi="Times New Roman" w:cs="Times New Roman"/>
          <w:sz w:val="24"/>
          <w:szCs w:val="24"/>
          <w:vertAlign w:val="superscript"/>
        </w:rPr>
        <w:t>1</w:t>
      </w:r>
      <w:r w:rsidR="00B81088" w:rsidRPr="1BD68A4A">
        <w:rPr>
          <w:rFonts w:ascii="Times New Roman" w:hAnsi="Times New Roman" w:cs="Times New Roman"/>
          <w:sz w:val="24"/>
          <w:szCs w:val="24"/>
        </w:rPr>
        <w:t xml:space="preserve"> ja 1</w:t>
      </w:r>
      <w:r w:rsidR="00B81088" w:rsidRPr="1BD68A4A">
        <w:rPr>
          <w:rFonts w:ascii="Times New Roman" w:hAnsi="Times New Roman" w:cs="Times New Roman"/>
          <w:sz w:val="24"/>
          <w:szCs w:val="24"/>
          <w:vertAlign w:val="superscript"/>
        </w:rPr>
        <w:t>2</w:t>
      </w:r>
      <w:r w:rsidR="00B81088" w:rsidRPr="1BD68A4A">
        <w:rPr>
          <w:rFonts w:ascii="Times New Roman" w:hAnsi="Times New Roman" w:cs="Times New Roman"/>
          <w:sz w:val="24"/>
          <w:szCs w:val="24"/>
        </w:rPr>
        <w:t xml:space="preserve"> järgmises sõnastuses: </w:t>
      </w:r>
    </w:p>
    <w:p w14:paraId="1B343F71" w14:textId="28323198" w:rsidR="00B81088" w:rsidRPr="00FA634D" w:rsidRDefault="009F3BBD"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6A459514" w:rsidRPr="1BD68A4A">
        <w:rPr>
          <w:rFonts w:ascii="Times New Roman" w:hAnsi="Times New Roman" w:cs="Times New Roman"/>
          <w:sz w:val="24"/>
          <w:szCs w:val="24"/>
        </w:rPr>
        <w:t>1</w:t>
      </w:r>
      <w:r w:rsidR="6A459514" w:rsidRPr="1BD68A4A">
        <w:rPr>
          <w:rFonts w:ascii="Times New Roman" w:hAnsi="Times New Roman" w:cs="Times New Roman"/>
          <w:sz w:val="24"/>
          <w:szCs w:val="24"/>
          <w:vertAlign w:val="superscript"/>
        </w:rPr>
        <w:t>1</w:t>
      </w:r>
      <w:r w:rsidR="6A459514" w:rsidRPr="1BD68A4A">
        <w:rPr>
          <w:rFonts w:ascii="Times New Roman" w:hAnsi="Times New Roman" w:cs="Times New Roman"/>
          <w:sz w:val="24"/>
          <w:szCs w:val="24"/>
        </w:rPr>
        <w:t>) käesoleva seaduse § 2 lõikes 2</w:t>
      </w:r>
      <w:r w:rsidR="6A459514" w:rsidRPr="1BD68A4A">
        <w:rPr>
          <w:rFonts w:ascii="Times New Roman" w:hAnsi="Times New Roman" w:cs="Times New Roman"/>
          <w:sz w:val="24"/>
          <w:szCs w:val="24"/>
          <w:vertAlign w:val="superscript"/>
        </w:rPr>
        <w:t>2</w:t>
      </w:r>
      <w:r w:rsidR="6A459514" w:rsidRPr="1BD68A4A">
        <w:rPr>
          <w:rFonts w:ascii="Times New Roman" w:hAnsi="Times New Roman" w:cs="Times New Roman"/>
          <w:sz w:val="24"/>
          <w:szCs w:val="24"/>
        </w:rPr>
        <w:t xml:space="preserve"> nimetatud tegevuste kirjeldus; </w:t>
      </w:r>
    </w:p>
    <w:p w14:paraId="10C66244" w14:textId="2A550E55" w:rsidR="00B81088" w:rsidRPr="00FA634D" w:rsidRDefault="6A459514"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filiaali juhtimise kord;“; </w:t>
      </w:r>
    </w:p>
    <w:p w14:paraId="6711E5F9" w14:textId="77777777" w:rsidR="00B81088" w:rsidRPr="00FA634D" w:rsidRDefault="00B81088" w:rsidP="00067FC9">
      <w:pPr>
        <w:spacing w:after="0" w:line="240" w:lineRule="auto"/>
        <w:jc w:val="both"/>
        <w:rPr>
          <w:rFonts w:ascii="Times New Roman" w:hAnsi="Times New Roman" w:cs="Times New Roman"/>
          <w:sz w:val="24"/>
          <w:szCs w:val="24"/>
        </w:rPr>
      </w:pPr>
    </w:p>
    <w:p w14:paraId="71121195" w14:textId="27A041A0" w:rsidR="00B81088" w:rsidRPr="00FA634D" w:rsidRDefault="00130B38"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1B3AB7D8" w:rsidRPr="1BD68A4A">
        <w:rPr>
          <w:rFonts w:ascii="Times New Roman" w:hAnsi="Times New Roman" w:cs="Times New Roman"/>
          <w:b/>
          <w:bCs/>
          <w:sz w:val="24"/>
          <w:szCs w:val="24"/>
        </w:rPr>
        <w:t>2</w:t>
      </w:r>
      <w:r w:rsidR="5C7B02F0" w:rsidRPr="1BD68A4A">
        <w:rPr>
          <w:rFonts w:ascii="Times New Roman" w:hAnsi="Times New Roman" w:cs="Times New Roman"/>
          <w:b/>
          <w:bCs/>
          <w:sz w:val="24"/>
          <w:szCs w:val="24"/>
        </w:rPr>
        <w:t xml:space="preserve"> </w:t>
      </w:r>
      <w:r w:rsidR="5C7B02F0" w:rsidRPr="1BD68A4A">
        <w:rPr>
          <w:rFonts w:ascii="Times New Roman" w:hAnsi="Times New Roman" w:cs="Times New Roman"/>
          <w:sz w:val="24"/>
          <w:szCs w:val="24"/>
        </w:rPr>
        <w:t xml:space="preserve">paragrahvi 21 lõike 2 punktis 3 asendatakse </w:t>
      </w:r>
      <w:r w:rsidR="2FA067CC" w:rsidRPr="1BD68A4A">
        <w:rPr>
          <w:rFonts w:ascii="Times New Roman" w:hAnsi="Times New Roman" w:cs="Times New Roman"/>
          <w:sz w:val="24"/>
          <w:szCs w:val="24"/>
        </w:rPr>
        <w:t>tekstiosa</w:t>
      </w:r>
      <w:r w:rsidR="5C7B02F0" w:rsidRPr="1BD68A4A">
        <w:rPr>
          <w:rFonts w:ascii="Times New Roman" w:hAnsi="Times New Roman" w:cs="Times New Roman"/>
          <w:sz w:val="24"/>
          <w:szCs w:val="24"/>
        </w:rPr>
        <w:t xml:space="preserve"> </w:t>
      </w:r>
      <w:r w:rsidR="00F31A11" w:rsidRPr="1BD68A4A">
        <w:rPr>
          <w:rFonts w:ascii="Times New Roman" w:hAnsi="Times New Roman" w:cs="Times New Roman"/>
          <w:sz w:val="24"/>
          <w:szCs w:val="24"/>
        </w:rPr>
        <w:t>„</w:t>
      </w:r>
      <w:r w:rsidR="5C7B02F0" w:rsidRPr="1BD68A4A">
        <w:rPr>
          <w:rFonts w:ascii="Times New Roman" w:hAnsi="Times New Roman" w:cs="Times New Roman"/>
          <w:sz w:val="24"/>
          <w:szCs w:val="24"/>
        </w:rPr>
        <w:t xml:space="preserve">§ 48 lõikele 7“ tekstiosaga </w:t>
      </w:r>
      <w:r w:rsidR="00F31A11" w:rsidRPr="1BD68A4A">
        <w:rPr>
          <w:rFonts w:ascii="Times New Roman" w:hAnsi="Times New Roman" w:cs="Times New Roman"/>
          <w:sz w:val="24"/>
          <w:szCs w:val="24"/>
        </w:rPr>
        <w:t>„</w:t>
      </w:r>
      <w:r w:rsidR="5C7B02F0" w:rsidRPr="1BD68A4A">
        <w:rPr>
          <w:rFonts w:ascii="Times New Roman" w:hAnsi="Times New Roman" w:cs="Times New Roman"/>
          <w:sz w:val="24"/>
          <w:szCs w:val="24"/>
        </w:rPr>
        <w:t>§ 48</w:t>
      </w:r>
      <w:r w:rsidR="5C7B02F0" w:rsidRPr="1BD68A4A">
        <w:rPr>
          <w:rFonts w:ascii="Times New Roman" w:hAnsi="Times New Roman" w:cs="Times New Roman"/>
          <w:sz w:val="24"/>
          <w:szCs w:val="24"/>
          <w:vertAlign w:val="superscript"/>
        </w:rPr>
        <w:t>1</w:t>
      </w:r>
      <w:r w:rsidR="5C7B02F0" w:rsidRPr="1BD68A4A">
        <w:rPr>
          <w:rFonts w:ascii="Times New Roman" w:hAnsi="Times New Roman" w:cs="Times New Roman"/>
          <w:sz w:val="24"/>
          <w:szCs w:val="24"/>
        </w:rPr>
        <w:t xml:space="preserve"> lõigete</w:t>
      </w:r>
      <w:r w:rsidR="00433267" w:rsidRPr="1BD68A4A">
        <w:rPr>
          <w:rFonts w:ascii="Times New Roman" w:hAnsi="Times New Roman" w:cs="Times New Roman"/>
          <w:sz w:val="24"/>
          <w:szCs w:val="24"/>
        </w:rPr>
        <w:t>le</w:t>
      </w:r>
      <w:r w:rsidR="5C7B02F0" w:rsidRPr="1BD68A4A">
        <w:rPr>
          <w:rFonts w:ascii="Times New Roman" w:hAnsi="Times New Roman" w:cs="Times New Roman"/>
          <w:sz w:val="24"/>
          <w:szCs w:val="24"/>
        </w:rPr>
        <w:t xml:space="preserve"> 6 ja 7“; </w:t>
      </w:r>
    </w:p>
    <w:p w14:paraId="470C3CE3" w14:textId="77777777" w:rsidR="00B81088" w:rsidRPr="00FA634D" w:rsidRDefault="00B81088" w:rsidP="00067FC9">
      <w:pPr>
        <w:spacing w:after="0" w:line="240" w:lineRule="auto"/>
        <w:jc w:val="both"/>
        <w:rPr>
          <w:rFonts w:ascii="Times New Roman" w:hAnsi="Times New Roman" w:cs="Times New Roman"/>
          <w:sz w:val="24"/>
          <w:szCs w:val="24"/>
        </w:rPr>
      </w:pPr>
    </w:p>
    <w:p w14:paraId="3B450E9B" w14:textId="072E91DC" w:rsidR="00B81088" w:rsidRPr="00FA634D" w:rsidRDefault="00130B38"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D9D0966" w:rsidRPr="1BD68A4A">
        <w:rPr>
          <w:rFonts w:ascii="Times New Roman" w:hAnsi="Times New Roman" w:cs="Times New Roman"/>
          <w:b/>
          <w:bCs/>
          <w:sz w:val="24"/>
          <w:szCs w:val="24"/>
        </w:rPr>
        <w:t>3</w:t>
      </w:r>
      <w:r w:rsidR="00B81088" w:rsidRPr="1BD68A4A">
        <w:rPr>
          <w:rFonts w:ascii="Times New Roman" w:hAnsi="Times New Roman" w:cs="Times New Roman"/>
          <w:b/>
          <w:bCs/>
          <w:sz w:val="24"/>
          <w:szCs w:val="24"/>
        </w:rPr>
        <w:t xml:space="preserve">) </w:t>
      </w:r>
      <w:r w:rsidR="00B81088" w:rsidRPr="1BD68A4A">
        <w:rPr>
          <w:rFonts w:ascii="Times New Roman" w:hAnsi="Times New Roman" w:cs="Times New Roman"/>
          <w:sz w:val="24"/>
          <w:szCs w:val="24"/>
        </w:rPr>
        <w:t xml:space="preserve">paragrahvi 21 lõikest 3 jäetakse välja sõnad </w:t>
      </w:r>
      <w:r w:rsidR="00BB1510" w:rsidRPr="1BD68A4A">
        <w:rPr>
          <w:rFonts w:ascii="Times New Roman" w:hAnsi="Times New Roman" w:cs="Times New Roman"/>
          <w:sz w:val="24"/>
          <w:szCs w:val="24"/>
        </w:rPr>
        <w:t>„</w:t>
      </w:r>
      <w:r w:rsidR="00B81088" w:rsidRPr="1BD68A4A">
        <w:rPr>
          <w:rFonts w:ascii="Times New Roman" w:hAnsi="Times New Roman" w:cs="Times New Roman"/>
          <w:sz w:val="24"/>
          <w:szCs w:val="24"/>
        </w:rPr>
        <w:t xml:space="preserve">tütarettevõtjast krediidiasutuse asutamiseks või“; </w:t>
      </w:r>
    </w:p>
    <w:p w14:paraId="2BC1CB13" w14:textId="77777777" w:rsidR="00130B38" w:rsidRPr="00FA634D" w:rsidRDefault="00130B38" w:rsidP="00067FC9">
      <w:pPr>
        <w:spacing w:after="0" w:line="240" w:lineRule="auto"/>
        <w:jc w:val="both"/>
        <w:rPr>
          <w:rFonts w:ascii="Times New Roman" w:hAnsi="Times New Roman" w:cs="Times New Roman"/>
          <w:sz w:val="24"/>
          <w:szCs w:val="24"/>
        </w:rPr>
      </w:pPr>
    </w:p>
    <w:p w14:paraId="3F08F4BD" w14:textId="1598B462" w:rsidR="00423873" w:rsidRPr="00FA634D" w:rsidRDefault="7B1002A6"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4AB7EF0B" w:rsidRPr="1BD68A4A">
        <w:rPr>
          <w:rFonts w:ascii="Times New Roman" w:hAnsi="Times New Roman" w:cs="Times New Roman"/>
          <w:b/>
          <w:bCs/>
          <w:sz w:val="24"/>
          <w:szCs w:val="24"/>
        </w:rPr>
        <w:t>4</w:t>
      </w:r>
      <w:r w:rsidR="6B9E39DC" w:rsidRPr="1BD68A4A">
        <w:rPr>
          <w:rFonts w:ascii="Times New Roman" w:hAnsi="Times New Roman" w:cs="Times New Roman"/>
          <w:b/>
          <w:bCs/>
          <w:sz w:val="24"/>
          <w:szCs w:val="24"/>
        </w:rPr>
        <w:t xml:space="preserve">) </w:t>
      </w:r>
      <w:r w:rsidR="6B9E39DC" w:rsidRPr="1BD68A4A">
        <w:rPr>
          <w:rFonts w:ascii="Times New Roman" w:hAnsi="Times New Roman" w:cs="Times New Roman"/>
          <w:sz w:val="24"/>
          <w:szCs w:val="24"/>
        </w:rPr>
        <w:t xml:space="preserve">paragrahvi 21 lõikes 4 </w:t>
      </w:r>
      <w:r w:rsidR="3121D87B" w:rsidRPr="1BD68A4A">
        <w:rPr>
          <w:rFonts w:ascii="Times New Roman" w:hAnsi="Times New Roman" w:cs="Times New Roman"/>
          <w:sz w:val="24"/>
          <w:szCs w:val="24"/>
        </w:rPr>
        <w:t xml:space="preserve">ning </w:t>
      </w:r>
      <w:r w:rsidR="6B9E39DC" w:rsidRPr="1BD68A4A">
        <w:rPr>
          <w:rFonts w:ascii="Times New Roman" w:hAnsi="Times New Roman" w:cs="Times New Roman"/>
          <w:sz w:val="24"/>
          <w:szCs w:val="24"/>
        </w:rPr>
        <w:t xml:space="preserve">lõike 5 punktides 1, </w:t>
      </w:r>
      <w:commentRangeStart w:id="100"/>
      <w:r w:rsidR="5D6C100B" w:rsidRPr="1BD68A4A">
        <w:rPr>
          <w:rFonts w:ascii="Times New Roman" w:hAnsi="Times New Roman" w:cs="Times New Roman"/>
          <w:sz w:val="24"/>
          <w:szCs w:val="24"/>
        </w:rPr>
        <w:t xml:space="preserve">2, </w:t>
      </w:r>
      <w:commentRangeEnd w:id="100"/>
      <w:r w:rsidR="00D77D8E">
        <w:rPr>
          <w:rStyle w:val="Kommentaariviide"/>
        </w:rPr>
        <w:commentReference w:id="100"/>
      </w:r>
      <w:r w:rsidR="6B9E39DC" w:rsidRPr="1BD68A4A">
        <w:rPr>
          <w:rFonts w:ascii="Times New Roman" w:hAnsi="Times New Roman" w:cs="Times New Roman"/>
          <w:sz w:val="24"/>
          <w:szCs w:val="24"/>
        </w:rPr>
        <w:t xml:space="preserve">4 ja 5 asendatakse sõna </w:t>
      </w:r>
      <w:r w:rsidR="2CDA80AA" w:rsidRPr="1BD68A4A">
        <w:rPr>
          <w:rFonts w:ascii="Times New Roman" w:hAnsi="Times New Roman" w:cs="Times New Roman"/>
          <w:sz w:val="24"/>
          <w:szCs w:val="24"/>
        </w:rPr>
        <w:t>„</w:t>
      </w:r>
      <w:r w:rsidR="6B9E39DC" w:rsidRPr="1BD68A4A">
        <w:rPr>
          <w:rFonts w:ascii="Times New Roman" w:hAnsi="Times New Roman" w:cs="Times New Roman"/>
          <w:sz w:val="24"/>
          <w:szCs w:val="24"/>
        </w:rPr>
        <w:t xml:space="preserve">välisriigi“ sõnadega </w:t>
      </w:r>
      <w:r w:rsidR="2CDA80AA" w:rsidRPr="1BD68A4A">
        <w:rPr>
          <w:rFonts w:ascii="Times New Roman" w:hAnsi="Times New Roman" w:cs="Times New Roman"/>
          <w:sz w:val="24"/>
          <w:szCs w:val="24"/>
        </w:rPr>
        <w:t>„</w:t>
      </w:r>
      <w:r w:rsidR="6B9E39DC" w:rsidRPr="1BD68A4A">
        <w:rPr>
          <w:rFonts w:ascii="Times New Roman" w:hAnsi="Times New Roman" w:cs="Times New Roman"/>
          <w:sz w:val="24"/>
          <w:szCs w:val="24"/>
        </w:rPr>
        <w:t xml:space="preserve">kolmanda riigi“; </w:t>
      </w:r>
    </w:p>
    <w:p w14:paraId="31F916CE" w14:textId="77777777" w:rsidR="00423873" w:rsidRPr="00FA634D" w:rsidRDefault="00423873" w:rsidP="00067FC9">
      <w:pPr>
        <w:spacing w:after="0" w:line="240" w:lineRule="auto"/>
        <w:jc w:val="both"/>
        <w:rPr>
          <w:rFonts w:ascii="Times New Roman" w:hAnsi="Times New Roman" w:cs="Times New Roman"/>
          <w:sz w:val="24"/>
          <w:szCs w:val="24"/>
        </w:rPr>
      </w:pPr>
    </w:p>
    <w:p w14:paraId="00295F0E" w14:textId="2E5DCE06" w:rsidR="00423873" w:rsidRPr="00FA634D" w:rsidRDefault="00130B38"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AEC0123" w:rsidRPr="1BD68A4A">
        <w:rPr>
          <w:rFonts w:ascii="Times New Roman" w:hAnsi="Times New Roman" w:cs="Times New Roman"/>
          <w:b/>
          <w:bCs/>
          <w:sz w:val="24"/>
          <w:szCs w:val="24"/>
        </w:rPr>
        <w:t>5</w:t>
      </w:r>
      <w:r w:rsidR="00423873" w:rsidRPr="1BD68A4A">
        <w:rPr>
          <w:rFonts w:ascii="Times New Roman" w:hAnsi="Times New Roman" w:cs="Times New Roman"/>
          <w:b/>
          <w:bCs/>
          <w:sz w:val="24"/>
          <w:szCs w:val="24"/>
        </w:rPr>
        <w:t xml:space="preserve">) </w:t>
      </w:r>
      <w:r w:rsidR="00423873" w:rsidRPr="1BD68A4A">
        <w:rPr>
          <w:rFonts w:ascii="Times New Roman" w:hAnsi="Times New Roman" w:cs="Times New Roman"/>
          <w:sz w:val="24"/>
          <w:szCs w:val="24"/>
        </w:rPr>
        <w:t xml:space="preserve">paragrahvi 21 lõike 5 punkt 2 muudetakse ja sõnastatakse järgmiselt: </w:t>
      </w:r>
    </w:p>
    <w:p w14:paraId="78221230" w14:textId="32115171" w:rsidR="00423873" w:rsidRPr="00FA634D" w:rsidRDefault="00DE5AC0"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423873" w:rsidRPr="1BD68A4A">
        <w:rPr>
          <w:rFonts w:ascii="Times New Roman" w:hAnsi="Times New Roman" w:cs="Times New Roman"/>
          <w:sz w:val="24"/>
          <w:szCs w:val="24"/>
        </w:rPr>
        <w:t xml:space="preserve">2) kolmanda riigi krediidiasutuse filiaali organisatsiooni struktuur ei vasta kavandatava tegevuse sisule;“; </w:t>
      </w:r>
    </w:p>
    <w:p w14:paraId="7B685A88" w14:textId="77777777" w:rsidR="00423873" w:rsidRPr="00FA634D" w:rsidRDefault="00423873" w:rsidP="00067FC9">
      <w:pPr>
        <w:spacing w:after="0" w:line="240" w:lineRule="auto"/>
        <w:jc w:val="both"/>
        <w:rPr>
          <w:rFonts w:ascii="Times New Roman" w:hAnsi="Times New Roman" w:cs="Times New Roman"/>
          <w:sz w:val="24"/>
          <w:szCs w:val="24"/>
        </w:rPr>
      </w:pPr>
    </w:p>
    <w:p w14:paraId="7F56017D" w14:textId="18C1BC83" w:rsidR="00423873" w:rsidRPr="00FA634D" w:rsidRDefault="00130B38"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690632D" w:rsidRPr="1BD68A4A">
        <w:rPr>
          <w:rFonts w:ascii="Times New Roman" w:hAnsi="Times New Roman" w:cs="Times New Roman"/>
          <w:b/>
          <w:bCs/>
          <w:sz w:val="24"/>
          <w:szCs w:val="24"/>
        </w:rPr>
        <w:t>6</w:t>
      </w:r>
      <w:r w:rsidR="00423873" w:rsidRPr="1BD68A4A">
        <w:rPr>
          <w:rFonts w:ascii="Times New Roman" w:hAnsi="Times New Roman" w:cs="Times New Roman"/>
          <w:b/>
          <w:bCs/>
          <w:sz w:val="24"/>
          <w:szCs w:val="24"/>
        </w:rPr>
        <w:t xml:space="preserve">) </w:t>
      </w:r>
      <w:r w:rsidR="00423873" w:rsidRPr="1BD68A4A">
        <w:rPr>
          <w:rFonts w:ascii="Times New Roman" w:hAnsi="Times New Roman" w:cs="Times New Roman"/>
          <w:sz w:val="24"/>
          <w:szCs w:val="24"/>
        </w:rPr>
        <w:t xml:space="preserve">paragrahvi 21 lõiget 5 täiendatakse punktiga 6 järgmises sõnastuses: </w:t>
      </w:r>
    </w:p>
    <w:p w14:paraId="4DFDE736" w14:textId="32D5B758" w:rsidR="00423873" w:rsidRPr="00FA634D" w:rsidRDefault="00DE5AC0" w:rsidP="00067FC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B77CDFA" w:rsidRPr="1BD68A4A">
        <w:rPr>
          <w:rFonts w:ascii="Times New Roman" w:hAnsi="Times New Roman" w:cs="Times New Roman"/>
          <w:sz w:val="24"/>
          <w:szCs w:val="24"/>
        </w:rPr>
        <w:t>6) kolmanda riigi krediidiasutuse pea</w:t>
      </w:r>
      <w:r w:rsidR="3C9D4EE5" w:rsidRPr="1BD68A4A">
        <w:rPr>
          <w:rFonts w:ascii="Times New Roman" w:hAnsi="Times New Roman" w:cs="Times New Roman"/>
          <w:sz w:val="24"/>
          <w:szCs w:val="24"/>
        </w:rPr>
        <w:t>ettevõtja</w:t>
      </w:r>
      <w:r w:rsidR="2B77CDFA" w:rsidRPr="1BD68A4A">
        <w:rPr>
          <w:rFonts w:ascii="Times New Roman" w:hAnsi="Times New Roman" w:cs="Times New Roman"/>
          <w:sz w:val="24"/>
          <w:szCs w:val="24"/>
        </w:rPr>
        <w:t xml:space="preserve"> või selle konsolideerimisgrupp ei täida tema suhtes kolmanda riigi õiguse alusel kohaldatavaid usaldatavusnõudeid või esineb põhjendatud kahtlus, et ta ei hakka neid täitma või rikub neid nõudeid järgmise 12 kuu jooksul.“; </w:t>
      </w:r>
    </w:p>
    <w:p w14:paraId="5509B1B0" w14:textId="77777777" w:rsidR="00787E61" w:rsidRPr="00FA634D" w:rsidRDefault="00787E61" w:rsidP="00464A6C">
      <w:pPr>
        <w:spacing w:after="0" w:line="240" w:lineRule="auto"/>
        <w:jc w:val="both"/>
        <w:rPr>
          <w:rFonts w:ascii="Times New Roman" w:hAnsi="Times New Roman" w:cs="Times New Roman"/>
          <w:sz w:val="24"/>
          <w:szCs w:val="24"/>
        </w:rPr>
      </w:pPr>
    </w:p>
    <w:p w14:paraId="7E696C47" w14:textId="1DE19908" w:rsidR="00423873" w:rsidRPr="00FA634D" w:rsidRDefault="00130B38"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6BC8A5C0" w:rsidRPr="1BD68A4A">
        <w:rPr>
          <w:rFonts w:ascii="Times New Roman" w:hAnsi="Times New Roman" w:cs="Times New Roman"/>
          <w:b/>
          <w:bCs/>
          <w:sz w:val="24"/>
          <w:szCs w:val="24"/>
        </w:rPr>
        <w:t>7</w:t>
      </w:r>
      <w:r w:rsidR="00423873" w:rsidRPr="1BD68A4A">
        <w:rPr>
          <w:rFonts w:ascii="Times New Roman" w:hAnsi="Times New Roman" w:cs="Times New Roman"/>
          <w:b/>
          <w:bCs/>
          <w:sz w:val="24"/>
          <w:szCs w:val="24"/>
        </w:rPr>
        <w:t xml:space="preserve">) </w:t>
      </w:r>
      <w:r w:rsidR="00423873" w:rsidRPr="1BD68A4A">
        <w:rPr>
          <w:rFonts w:ascii="Times New Roman" w:hAnsi="Times New Roman" w:cs="Times New Roman"/>
          <w:sz w:val="24"/>
          <w:szCs w:val="24"/>
        </w:rPr>
        <w:t>paragrahvi 21 täiendatakse lõigetega 5</w:t>
      </w:r>
      <w:r w:rsidR="00423873" w:rsidRPr="1BD68A4A">
        <w:rPr>
          <w:rFonts w:ascii="Times New Roman" w:hAnsi="Times New Roman" w:cs="Times New Roman"/>
          <w:sz w:val="24"/>
          <w:szCs w:val="24"/>
          <w:vertAlign w:val="superscript"/>
        </w:rPr>
        <w:t>1</w:t>
      </w:r>
      <w:r w:rsidR="00423873" w:rsidRPr="1BD68A4A">
        <w:rPr>
          <w:rFonts w:ascii="Times New Roman" w:hAnsi="Times New Roman" w:cs="Times New Roman"/>
          <w:sz w:val="24"/>
          <w:szCs w:val="24"/>
        </w:rPr>
        <w:t>–5</w:t>
      </w:r>
      <w:r w:rsidR="00423873" w:rsidRPr="1BD68A4A">
        <w:rPr>
          <w:rFonts w:ascii="Times New Roman" w:hAnsi="Times New Roman" w:cs="Times New Roman"/>
          <w:sz w:val="24"/>
          <w:szCs w:val="24"/>
          <w:vertAlign w:val="superscript"/>
        </w:rPr>
        <w:t xml:space="preserve">3 </w:t>
      </w:r>
      <w:r w:rsidR="00423873" w:rsidRPr="1BD68A4A">
        <w:rPr>
          <w:rFonts w:ascii="Times New Roman" w:hAnsi="Times New Roman" w:cs="Times New Roman"/>
          <w:sz w:val="24"/>
          <w:szCs w:val="24"/>
        </w:rPr>
        <w:t xml:space="preserve">järgmises sõnastuses: </w:t>
      </w:r>
    </w:p>
    <w:p w14:paraId="31B65257" w14:textId="2D66A2C4" w:rsidR="00423873" w:rsidRPr="00FA634D" w:rsidRDefault="4EAADFD6"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5C9DFDB" w:rsidRPr="1BD68A4A">
        <w:rPr>
          <w:rFonts w:ascii="Times New Roman" w:hAnsi="Times New Roman" w:cs="Times New Roman"/>
          <w:sz w:val="24"/>
          <w:szCs w:val="24"/>
        </w:rPr>
        <w:t>(5</w:t>
      </w:r>
      <w:r w:rsidR="15C9DFDB" w:rsidRPr="1BD68A4A">
        <w:rPr>
          <w:rFonts w:ascii="Times New Roman" w:hAnsi="Times New Roman" w:cs="Times New Roman"/>
          <w:sz w:val="24"/>
          <w:szCs w:val="24"/>
          <w:vertAlign w:val="superscript"/>
        </w:rPr>
        <w:t>1</w:t>
      </w:r>
      <w:r w:rsidR="15C9DFDB" w:rsidRPr="1BD68A4A">
        <w:rPr>
          <w:rFonts w:ascii="Times New Roman" w:hAnsi="Times New Roman" w:cs="Times New Roman"/>
          <w:sz w:val="24"/>
          <w:szCs w:val="24"/>
        </w:rPr>
        <w:t xml:space="preserve">) Kolmanda riigi krediidiasutuse filiaal teavitab Finantsinspektsiooni </w:t>
      </w:r>
      <w:r w:rsidR="593A42F2" w:rsidRPr="1BD68A4A">
        <w:rPr>
          <w:rFonts w:ascii="Times New Roman" w:hAnsi="Times New Roman" w:cs="Times New Roman"/>
          <w:sz w:val="24"/>
          <w:szCs w:val="24"/>
        </w:rPr>
        <w:t xml:space="preserve">viivitamata </w:t>
      </w:r>
      <w:r w:rsidR="15C9DFDB" w:rsidRPr="1BD68A4A">
        <w:rPr>
          <w:rFonts w:ascii="Times New Roman" w:hAnsi="Times New Roman" w:cs="Times New Roman"/>
          <w:sz w:val="24"/>
          <w:szCs w:val="24"/>
        </w:rPr>
        <w:t xml:space="preserve">käesoleva paragrahvi lõike 5 punktis 6 nimetatud asjaolu esinemisest. </w:t>
      </w:r>
    </w:p>
    <w:p w14:paraId="7E03F3FC" w14:textId="77777777" w:rsidR="00A72AEB" w:rsidRPr="00FA634D" w:rsidRDefault="00A72AEB" w:rsidP="00A72AEB">
      <w:pPr>
        <w:spacing w:after="0" w:line="240" w:lineRule="auto"/>
        <w:jc w:val="both"/>
        <w:rPr>
          <w:rFonts w:ascii="Times New Roman" w:hAnsi="Times New Roman" w:cs="Times New Roman"/>
          <w:b/>
          <w:bCs/>
          <w:sz w:val="24"/>
          <w:szCs w:val="24"/>
        </w:rPr>
      </w:pPr>
    </w:p>
    <w:p w14:paraId="3A81A2CE" w14:textId="322A0A91" w:rsidR="00423873" w:rsidRPr="00FA634D" w:rsidRDefault="2E5D14D4"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lastRenderedPageBreak/>
        <w:t>(5</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Finantsinspektsioon annab kolmanda riigi krediidiasutuse filiaalile loa, kui on täidetud käesoleva paragrahvi lõigetes 2 ja 3 nimetatud </w:t>
      </w:r>
      <w:r w:rsidR="2BB76C80" w:rsidRPr="1BD68A4A">
        <w:rPr>
          <w:rFonts w:ascii="Times New Roman" w:hAnsi="Times New Roman" w:cs="Times New Roman"/>
          <w:sz w:val="24"/>
          <w:szCs w:val="24"/>
        </w:rPr>
        <w:t>ning</w:t>
      </w:r>
      <w:r w:rsidRPr="1BD68A4A">
        <w:rPr>
          <w:rFonts w:ascii="Times New Roman" w:hAnsi="Times New Roman" w:cs="Times New Roman"/>
          <w:sz w:val="24"/>
          <w:szCs w:val="24"/>
        </w:rPr>
        <w:t xml:space="preserve"> kõik järgmised tingimused:</w:t>
      </w:r>
      <w:r w:rsidRPr="1BD68A4A">
        <w:rPr>
          <w:rFonts w:ascii="Times New Roman" w:hAnsi="Times New Roman" w:cs="Times New Roman"/>
          <w:b/>
          <w:bCs/>
          <w:sz w:val="24"/>
          <w:szCs w:val="24"/>
        </w:rPr>
        <w:t xml:space="preserve"> </w:t>
      </w:r>
    </w:p>
    <w:p w14:paraId="1A4F9274" w14:textId="3E7F9F77" w:rsidR="00423873" w:rsidRPr="00FA634D" w:rsidRDefault="6A61F7C4"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 filiaal vastab käesoleva seaduse §-des 95</w:t>
      </w:r>
      <w:r w:rsidRPr="1BD68A4A">
        <w:rPr>
          <w:rFonts w:ascii="Times New Roman" w:hAnsi="Times New Roman" w:cs="Times New Roman"/>
          <w:sz w:val="24"/>
          <w:szCs w:val="24"/>
          <w:vertAlign w:val="superscript"/>
        </w:rPr>
        <w:t>2</w:t>
      </w:r>
      <w:r w:rsidR="00102157" w:rsidRPr="1BD68A4A">
        <w:rPr>
          <w:rFonts w:ascii="Times New Roman" w:hAnsi="Times New Roman" w:cs="Times New Roman"/>
          <w:sz w:val="24"/>
          <w:szCs w:val="24"/>
        </w:rPr>
        <w:t xml:space="preserve"> ja </w:t>
      </w:r>
      <w:r w:rsidRPr="1BD68A4A">
        <w:rPr>
          <w:rFonts w:ascii="Times New Roman" w:hAnsi="Times New Roman" w:cs="Times New Roman"/>
          <w:sz w:val="24"/>
          <w:szCs w:val="24"/>
        </w:rPr>
        <w:t>95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sätestatud nõuetele; </w:t>
      </w:r>
    </w:p>
    <w:p w14:paraId="79B228E7" w14:textId="64C757B1" w:rsidR="00423873" w:rsidRPr="00FA634D" w:rsidRDefault="1863875D"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tegevus</w:t>
      </w:r>
      <w:del w:id="101" w:author="Merike Koppel - JUSTDIGI" w:date="2025-12-29T11:21:00Z" w16du:dateUtc="2025-12-29T09:21:00Z">
        <w:r w:rsidR="00C8007C" w:rsidRPr="1BD68A4A" w:rsidDel="00D77D8E">
          <w:rPr>
            <w:rFonts w:ascii="Times New Roman" w:hAnsi="Times New Roman" w:cs="Times New Roman"/>
            <w:sz w:val="24"/>
            <w:szCs w:val="24"/>
          </w:rPr>
          <w:delText>eks</w:delText>
        </w:r>
      </w:del>
      <w:r w:rsidRPr="1BD68A4A">
        <w:rPr>
          <w:rFonts w:ascii="Times New Roman" w:hAnsi="Times New Roman" w:cs="Times New Roman"/>
          <w:sz w:val="24"/>
          <w:szCs w:val="24"/>
        </w:rPr>
        <w:t>, mille jaoks kolmanda riigi pea</w:t>
      </w:r>
      <w:r w:rsidR="4056C855"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taotleb</w:t>
      </w:r>
      <w:r w:rsidR="00FE3340" w:rsidRPr="1BD68A4A">
        <w:rPr>
          <w:rFonts w:ascii="Times New Roman" w:hAnsi="Times New Roman" w:cs="Times New Roman"/>
          <w:sz w:val="24"/>
          <w:szCs w:val="24"/>
        </w:rPr>
        <w:t xml:space="preserve"> luba</w:t>
      </w:r>
      <w:r w:rsidRPr="1BD68A4A">
        <w:rPr>
          <w:rFonts w:ascii="Times New Roman" w:hAnsi="Times New Roman" w:cs="Times New Roman"/>
          <w:sz w:val="24"/>
          <w:szCs w:val="24"/>
        </w:rPr>
        <w:t>, on hõlmatud tegevusloaga, mille pea</w:t>
      </w:r>
      <w:r w:rsidR="201CB789"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on saanud kolmandas riigis, kus ta on asutatud ja kus teostatakse tema üle järelevalvet; </w:t>
      </w:r>
    </w:p>
    <w:p w14:paraId="42D83209" w14:textId="3659206D" w:rsidR="00423873" w:rsidRPr="00FA634D" w:rsidRDefault="2B77CDFA"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 kolmanda riigi pea</w:t>
      </w:r>
      <w:r w:rsidR="6EE26079"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üle järelevalvet teostavat </w:t>
      </w:r>
      <w:commentRangeStart w:id="102"/>
      <w:r w:rsidRPr="1BD68A4A">
        <w:rPr>
          <w:rFonts w:ascii="Times New Roman" w:hAnsi="Times New Roman" w:cs="Times New Roman"/>
          <w:sz w:val="24"/>
          <w:szCs w:val="24"/>
        </w:rPr>
        <w:t>järelevalveasutust</w:t>
      </w:r>
      <w:commentRangeEnd w:id="102"/>
      <w:r w:rsidR="00E21E29">
        <w:rPr>
          <w:rStyle w:val="Kommentaariviide"/>
        </w:rPr>
        <w:commentReference w:id="102"/>
      </w:r>
      <w:r w:rsidRPr="1BD68A4A">
        <w:rPr>
          <w:rFonts w:ascii="Times New Roman" w:hAnsi="Times New Roman" w:cs="Times New Roman"/>
          <w:sz w:val="24"/>
          <w:szCs w:val="24"/>
        </w:rPr>
        <w:t xml:space="preserve"> on teavitatud filiaali asutamisest </w:t>
      </w:r>
      <w:r w:rsidR="00F92CC6" w:rsidRPr="1BD68A4A">
        <w:rPr>
          <w:rFonts w:ascii="Times New Roman" w:hAnsi="Times New Roman" w:cs="Times New Roman"/>
          <w:sz w:val="24"/>
          <w:szCs w:val="24"/>
        </w:rPr>
        <w:t xml:space="preserve">ja </w:t>
      </w:r>
      <w:r w:rsidRPr="1BD68A4A">
        <w:rPr>
          <w:rFonts w:ascii="Times New Roman" w:hAnsi="Times New Roman" w:cs="Times New Roman"/>
          <w:sz w:val="24"/>
          <w:szCs w:val="24"/>
        </w:rPr>
        <w:t>talle on kättesaadavaks tehtud käesoleva paragrahvi lõike 2 punktides 1–1</w:t>
      </w:r>
      <w:r w:rsidRPr="1BD68A4A">
        <w:rPr>
          <w:rFonts w:ascii="Times New Roman" w:hAnsi="Times New Roman" w:cs="Times New Roman"/>
          <w:sz w:val="24"/>
          <w:szCs w:val="24"/>
          <w:vertAlign w:val="superscript"/>
        </w:rPr>
        <w:t xml:space="preserve">2 </w:t>
      </w:r>
      <w:r w:rsidRPr="1BD68A4A">
        <w:rPr>
          <w:rFonts w:ascii="Times New Roman" w:hAnsi="Times New Roman" w:cs="Times New Roman"/>
          <w:sz w:val="24"/>
          <w:szCs w:val="24"/>
        </w:rPr>
        <w:t xml:space="preserve">nimetatud tingimuste täitmist tõendavad dokumendid; </w:t>
      </w:r>
    </w:p>
    <w:p w14:paraId="7B045084" w14:textId="59A8BBDD" w:rsidR="00423873" w:rsidRPr="00FA634D" w:rsidRDefault="3D6C9CF8"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4)</w:t>
      </w:r>
      <w:r w:rsidR="6A044F9D" w:rsidRPr="1BD68A4A">
        <w:rPr>
          <w:rFonts w:ascii="Times New Roman" w:hAnsi="Times New Roman" w:cs="Times New Roman"/>
          <w:sz w:val="24"/>
          <w:szCs w:val="24"/>
        </w:rPr>
        <w:t xml:space="preserve"> </w:t>
      </w:r>
      <w:r w:rsidRPr="1BD68A4A">
        <w:rPr>
          <w:rFonts w:ascii="Times New Roman" w:hAnsi="Times New Roman" w:cs="Times New Roman"/>
          <w:sz w:val="24"/>
          <w:szCs w:val="24"/>
        </w:rPr>
        <w:t>filiaal</w:t>
      </w:r>
      <w:r w:rsidR="00AD18ED" w:rsidRPr="1BD68A4A">
        <w:rPr>
          <w:rFonts w:ascii="Times New Roman" w:hAnsi="Times New Roman" w:cs="Times New Roman"/>
          <w:sz w:val="24"/>
          <w:szCs w:val="24"/>
        </w:rPr>
        <w:t>il</w:t>
      </w:r>
      <w:r w:rsidR="7F58AAC0" w:rsidRPr="1BD68A4A">
        <w:rPr>
          <w:rFonts w:ascii="Times New Roman" w:hAnsi="Times New Roman" w:cs="Times New Roman"/>
          <w:sz w:val="24"/>
          <w:szCs w:val="24"/>
        </w:rPr>
        <w:t>e antakse luba</w:t>
      </w:r>
      <w:r w:rsidRPr="1BD68A4A">
        <w:rPr>
          <w:rFonts w:ascii="Times New Roman" w:hAnsi="Times New Roman" w:cs="Times New Roman"/>
          <w:sz w:val="24"/>
          <w:szCs w:val="24"/>
        </w:rPr>
        <w:t xml:space="preserve"> tegutseda üksnes Eestis </w:t>
      </w:r>
      <w:r w:rsidR="00F92CC6"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tal on otseselt keelatud osutada neid teenuseid </w:t>
      </w:r>
      <w:r w:rsidR="367AB39D" w:rsidRPr="1BD68A4A">
        <w:rPr>
          <w:rFonts w:ascii="Times New Roman" w:hAnsi="Times New Roman" w:cs="Times New Roman"/>
          <w:sz w:val="24"/>
          <w:szCs w:val="24"/>
        </w:rPr>
        <w:t>piiriüleselt</w:t>
      </w:r>
      <w:r w:rsidR="0080617B" w:rsidRPr="1BD68A4A">
        <w:rPr>
          <w:rFonts w:ascii="Times New Roman" w:hAnsi="Times New Roman" w:cs="Times New Roman"/>
          <w:sz w:val="24"/>
          <w:szCs w:val="24"/>
        </w:rPr>
        <w:t xml:space="preserve"> </w:t>
      </w:r>
      <w:r w:rsidRPr="1BD68A4A">
        <w:rPr>
          <w:rFonts w:ascii="Times New Roman" w:hAnsi="Times New Roman" w:cs="Times New Roman"/>
          <w:sz w:val="24"/>
          <w:szCs w:val="24"/>
        </w:rPr>
        <w:t>teises Euroopa Liidu liikmesriigis, välja arvatud</w:t>
      </w:r>
      <w:r w:rsidR="000C4FFF" w:rsidRPr="1BD68A4A">
        <w:rPr>
          <w:rFonts w:ascii="Times New Roman" w:hAnsi="Times New Roman" w:cs="Times New Roman"/>
          <w:sz w:val="24"/>
          <w:szCs w:val="24"/>
        </w:rPr>
        <w:t xml:space="preserve"> </w:t>
      </w:r>
      <w:r w:rsidRPr="1BD68A4A">
        <w:rPr>
          <w:rFonts w:ascii="Times New Roman" w:hAnsi="Times New Roman" w:cs="Times New Roman"/>
          <w:sz w:val="24"/>
          <w:szCs w:val="24"/>
        </w:rPr>
        <w:t>grupisisene rahastamine koos sama kolmanda riigi pea</w:t>
      </w:r>
      <w:r w:rsidR="33629AB3"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teiste kolmandate riikide krediidiasutuste filiaalidega, või tehingud, mis on sõlmitud kooskõlas käesoleva seaduse § 20</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xml:space="preserve"> lõigete</w:t>
      </w:r>
      <w:r w:rsidR="00FF0896" w:rsidRPr="1BD68A4A">
        <w:rPr>
          <w:rFonts w:ascii="Times New Roman" w:hAnsi="Times New Roman" w:cs="Times New Roman"/>
          <w:sz w:val="24"/>
          <w:szCs w:val="24"/>
        </w:rPr>
        <w:t>ga</w:t>
      </w:r>
      <w:r w:rsidRPr="1BD68A4A">
        <w:rPr>
          <w:rFonts w:ascii="Times New Roman" w:hAnsi="Times New Roman" w:cs="Times New Roman"/>
          <w:sz w:val="24"/>
          <w:szCs w:val="24"/>
        </w:rPr>
        <w:t xml:space="preserve"> 3</w:t>
      </w:r>
      <w:r w:rsidR="2BFBF7D8"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vertAlign w:val="superscript"/>
        </w:rPr>
        <w:t xml:space="preserve"> </w:t>
      </w:r>
      <w:r w:rsidRPr="1BD68A4A">
        <w:rPr>
          <w:rFonts w:ascii="Times New Roman" w:hAnsi="Times New Roman" w:cs="Times New Roman"/>
          <w:sz w:val="24"/>
          <w:szCs w:val="24"/>
        </w:rPr>
        <w:t>ja 3</w:t>
      </w:r>
      <w:r w:rsidR="2A131C0B"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w:t>
      </w:r>
    </w:p>
    <w:p w14:paraId="6F91E291" w14:textId="01E3A3BB" w:rsidR="00423873" w:rsidRPr="00FA634D" w:rsidRDefault="56E61027" w:rsidP="00A72AEB">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Finantsinspektsioonil on võimalik </w:t>
      </w:r>
      <w:r w:rsidR="0014599A" w:rsidRPr="1BD68A4A">
        <w:rPr>
          <w:rFonts w:ascii="Times New Roman" w:hAnsi="Times New Roman" w:cs="Times New Roman"/>
          <w:sz w:val="24"/>
          <w:szCs w:val="24"/>
        </w:rPr>
        <w:t xml:space="preserve">saada </w:t>
      </w:r>
      <w:r w:rsidRPr="1BD68A4A">
        <w:rPr>
          <w:rFonts w:ascii="Times New Roman" w:hAnsi="Times New Roman" w:cs="Times New Roman"/>
          <w:sz w:val="24"/>
          <w:szCs w:val="24"/>
        </w:rPr>
        <w:t>ligipääs kolmanda riigi pea</w:t>
      </w:r>
      <w:r w:rsidR="14444EDE" w:rsidRPr="1BD68A4A">
        <w:rPr>
          <w:rFonts w:ascii="Times New Roman" w:hAnsi="Times New Roman" w:cs="Times New Roman"/>
          <w:sz w:val="24"/>
          <w:szCs w:val="24"/>
        </w:rPr>
        <w:t>ettevõtja</w:t>
      </w:r>
      <w:r w:rsidR="14444EDE" w:rsidRPr="1BD68A4A">
        <w:rPr>
          <w:rFonts w:ascii="Times New Roman" w:hAnsi="Times New Roman" w:cs="Times New Roman"/>
          <w:b/>
          <w:bCs/>
          <w:sz w:val="24"/>
          <w:szCs w:val="24"/>
        </w:rPr>
        <w:t xml:space="preserve"> </w:t>
      </w:r>
      <w:r w:rsidR="14444EDE" w:rsidRPr="1BD68A4A">
        <w:rPr>
          <w:rFonts w:ascii="Times New Roman" w:hAnsi="Times New Roman" w:cs="Times New Roman"/>
          <w:sz w:val="24"/>
          <w:szCs w:val="24"/>
        </w:rPr>
        <w:t>üle järelevalvet teostava järelevalveasutuse käsutuses olevale kogu vajalikule teabele peakontori kohta</w:t>
      </w:r>
      <w:r w:rsidR="00BC1EAF" w:rsidRPr="1BD68A4A">
        <w:rPr>
          <w:rFonts w:ascii="Times New Roman" w:hAnsi="Times New Roman" w:cs="Times New Roman"/>
          <w:sz w:val="24"/>
          <w:szCs w:val="24"/>
        </w:rPr>
        <w:t>, et teostada järelevalvet</w:t>
      </w:r>
      <w:r w:rsidR="14444EDE" w:rsidRPr="1BD68A4A">
        <w:rPr>
          <w:rFonts w:ascii="Times New Roman" w:hAnsi="Times New Roman" w:cs="Times New Roman"/>
          <w:sz w:val="24"/>
          <w:szCs w:val="24"/>
        </w:rPr>
        <w:t xml:space="preserve"> </w:t>
      </w:r>
      <w:r w:rsidR="00303D2B" w:rsidRPr="1BD68A4A">
        <w:rPr>
          <w:rFonts w:ascii="Times New Roman" w:hAnsi="Times New Roman" w:cs="Times New Roman"/>
          <w:sz w:val="24"/>
          <w:szCs w:val="24"/>
        </w:rPr>
        <w:t xml:space="preserve">ja </w:t>
      </w:r>
      <w:r w:rsidR="14444EDE" w:rsidRPr="1BD68A4A">
        <w:rPr>
          <w:rFonts w:ascii="Times New Roman" w:hAnsi="Times New Roman" w:cs="Times New Roman"/>
          <w:sz w:val="24"/>
          <w:szCs w:val="24"/>
        </w:rPr>
        <w:t>tulemuslikult koordineerida</w:t>
      </w:r>
      <w:r w:rsidR="003F5FAC" w:rsidRPr="1BD68A4A">
        <w:rPr>
          <w:rFonts w:ascii="Times New Roman" w:hAnsi="Times New Roman" w:cs="Times New Roman"/>
          <w:sz w:val="24"/>
          <w:szCs w:val="24"/>
        </w:rPr>
        <w:t xml:space="preserve"> </w:t>
      </w:r>
      <w:r w:rsidR="007B21BD" w:rsidRPr="1BD68A4A">
        <w:rPr>
          <w:rFonts w:ascii="Times New Roman" w:hAnsi="Times New Roman" w:cs="Times New Roman"/>
          <w:sz w:val="24"/>
          <w:szCs w:val="24"/>
        </w:rPr>
        <w:t>seda</w:t>
      </w:r>
      <w:r w:rsidR="008A7977" w:rsidRPr="1BD68A4A">
        <w:rPr>
          <w:rFonts w:ascii="Times New Roman" w:hAnsi="Times New Roman" w:cs="Times New Roman"/>
          <w:sz w:val="24"/>
          <w:szCs w:val="24"/>
        </w:rPr>
        <w:t xml:space="preserve"> </w:t>
      </w:r>
      <w:r w:rsidR="14444EDE" w:rsidRPr="1BD68A4A">
        <w:rPr>
          <w:rFonts w:ascii="Times New Roman" w:hAnsi="Times New Roman" w:cs="Times New Roman"/>
          <w:sz w:val="24"/>
          <w:szCs w:val="24"/>
        </w:rPr>
        <w:t xml:space="preserve">järelevalvetegevust </w:t>
      </w:r>
      <w:r w:rsidR="00135C22" w:rsidRPr="1BD68A4A">
        <w:rPr>
          <w:rFonts w:ascii="Times New Roman" w:hAnsi="Times New Roman" w:cs="Times New Roman"/>
          <w:sz w:val="24"/>
          <w:szCs w:val="24"/>
        </w:rPr>
        <w:t xml:space="preserve">nimetatud </w:t>
      </w:r>
      <w:r w:rsidR="14444EDE" w:rsidRPr="1BD68A4A">
        <w:rPr>
          <w:rFonts w:ascii="Times New Roman" w:hAnsi="Times New Roman" w:cs="Times New Roman"/>
          <w:sz w:val="24"/>
          <w:szCs w:val="24"/>
        </w:rPr>
        <w:t xml:space="preserve">järelevalveasutusega eelkõige peakontorit, selle konsolideerimisgruppi või kolmanda riigi finantssüsteemi mõjutava kriisi või finantsprobleemi korral; </w:t>
      </w:r>
    </w:p>
    <w:p w14:paraId="4AADD660" w14:textId="490B858E" w:rsidR="00423873" w:rsidRPr="00FA634D" w:rsidRDefault="6B9E39DC" w:rsidP="00A72AE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6) puudub põhjendatud kahtlus, et filiaali kasutatakse rahapesu või terrorismi rahastamiseks rahapesu ja terrorismi rahastamise tõkestamise seaduse §</w:t>
      </w:r>
      <w:r w:rsidR="70D3D2C1" w:rsidRPr="1BD68A4A">
        <w:rPr>
          <w:rFonts w:ascii="Times New Roman" w:hAnsi="Times New Roman" w:cs="Times New Roman"/>
          <w:sz w:val="24"/>
          <w:szCs w:val="24"/>
        </w:rPr>
        <w:t>-de</w:t>
      </w:r>
      <w:r w:rsidRPr="1BD68A4A">
        <w:rPr>
          <w:rFonts w:ascii="Times New Roman" w:hAnsi="Times New Roman" w:cs="Times New Roman"/>
          <w:sz w:val="24"/>
          <w:szCs w:val="24"/>
        </w:rPr>
        <w:t xml:space="preserve"> 4</w:t>
      </w:r>
      <w:r w:rsidR="6EE9E02A" w:rsidRPr="1BD68A4A">
        <w:rPr>
          <w:rFonts w:ascii="Times New Roman" w:hAnsi="Times New Roman" w:cs="Times New Roman"/>
          <w:sz w:val="24"/>
          <w:szCs w:val="24"/>
        </w:rPr>
        <w:t xml:space="preserve"> ja 5</w:t>
      </w:r>
      <w:r w:rsidRPr="1BD68A4A">
        <w:rPr>
          <w:rFonts w:ascii="Times New Roman" w:hAnsi="Times New Roman" w:cs="Times New Roman"/>
          <w:sz w:val="24"/>
          <w:szCs w:val="24"/>
        </w:rPr>
        <w:t xml:space="preserve"> tähenduses. </w:t>
      </w:r>
    </w:p>
    <w:p w14:paraId="3B13DF03" w14:textId="77777777" w:rsidR="00A72AEB" w:rsidRPr="00FA634D" w:rsidRDefault="00A72AEB" w:rsidP="00A72AEB">
      <w:pPr>
        <w:spacing w:after="0" w:line="240" w:lineRule="auto"/>
        <w:jc w:val="both"/>
        <w:rPr>
          <w:rFonts w:ascii="Times New Roman" w:hAnsi="Times New Roman" w:cs="Times New Roman"/>
          <w:sz w:val="24"/>
          <w:szCs w:val="24"/>
        </w:rPr>
      </w:pPr>
    </w:p>
    <w:p w14:paraId="0A060AE7" w14:textId="1D8442A2" w:rsidR="00423873" w:rsidRPr="00FA634D" w:rsidRDefault="6B9E39DC" w:rsidP="00A72AEB">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Finantsinspektsioon konsulteerib </w:t>
      </w:r>
      <w:commentRangeStart w:id="103"/>
      <w:del w:id="104" w:author="Merike Koppel - JUSTDIGI" w:date="2025-12-29T11:22:00Z" w16du:dateUtc="2025-12-29T09:22:00Z">
        <w:r w:rsidR="103BBAD3" w:rsidRPr="1BD68A4A" w:rsidDel="00E21E29">
          <w:rPr>
            <w:rFonts w:ascii="Times New Roman" w:hAnsi="Times New Roman" w:cs="Times New Roman"/>
            <w:sz w:val="24"/>
            <w:szCs w:val="24"/>
          </w:rPr>
          <w:delText xml:space="preserve">Rahapesu Andmebürooga </w:delText>
        </w:r>
      </w:del>
      <w:r w:rsidRPr="1BD68A4A">
        <w:rPr>
          <w:rFonts w:ascii="Times New Roman" w:hAnsi="Times New Roman" w:cs="Times New Roman"/>
          <w:sz w:val="24"/>
          <w:szCs w:val="24"/>
        </w:rPr>
        <w:t>käesoleva paragrahvi lõike 5</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punktis 6 nimetatud tingimuse hindamiseks</w:t>
      </w:r>
      <w:ins w:id="105" w:author="Merike Koppel - JUSTDIGI" w:date="2025-12-29T11:22:00Z" w16du:dateUtc="2025-12-29T09:22:00Z">
        <w:r w:rsidR="00E21E29" w:rsidRPr="00E21E29">
          <w:rPr>
            <w:rFonts w:ascii="Times New Roman" w:hAnsi="Times New Roman" w:cs="Times New Roman"/>
            <w:sz w:val="24"/>
            <w:szCs w:val="24"/>
          </w:rPr>
          <w:t xml:space="preserve"> </w:t>
        </w:r>
        <w:r w:rsidR="00E21E29" w:rsidRPr="1BD68A4A">
          <w:rPr>
            <w:rFonts w:ascii="Times New Roman" w:hAnsi="Times New Roman" w:cs="Times New Roman"/>
            <w:sz w:val="24"/>
            <w:szCs w:val="24"/>
          </w:rPr>
          <w:t>Rahapesu Andmebürooga</w:t>
        </w:r>
      </w:ins>
      <w:commentRangeEnd w:id="103"/>
      <w:ins w:id="106" w:author="Merike Koppel - JUSTDIGI" w:date="2026-01-03T10:58:00Z" w16du:dateUtc="2026-01-03T08:58:00Z">
        <w:r w:rsidR="0000521B">
          <w:rPr>
            <w:rStyle w:val="Kommentaariviide"/>
          </w:rPr>
          <w:commentReference w:id="103"/>
        </w:r>
      </w:ins>
      <w:r w:rsidRPr="1BD68A4A">
        <w:rPr>
          <w:rFonts w:ascii="Times New Roman" w:hAnsi="Times New Roman" w:cs="Times New Roman"/>
          <w:sz w:val="24"/>
          <w:szCs w:val="24"/>
        </w:rPr>
        <w:t>. Finantsinspektsioon ootab</w:t>
      </w:r>
      <w:del w:id="107" w:author="Merike Koppel - JUSTDIGI" w:date="2025-12-29T11:22:00Z" w16du:dateUtc="2025-12-29T09:22:00Z">
        <w:r w:rsidRPr="1BD68A4A" w:rsidDel="00E21E29">
          <w:rPr>
            <w:rFonts w:ascii="Times New Roman" w:hAnsi="Times New Roman" w:cs="Times New Roman"/>
            <w:sz w:val="24"/>
            <w:szCs w:val="24"/>
          </w:rPr>
          <w:delText xml:space="preserve"> </w:delText>
        </w:r>
        <w:r w:rsidR="59068427" w:rsidRPr="1BD68A4A" w:rsidDel="00E21E29">
          <w:rPr>
            <w:rFonts w:ascii="Times New Roman" w:hAnsi="Times New Roman" w:cs="Times New Roman"/>
            <w:sz w:val="24"/>
            <w:szCs w:val="24"/>
          </w:rPr>
          <w:delText>ära</w:delText>
        </w:r>
      </w:del>
      <w:r w:rsidR="59068427"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enne kolmanda riigi krediidiasutuse filiaalile loa andmist </w:t>
      </w:r>
      <w:ins w:id="108" w:author="Merike Koppel - JUSTDIGI" w:date="2025-12-29T11:22:00Z" w16du:dateUtc="2025-12-29T09:22:00Z">
        <w:r w:rsidR="00E21E29">
          <w:rPr>
            <w:rFonts w:ascii="Times New Roman" w:hAnsi="Times New Roman" w:cs="Times New Roman"/>
            <w:sz w:val="24"/>
            <w:szCs w:val="24"/>
          </w:rPr>
          <w:t xml:space="preserve">ära </w:t>
        </w:r>
      </w:ins>
      <w:r w:rsidRPr="1BD68A4A">
        <w:rPr>
          <w:rFonts w:ascii="Times New Roman" w:hAnsi="Times New Roman" w:cs="Times New Roman"/>
          <w:sz w:val="24"/>
          <w:szCs w:val="24"/>
        </w:rPr>
        <w:t xml:space="preserve">Rahapesu Andmebüroo kirjaliku kinnituse </w:t>
      </w:r>
      <w:r w:rsidR="22587D3D" w:rsidRPr="1BD68A4A">
        <w:rPr>
          <w:rFonts w:ascii="Times New Roman" w:hAnsi="Times New Roman" w:cs="Times New Roman"/>
          <w:sz w:val="24"/>
          <w:szCs w:val="24"/>
        </w:rPr>
        <w:t>sellise</w:t>
      </w:r>
      <w:r w:rsidR="3461F255"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tingimuse täitmise kohta.“; </w:t>
      </w:r>
    </w:p>
    <w:p w14:paraId="68EA14C9" w14:textId="24DCF438" w:rsidR="00423873" w:rsidRPr="00FA634D" w:rsidRDefault="00423873" w:rsidP="00464A6C">
      <w:pPr>
        <w:spacing w:after="0" w:line="240" w:lineRule="auto"/>
        <w:jc w:val="both"/>
        <w:rPr>
          <w:rFonts w:ascii="Times New Roman" w:hAnsi="Times New Roman" w:cs="Times New Roman"/>
          <w:sz w:val="24"/>
          <w:szCs w:val="24"/>
        </w:rPr>
      </w:pPr>
    </w:p>
    <w:p w14:paraId="5CD191DB" w14:textId="46517AC7" w:rsidR="00A72AEB" w:rsidRPr="00FA634D" w:rsidRDefault="1F4976CF"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13022FEB" w:rsidRPr="1BD68A4A">
        <w:rPr>
          <w:rFonts w:ascii="Times New Roman" w:hAnsi="Times New Roman" w:cs="Times New Roman"/>
          <w:b/>
          <w:bCs/>
          <w:sz w:val="24"/>
          <w:szCs w:val="24"/>
        </w:rPr>
        <w:t>8</w:t>
      </w:r>
      <w:r w:rsidR="00A72AEB" w:rsidRPr="1BD68A4A">
        <w:rPr>
          <w:rFonts w:ascii="Times New Roman" w:hAnsi="Times New Roman" w:cs="Times New Roman"/>
          <w:b/>
          <w:bCs/>
          <w:sz w:val="24"/>
          <w:szCs w:val="24"/>
        </w:rPr>
        <w:t xml:space="preserve">) </w:t>
      </w:r>
      <w:r w:rsidR="00A72AEB" w:rsidRPr="1BD68A4A">
        <w:rPr>
          <w:rFonts w:ascii="Times New Roman" w:hAnsi="Times New Roman" w:cs="Times New Roman"/>
          <w:sz w:val="24"/>
          <w:szCs w:val="24"/>
        </w:rPr>
        <w:t>paragrahvi 21 täiendatakse lõikega 7</w:t>
      </w:r>
      <w:r w:rsidR="00A72AEB" w:rsidRPr="1BD68A4A">
        <w:rPr>
          <w:rFonts w:ascii="Times New Roman" w:hAnsi="Times New Roman" w:cs="Times New Roman"/>
          <w:sz w:val="24"/>
          <w:szCs w:val="24"/>
          <w:vertAlign w:val="superscript"/>
        </w:rPr>
        <w:t>1</w:t>
      </w:r>
      <w:r w:rsidR="00A72AEB" w:rsidRPr="1BD68A4A">
        <w:rPr>
          <w:rFonts w:ascii="Times New Roman" w:hAnsi="Times New Roman" w:cs="Times New Roman"/>
          <w:sz w:val="24"/>
          <w:szCs w:val="24"/>
        </w:rPr>
        <w:t xml:space="preserve"> järgmises sõnastuses: </w:t>
      </w:r>
    </w:p>
    <w:p w14:paraId="4FFE4B39" w14:textId="4DE47BCC" w:rsidR="00A72AEB" w:rsidRPr="00FA634D" w:rsidRDefault="004D06A9" w:rsidP="29F7646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F24BB6A" w:rsidRPr="1BD68A4A">
        <w:rPr>
          <w:rFonts w:ascii="Times New Roman" w:hAnsi="Times New Roman" w:cs="Times New Roman"/>
          <w:sz w:val="24"/>
          <w:szCs w:val="24"/>
        </w:rPr>
        <w:t>(7</w:t>
      </w:r>
      <w:r w:rsidR="2F24BB6A" w:rsidRPr="1BD68A4A">
        <w:rPr>
          <w:rFonts w:ascii="Times New Roman" w:hAnsi="Times New Roman" w:cs="Times New Roman"/>
          <w:sz w:val="24"/>
          <w:szCs w:val="24"/>
          <w:vertAlign w:val="superscript"/>
        </w:rPr>
        <w:t>1</w:t>
      </w:r>
      <w:r w:rsidR="2F24BB6A" w:rsidRPr="1BD68A4A">
        <w:rPr>
          <w:rFonts w:ascii="Times New Roman" w:hAnsi="Times New Roman" w:cs="Times New Roman"/>
          <w:sz w:val="24"/>
          <w:szCs w:val="24"/>
        </w:rPr>
        <w:t xml:space="preserve">) </w:t>
      </w:r>
      <w:r w:rsidR="00855A15" w:rsidRPr="1BD68A4A">
        <w:rPr>
          <w:rFonts w:ascii="Times New Roman" w:hAnsi="Times New Roman" w:cs="Times New Roman"/>
          <w:sz w:val="24"/>
          <w:szCs w:val="24"/>
        </w:rPr>
        <w:t>K</w:t>
      </w:r>
      <w:r w:rsidR="02625261" w:rsidRPr="1BD68A4A">
        <w:rPr>
          <w:rFonts w:ascii="Times New Roman" w:hAnsi="Times New Roman" w:cs="Times New Roman"/>
          <w:sz w:val="24"/>
          <w:szCs w:val="24"/>
        </w:rPr>
        <w:t>oostöökokkuleppe puudumise</w:t>
      </w:r>
      <w:r w:rsidR="005C4D37" w:rsidRPr="1BD68A4A">
        <w:rPr>
          <w:rFonts w:ascii="Times New Roman" w:hAnsi="Times New Roman" w:cs="Times New Roman"/>
          <w:sz w:val="24"/>
          <w:szCs w:val="24"/>
        </w:rPr>
        <w:t xml:space="preserve"> korra</w:t>
      </w:r>
      <w:r w:rsidR="02625261" w:rsidRPr="1BD68A4A">
        <w:rPr>
          <w:rFonts w:ascii="Times New Roman" w:hAnsi="Times New Roman" w:cs="Times New Roman"/>
          <w:sz w:val="24"/>
          <w:szCs w:val="24"/>
        </w:rPr>
        <w:t xml:space="preserve">l </w:t>
      </w:r>
      <w:r w:rsidR="00855A15" w:rsidRPr="1BD68A4A">
        <w:rPr>
          <w:rFonts w:ascii="Times New Roman" w:hAnsi="Times New Roman" w:cs="Times New Roman"/>
          <w:sz w:val="24"/>
          <w:szCs w:val="24"/>
        </w:rPr>
        <w:t xml:space="preserve">kolmanda riigi asjaomase pädeva asutusega </w:t>
      </w:r>
      <w:r w:rsidR="2F24BB6A" w:rsidRPr="1BD68A4A">
        <w:rPr>
          <w:rFonts w:ascii="Times New Roman" w:hAnsi="Times New Roman" w:cs="Times New Roman"/>
          <w:sz w:val="24"/>
          <w:szCs w:val="24"/>
        </w:rPr>
        <w:t>teeb Finantsinspektsioon kõik endast oleneva</w:t>
      </w:r>
      <w:commentRangeStart w:id="109"/>
      <w:r w:rsidR="2F24BB6A" w:rsidRPr="1BD68A4A">
        <w:rPr>
          <w:rFonts w:ascii="Times New Roman" w:hAnsi="Times New Roman" w:cs="Times New Roman"/>
          <w:sz w:val="24"/>
          <w:szCs w:val="24"/>
        </w:rPr>
        <w:t xml:space="preserve">, et </w:t>
      </w:r>
      <w:r w:rsidR="1B3A670B" w:rsidRPr="1BD68A4A">
        <w:rPr>
          <w:rFonts w:ascii="Times New Roman" w:hAnsi="Times New Roman" w:cs="Times New Roman"/>
          <w:sz w:val="24"/>
          <w:szCs w:val="24"/>
        </w:rPr>
        <w:t>enne, kui kolmanda riigi krediidiasutuse filiaal a</w:t>
      </w:r>
      <w:r w:rsidR="6BA55C3D" w:rsidRPr="1BD68A4A">
        <w:rPr>
          <w:rFonts w:ascii="Times New Roman" w:hAnsi="Times New Roman" w:cs="Times New Roman"/>
          <w:sz w:val="24"/>
          <w:szCs w:val="24"/>
        </w:rPr>
        <w:t>lustab</w:t>
      </w:r>
      <w:r w:rsidR="1B3A670B" w:rsidRPr="1BD68A4A">
        <w:rPr>
          <w:rFonts w:ascii="Times New Roman" w:hAnsi="Times New Roman" w:cs="Times New Roman"/>
          <w:sz w:val="24"/>
          <w:szCs w:val="24"/>
        </w:rPr>
        <w:t xml:space="preserve"> tegevust, </w:t>
      </w:r>
      <w:r w:rsidR="2F24BB6A" w:rsidRPr="1BD68A4A">
        <w:rPr>
          <w:rFonts w:ascii="Times New Roman" w:hAnsi="Times New Roman" w:cs="Times New Roman"/>
          <w:sz w:val="24"/>
          <w:szCs w:val="24"/>
        </w:rPr>
        <w:t xml:space="preserve">sõlmida </w:t>
      </w:r>
      <w:r w:rsidR="00CA1E49" w:rsidRPr="1BD68A4A">
        <w:rPr>
          <w:rFonts w:ascii="Times New Roman" w:hAnsi="Times New Roman" w:cs="Times New Roman"/>
          <w:sz w:val="24"/>
          <w:szCs w:val="24"/>
        </w:rPr>
        <w:t xml:space="preserve">see </w:t>
      </w:r>
      <w:r w:rsidR="00855A15" w:rsidRPr="1BD68A4A">
        <w:rPr>
          <w:rFonts w:ascii="Times New Roman" w:hAnsi="Times New Roman" w:cs="Times New Roman"/>
          <w:sz w:val="24"/>
          <w:szCs w:val="24"/>
        </w:rPr>
        <w:t xml:space="preserve">kokkulepe </w:t>
      </w:r>
      <w:r w:rsidR="00CA1E49" w:rsidRPr="1BD68A4A">
        <w:rPr>
          <w:rFonts w:ascii="Times New Roman" w:hAnsi="Times New Roman" w:cs="Times New Roman"/>
          <w:sz w:val="24"/>
          <w:szCs w:val="24"/>
        </w:rPr>
        <w:t xml:space="preserve">nimetatud </w:t>
      </w:r>
      <w:r w:rsidR="000B545A" w:rsidRPr="1BD68A4A">
        <w:rPr>
          <w:rFonts w:ascii="Times New Roman" w:hAnsi="Times New Roman" w:cs="Times New Roman"/>
          <w:sz w:val="24"/>
          <w:szCs w:val="24"/>
        </w:rPr>
        <w:t>pädeva asutusega</w:t>
      </w:r>
      <w:commentRangeEnd w:id="109"/>
      <w:r w:rsidR="001E64F6">
        <w:rPr>
          <w:rStyle w:val="Kommentaariviide"/>
        </w:rPr>
        <w:commentReference w:id="109"/>
      </w:r>
      <w:r w:rsidR="2F24BB6A" w:rsidRPr="1BD68A4A">
        <w:rPr>
          <w:rFonts w:ascii="Times New Roman" w:hAnsi="Times New Roman" w:cs="Times New Roman"/>
          <w:sz w:val="24"/>
          <w:szCs w:val="24"/>
        </w:rPr>
        <w:t>, võttes aluseks Euroopa Parlamendi ja nõukogu määruse (EL) nr 1093/2010 artikli 33 lõike</w:t>
      </w:r>
      <w:r w:rsidR="71FBAA1D" w:rsidRPr="1BD68A4A">
        <w:rPr>
          <w:rFonts w:ascii="Times New Roman" w:hAnsi="Times New Roman" w:cs="Times New Roman"/>
          <w:sz w:val="24"/>
          <w:szCs w:val="24"/>
        </w:rPr>
        <w:t>s</w:t>
      </w:r>
      <w:r w:rsidR="2F24BB6A" w:rsidRPr="1BD68A4A">
        <w:rPr>
          <w:rFonts w:ascii="Times New Roman" w:hAnsi="Times New Roman" w:cs="Times New Roman"/>
          <w:sz w:val="24"/>
          <w:szCs w:val="24"/>
        </w:rPr>
        <w:t xml:space="preserve"> 5 </w:t>
      </w:r>
      <w:r w:rsidR="4F938E22" w:rsidRPr="1BD68A4A">
        <w:rPr>
          <w:rFonts w:ascii="Times New Roman" w:hAnsi="Times New Roman" w:cs="Times New Roman"/>
          <w:sz w:val="24"/>
          <w:szCs w:val="24"/>
        </w:rPr>
        <w:t>nimetatud</w:t>
      </w:r>
      <w:r w:rsidR="2F24BB6A" w:rsidRPr="1BD68A4A">
        <w:rPr>
          <w:rFonts w:ascii="Times New Roman" w:hAnsi="Times New Roman" w:cs="Times New Roman"/>
          <w:sz w:val="24"/>
          <w:szCs w:val="24"/>
        </w:rPr>
        <w:t xml:space="preserve"> Euroopa Pangandusjärelevalve Asutuse näidishalduskokkulep</w:t>
      </w:r>
      <w:r w:rsidR="009B35CC" w:rsidRPr="1BD68A4A">
        <w:rPr>
          <w:rFonts w:ascii="Times New Roman" w:hAnsi="Times New Roman" w:cs="Times New Roman"/>
          <w:sz w:val="24"/>
          <w:szCs w:val="24"/>
        </w:rPr>
        <w:t>p</w:t>
      </w:r>
      <w:r w:rsidR="2F24BB6A" w:rsidRPr="1BD68A4A">
        <w:rPr>
          <w:rFonts w:ascii="Times New Roman" w:hAnsi="Times New Roman" w:cs="Times New Roman"/>
          <w:sz w:val="24"/>
          <w:szCs w:val="24"/>
        </w:rPr>
        <w:t>e.</w:t>
      </w:r>
      <w:r w:rsidR="03A4AD0D" w:rsidRPr="1BD68A4A">
        <w:rPr>
          <w:rFonts w:ascii="Times New Roman" w:hAnsi="Times New Roman" w:cs="Times New Roman"/>
          <w:sz w:val="24"/>
          <w:szCs w:val="24"/>
        </w:rPr>
        <w:t xml:space="preserve"> </w:t>
      </w:r>
      <w:r w:rsidR="2F24BB6A" w:rsidRPr="1BD68A4A">
        <w:rPr>
          <w:rFonts w:ascii="Times New Roman" w:hAnsi="Times New Roman" w:cs="Times New Roman"/>
          <w:sz w:val="24"/>
          <w:szCs w:val="24"/>
        </w:rPr>
        <w:t>Finantsinspektsioon</w:t>
      </w:r>
      <w:r w:rsidR="70652D2A" w:rsidRPr="1BD68A4A">
        <w:rPr>
          <w:rFonts w:ascii="Times New Roman" w:hAnsi="Times New Roman" w:cs="Times New Roman"/>
          <w:sz w:val="24"/>
          <w:szCs w:val="24"/>
        </w:rPr>
        <w:t xml:space="preserve"> </w:t>
      </w:r>
      <w:r w:rsidR="2F24BB6A" w:rsidRPr="1BD68A4A">
        <w:rPr>
          <w:rFonts w:ascii="Times New Roman" w:hAnsi="Times New Roman" w:cs="Times New Roman"/>
          <w:sz w:val="24"/>
          <w:szCs w:val="24"/>
        </w:rPr>
        <w:t>teavita</w:t>
      </w:r>
      <w:r w:rsidR="03044B01" w:rsidRPr="1BD68A4A">
        <w:rPr>
          <w:rFonts w:ascii="Times New Roman" w:hAnsi="Times New Roman" w:cs="Times New Roman"/>
          <w:sz w:val="24"/>
          <w:szCs w:val="24"/>
        </w:rPr>
        <w:t xml:space="preserve">b viivitamata </w:t>
      </w:r>
      <w:r w:rsidR="2F24BB6A" w:rsidRPr="1BD68A4A">
        <w:rPr>
          <w:rFonts w:ascii="Times New Roman" w:hAnsi="Times New Roman" w:cs="Times New Roman"/>
          <w:sz w:val="24"/>
          <w:szCs w:val="24"/>
        </w:rPr>
        <w:t xml:space="preserve">Euroopa Pangandusjärelevalve Asutust </w:t>
      </w:r>
      <w:r w:rsidR="273F374E" w:rsidRPr="1BD68A4A">
        <w:rPr>
          <w:rFonts w:ascii="Times New Roman" w:hAnsi="Times New Roman" w:cs="Times New Roman"/>
          <w:sz w:val="24"/>
          <w:szCs w:val="24"/>
        </w:rPr>
        <w:t>sõlmitud koostöökokkuleppest</w:t>
      </w:r>
      <w:r w:rsidR="2F24BB6A" w:rsidRPr="1BD68A4A">
        <w:rPr>
          <w:rFonts w:ascii="Times New Roman" w:hAnsi="Times New Roman" w:cs="Times New Roman"/>
          <w:sz w:val="24"/>
          <w:szCs w:val="24"/>
        </w:rPr>
        <w:t xml:space="preserve">.“; </w:t>
      </w:r>
    </w:p>
    <w:p w14:paraId="3B12662D" w14:textId="77777777" w:rsidR="00423873" w:rsidRPr="00FA634D" w:rsidRDefault="00423873" w:rsidP="00464A6C">
      <w:pPr>
        <w:spacing w:after="0" w:line="240" w:lineRule="auto"/>
        <w:jc w:val="both"/>
        <w:rPr>
          <w:rFonts w:ascii="Times New Roman" w:hAnsi="Times New Roman" w:cs="Times New Roman"/>
          <w:sz w:val="24"/>
          <w:szCs w:val="24"/>
        </w:rPr>
      </w:pPr>
    </w:p>
    <w:p w14:paraId="69B91A29" w14:textId="231F6436" w:rsidR="00423873" w:rsidRPr="00FA634D" w:rsidRDefault="3AABB563"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39) </w:t>
      </w:r>
      <w:r w:rsidRPr="1BD68A4A">
        <w:rPr>
          <w:rFonts w:ascii="Times New Roman" w:hAnsi="Times New Roman" w:cs="Times New Roman"/>
          <w:sz w:val="24"/>
          <w:szCs w:val="24"/>
        </w:rPr>
        <w:t>paragrahvi 21 lõiked 8–10 tunnistatakse kehtetuks;</w:t>
      </w:r>
    </w:p>
    <w:p w14:paraId="038B9D02" w14:textId="77777777" w:rsidR="00D31868" w:rsidRPr="00FA634D" w:rsidRDefault="00D31868" w:rsidP="00464A6C">
      <w:pPr>
        <w:spacing w:after="0" w:line="240" w:lineRule="auto"/>
        <w:jc w:val="both"/>
        <w:rPr>
          <w:rFonts w:ascii="Times New Roman" w:hAnsi="Times New Roman" w:cs="Times New Roman"/>
          <w:b/>
          <w:bCs/>
          <w:sz w:val="24"/>
          <w:szCs w:val="24"/>
        </w:rPr>
      </w:pPr>
    </w:p>
    <w:p w14:paraId="5C5A75CB" w14:textId="4F795D1E" w:rsidR="00D31868" w:rsidRPr="00FA634D" w:rsidRDefault="00130B38"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w:t>
      </w:r>
      <w:r w:rsidR="4E364850" w:rsidRPr="1BD68A4A">
        <w:rPr>
          <w:rFonts w:ascii="Times New Roman" w:hAnsi="Times New Roman" w:cs="Times New Roman"/>
          <w:b/>
          <w:bCs/>
          <w:sz w:val="24"/>
          <w:szCs w:val="24"/>
        </w:rPr>
        <w:t>0</w:t>
      </w:r>
      <w:r w:rsidR="00D31868" w:rsidRPr="1BD68A4A">
        <w:rPr>
          <w:rFonts w:ascii="Times New Roman" w:hAnsi="Times New Roman" w:cs="Times New Roman"/>
          <w:b/>
          <w:bCs/>
          <w:sz w:val="24"/>
          <w:szCs w:val="24"/>
        </w:rPr>
        <w:t xml:space="preserve">) </w:t>
      </w:r>
      <w:r w:rsidR="00D31868" w:rsidRPr="1BD68A4A">
        <w:rPr>
          <w:rFonts w:ascii="Times New Roman" w:hAnsi="Times New Roman" w:cs="Times New Roman"/>
          <w:sz w:val="24"/>
          <w:szCs w:val="24"/>
        </w:rPr>
        <w:t>paragrahvi 21</w:t>
      </w:r>
      <w:r w:rsidR="00D31868" w:rsidRPr="1BD68A4A">
        <w:rPr>
          <w:rFonts w:ascii="Times New Roman" w:hAnsi="Times New Roman" w:cs="Times New Roman"/>
          <w:sz w:val="24"/>
          <w:szCs w:val="24"/>
          <w:vertAlign w:val="superscript"/>
        </w:rPr>
        <w:t>2</w:t>
      </w:r>
      <w:r w:rsidR="00D31868" w:rsidRPr="1BD68A4A">
        <w:rPr>
          <w:rFonts w:ascii="Times New Roman" w:hAnsi="Times New Roman" w:cs="Times New Roman"/>
          <w:sz w:val="24"/>
          <w:szCs w:val="24"/>
        </w:rPr>
        <w:t xml:space="preserve"> lõige 3 muudetakse ja sõnastatakse järgmiselt: </w:t>
      </w:r>
    </w:p>
    <w:p w14:paraId="2243BF0B" w14:textId="46FBF4A8" w:rsidR="00D31868" w:rsidRPr="00FA634D" w:rsidRDefault="00C96589"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D31868" w:rsidRPr="1BD68A4A">
        <w:rPr>
          <w:rFonts w:ascii="Times New Roman" w:hAnsi="Times New Roman" w:cs="Times New Roman"/>
          <w:sz w:val="24"/>
          <w:szCs w:val="24"/>
        </w:rPr>
        <w:t xml:space="preserve">(3) Finantsinspektsioon võib tunnistada filiaali asutamise loa kehtetuks, kui: </w:t>
      </w:r>
    </w:p>
    <w:p w14:paraId="1C04E04A" w14:textId="77777777"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ilmnevad käesoleva seaduse §-s 17 või § 21 lõikes 5 sätestatud asjaolud; </w:t>
      </w:r>
    </w:p>
    <w:p w14:paraId="021D41D1" w14:textId="1916C6E0" w:rsidR="00D31868" w:rsidRPr="00FA634D" w:rsidRDefault="4737AA0D" w:rsidP="00D31868">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esineb põhjendatud kahtlus, et filiaali, selle pea</w:t>
      </w:r>
      <w:r w:rsidR="4944F2E9" w:rsidRPr="1BD68A4A">
        <w:rPr>
          <w:rFonts w:ascii="Times New Roman" w:hAnsi="Times New Roman" w:cs="Times New Roman"/>
          <w:sz w:val="24"/>
          <w:szCs w:val="24"/>
        </w:rPr>
        <w:t>ettev</w:t>
      </w:r>
      <w:r w:rsidR="7C0DC78D" w:rsidRPr="1BD68A4A">
        <w:rPr>
          <w:rFonts w:ascii="Times New Roman" w:hAnsi="Times New Roman" w:cs="Times New Roman"/>
          <w:sz w:val="24"/>
          <w:szCs w:val="24"/>
        </w:rPr>
        <w:t>õtja</w:t>
      </w:r>
      <w:r w:rsidRPr="1BD68A4A">
        <w:rPr>
          <w:rFonts w:ascii="Times New Roman" w:hAnsi="Times New Roman" w:cs="Times New Roman"/>
          <w:sz w:val="24"/>
          <w:szCs w:val="24"/>
        </w:rPr>
        <w:t xml:space="preserve"> või konsolideerimisgrupi</w:t>
      </w:r>
      <w:r w:rsidR="007A5CDA" w:rsidRPr="1BD68A4A">
        <w:rPr>
          <w:rFonts w:ascii="Times New Roman" w:hAnsi="Times New Roman" w:cs="Times New Roman"/>
          <w:sz w:val="24"/>
          <w:szCs w:val="24"/>
        </w:rPr>
        <w:t xml:space="preserve"> tõttu </w:t>
      </w:r>
      <w:r w:rsidRPr="1BD68A4A">
        <w:rPr>
          <w:rFonts w:ascii="Times New Roman" w:hAnsi="Times New Roman" w:cs="Times New Roman"/>
          <w:sz w:val="24"/>
          <w:szCs w:val="24"/>
        </w:rPr>
        <w:t xml:space="preserve">toimub või on toimunud rahapesu </w:t>
      </w:r>
      <w:r w:rsidR="2CCB30A5" w:rsidRPr="1BD68A4A">
        <w:rPr>
          <w:rFonts w:ascii="Times New Roman" w:hAnsi="Times New Roman" w:cs="Times New Roman"/>
          <w:sz w:val="24"/>
          <w:szCs w:val="24"/>
        </w:rPr>
        <w:t>või</w:t>
      </w:r>
      <w:r w:rsidRPr="1BD68A4A">
        <w:rPr>
          <w:rFonts w:ascii="Times New Roman" w:hAnsi="Times New Roman" w:cs="Times New Roman"/>
          <w:sz w:val="24"/>
          <w:szCs w:val="24"/>
        </w:rPr>
        <w:t xml:space="preserve"> terrorismi rahastamise katse või esineb </w:t>
      </w:r>
      <w:r w:rsidR="00A247F7" w:rsidRPr="1BD68A4A">
        <w:rPr>
          <w:rFonts w:ascii="Times New Roman" w:hAnsi="Times New Roman" w:cs="Times New Roman"/>
          <w:sz w:val="24"/>
          <w:szCs w:val="24"/>
        </w:rPr>
        <w:t xml:space="preserve">selline </w:t>
      </w:r>
      <w:r w:rsidRPr="1BD68A4A">
        <w:rPr>
          <w:rFonts w:ascii="Times New Roman" w:hAnsi="Times New Roman" w:cs="Times New Roman"/>
          <w:sz w:val="24"/>
          <w:szCs w:val="24"/>
        </w:rPr>
        <w:t>risk rahapesu ja terrorismi rahastamise tõkestamise seaduse §</w:t>
      </w:r>
      <w:r w:rsidR="4FFD9F64" w:rsidRPr="1BD68A4A">
        <w:rPr>
          <w:rFonts w:ascii="Times New Roman" w:hAnsi="Times New Roman" w:cs="Times New Roman"/>
          <w:sz w:val="24"/>
          <w:szCs w:val="24"/>
        </w:rPr>
        <w:t>-de</w:t>
      </w:r>
      <w:r w:rsidRPr="1BD68A4A">
        <w:rPr>
          <w:rFonts w:ascii="Times New Roman" w:hAnsi="Times New Roman" w:cs="Times New Roman"/>
          <w:sz w:val="24"/>
          <w:szCs w:val="24"/>
        </w:rPr>
        <w:t xml:space="preserve"> 4</w:t>
      </w:r>
      <w:r w:rsidR="178B8518" w:rsidRPr="1BD68A4A">
        <w:rPr>
          <w:rFonts w:ascii="Times New Roman" w:hAnsi="Times New Roman" w:cs="Times New Roman"/>
          <w:sz w:val="24"/>
          <w:szCs w:val="24"/>
        </w:rPr>
        <w:t xml:space="preserve"> ja 5</w:t>
      </w:r>
      <w:r w:rsidRPr="1BD68A4A">
        <w:rPr>
          <w:rFonts w:ascii="Times New Roman" w:hAnsi="Times New Roman" w:cs="Times New Roman"/>
          <w:sz w:val="24"/>
          <w:szCs w:val="24"/>
        </w:rPr>
        <w:t xml:space="preserve"> tähenduses;</w:t>
      </w:r>
    </w:p>
    <w:p w14:paraId="3772949E" w14:textId="14A66CCC"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filiaal ei vasta käesoleva seaduse 8</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peatükis sätestatud tingimustele.“; </w:t>
      </w:r>
    </w:p>
    <w:p w14:paraId="6C7BDE14" w14:textId="3D5C245E" w:rsidR="17F0F741" w:rsidRPr="00FA634D" w:rsidRDefault="17F0F741" w:rsidP="17F0F741">
      <w:pPr>
        <w:spacing w:after="0" w:line="240" w:lineRule="auto"/>
        <w:jc w:val="both"/>
        <w:rPr>
          <w:rFonts w:ascii="Times New Roman" w:hAnsi="Times New Roman" w:cs="Times New Roman"/>
          <w:sz w:val="24"/>
          <w:szCs w:val="24"/>
        </w:rPr>
      </w:pPr>
    </w:p>
    <w:p w14:paraId="040269B2" w14:textId="46CFCD89" w:rsidR="30292D30" w:rsidRPr="00FA634D" w:rsidRDefault="7B1002A6" w:rsidP="29F7646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w:t>
      </w:r>
      <w:r w:rsidR="73E200E8" w:rsidRPr="1BD68A4A">
        <w:rPr>
          <w:rFonts w:ascii="Times New Roman" w:hAnsi="Times New Roman" w:cs="Times New Roman"/>
          <w:b/>
          <w:bCs/>
          <w:sz w:val="24"/>
          <w:szCs w:val="24"/>
        </w:rPr>
        <w:t>1</w:t>
      </w:r>
      <w:r w:rsidR="0063AE91" w:rsidRPr="1BD68A4A">
        <w:rPr>
          <w:rFonts w:ascii="Times New Roman" w:hAnsi="Times New Roman" w:cs="Times New Roman"/>
          <w:b/>
          <w:bCs/>
          <w:sz w:val="24"/>
          <w:szCs w:val="24"/>
        </w:rPr>
        <w:t>)</w:t>
      </w:r>
      <w:r w:rsidR="0063AE91" w:rsidRPr="1BD68A4A">
        <w:rPr>
          <w:rFonts w:ascii="Times New Roman" w:hAnsi="Times New Roman" w:cs="Times New Roman"/>
          <w:sz w:val="24"/>
          <w:szCs w:val="24"/>
        </w:rPr>
        <w:t xml:space="preserve"> paragrahvi 21</w:t>
      </w:r>
      <w:r w:rsidR="0063AE91" w:rsidRPr="1BD68A4A">
        <w:rPr>
          <w:rFonts w:ascii="Times New Roman" w:hAnsi="Times New Roman" w:cs="Times New Roman"/>
          <w:sz w:val="24"/>
          <w:szCs w:val="24"/>
          <w:vertAlign w:val="superscript"/>
        </w:rPr>
        <w:t>4</w:t>
      </w:r>
      <w:r w:rsidR="0063AE91" w:rsidRPr="1BD68A4A">
        <w:rPr>
          <w:rFonts w:ascii="Times New Roman" w:hAnsi="Times New Roman" w:cs="Times New Roman"/>
          <w:sz w:val="24"/>
          <w:szCs w:val="24"/>
        </w:rPr>
        <w:t xml:space="preserve"> lõike 1 punktis 3 asendatakse </w:t>
      </w:r>
      <w:r w:rsidR="2BD7BE3D" w:rsidRPr="1BD68A4A">
        <w:rPr>
          <w:rFonts w:ascii="Times New Roman" w:hAnsi="Times New Roman" w:cs="Times New Roman"/>
          <w:sz w:val="24"/>
          <w:szCs w:val="24"/>
        </w:rPr>
        <w:t>tekstiosa</w:t>
      </w:r>
      <w:r w:rsidR="0063AE91" w:rsidRPr="1BD68A4A">
        <w:rPr>
          <w:rFonts w:ascii="Times New Roman" w:hAnsi="Times New Roman" w:cs="Times New Roman"/>
          <w:sz w:val="24"/>
          <w:szCs w:val="24"/>
        </w:rPr>
        <w:t xml:space="preserve"> </w:t>
      </w:r>
      <w:r w:rsidR="4BCA56A7" w:rsidRPr="1BD68A4A">
        <w:rPr>
          <w:rFonts w:ascii="Times New Roman" w:hAnsi="Times New Roman" w:cs="Times New Roman"/>
          <w:sz w:val="24"/>
          <w:szCs w:val="24"/>
        </w:rPr>
        <w:t>„</w:t>
      </w:r>
      <w:r w:rsidR="0063AE91" w:rsidRPr="1BD68A4A">
        <w:rPr>
          <w:rFonts w:ascii="Times New Roman" w:hAnsi="Times New Roman" w:cs="Times New Roman"/>
          <w:sz w:val="24"/>
          <w:szCs w:val="24"/>
        </w:rPr>
        <w:t>§ 48 lõike</w:t>
      </w:r>
      <w:r w:rsidR="74CD2C2D" w:rsidRPr="1BD68A4A">
        <w:rPr>
          <w:rFonts w:ascii="Times New Roman" w:hAnsi="Times New Roman" w:cs="Times New Roman"/>
          <w:sz w:val="24"/>
          <w:szCs w:val="24"/>
        </w:rPr>
        <w:t>s</w:t>
      </w:r>
      <w:r w:rsidR="0063AE91" w:rsidRPr="1BD68A4A">
        <w:rPr>
          <w:rFonts w:ascii="Times New Roman" w:hAnsi="Times New Roman" w:cs="Times New Roman"/>
          <w:sz w:val="24"/>
          <w:szCs w:val="24"/>
        </w:rPr>
        <w:t xml:space="preserve"> 7“ tekstiosaga </w:t>
      </w:r>
      <w:r w:rsidR="4BCA56A7" w:rsidRPr="1BD68A4A">
        <w:rPr>
          <w:rFonts w:ascii="Times New Roman" w:hAnsi="Times New Roman" w:cs="Times New Roman"/>
          <w:sz w:val="24"/>
          <w:szCs w:val="24"/>
        </w:rPr>
        <w:t>„</w:t>
      </w:r>
      <w:r w:rsidR="0063AE91" w:rsidRPr="1BD68A4A">
        <w:rPr>
          <w:rFonts w:ascii="Times New Roman" w:hAnsi="Times New Roman" w:cs="Times New Roman"/>
          <w:sz w:val="24"/>
          <w:szCs w:val="24"/>
        </w:rPr>
        <w:t>§ 48</w:t>
      </w:r>
      <w:r w:rsidR="0063AE91" w:rsidRPr="1BD68A4A">
        <w:rPr>
          <w:rFonts w:ascii="Times New Roman" w:hAnsi="Times New Roman" w:cs="Times New Roman"/>
          <w:sz w:val="24"/>
          <w:szCs w:val="24"/>
          <w:vertAlign w:val="superscript"/>
        </w:rPr>
        <w:t>1</w:t>
      </w:r>
      <w:r w:rsidR="0063AE91" w:rsidRPr="1BD68A4A">
        <w:rPr>
          <w:rFonts w:ascii="Times New Roman" w:hAnsi="Times New Roman" w:cs="Times New Roman"/>
          <w:sz w:val="24"/>
          <w:szCs w:val="24"/>
        </w:rPr>
        <w:t xml:space="preserve"> lõigetes 6 ja 7“;</w:t>
      </w:r>
    </w:p>
    <w:p w14:paraId="26511981" w14:textId="4A96BC68" w:rsidR="09A865F9" w:rsidRPr="00FA634D" w:rsidRDefault="09A865F9" w:rsidP="09A865F9">
      <w:pPr>
        <w:spacing w:after="0" w:line="240" w:lineRule="auto"/>
        <w:jc w:val="both"/>
        <w:rPr>
          <w:rFonts w:ascii="Times New Roman" w:hAnsi="Times New Roman" w:cs="Times New Roman"/>
          <w:sz w:val="24"/>
          <w:szCs w:val="24"/>
        </w:rPr>
      </w:pPr>
    </w:p>
    <w:p w14:paraId="35747533" w14:textId="5EF51B20" w:rsidR="00D31868" w:rsidRPr="00FA634D" w:rsidRDefault="00130B38" w:rsidP="1BD68A4A">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w:t>
      </w:r>
      <w:r w:rsidR="67BE736E" w:rsidRPr="1BD68A4A">
        <w:rPr>
          <w:rFonts w:ascii="Times New Roman" w:hAnsi="Times New Roman" w:cs="Times New Roman"/>
          <w:b/>
          <w:bCs/>
          <w:sz w:val="24"/>
          <w:szCs w:val="24"/>
        </w:rPr>
        <w:t>2</w:t>
      </w:r>
      <w:r w:rsidR="00D31868" w:rsidRPr="1BD68A4A">
        <w:rPr>
          <w:rFonts w:ascii="Times New Roman" w:hAnsi="Times New Roman" w:cs="Times New Roman"/>
          <w:b/>
          <w:bCs/>
          <w:sz w:val="24"/>
          <w:szCs w:val="24"/>
        </w:rPr>
        <w:t xml:space="preserve">) </w:t>
      </w:r>
      <w:r w:rsidR="00D31868" w:rsidRPr="1BD68A4A">
        <w:rPr>
          <w:rFonts w:ascii="Times New Roman" w:hAnsi="Times New Roman" w:cs="Times New Roman"/>
          <w:sz w:val="24"/>
          <w:szCs w:val="24"/>
        </w:rPr>
        <w:t xml:space="preserve">paragrahv 22 tunnistatakse kehtetuks; </w:t>
      </w:r>
    </w:p>
    <w:p w14:paraId="1000A27C" w14:textId="2B9C0888" w:rsidR="47E68034" w:rsidRPr="00FA634D" w:rsidRDefault="47E68034" w:rsidP="47E68034">
      <w:pPr>
        <w:spacing w:after="0" w:line="240" w:lineRule="auto"/>
        <w:jc w:val="both"/>
        <w:rPr>
          <w:rFonts w:ascii="Times New Roman" w:hAnsi="Times New Roman" w:cs="Times New Roman"/>
          <w:sz w:val="24"/>
          <w:szCs w:val="24"/>
        </w:rPr>
      </w:pPr>
    </w:p>
    <w:p w14:paraId="2667C006" w14:textId="31214C2A" w:rsidR="16D7E096" w:rsidRPr="00FA634D" w:rsidRDefault="00130B38" w:rsidP="7AB73458">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4</w:t>
      </w:r>
      <w:r w:rsidR="677362B5" w:rsidRPr="1BD68A4A">
        <w:rPr>
          <w:rFonts w:ascii="Times New Roman" w:hAnsi="Times New Roman" w:cs="Times New Roman"/>
          <w:b/>
          <w:bCs/>
          <w:sz w:val="24"/>
          <w:szCs w:val="24"/>
        </w:rPr>
        <w:t>3</w:t>
      </w:r>
      <w:r w:rsidR="1DC17046" w:rsidRPr="1BD68A4A">
        <w:rPr>
          <w:rFonts w:ascii="Times New Roman" w:hAnsi="Times New Roman" w:cs="Times New Roman"/>
          <w:b/>
          <w:bCs/>
          <w:sz w:val="24"/>
          <w:szCs w:val="24"/>
        </w:rPr>
        <w:t>)</w:t>
      </w:r>
      <w:r w:rsidR="1DC17046" w:rsidRPr="1BD68A4A">
        <w:rPr>
          <w:rFonts w:ascii="Times New Roman" w:hAnsi="Times New Roman" w:cs="Times New Roman"/>
          <w:sz w:val="24"/>
          <w:szCs w:val="24"/>
        </w:rPr>
        <w:t xml:space="preserve"> paragrahvi 30 lõikes 2</w:t>
      </w:r>
      <w:r w:rsidR="1DC17046" w:rsidRPr="1BD68A4A">
        <w:rPr>
          <w:rFonts w:ascii="Times New Roman" w:hAnsi="Times New Roman" w:cs="Times New Roman"/>
          <w:sz w:val="24"/>
          <w:szCs w:val="24"/>
          <w:vertAlign w:val="superscript"/>
        </w:rPr>
        <w:t>1</w:t>
      </w:r>
      <w:r w:rsidR="1DC17046" w:rsidRPr="1BD68A4A">
        <w:rPr>
          <w:rFonts w:ascii="Times New Roman" w:hAnsi="Times New Roman" w:cs="Times New Roman"/>
          <w:sz w:val="24"/>
          <w:szCs w:val="24"/>
        </w:rPr>
        <w:t xml:space="preserve"> asendatakse </w:t>
      </w:r>
      <w:del w:id="110" w:author="Merike Koppel - JUSTDIGI" w:date="2025-12-29T11:23:00Z" w16du:dateUtc="2025-12-29T09:23:00Z">
        <w:r w:rsidR="00D561B6" w:rsidRPr="1BD68A4A" w:rsidDel="008D3140">
          <w:rPr>
            <w:rFonts w:ascii="Times New Roman" w:hAnsi="Times New Roman" w:cs="Times New Roman"/>
            <w:sz w:val="24"/>
            <w:szCs w:val="24"/>
          </w:rPr>
          <w:delText xml:space="preserve">tekstiosa </w:delText>
        </w:r>
      </w:del>
      <w:ins w:id="111" w:author="Merike Koppel - JUSTDIGI" w:date="2025-12-29T11:23:00Z" w16du:dateUtc="2025-12-29T09:23:00Z">
        <w:r w:rsidR="008D3140">
          <w:rPr>
            <w:rFonts w:ascii="Times New Roman" w:hAnsi="Times New Roman" w:cs="Times New Roman"/>
            <w:sz w:val="24"/>
            <w:szCs w:val="24"/>
          </w:rPr>
          <w:t>sõna</w:t>
        </w:r>
        <w:r w:rsidR="008D3140" w:rsidRPr="1BD68A4A">
          <w:rPr>
            <w:rFonts w:ascii="Times New Roman" w:hAnsi="Times New Roman" w:cs="Times New Roman"/>
            <w:sz w:val="24"/>
            <w:szCs w:val="24"/>
          </w:rPr>
          <w:t xml:space="preserve"> </w:t>
        </w:r>
      </w:ins>
      <w:r w:rsidR="00A46252" w:rsidRPr="1BD68A4A">
        <w:rPr>
          <w:rFonts w:ascii="Times New Roman" w:hAnsi="Times New Roman" w:cs="Times New Roman"/>
          <w:sz w:val="24"/>
          <w:szCs w:val="24"/>
        </w:rPr>
        <w:t>„</w:t>
      </w:r>
      <w:r w:rsidR="1DC17046" w:rsidRPr="1BD68A4A">
        <w:rPr>
          <w:rFonts w:ascii="Times New Roman" w:hAnsi="Times New Roman" w:cs="Times New Roman"/>
          <w:sz w:val="24"/>
          <w:szCs w:val="24"/>
        </w:rPr>
        <w:t>kahe</w:t>
      </w:r>
      <w:r w:rsidR="00A46252" w:rsidRPr="1BD68A4A">
        <w:rPr>
          <w:rFonts w:ascii="Times New Roman" w:hAnsi="Times New Roman" w:cs="Times New Roman"/>
          <w:sz w:val="24"/>
          <w:szCs w:val="24"/>
        </w:rPr>
        <w:t>“</w:t>
      </w:r>
      <w:r w:rsidR="1DC17046" w:rsidRPr="1BD68A4A">
        <w:rPr>
          <w:rFonts w:ascii="Times New Roman" w:hAnsi="Times New Roman" w:cs="Times New Roman"/>
          <w:sz w:val="24"/>
          <w:szCs w:val="24"/>
        </w:rPr>
        <w:t xml:space="preserve"> </w:t>
      </w:r>
      <w:r w:rsidR="00D561B6" w:rsidRPr="1BD68A4A">
        <w:rPr>
          <w:rFonts w:ascii="Times New Roman" w:hAnsi="Times New Roman" w:cs="Times New Roman"/>
          <w:sz w:val="24"/>
          <w:szCs w:val="24"/>
        </w:rPr>
        <w:t xml:space="preserve">tekstiosaga </w:t>
      </w:r>
      <w:r w:rsidR="00A46252" w:rsidRPr="1BD68A4A">
        <w:rPr>
          <w:rFonts w:ascii="Times New Roman" w:hAnsi="Times New Roman" w:cs="Times New Roman"/>
          <w:sz w:val="24"/>
          <w:szCs w:val="24"/>
        </w:rPr>
        <w:t>„</w:t>
      </w:r>
      <w:commentRangeStart w:id="112"/>
      <w:r w:rsidR="1DC17046" w:rsidRPr="1BD68A4A">
        <w:rPr>
          <w:rFonts w:ascii="Times New Roman" w:eastAsia="Times New Roman" w:hAnsi="Times New Roman" w:cs="Times New Roman"/>
          <w:sz w:val="24"/>
          <w:szCs w:val="24"/>
        </w:rPr>
        <w:t xml:space="preserve">viivitamata, kuid mitte hiljem kui </w:t>
      </w:r>
      <w:r w:rsidR="7A9232CE" w:rsidRPr="1BD68A4A">
        <w:rPr>
          <w:rFonts w:ascii="Times New Roman" w:eastAsia="Times New Roman" w:hAnsi="Times New Roman" w:cs="Times New Roman"/>
          <w:sz w:val="24"/>
          <w:szCs w:val="24"/>
        </w:rPr>
        <w:t>kümne</w:t>
      </w:r>
      <w:commentRangeEnd w:id="112"/>
      <w:r w:rsidR="003F21E3">
        <w:rPr>
          <w:rStyle w:val="Kommentaariviide"/>
        </w:rPr>
        <w:commentReference w:id="112"/>
      </w:r>
      <w:r w:rsidR="00A46252" w:rsidRPr="1BD68A4A">
        <w:rPr>
          <w:rFonts w:ascii="Times New Roman" w:eastAsia="Times New Roman" w:hAnsi="Times New Roman" w:cs="Times New Roman"/>
          <w:sz w:val="24"/>
          <w:szCs w:val="24"/>
        </w:rPr>
        <w:t>“</w:t>
      </w:r>
      <w:r w:rsidR="1DC17046" w:rsidRPr="1BD68A4A">
        <w:rPr>
          <w:rFonts w:ascii="Times New Roman" w:eastAsia="Times New Roman" w:hAnsi="Times New Roman" w:cs="Times New Roman"/>
          <w:sz w:val="24"/>
          <w:szCs w:val="24"/>
        </w:rPr>
        <w:t>;</w:t>
      </w:r>
    </w:p>
    <w:p w14:paraId="2E5A3B2C" w14:textId="77777777" w:rsidR="7AB73458" w:rsidRPr="00FA634D" w:rsidRDefault="7AB73458" w:rsidP="7AB73458">
      <w:pPr>
        <w:spacing w:after="0" w:line="240" w:lineRule="auto"/>
        <w:jc w:val="both"/>
        <w:rPr>
          <w:rFonts w:ascii="Times New Roman" w:hAnsi="Times New Roman" w:cs="Times New Roman"/>
          <w:sz w:val="24"/>
          <w:szCs w:val="24"/>
        </w:rPr>
      </w:pPr>
    </w:p>
    <w:p w14:paraId="224A8578" w14:textId="263F2415" w:rsidR="16D7E096" w:rsidRPr="00FA634D" w:rsidRDefault="00130B38" w:rsidP="7AB7345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lastRenderedPageBreak/>
        <w:t>4</w:t>
      </w:r>
      <w:r w:rsidR="44B2746C" w:rsidRPr="1BD68A4A">
        <w:rPr>
          <w:rFonts w:ascii="Times New Roman" w:hAnsi="Times New Roman" w:cs="Times New Roman"/>
          <w:b/>
          <w:bCs/>
          <w:sz w:val="24"/>
          <w:szCs w:val="24"/>
        </w:rPr>
        <w:t>4</w:t>
      </w:r>
      <w:r w:rsidR="16D7E096" w:rsidRPr="1BD68A4A">
        <w:rPr>
          <w:rFonts w:ascii="Times New Roman" w:hAnsi="Times New Roman" w:cs="Times New Roman"/>
          <w:b/>
          <w:bCs/>
          <w:sz w:val="24"/>
          <w:szCs w:val="24"/>
        </w:rPr>
        <w:t xml:space="preserve">) </w:t>
      </w:r>
      <w:r w:rsidR="16D7E096" w:rsidRPr="1BD68A4A">
        <w:rPr>
          <w:rFonts w:ascii="Times New Roman" w:hAnsi="Times New Roman" w:cs="Times New Roman"/>
          <w:sz w:val="24"/>
          <w:szCs w:val="24"/>
        </w:rPr>
        <w:t>paragrahvi 30</w:t>
      </w:r>
      <w:r w:rsidR="16D7E096" w:rsidRPr="1BD68A4A">
        <w:rPr>
          <w:rFonts w:ascii="Times New Roman" w:hAnsi="Times New Roman" w:cs="Times New Roman"/>
          <w:sz w:val="24"/>
          <w:szCs w:val="24"/>
          <w:vertAlign w:val="superscript"/>
        </w:rPr>
        <w:t>1</w:t>
      </w:r>
      <w:r w:rsidR="16D7E096" w:rsidRPr="1BD68A4A">
        <w:rPr>
          <w:rFonts w:ascii="Times New Roman" w:hAnsi="Times New Roman" w:cs="Times New Roman"/>
          <w:sz w:val="24"/>
          <w:szCs w:val="24"/>
        </w:rPr>
        <w:t xml:space="preserve"> täiendatakse lõikega 4</w:t>
      </w:r>
      <w:r w:rsidR="16D7E096" w:rsidRPr="1BD68A4A">
        <w:rPr>
          <w:rFonts w:ascii="Times New Roman" w:hAnsi="Times New Roman" w:cs="Times New Roman"/>
          <w:sz w:val="24"/>
          <w:szCs w:val="24"/>
          <w:vertAlign w:val="superscript"/>
        </w:rPr>
        <w:t>1</w:t>
      </w:r>
      <w:r w:rsidR="16D7E096" w:rsidRPr="1BD68A4A">
        <w:rPr>
          <w:rFonts w:ascii="Times New Roman" w:hAnsi="Times New Roman" w:cs="Times New Roman"/>
          <w:sz w:val="24"/>
          <w:szCs w:val="24"/>
        </w:rPr>
        <w:t xml:space="preserve"> järgmises sõnastuses:</w:t>
      </w:r>
    </w:p>
    <w:p w14:paraId="6EB0FAA8" w14:textId="449EF00A" w:rsidR="16D7E096" w:rsidRDefault="18BAEAD9" w:rsidP="7AB7345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lang w:eastAsia="et-EE"/>
        </w:rPr>
        <w:t>„</w:t>
      </w:r>
      <w:r w:rsidR="4DA335F6" w:rsidRPr="1BD68A4A">
        <w:rPr>
          <w:rFonts w:ascii="Times New Roman" w:eastAsia="Times New Roman" w:hAnsi="Times New Roman" w:cs="Times New Roman"/>
          <w:sz w:val="24"/>
          <w:szCs w:val="24"/>
          <w:lang w:eastAsia="et-EE"/>
        </w:rPr>
        <w:t>(</w:t>
      </w:r>
      <w:r w:rsidR="38238538" w:rsidRPr="1BD68A4A">
        <w:rPr>
          <w:rFonts w:ascii="Times New Roman" w:hAnsi="Times New Roman" w:cs="Times New Roman"/>
          <w:sz w:val="24"/>
          <w:szCs w:val="24"/>
        </w:rPr>
        <w:t>4</w:t>
      </w:r>
      <w:r w:rsidR="38238538" w:rsidRPr="1BD68A4A">
        <w:rPr>
          <w:rFonts w:ascii="Times New Roman" w:hAnsi="Times New Roman" w:cs="Times New Roman"/>
          <w:sz w:val="24"/>
          <w:szCs w:val="24"/>
          <w:vertAlign w:val="superscript"/>
        </w:rPr>
        <w:t>1</w:t>
      </w:r>
      <w:r w:rsidR="0423DD33" w:rsidRPr="1BD68A4A">
        <w:rPr>
          <w:rFonts w:ascii="Times New Roman" w:hAnsi="Times New Roman" w:cs="Times New Roman"/>
          <w:sz w:val="24"/>
          <w:szCs w:val="24"/>
        </w:rPr>
        <w:t>)</w:t>
      </w:r>
      <w:r w:rsidR="38238538" w:rsidRPr="1BD68A4A">
        <w:rPr>
          <w:rFonts w:ascii="Times New Roman" w:hAnsi="Times New Roman" w:cs="Times New Roman"/>
          <w:sz w:val="24"/>
          <w:szCs w:val="24"/>
        </w:rPr>
        <w:t xml:space="preserve"> </w:t>
      </w:r>
      <w:r w:rsidR="38238538" w:rsidRPr="1BD68A4A">
        <w:rPr>
          <w:rFonts w:ascii="Times New Roman" w:eastAsia="Times New Roman" w:hAnsi="Times New Roman" w:cs="Times New Roman"/>
          <w:sz w:val="24"/>
          <w:szCs w:val="24"/>
        </w:rPr>
        <w:t>Finantsinspektsioon</w:t>
      </w:r>
      <w:r w:rsidR="2E85E483" w:rsidRPr="1BD68A4A">
        <w:rPr>
          <w:rFonts w:ascii="Times New Roman" w:eastAsia="Times New Roman" w:hAnsi="Times New Roman" w:cs="Times New Roman"/>
          <w:sz w:val="24"/>
          <w:szCs w:val="24"/>
        </w:rPr>
        <w:t>i finantsjärelevalvefunktsiooni täitja</w:t>
      </w:r>
      <w:r w:rsidR="38238538" w:rsidRPr="1BD68A4A">
        <w:rPr>
          <w:rFonts w:ascii="Times New Roman" w:eastAsia="Times New Roman" w:hAnsi="Times New Roman" w:cs="Times New Roman"/>
          <w:sz w:val="24"/>
          <w:szCs w:val="24"/>
        </w:rPr>
        <w:t xml:space="preserve"> </w:t>
      </w:r>
      <w:r w:rsidR="2497F3BC" w:rsidRPr="1BD68A4A">
        <w:rPr>
          <w:rFonts w:ascii="Times New Roman" w:eastAsia="Times New Roman" w:hAnsi="Times New Roman" w:cs="Times New Roman"/>
          <w:sz w:val="24"/>
          <w:szCs w:val="24"/>
        </w:rPr>
        <w:t>konsulteerib</w:t>
      </w:r>
      <w:r w:rsidR="66343AF7" w:rsidRPr="1BD68A4A">
        <w:rPr>
          <w:rFonts w:ascii="Times New Roman" w:eastAsia="Times New Roman" w:hAnsi="Times New Roman" w:cs="Times New Roman"/>
          <w:sz w:val="24"/>
          <w:szCs w:val="24"/>
        </w:rPr>
        <w:t xml:space="preserve"> </w:t>
      </w:r>
      <w:r w:rsidR="38238538" w:rsidRPr="1BD68A4A">
        <w:rPr>
          <w:rFonts w:ascii="Times New Roman" w:eastAsia="Times New Roman" w:hAnsi="Times New Roman" w:cs="Times New Roman"/>
          <w:sz w:val="24"/>
          <w:szCs w:val="24"/>
        </w:rPr>
        <w:t>käesoleva seaduse § 29</w:t>
      </w:r>
      <w:r w:rsidR="38238538" w:rsidRPr="1BD68A4A">
        <w:rPr>
          <w:rFonts w:ascii="Times New Roman" w:eastAsia="Times New Roman" w:hAnsi="Times New Roman" w:cs="Times New Roman"/>
          <w:sz w:val="24"/>
          <w:szCs w:val="24"/>
          <w:vertAlign w:val="superscript"/>
        </w:rPr>
        <w:t>1</w:t>
      </w:r>
      <w:r w:rsidR="38238538" w:rsidRPr="1BD68A4A">
        <w:rPr>
          <w:rFonts w:ascii="Times New Roman" w:eastAsia="Times New Roman" w:hAnsi="Times New Roman" w:cs="Times New Roman"/>
          <w:sz w:val="24"/>
          <w:szCs w:val="24"/>
        </w:rPr>
        <w:t xml:space="preserve"> punktis 5 sätestatud </w:t>
      </w:r>
      <w:commentRangeStart w:id="113"/>
      <w:r w:rsidR="38238538" w:rsidRPr="1BD68A4A">
        <w:rPr>
          <w:rFonts w:ascii="Times New Roman" w:eastAsia="Times New Roman" w:hAnsi="Times New Roman" w:cs="Times New Roman"/>
          <w:sz w:val="24"/>
          <w:szCs w:val="24"/>
        </w:rPr>
        <w:t xml:space="preserve">nõude vastavuse </w:t>
      </w:r>
      <w:r w:rsidR="078A064A" w:rsidRPr="1BD68A4A">
        <w:rPr>
          <w:rFonts w:ascii="Times New Roman" w:eastAsia="Times New Roman" w:hAnsi="Times New Roman" w:cs="Times New Roman"/>
          <w:sz w:val="24"/>
          <w:szCs w:val="24"/>
        </w:rPr>
        <w:t>hindamisel</w:t>
      </w:r>
      <w:r w:rsidR="55A162BE" w:rsidRPr="1BD68A4A">
        <w:rPr>
          <w:rFonts w:ascii="Times New Roman" w:eastAsia="Times New Roman" w:hAnsi="Times New Roman" w:cs="Times New Roman"/>
          <w:sz w:val="24"/>
          <w:szCs w:val="24"/>
        </w:rPr>
        <w:t xml:space="preserve"> </w:t>
      </w:r>
      <w:commentRangeEnd w:id="113"/>
      <w:r w:rsidR="00110C34">
        <w:rPr>
          <w:rStyle w:val="Kommentaariviide"/>
        </w:rPr>
        <w:commentReference w:id="113"/>
      </w:r>
      <w:r w:rsidR="55A162BE" w:rsidRPr="1BD68A4A">
        <w:rPr>
          <w:rFonts w:ascii="Times New Roman" w:eastAsia="Times New Roman" w:hAnsi="Times New Roman" w:cs="Times New Roman"/>
          <w:sz w:val="24"/>
          <w:szCs w:val="24"/>
        </w:rPr>
        <w:t>rahapesu kontrolli funktsiooni täitjaga</w:t>
      </w:r>
      <w:r w:rsidR="65685943" w:rsidRPr="1BD68A4A">
        <w:rPr>
          <w:rFonts w:ascii="Times New Roman" w:eastAsia="Times New Roman" w:hAnsi="Times New Roman" w:cs="Times New Roman"/>
          <w:sz w:val="24"/>
          <w:szCs w:val="24"/>
        </w:rPr>
        <w:t>.</w:t>
      </w:r>
      <w:r w:rsidR="5585A0DD" w:rsidRPr="1BD68A4A">
        <w:rPr>
          <w:rFonts w:ascii="Times New Roman" w:eastAsia="Times New Roman" w:hAnsi="Times New Roman" w:cs="Times New Roman"/>
          <w:sz w:val="24"/>
          <w:szCs w:val="24"/>
        </w:rPr>
        <w:t xml:space="preserve"> Finantsinspektsiooni rahapesu kontrolli funktsiooni täitja esitab oma arvamuse </w:t>
      </w:r>
      <w:commentRangeStart w:id="114"/>
      <w:del w:id="115" w:author="Merike Koppel - JUSTDIGI" w:date="2025-12-29T11:39:00Z" w16du:dateUtc="2025-12-29T09:39:00Z">
        <w:r w:rsidR="00A61034" w:rsidRPr="1BD68A4A" w:rsidDel="00110C34">
          <w:rPr>
            <w:rFonts w:ascii="Times New Roman" w:eastAsia="Times New Roman" w:hAnsi="Times New Roman" w:cs="Times New Roman"/>
            <w:sz w:val="24"/>
            <w:szCs w:val="24"/>
          </w:rPr>
          <w:delText xml:space="preserve">arvates </w:delText>
        </w:r>
      </w:del>
      <w:r w:rsidR="5585A0DD" w:rsidRPr="1BD68A4A">
        <w:rPr>
          <w:rFonts w:ascii="Times New Roman" w:eastAsia="Times New Roman" w:hAnsi="Times New Roman" w:cs="Times New Roman"/>
          <w:sz w:val="24"/>
          <w:szCs w:val="24"/>
        </w:rPr>
        <w:t>30</w:t>
      </w:r>
      <w:r w:rsidR="00A61034" w:rsidRPr="1BD68A4A">
        <w:rPr>
          <w:rFonts w:ascii="Times New Roman" w:eastAsia="Times New Roman" w:hAnsi="Times New Roman" w:cs="Times New Roman"/>
          <w:sz w:val="24"/>
          <w:szCs w:val="24"/>
        </w:rPr>
        <w:t> </w:t>
      </w:r>
      <w:r w:rsidR="5585A0DD" w:rsidRPr="1BD68A4A">
        <w:rPr>
          <w:rFonts w:ascii="Times New Roman" w:eastAsia="Times New Roman" w:hAnsi="Times New Roman" w:cs="Times New Roman"/>
          <w:sz w:val="24"/>
          <w:szCs w:val="24"/>
        </w:rPr>
        <w:t>tööpäeva jooksul asjakohase taotluse saamisest</w:t>
      </w:r>
      <w:ins w:id="116" w:author="Merike Koppel - JUSTDIGI" w:date="2025-12-29T11:39:00Z" w16du:dateUtc="2025-12-29T09:39:00Z">
        <w:r w:rsidR="00110C34">
          <w:rPr>
            <w:rFonts w:ascii="Times New Roman" w:eastAsia="Times New Roman" w:hAnsi="Times New Roman" w:cs="Times New Roman"/>
            <w:sz w:val="24"/>
            <w:szCs w:val="24"/>
          </w:rPr>
          <w:t xml:space="preserve"> arvates</w:t>
        </w:r>
      </w:ins>
      <w:commentRangeEnd w:id="114"/>
      <w:ins w:id="117" w:author="Merike Koppel - JUSTDIGI" w:date="2026-01-03T11:01:00Z" w16du:dateUtc="2026-01-03T09:01:00Z">
        <w:r w:rsidR="006219D8">
          <w:rPr>
            <w:rStyle w:val="Kommentaariviide"/>
          </w:rPr>
          <w:commentReference w:id="114"/>
        </w:r>
      </w:ins>
      <w:r w:rsidR="5585A0DD" w:rsidRPr="1BD68A4A">
        <w:rPr>
          <w:rFonts w:ascii="Times New Roman" w:eastAsia="Times New Roman" w:hAnsi="Times New Roman" w:cs="Times New Roman"/>
          <w:sz w:val="24"/>
          <w:szCs w:val="24"/>
        </w:rPr>
        <w:t>.</w:t>
      </w:r>
      <w:r w:rsidR="00EC117D" w:rsidRPr="1BD68A4A">
        <w:rPr>
          <w:rFonts w:ascii="Times New Roman" w:eastAsia="Times New Roman" w:hAnsi="Times New Roman" w:cs="Times New Roman"/>
          <w:sz w:val="24"/>
          <w:szCs w:val="24"/>
        </w:rPr>
        <w:t>“</w:t>
      </w:r>
      <w:r w:rsidR="65685943" w:rsidRPr="1BD68A4A">
        <w:rPr>
          <w:rFonts w:ascii="Times New Roman" w:eastAsia="Times New Roman" w:hAnsi="Times New Roman" w:cs="Times New Roman"/>
          <w:sz w:val="24"/>
          <w:szCs w:val="24"/>
        </w:rPr>
        <w:t>;</w:t>
      </w:r>
      <w:r w:rsidR="55A162BE" w:rsidRPr="1BD68A4A">
        <w:rPr>
          <w:rFonts w:ascii="Times New Roman" w:eastAsia="Times New Roman" w:hAnsi="Times New Roman" w:cs="Times New Roman"/>
          <w:sz w:val="24"/>
          <w:szCs w:val="24"/>
        </w:rPr>
        <w:t xml:space="preserve"> </w:t>
      </w:r>
    </w:p>
    <w:p w14:paraId="30A1ACA2" w14:textId="32EB7978" w:rsidR="7AB73458" w:rsidRPr="00FA634D" w:rsidRDefault="7AB73458" w:rsidP="7AB73458">
      <w:pPr>
        <w:spacing w:after="0" w:line="240" w:lineRule="auto"/>
        <w:jc w:val="both"/>
        <w:rPr>
          <w:rFonts w:ascii="Times New Roman" w:hAnsi="Times New Roman" w:cs="Times New Roman"/>
          <w:sz w:val="24"/>
          <w:szCs w:val="24"/>
        </w:rPr>
      </w:pPr>
    </w:p>
    <w:p w14:paraId="76F73CBC" w14:textId="112CB387" w:rsidR="61DDB68A" w:rsidRDefault="56E1F2A9" w:rsidP="47E68034">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4</w:t>
      </w:r>
      <w:r w:rsidR="292FC782" w:rsidRPr="1BD68A4A">
        <w:rPr>
          <w:rFonts w:ascii="Times New Roman" w:hAnsi="Times New Roman" w:cs="Times New Roman"/>
          <w:b/>
          <w:bCs/>
          <w:sz w:val="24"/>
          <w:szCs w:val="24"/>
        </w:rPr>
        <w:t>5</w:t>
      </w:r>
      <w:r w:rsidR="75D72957" w:rsidRPr="1BD68A4A">
        <w:rPr>
          <w:rFonts w:ascii="Times New Roman" w:hAnsi="Times New Roman" w:cs="Times New Roman"/>
          <w:b/>
          <w:bCs/>
          <w:sz w:val="24"/>
          <w:szCs w:val="24"/>
        </w:rPr>
        <w:t>)</w:t>
      </w:r>
      <w:r w:rsidR="75D72957" w:rsidRPr="1BD68A4A">
        <w:rPr>
          <w:rFonts w:ascii="Times New Roman" w:hAnsi="Times New Roman" w:cs="Times New Roman"/>
          <w:sz w:val="24"/>
          <w:szCs w:val="24"/>
        </w:rPr>
        <w:t xml:space="preserve"> paragrahvi 31 lõi</w:t>
      </w:r>
      <w:r w:rsidR="3DFC1F79" w:rsidRPr="1BD68A4A">
        <w:rPr>
          <w:rFonts w:ascii="Times New Roman" w:hAnsi="Times New Roman" w:cs="Times New Roman"/>
          <w:sz w:val="24"/>
          <w:szCs w:val="24"/>
        </w:rPr>
        <w:t>kes</w:t>
      </w:r>
      <w:r w:rsidR="75D72957" w:rsidRPr="1BD68A4A">
        <w:rPr>
          <w:rFonts w:ascii="Times New Roman" w:hAnsi="Times New Roman" w:cs="Times New Roman"/>
          <w:sz w:val="24"/>
          <w:szCs w:val="24"/>
        </w:rPr>
        <w:t xml:space="preserve"> 2 </w:t>
      </w:r>
      <w:r w:rsidR="20902BB6" w:rsidRPr="1BD68A4A">
        <w:rPr>
          <w:rFonts w:ascii="Times New Roman" w:hAnsi="Times New Roman" w:cs="Times New Roman"/>
          <w:sz w:val="24"/>
          <w:szCs w:val="24"/>
        </w:rPr>
        <w:t>a</w:t>
      </w:r>
      <w:r w:rsidR="75D72957" w:rsidRPr="1BD68A4A">
        <w:rPr>
          <w:rFonts w:ascii="Times New Roman" w:hAnsi="Times New Roman" w:cs="Times New Roman"/>
          <w:sz w:val="24"/>
          <w:szCs w:val="24"/>
        </w:rPr>
        <w:t>se</w:t>
      </w:r>
      <w:r w:rsidR="20902BB6" w:rsidRPr="1BD68A4A">
        <w:rPr>
          <w:rFonts w:ascii="Times New Roman" w:hAnsi="Times New Roman" w:cs="Times New Roman"/>
          <w:sz w:val="24"/>
          <w:szCs w:val="24"/>
        </w:rPr>
        <w:t xml:space="preserve">ndatakse </w:t>
      </w:r>
      <w:r w:rsidR="606C442A" w:rsidRPr="1BD68A4A">
        <w:rPr>
          <w:rFonts w:ascii="Times New Roman" w:hAnsi="Times New Roman" w:cs="Times New Roman"/>
          <w:sz w:val="24"/>
          <w:szCs w:val="24"/>
        </w:rPr>
        <w:t xml:space="preserve">tekstiosa </w:t>
      </w:r>
      <w:r w:rsidR="304C4296" w:rsidRPr="1BD68A4A">
        <w:rPr>
          <w:rFonts w:ascii="Times New Roman" w:hAnsi="Times New Roman" w:cs="Times New Roman"/>
          <w:sz w:val="24"/>
          <w:szCs w:val="24"/>
        </w:rPr>
        <w:t>„</w:t>
      </w:r>
      <w:r w:rsidR="20902BB6" w:rsidRPr="1BD68A4A">
        <w:rPr>
          <w:rFonts w:ascii="Times New Roman" w:hAnsi="Times New Roman" w:cs="Times New Roman"/>
          <w:sz w:val="24"/>
          <w:szCs w:val="24"/>
        </w:rPr>
        <w:t>käesoleva paragrahvi lõikes 3 sätestatust</w:t>
      </w:r>
      <w:r w:rsidR="71A7BB72" w:rsidRPr="1BD68A4A">
        <w:rPr>
          <w:rFonts w:ascii="Times New Roman" w:hAnsi="Times New Roman" w:cs="Times New Roman"/>
          <w:sz w:val="24"/>
          <w:szCs w:val="24"/>
        </w:rPr>
        <w:t>“</w:t>
      </w:r>
      <w:r w:rsidR="20902BB6" w:rsidRPr="1BD68A4A">
        <w:rPr>
          <w:rFonts w:ascii="Times New Roman" w:hAnsi="Times New Roman" w:cs="Times New Roman"/>
          <w:sz w:val="24"/>
          <w:szCs w:val="24"/>
        </w:rPr>
        <w:t xml:space="preserve"> </w:t>
      </w:r>
      <w:r w:rsidR="606C442A" w:rsidRPr="1BD68A4A">
        <w:rPr>
          <w:rFonts w:ascii="Times New Roman" w:hAnsi="Times New Roman" w:cs="Times New Roman"/>
          <w:sz w:val="24"/>
          <w:szCs w:val="24"/>
        </w:rPr>
        <w:t>tekstiosaga</w:t>
      </w:r>
      <w:r w:rsidR="37338E33" w:rsidRPr="1BD68A4A">
        <w:rPr>
          <w:rFonts w:ascii="Times New Roman" w:hAnsi="Times New Roman" w:cs="Times New Roman"/>
          <w:sz w:val="24"/>
          <w:szCs w:val="24"/>
        </w:rPr>
        <w:t xml:space="preserve"> </w:t>
      </w:r>
      <w:r w:rsidR="213BB7C9" w:rsidRPr="1BD68A4A">
        <w:rPr>
          <w:rFonts w:ascii="Times New Roman" w:hAnsi="Times New Roman" w:cs="Times New Roman"/>
          <w:sz w:val="24"/>
          <w:szCs w:val="24"/>
        </w:rPr>
        <w:t>„</w:t>
      </w:r>
      <w:r w:rsidR="20902BB6" w:rsidRPr="1BD68A4A">
        <w:rPr>
          <w:rFonts w:ascii="Times New Roman" w:hAnsi="Times New Roman" w:cs="Times New Roman"/>
          <w:sz w:val="24"/>
          <w:szCs w:val="24"/>
        </w:rPr>
        <w:t xml:space="preserve">käesoleva paragrahvi lõikes 3 sätestatust </w:t>
      </w:r>
      <w:r w:rsidR="002F0E33" w:rsidRPr="1BD68A4A">
        <w:rPr>
          <w:rFonts w:ascii="Times New Roman" w:hAnsi="Times New Roman" w:cs="Times New Roman"/>
          <w:sz w:val="24"/>
          <w:szCs w:val="24"/>
        </w:rPr>
        <w:t>ning</w:t>
      </w:r>
      <w:r w:rsidR="189D9448" w:rsidRPr="1BD68A4A">
        <w:rPr>
          <w:rFonts w:ascii="Times New Roman" w:hAnsi="Times New Roman" w:cs="Times New Roman"/>
          <w:sz w:val="24"/>
          <w:szCs w:val="24"/>
        </w:rPr>
        <w:t xml:space="preserve"> </w:t>
      </w:r>
      <w:r w:rsidR="412C3E1E" w:rsidRPr="1BD68A4A">
        <w:rPr>
          <w:rFonts w:ascii="Times New Roman" w:hAnsi="Times New Roman" w:cs="Times New Roman"/>
          <w:sz w:val="24"/>
          <w:szCs w:val="24"/>
        </w:rPr>
        <w:t>rahapesu kontrolli funktsiooni täitjalt</w:t>
      </w:r>
      <w:r w:rsidR="578148B8" w:rsidRPr="1BD68A4A">
        <w:rPr>
          <w:rFonts w:ascii="Times New Roman" w:eastAsia="Times New Roman" w:hAnsi="Times New Roman" w:cs="Times New Roman"/>
          <w:sz w:val="24"/>
          <w:szCs w:val="24"/>
        </w:rPr>
        <w:t xml:space="preserve"> käesoleva seaduse § 30</w:t>
      </w:r>
      <w:r w:rsidR="704A6E7D" w:rsidRPr="1BD68A4A">
        <w:rPr>
          <w:rFonts w:ascii="Times New Roman" w:eastAsia="Times New Roman" w:hAnsi="Times New Roman" w:cs="Times New Roman"/>
          <w:sz w:val="24"/>
          <w:szCs w:val="24"/>
          <w:vertAlign w:val="superscript"/>
        </w:rPr>
        <w:t>1</w:t>
      </w:r>
      <w:r w:rsidR="578148B8" w:rsidRPr="1BD68A4A">
        <w:rPr>
          <w:rFonts w:ascii="Times New Roman" w:eastAsia="Times New Roman" w:hAnsi="Times New Roman" w:cs="Times New Roman"/>
          <w:sz w:val="24"/>
          <w:szCs w:val="24"/>
        </w:rPr>
        <w:t xml:space="preserve"> lõike 4</w:t>
      </w:r>
      <w:r w:rsidR="7DCF9877" w:rsidRPr="1BD68A4A">
        <w:rPr>
          <w:rFonts w:ascii="Times New Roman" w:eastAsia="Times New Roman" w:hAnsi="Times New Roman" w:cs="Times New Roman"/>
          <w:sz w:val="24"/>
          <w:szCs w:val="24"/>
          <w:vertAlign w:val="superscript"/>
        </w:rPr>
        <w:t>1</w:t>
      </w:r>
      <w:r w:rsidR="578148B8" w:rsidRPr="1BD68A4A">
        <w:rPr>
          <w:rFonts w:ascii="Times New Roman" w:eastAsia="Times New Roman" w:hAnsi="Times New Roman" w:cs="Times New Roman"/>
          <w:sz w:val="24"/>
          <w:szCs w:val="24"/>
        </w:rPr>
        <w:t xml:space="preserve"> alusel saadud arvamus</w:t>
      </w:r>
      <w:r w:rsidR="42C76302" w:rsidRPr="1BD68A4A">
        <w:rPr>
          <w:rFonts w:ascii="Times New Roman" w:eastAsia="Times New Roman" w:hAnsi="Times New Roman" w:cs="Times New Roman"/>
          <w:sz w:val="24"/>
          <w:szCs w:val="24"/>
        </w:rPr>
        <w:t>est</w:t>
      </w:r>
      <w:r w:rsidR="71A7BB72" w:rsidRPr="1BD68A4A">
        <w:rPr>
          <w:rFonts w:ascii="Times New Roman" w:eastAsia="Times New Roman" w:hAnsi="Times New Roman" w:cs="Times New Roman"/>
          <w:sz w:val="24"/>
          <w:szCs w:val="24"/>
        </w:rPr>
        <w:t>“</w:t>
      </w:r>
      <w:r w:rsidR="26FCEA99" w:rsidRPr="1BD68A4A">
        <w:rPr>
          <w:rFonts w:ascii="Times New Roman" w:eastAsia="Times New Roman" w:hAnsi="Times New Roman" w:cs="Times New Roman"/>
          <w:sz w:val="24"/>
          <w:szCs w:val="24"/>
        </w:rPr>
        <w:t>;</w:t>
      </w:r>
    </w:p>
    <w:p w14:paraId="159E3183" w14:textId="6E9CF857" w:rsidR="005B6952" w:rsidRPr="00FA634D" w:rsidRDefault="005B6952" w:rsidP="1BD68A4A">
      <w:pPr>
        <w:spacing w:after="0" w:line="240" w:lineRule="auto"/>
        <w:jc w:val="both"/>
        <w:rPr>
          <w:rFonts w:ascii="Times New Roman" w:eastAsia="Times New Roman" w:hAnsi="Times New Roman" w:cs="Times New Roman"/>
          <w:sz w:val="24"/>
          <w:szCs w:val="24"/>
        </w:rPr>
      </w:pPr>
    </w:p>
    <w:p w14:paraId="7985E064" w14:textId="0266271D" w:rsidR="5F1D68A7" w:rsidRPr="00FA634D" w:rsidRDefault="00130B38" w:rsidP="47E68034">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4</w:t>
      </w:r>
      <w:r w:rsidR="3DB7A66A" w:rsidRPr="1BD68A4A">
        <w:rPr>
          <w:rFonts w:ascii="Times New Roman" w:hAnsi="Times New Roman" w:cs="Times New Roman"/>
          <w:b/>
          <w:bCs/>
          <w:sz w:val="24"/>
          <w:szCs w:val="24"/>
        </w:rPr>
        <w:t>6</w:t>
      </w:r>
      <w:r w:rsidR="5E53F093" w:rsidRPr="1BD68A4A">
        <w:rPr>
          <w:rFonts w:ascii="Times New Roman" w:hAnsi="Times New Roman" w:cs="Times New Roman"/>
          <w:b/>
          <w:bCs/>
          <w:sz w:val="24"/>
          <w:szCs w:val="24"/>
        </w:rPr>
        <w:t>)</w:t>
      </w:r>
      <w:r w:rsidR="5E53F093" w:rsidRPr="1BD68A4A">
        <w:rPr>
          <w:rFonts w:ascii="Times New Roman" w:hAnsi="Times New Roman" w:cs="Times New Roman"/>
          <w:sz w:val="24"/>
          <w:szCs w:val="24"/>
        </w:rPr>
        <w:t xml:space="preserve"> paragrahvi </w:t>
      </w:r>
      <w:r w:rsidR="66513E00" w:rsidRPr="1BD68A4A">
        <w:rPr>
          <w:rFonts w:ascii="Times New Roman" w:hAnsi="Times New Roman" w:cs="Times New Roman"/>
          <w:sz w:val="24"/>
          <w:szCs w:val="24"/>
        </w:rPr>
        <w:t>31 lõike 3 pun</w:t>
      </w:r>
      <w:r w:rsidR="47245A70" w:rsidRPr="1BD68A4A">
        <w:rPr>
          <w:rFonts w:ascii="Times New Roman" w:hAnsi="Times New Roman" w:cs="Times New Roman"/>
          <w:sz w:val="24"/>
          <w:szCs w:val="24"/>
        </w:rPr>
        <w:t>k</w:t>
      </w:r>
      <w:r w:rsidR="66513E00" w:rsidRPr="1BD68A4A">
        <w:rPr>
          <w:rFonts w:ascii="Times New Roman" w:hAnsi="Times New Roman" w:cs="Times New Roman"/>
          <w:sz w:val="24"/>
          <w:szCs w:val="24"/>
        </w:rPr>
        <w:t>ti</w:t>
      </w:r>
      <w:r w:rsidR="2198DCCB" w:rsidRPr="1BD68A4A">
        <w:rPr>
          <w:rFonts w:ascii="Times New Roman" w:hAnsi="Times New Roman" w:cs="Times New Roman"/>
          <w:sz w:val="24"/>
          <w:szCs w:val="24"/>
        </w:rPr>
        <w:t>s</w:t>
      </w:r>
      <w:r w:rsidR="66513E00" w:rsidRPr="1BD68A4A">
        <w:rPr>
          <w:rFonts w:ascii="Times New Roman" w:hAnsi="Times New Roman" w:cs="Times New Roman"/>
          <w:sz w:val="24"/>
          <w:szCs w:val="24"/>
        </w:rPr>
        <w:t xml:space="preserve"> 1 </w:t>
      </w:r>
      <w:r w:rsidR="13C9F9B3" w:rsidRPr="1BD68A4A">
        <w:rPr>
          <w:rFonts w:ascii="Times New Roman" w:hAnsi="Times New Roman" w:cs="Times New Roman"/>
          <w:sz w:val="24"/>
          <w:szCs w:val="24"/>
        </w:rPr>
        <w:t>as</w:t>
      </w:r>
      <w:r w:rsidR="66513E00" w:rsidRPr="1BD68A4A">
        <w:rPr>
          <w:rFonts w:ascii="Times New Roman" w:hAnsi="Times New Roman" w:cs="Times New Roman"/>
          <w:sz w:val="24"/>
          <w:szCs w:val="24"/>
        </w:rPr>
        <w:t xml:space="preserve">endatakse </w:t>
      </w:r>
      <w:r w:rsidR="13887774" w:rsidRPr="1BD68A4A">
        <w:rPr>
          <w:rFonts w:ascii="Times New Roman" w:hAnsi="Times New Roman" w:cs="Times New Roman"/>
          <w:sz w:val="24"/>
          <w:szCs w:val="24"/>
        </w:rPr>
        <w:t>tekstiosa</w:t>
      </w:r>
      <w:r w:rsidR="66513E00" w:rsidRPr="1BD68A4A">
        <w:rPr>
          <w:rFonts w:ascii="Times New Roman" w:hAnsi="Times New Roman" w:cs="Times New Roman"/>
          <w:sz w:val="24"/>
          <w:szCs w:val="24"/>
        </w:rPr>
        <w:t xml:space="preserve"> </w:t>
      </w:r>
      <w:r w:rsidR="00250FEB" w:rsidRPr="1BD68A4A">
        <w:rPr>
          <w:rFonts w:ascii="Times New Roman" w:hAnsi="Times New Roman" w:cs="Times New Roman"/>
          <w:sz w:val="24"/>
          <w:szCs w:val="24"/>
        </w:rPr>
        <w:t>„</w:t>
      </w:r>
      <w:r w:rsidR="00907AD8" w:rsidRPr="1BD68A4A">
        <w:rPr>
          <w:rFonts w:ascii="Times New Roman" w:hAnsi="Times New Roman" w:cs="Times New Roman"/>
          <w:sz w:val="24"/>
          <w:szCs w:val="24"/>
        </w:rPr>
        <w:t xml:space="preserve">käesoleva </w:t>
      </w:r>
      <w:r w:rsidR="1D11D8E5" w:rsidRPr="1BD68A4A">
        <w:rPr>
          <w:rFonts w:ascii="Times New Roman" w:hAnsi="Times New Roman" w:cs="Times New Roman"/>
          <w:sz w:val="24"/>
          <w:szCs w:val="24"/>
        </w:rPr>
        <w:t>seaduse</w:t>
      </w:r>
      <w:r w:rsidR="00EF493C" w:rsidRPr="1BD68A4A">
        <w:rPr>
          <w:rFonts w:ascii="Times New Roman" w:hAnsi="Times New Roman" w:cs="Times New Roman"/>
          <w:sz w:val="24"/>
          <w:szCs w:val="24"/>
        </w:rPr>
        <w:t xml:space="preserve"> §-</w:t>
      </w:r>
      <w:r w:rsidR="1D11D8E5" w:rsidRPr="1BD68A4A">
        <w:rPr>
          <w:rFonts w:ascii="Times New Roman" w:hAnsi="Times New Roman" w:cs="Times New Roman"/>
          <w:sz w:val="24"/>
          <w:szCs w:val="24"/>
        </w:rPr>
        <w:t>s</w:t>
      </w:r>
      <w:r w:rsidR="00EF493C" w:rsidRPr="1BD68A4A">
        <w:rPr>
          <w:rFonts w:ascii="Times New Roman" w:hAnsi="Times New Roman" w:cs="Times New Roman"/>
          <w:sz w:val="24"/>
          <w:szCs w:val="24"/>
        </w:rPr>
        <w:t xml:space="preserve"> 29</w:t>
      </w:r>
      <w:r w:rsidR="00EF493C" w:rsidRPr="1BD68A4A">
        <w:rPr>
          <w:rFonts w:ascii="Times New Roman" w:hAnsi="Times New Roman" w:cs="Times New Roman"/>
          <w:sz w:val="24"/>
          <w:szCs w:val="24"/>
          <w:vertAlign w:val="superscript"/>
        </w:rPr>
        <w:t>1</w:t>
      </w:r>
      <w:r w:rsidR="1D11D8E5" w:rsidRPr="1BD68A4A">
        <w:rPr>
          <w:rFonts w:ascii="Times New Roman" w:hAnsi="Times New Roman" w:cs="Times New Roman"/>
          <w:sz w:val="24"/>
          <w:szCs w:val="24"/>
        </w:rPr>
        <w:t xml:space="preserve"> sätestatud </w:t>
      </w:r>
      <w:r w:rsidR="122D96CE" w:rsidRPr="1BD68A4A">
        <w:rPr>
          <w:rFonts w:ascii="Times New Roman" w:hAnsi="Times New Roman" w:cs="Times New Roman"/>
          <w:sz w:val="24"/>
          <w:szCs w:val="24"/>
        </w:rPr>
        <w:t>nõuetele</w:t>
      </w:r>
      <w:r w:rsidR="00744E78" w:rsidRPr="1BD68A4A">
        <w:rPr>
          <w:rFonts w:ascii="Times New Roman" w:hAnsi="Times New Roman" w:cs="Times New Roman"/>
          <w:sz w:val="24"/>
          <w:szCs w:val="24"/>
        </w:rPr>
        <w:t>“</w:t>
      </w:r>
      <w:r w:rsidR="122D96CE" w:rsidRPr="1BD68A4A">
        <w:rPr>
          <w:rFonts w:ascii="Times New Roman" w:hAnsi="Times New Roman" w:cs="Times New Roman"/>
          <w:sz w:val="24"/>
          <w:szCs w:val="24"/>
        </w:rPr>
        <w:t xml:space="preserve"> tekstiosaga </w:t>
      </w:r>
      <w:r w:rsidR="00744E78" w:rsidRPr="1BD68A4A">
        <w:rPr>
          <w:rFonts w:ascii="Times New Roman" w:hAnsi="Times New Roman" w:cs="Times New Roman"/>
          <w:sz w:val="24"/>
          <w:szCs w:val="24"/>
        </w:rPr>
        <w:t>„</w:t>
      </w:r>
      <w:r w:rsidR="00907AD8" w:rsidRPr="1BD68A4A">
        <w:rPr>
          <w:rFonts w:ascii="Times New Roman" w:hAnsi="Times New Roman" w:cs="Times New Roman"/>
          <w:sz w:val="24"/>
          <w:szCs w:val="24"/>
        </w:rPr>
        <w:t xml:space="preserve">käesolevas </w:t>
      </w:r>
      <w:r w:rsidR="1F18B894" w:rsidRPr="1BD68A4A">
        <w:rPr>
          <w:rFonts w:ascii="Times New Roman" w:hAnsi="Times New Roman" w:cs="Times New Roman"/>
          <w:sz w:val="24"/>
          <w:szCs w:val="24"/>
        </w:rPr>
        <w:t>seaduses sätestatud nõuetele,</w:t>
      </w:r>
      <w:r w:rsidR="122D96CE" w:rsidRPr="1BD68A4A">
        <w:rPr>
          <w:rFonts w:ascii="Times New Roman" w:hAnsi="Times New Roman" w:cs="Times New Roman"/>
          <w:sz w:val="24"/>
          <w:szCs w:val="24"/>
        </w:rPr>
        <w:t xml:space="preserve"> </w:t>
      </w:r>
      <w:r w:rsidR="122D96CE" w:rsidRPr="1BD68A4A">
        <w:rPr>
          <w:rFonts w:ascii="Times New Roman" w:eastAsia="Times New Roman" w:hAnsi="Times New Roman" w:cs="Times New Roman"/>
          <w:sz w:val="24"/>
          <w:szCs w:val="24"/>
        </w:rPr>
        <w:t>s</w:t>
      </w:r>
      <w:r w:rsidR="6321A513" w:rsidRPr="1BD68A4A">
        <w:rPr>
          <w:rFonts w:ascii="Times New Roman" w:eastAsia="Times New Roman" w:hAnsi="Times New Roman" w:cs="Times New Roman"/>
          <w:sz w:val="24"/>
          <w:szCs w:val="24"/>
        </w:rPr>
        <w:t>eal</w:t>
      </w:r>
      <w:r w:rsidR="122D96CE" w:rsidRPr="1BD68A4A">
        <w:rPr>
          <w:rFonts w:ascii="Times New Roman" w:eastAsia="Times New Roman" w:hAnsi="Times New Roman" w:cs="Times New Roman"/>
          <w:sz w:val="24"/>
          <w:szCs w:val="24"/>
        </w:rPr>
        <w:t>h</w:t>
      </w:r>
      <w:r w:rsidR="65BB6793" w:rsidRPr="1BD68A4A">
        <w:rPr>
          <w:rFonts w:ascii="Times New Roman" w:eastAsia="Times New Roman" w:hAnsi="Times New Roman" w:cs="Times New Roman"/>
          <w:sz w:val="24"/>
          <w:szCs w:val="24"/>
        </w:rPr>
        <w:t>ulgas</w:t>
      </w:r>
      <w:commentRangeStart w:id="118"/>
      <w:del w:id="119" w:author="Merike Koppel - JUSTDIGI" w:date="2025-12-29T11:39:00Z" w16du:dateUtc="2025-12-29T09:39:00Z">
        <w:r w:rsidR="002972BF" w:rsidRPr="1BD68A4A" w:rsidDel="00110C34">
          <w:rPr>
            <w:rFonts w:ascii="Times New Roman" w:eastAsia="Times New Roman" w:hAnsi="Times New Roman" w:cs="Times New Roman"/>
            <w:sz w:val="24"/>
            <w:szCs w:val="24"/>
          </w:rPr>
          <w:delText>,</w:delText>
        </w:r>
      </w:del>
      <w:commentRangeEnd w:id="118"/>
      <w:r w:rsidR="00110C34">
        <w:rPr>
          <w:rStyle w:val="Kommentaariviide"/>
        </w:rPr>
        <w:commentReference w:id="118"/>
      </w:r>
      <w:r w:rsidR="122D96CE" w:rsidRPr="1BD68A4A">
        <w:rPr>
          <w:rFonts w:ascii="Times New Roman" w:eastAsia="Times New Roman" w:hAnsi="Times New Roman" w:cs="Times New Roman"/>
          <w:sz w:val="24"/>
          <w:szCs w:val="24"/>
        </w:rPr>
        <w:t xml:space="preserve"> kui omandaja asub rahapesu </w:t>
      </w:r>
      <w:r w:rsidR="18968384" w:rsidRPr="1BD68A4A">
        <w:rPr>
          <w:rFonts w:ascii="Times New Roman" w:eastAsia="Times New Roman" w:hAnsi="Times New Roman" w:cs="Times New Roman"/>
          <w:sz w:val="24"/>
          <w:szCs w:val="24"/>
        </w:rPr>
        <w:t xml:space="preserve">ja </w:t>
      </w:r>
      <w:r w:rsidR="122D96CE" w:rsidRPr="1BD68A4A">
        <w:rPr>
          <w:rFonts w:ascii="Times New Roman" w:eastAsia="Times New Roman" w:hAnsi="Times New Roman" w:cs="Times New Roman"/>
          <w:sz w:val="24"/>
          <w:szCs w:val="24"/>
        </w:rPr>
        <w:t>terrorismi rahastamise</w:t>
      </w:r>
      <w:r w:rsidR="5C6DBF56" w:rsidRPr="1BD68A4A">
        <w:rPr>
          <w:rFonts w:ascii="Times New Roman" w:eastAsia="Times New Roman" w:hAnsi="Times New Roman" w:cs="Times New Roman"/>
          <w:sz w:val="24"/>
          <w:szCs w:val="24"/>
        </w:rPr>
        <w:t xml:space="preserve"> tõkestamise</w:t>
      </w:r>
      <w:r w:rsidR="122D96CE" w:rsidRPr="1BD68A4A">
        <w:rPr>
          <w:rFonts w:ascii="Times New Roman" w:eastAsia="Times New Roman" w:hAnsi="Times New Roman" w:cs="Times New Roman"/>
          <w:sz w:val="24"/>
          <w:szCs w:val="24"/>
        </w:rPr>
        <w:t xml:space="preserve"> seaduse § 3 punktis 18 nimetatud suure riskiga kolmandas riigis või </w:t>
      </w:r>
      <w:r w:rsidR="00A30C6C" w:rsidRPr="1BD68A4A">
        <w:rPr>
          <w:rFonts w:ascii="Times New Roman" w:eastAsia="Times New Roman" w:hAnsi="Times New Roman" w:cs="Times New Roman"/>
          <w:sz w:val="24"/>
          <w:szCs w:val="24"/>
        </w:rPr>
        <w:t xml:space="preserve">sellises </w:t>
      </w:r>
      <w:r w:rsidR="122D96CE" w:rsidRPr="1BD68A4A">
        <w:rPr>
          <w:rFonts w:ascii="Times New Roman" w:eastAsia="Times New Roman" w:hAnsi="Times New Roman" w:cs="Times New Roman"/>
          <w:sz w:val="24"/>
          <w:szCs w:val="24"/>
        </w:rPr>
        <w:t xml:space="preserve">kolmandas riigis, mille suhtes kohaldatakse liidu piiravaid meetmeid, </w:t>
      </w:r>
      <w:r w:rsidR="00D27A9C" w:rsidRPr="1BD68A4A">
        <w:rPr>
          <w:rFonts w:ascii="Times New Roman" w:eastAsia="Times New Roman" w:hAnsi="Times New Roman" w:cs="Times New Roman"/>
          <w:sz w:val="24"/>
          <w:szCs w:val="24"/>
        </w:rPr>
        <w:t xml:space="preserve">ning </w:t>
      </w:r>
      <w:r w:rsidR="122D96CE" w:rsidRPr="1BD68A4A">
        <w:rPr>
          <w:rFonts w:ascii="Times New Roman" w:eastAsia="Times New Roman" w:hAnsi="Times New Roman" w:cs="Times New Roman"/>
          <w:sz w:val="24"/>
          <w:szCs w:val="24"/>
        </w:rPr>
        <w:t>kui see mõjutab kavandava omandaja suutlikkust rakendada rahapesu ja terrorismi rahastamise tõkestamise korra nõuete täitmiseks nõutavaid tavasid ja protsesse</w:t>
      </w:r>
      <w:r w:rsidR="00744E78" w:rsidRPr="1BD68A4A">
        <w:rPr>
          <w:rFonts w:ascii="Times New Roman" w:eastAsia="Times New Roman" w:hAnsi="Times New Roman" w:cs="Times New Roman"/>
          <w:sz w:val="24"/>
          <w:szCs w:val="24"/>
        </w:rPr>
        <w:t>“</w:t>
      </w:r>
      <w:r w:rsidR="122D96CE" w:rsidRPr="1BD68A4A">
        <w:rPr>
          <w:rFonts w:ascii="Times New Roman" w:eastAsia="Times New Roman" w:hAnsi="Times New Roman" w:cs="Times New Roman"/>
          <w:sz w:val="24"/>
          <w:szCs w:val="24"/>
        </w:rPr>
        <w:t>;</w:t>
      </w:r>
    </w:p>
    <w:p w14:paraId="647CE3C3" w14:textId="64CFBE82" w:rsidR="47E68034" w:rsidRPr="00FA634D" w:rsidRDefault="47E68034" w:rsidP="47E68034">
      <w:pPr>
        <w:spacing w:after="0" w:line="240" w:lineRule="auto"/>
        <w:jc w:val="both"/>
        <w:rPr>
          <w:rFonts w:ascii="Times New Roman" w:eastAsia="Times New Roman" w:hAnsi="Times New Roman" w:cs="Times New Roman"/>
          <w:sz w:val="24"/>
          <w:szCs w:val="24"/>
        </w:rPr>
      </w:pPr>
    </w:p>
    <w:p w14:paraId="4DF84C73" w14:textId="3699C855" w:rsidR="00543384" w:rsidRPr="00FA634D" w:rsidRDefault="168651C4"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w:t>
      </w:r>
      <w:r w:rsidR="272B17D9" w:rsidRPr="1BD68A4A">
        <w:rPr>
          <w:rFonts w:ascii="Times New Roman" w:hAnsi="Times New Roman" w:cs="Times New Roman"/>
          <w:b/>
          <w:bCs/>
          <w:sz w:val="24"/>
          <w:szCs w:val="24"/>
        </w:rPr>
        <w:t>7</w:t>
      </w:r>
      <w:r w:rsidR="009F21D5" w:rsidRPr="1BD68A4A">
        <w:rPr>
          <w:rFonts w:ascii="Times New Roman" w:hAnsi="Times New Roman" w:cs="Times New Roman"/>
          <w:b/>
          <w:bCs/>
          <w:sz w:val="24"/>
          <w:szCs w:val="24"/>
        </w:rPr>
        <w:t xml:space="preserve">) </w:t>
      </w:r>
      <w:r w:rsidR="009F21D5" w:rsidRPr="1BD68A4A">
        <w:rPr>
          <w:rFonts w:ascii="Times New Roman" w:hAnsi="Times New Roman" w:cs="Times New Roman"/>
          <w:sz w:val="24"/>
          <w:szCs w:val="24"/>
        </w:rPr>
        <w:t>seadust täiendatakse 3</w:t>
      </w:r>
      <w:r w:rsidR="009F21D5" w:rsidRPr="1BD68A4A">
        <w:rPr>
          <w:rFonts w:ascii="Times New Roman" w:hAnsi="Times New Roman" w:cs="Times New Roman"/>
          <w:sz w:val="24"/>
          <w:szCs w:val="24"/>
          <w:vertAlign w:val="superscript"/>
        </w:rPr>
        <w:t>1</w:t>
      </w:r>
      <w:r w:rsidR="009F21D5" w:rsidRPr="1BD68A4A">
        <w:rPr>
          <w:rFonts w:ascii="Times New Roman" w:hAnsi="Times New Roman" w:cs="Times New Roman"/>
          <w:sz w:val="24"/>
          <w:szCs w:val="24"/>
        </w:rPr>
        <w:t xml:space="preserve">. peatükiga järgmises sõnastuses: </w:t>
      </w:r>
    </w:p>
    <w:p w14:paraId="694C2269" w14:textId="40D7B591" w:rsidR="009F21D5" w:rsidRPr="00FA634D" w:rsidRDefault="00D517F0" w:rsidP="14D1E9CD">
      <w:pPr>
        <w:shd w:val="clear" w:color="auto" w:fill="FFFFFF" w:themeFill="background1"/>
        <w:spacing w:after="0" w:line="240" w:lineRule="auto"/>
        <w:jc w:val="center"/>
        <w:outlineLvl w:val="1"/>
        <w:rPr>
          <w:rFonts w:ascii="Times New Roman" w:eastAsia="Times New Roman" w:hAnsi="Times New Roman" w:cs="Times New Roman"/>
          <w:b/>
          <w:bCs/>
          <w:sz w:val="24"/>
          <w:szCs w:val="24"/>
          <w:lang w:eastAsia="et-EE"/>
        </w:rPr>
      </w:pPr>
      <w:r w:rsidRPr="00FA634D">
        <w:rPr>
          <w:rFonts w:ascii="Times New Roman" w:eastAsia="Times New Roman" w:hAnsi="Times New Roman" w:cs="Times New Roman"/>
          <w:kern w:val="0"/>
          <w:sz w:val="24"/>
          <w:szCs w:val="24"/>
          <w:bdr w:val="none" w:sz="0" w:space="0" w:color="auto" w:frame="1"/>
          <w:lang w:eastAsia="et-EE"/>
          <w14:ligatures w14:val="none"/>
        </w:rPr>
        <w:t>„</w:t>
      </w:r>
      <w:r w:rsidR="4E437F49" w:rsidRPr="00FA634D">
        <w:rPr>
          <w:rFonts w:ascii="Times New Roman" w:eastAsia="Times New Roman" w:hAnsi="Times New Roman" w:cs="Times New Roman"/>
          <w:b/>
          <w:bCs/>
          <w:sz w:val="24"/>
          <w:szCs w:val="24"/>
        </w:rPr>
        <w:t>3</w:t>
      </w:r>
      <w:r w:rsidR="4E437F49" w:rsidRPr="00FA634D">
        <w:rPr>
          <w:rFonts w:ascii="Times New Roman" w:eastAsia="Times New Roman" w:hAnsi="Times New Roman" w:cs="Times New Roman"/>
          <w:b/>
          <w:bCs/>
          <w:sz w:val="24"/>
          <w:szCs w:val="24"/>
          <w:vertAlign w:val="superscript"/>
        </w:rPr>
        <w:t>1</w:t>
      </w:r>
      <w:r w:rsidR="4E437F49" w:rsidRPr="00FA634D">
        <w:rPr>
          <w:rFonts w:ascii="Times New Roman" w:eastAsia="Times New Roman" w:hAnsi="Times New Roman" w:cs="Times New Roman"/>
          <w:b/>
          <w:bCs/>
          <w:sz w:val="24"/>
          <w:szCs w:val="24"/>
        </w:rPr>
        <w:t>. peatükk</w:t>
      </w:r>
    </w:p>
    <w:p w14:paraId="616C244B" w14:textId="2B4B8BAB" w:rsidR="009F21D5" w:rsidRPr="00FA634D" w:rsidRDefault="42AE49CF" w:rsidP="14D1E9CD">
      <w:pPr>
        <w:shd w:val="clear" w:color="auto" w:fill="FFFFFF" w:themeFill="background1"/>
        <w:spacing w:after="0" w:line="240" w:lineRule="auto"/>
        <w:jc w:val="center"/>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xml:space="preserve">KREDIIDIASUTUSE, FINANTSVALDUSETTEVÕTJA JA SEGAFINANTSVALDUSETTEVÕTJA POOLT </w:t>
      </w:r>
      <w:r w:rsidR="4E437F49" w:rsidRPr="1BD68A4A">
        <w:rPr>
          <w:rFonts w:ascii="Times New Roman" w:eastAsia="Times New Roman" w:hAnsi="Times New Roman" w:cs="Times New Roman"/>
          <w:b/>
          <w:bCs/>
          <w:sz w:val="24"/>
          <w:szCs w:val="24"/>
        </w:rPr>
        <w:t>OSALUSE OMANDAMINE JA VÕÕRANDAMINE</w:t>
      </w:r>
    </w:p>
    <w:p w14:paraId="640D1EBC" w14:textId="777AD2F2" w:rsidR="009F21D5" w:rsidRPr="00FA634D" w:rsidRDefault="4E437F49" w:rsidP="14D1E9CD">
      <w:pPr>
        <w:shd w:val="clear" w:color="auto" w:fill="FFFFFF" w:themeFill="background1"/>
        <w:spacing w:after="0" w:line="240" w:lineRule="auto"/>
        <w:jc w:val="center"/>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xml:space="preserve"> </w:t>
      </w:r>
    </w:p>
    <w:p w14:paraId="46635C51" w14:textId="68925C08"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1</w:t>
      </w:r>
      <w:r w:rsidRPr="1BD68A4A">
        <w:rPr>
          <w:rFonts w:ascii="Times New Roman" w:eastAsia="Times New Roman" w:hAnsi="Times New Roman" w:cs="Times New Roman"/>
          <w:b/>
          <w:bCs/>
          <w:sz w:val="24"/>
          <w:szCs w:val="24"/>
        </w:rPr>
        <w:t>.</w:t>
      </w:r>
      <w:r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b/>
          <w:bCs/>
          <w:sz w:val="24"/>
          <w:szCs w:val="24"/>
        </w:rPr>
        <w:t xml:space="preserve">Krediidiasutuse, finantsvaldusettevõtja ja </w:t>
      </w:r>
      <w:proofErr w:type="spellStart"/>
      <w:r w:rsidRPr="1BD68A4A">
        <w:rPr>
          <w:rFonts w:ascii="Times New Roman" w:eastAsia="Times New Roman" w:hAnsi="Times New Roman" w:cs="Times New Roman"/>
          <w:b/>
          <w:bCs/>
          <w:sz w:val="24"/>
          <w:szCs w:val="24"/>
        </w:rPr>
        <w:t>segafinantsvaldusettevõtja</w:t>
      </w:r>
      <w:proofErr w:type="spellEnd"/>
      <w:r w:rsidRPr="1BD68A4A">
        <w:rPr>
          <w:rFonts w:ascii="Times New Roman" w:eastAsia="Times New Roman" w:hAnsi="Times New Roman" w:cs="Times New Roman"/>
          <w:b/>
          <w:bCs/>
          <w:sz w:val="24"/>
          <w:szCs w:val="24"/>
        </w:rPr>
        <w:t xml:space="preserve"> poolt osaluse omandamisest teavitamine ja esitatavad andmed</w:t>
      </w:r>
    </w:p>
    <w:p w14:paraId="5886982A" w14:textId="01022705" w:rsidR="00543384" w:rsidRPr="00FA634D" w:rsidRDefault="7D9944B5"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Krediidiasutus ning käesoleva seaduse § 13</w:t>
      </w:r>
      <w:r w:rsidR="5F5D03D1"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alusel heakskiidu saanud finantsvaldusettevõtja ja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(edaspidi käesolevas peatükis</w:t>
      </w:r>
      <w:r w:rsidR="0F9A69FB" w:rsidRPr="1BD68A4A">
        <w:rPr>
          <w:rFonts w:ascii="Times New Roman" w:eastAsia="Times New Roman" w:hAnsi="Times New Roman" w:cs="Times New Roman"/>
          <w:sz w:val="24"/>
          <w:szCs w:val="24"/>
        </w:rPr>
        <w:t xml:space="preserve"> koos</w:t>
      </w:r>
      <w:r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i/>
          <w:iCs/>
          <w:sz w:val="24"/>
          <w:szCs w:val="24"/>
        </w:rPr>
        <w:t>kavandav omandaja</w:t>
      </w:r>
      <w:r w:rsidRPr="1BD68A4A">
        <w:rPr>
          <w:rFonts w:ascii="Times New Roman" w:eastAsia="Times New Roman" w:hAnsi="Times New Roman" w:cs="Times New Roman"/>
          <w:sz w:val="24"/>
          <w:szCs w:val="24"/>
        </w:rPr>
        <w:t xml:space="preserve">), kes soovib omandada </w:t>
      </w:r>
      <w:r w:rsidR="6969116C" w:rsidRPr="1BD68A4A">
        <w:rPr>
          <w:rFonts w:ascii="Times New Roman" w:eastAsia="Times New Roman" w:hAnsi="Times New Roman" w:cs="Times New Roman"/>
          <w:sz w:val="24"/>
          <w:szCs w:val="24"/>
        </w:rPr>
        <w:t xml:space="preserve">osaluse </w:t>
      </w:r>
      <w:r w:rsidR="2B024379" w:rsidRPr="1BD68A4A">
        <w:rPr>
          <w:rFonts w:ascii="Times New Roman" w:eastAsia="Times New Roman" w:hAnsi="Times New Roman" w:cs="Times New Roman"/>
          <w:sz w:val="24"/>
          <w:szCs w:val="24"/>
        </w:rPr>
        <w:t xml:space="preserve">otseselt või kaudselt </w:t>
      </w:r>
      <w:r w:rsidRPr="1BD68A4A">
        <w:rPr>
          <w:rFonts w:ascii="Times New Roman" w:eastAsia="Times New Roman" w:hAnsi="Times New Roman" w:cs="Times New Roman"/>
          <w:sz w:val="24"/>
          <w:szCs w:val="24"/>
        </w:rPr>
        <w:t>või suurendada osalust nii, et see ületab 15</w:t>
      </w:r>
      <w:r w:rsidR="0141913D" w:rsidRPr="1BD68A4A">
        <w:rPr>
          <w:rFonts w:ascii="Times New Roman" w:eastAsia="Times New Roman" w:hAnsi="Times New Roman" w:cs="Times New Roman"/>
          <w:sz w:val="24"/>
          <w:szCs w:val="24"/>
        </w:rPr>
        <w:t> </w:t>
      </w:r>
      <w:r w:rsidRPr="1BD68A4A">
        <w:rPr>
          <w:rFonts w:ascii="Times New Roman" w:eastAsia="Times New Roman" w:hAnsi="Times New Roman" w:cs="Times New Roman"/>
          <w:sz w:val="24"/>
          <w:szCs w:val="24"/>
        </w:rPr>
        <w:t xml:space="preserve">protsenti kavandava omandaja aktsepteeritud kapitalist (edaspidi käesolevas peatükis </w:t>
      </w:r>
      <w:r w:rsidRPr="1BD68A4A">
        <w:rPr>
          <w:rFonts w:ascii="Times New Roman" w:eastAsia="Times New Roman" w:hAnsi="Times New Roman" w:cs="Times New Roman"/>
          <w:i/>
          <w:iCs/>
          <w:sz w:val="24"/>
          <w:szCs w:val="24"/>
        </w:rPr>
        <w:t>kavandatav omandamine</w:t>
      </w:r>
      <w:r w:rsidRPr="1BD68A4A">
        <w:rPr>
          <w:rFonts w:ascii="Times New Roman" w:eastAsia="Times New Roman" w:hAnsi="Times New Roman" w:cs="Times New Roman"/>
          <w:sz w:val="24"/>
          <w:szCs w:val="24"/>
        </w:rPr>
        <w:t xml:space="preserve">), </w:t>
      </w:r>
      <w:commentRangeStart w:id="120"/>
      <w:r w:rsidRPr="1BD68A4A">
        <w:rPr>
          <w:rFonts w:ascii="Times New Roman" w:eastAsia="Times New Roman" w:hAnsi="Times New Roman" w:cs="Times New Roman"/>
          <w:sz w:val="24"/>
          <w:szCs w:val="24"/>
        </w:rPr>
        <w:t>teavita</w:t>
      </w:r>
      <w:del w:id="121" w:author="Merike Koppel - JUSTDIGI" w:date="2025-12-29T11:39:00Z" w16du:dateUtc="2025-12-29T09:39:00Z">
        <w:r w:rsidRPr="1BD68A4A" w:rsidDel="00110C34">
          <w:rPr>
            <w:rFonts w:ascii="Times New Roman" w:eastAsia="Times New Roman" w:hAnsi="Times New Roman" w:cs="Times New Roman"/>
            <w:sz w:val="24"/>
            <w:szCs w:val="24"/>
          </w:rPr>
          <w:delText>b</w:delText>
        </w:r>
      </w:del>
      <w:ins w:id="122" w:author="Merike Koppel - JUSTDIGI" w:date="2025-12-29T11:39:00Z" w16du:dateUtc="2025-12-29T09:39:00Z">
        <w:r w:rsidR="00110C34">
          <w:rPr>
            <w:rFonts w:ascii="Times New Roman" w:eastAsia="Times New Roman" w:hAnsi="Times New Roman" w:cs="Times New Roman"/>
            <w:sz w:val="24"/>
            <w:szCs w:val="24"/>
          </w:rPr>
          <w:t>vad</w:t>
        </w:r>
      </w:ins>
      <w:r w:rsidRPr="1BD68A4A">
        <w:rPr>
          <w:rFonts w:ascii="Times New Roman" w:eastAsia="Times New Roman" w:hAnsi="Times New Roman" w:cs="Times New Roman"/>
          <w:sz w:val="24"/>
          <w:szCs w:val="24"/>
        </w:rPr>
        <w:t xml:space="preserve"> </w:t>
      </w:r>
      <w:commentRangeEnd w:id="120"/>
      <w:r w:rsidR="00B07926">
        <w:rPr>
          <w:rStyle w:val="Kommentaariviide"/>
        </w:rPr>
        <w:commentReference w:id="120"/>
      </w:r>
      <w:r w:rsidRPr="1BD68A4A">
        <w:rPr>
          <w:rFonts w:ascii="Times New Roman" w:eastAsia="Times New Roman" w:hAnsi="Times New Roman" w:cs="Times New Roman"/>
          <w:sz w:val="24"/>
          <w:szCs w:val="24"/>
        </w:rPr>
        <w:t>eelnevalt oma kavatsusest Finantsinspektsiooni</w:t>
      </w:r>
      <w:r w:rsidR="47FFC0A8" w:rsidRPr="1BD68A4A">
        <w:rPr>
          <w:rFonts w:ascii="Times New Roman" w:eastAsia="Times New Roman" w:hAnsi="Times New Roman" w:cs="Times New Roman"/>
          <w:sz w:val="24"/>
          <w:szCs w:val="24"/>
        </w:rPr>
        <w:t>.</w:t>
      </w:r>
    </w:p>
    <w:p w14:paraId="138A55AD" w14:textId="17C8D007" w:rsidR="00543384" w:rsidRPr="00FA634D" w:rsidRDefault="62E8CDC1"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Kui kavandav omandaja on krediidiasutus, kohaldatakse käesoleva paragrahvi lõikes 1 sätestatud künnist nii individuaalselt kui ka konsolideerimisgrupi konsolideeritud </w:t>
      </w:r>
      <w:r w:rsidR="5DED07EE" w:rsidRPr="1BD68A4A">
        <w:rPr>
          <w:rFonts w:ascii="Times New Roman" w:eastAsia="Times New Roman" w:hAnsi="Times New Roman" w:cs="Times New Roman"/>
          <w:sz w:val="24"/>
          <w:szCs w:val="24"/>
        </w:rPr>
        <w:t xml:space="preserve">näitajate </w:t>
      </w:r>
      <w:r w:rsidRPr="1BD68A4A">
        <w:rPr>
          <w:rFonts w:ascii="Times New Roman" w:eastAsia="Times New Roman" w:hAnsi="Times New Roman" w:cs="Times New Roman"/>
          <w:sz w:val="24"/>
          <w:szCs w:val="24"/>
        </w:rPr>
        <w:t xml:space="preserve">alusel. </w:t>
      </w:r>
    </w:p>
    <w:p w14:paraId="51194868" w14:textId="50BB2A0C" w:rsidR="6D4BC6F6" w:rsidRPr="00FA634D" w:rsidRDefault="30810778"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(3) Kui käesoleva paragrahvi lõikes 1 sätestatud künnist ületatakse </w:t>
      </w:r>
      <w:r w:rsidR="4CFFB67F" w:rsidRPr="1BD68A4A">
        <w:rPr>
          <w:rFonts w:ascii="Times New Roman" w:eastAsia="Times New Roman" w:hAnsi="Times New Roman" w:cs="Times New Roman"/>
          <w:sz w:val="24"/>
          <w:szCs w:val="24"/>
        </w:rPr>
        <w:t xml:space="preserve">üksnes </w:t>
      </w:r>
      <w:r w:rsidRPr="1BD68A4A">
        <w:rPr>
          <w:rFonts w:ascii="Times New Roman" w:eastAsia="Times New Roman" w:hAnsi="Times New Roman" w:cs="Times New Roman"/>
          <w:sz w:val="24"/>
          <w:szCs w:val="24"/>
        </w:rPr>
        <w:t xml:space="preserve">individuaalselt, teavitab kavandav omandaja selle lepinguriigi finantsjärelevalveasutust, kus omandaja on asutatud. </w:t>
      </w:r>
    </w:p>
    <w:p w14:paraId="6D696C0B" w14:textId="028990F5" w:rsidR="00543384" w:rsidRPr="00FA634D" w:rsidRDefault="6B1C78B5"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(4) Kui käesoleva paragrahvi lõikes 1 sätestatud künnist ületatakse nii individuaalselt kui ka konsolideerimisgrupi konsolideeritud </w:t>
      </w:r>
      <w:r w:rsidR="5AA9A97B" w:rsidRPr="1BD68A4A">
        <w:rPr>
          <w:rFonts w:ascii="Times New Roman" w:eastAsia="Times New Roman" w:hAnsi="Times New Roman" w:cs="Times New Roman"/>
          <w:sz w:val="24"/>
          <w:szCs w:val="24"/>
        </w:rPr>
        <w:t>näitajate</w:t>
      </w:r>
      <w:r w:rsidRPr="1BD68A4A">
        <w:rPr>
          <w:rFonts w:ascii="Times New Roman" w:eastAsia="Times New Roman" w:hAnsi="Times New Roman" w:cs="Times New Roman"/>
          <w:sz w:val="24"/>
          <w:szCs w:val="24"/>
        </w:rPr>
        <w:t xml:space="preserve"> alusel, teavitab kavandav omandaja ka konsolideeritud finantsjärelevalvet </w:t>
      </w:r>
      <w:r w:rsidR="46A34E9E" w:rsidRPr="1BD68A4A">
        <w:rPr>
          <w:rFonts w:ascii="Times New Roman" w:eastAsia="Times New Roman" w:hAnsi="Times New Roman" w:cs="Times New Roman"/>
          <w:sz w:val="24"/>
          <w:szCs w:val="24"/>
        </w:rPr>
        <w:t xml:space="preserve">teostavat </w:t>
      </w:r>
      <w:r w:rsidRPr="1BD68A4A">
        <w:rPr>
          <w:rFonts w:ascii="Times New Roman" w:eastAsia="Times New Roman" w:hAnsi="Times New Roman" w:cs="Times New Roman"/>
          <w:sz w:val="24"/>
          <w:szCs w:val="24"/>
        </w:rPr>
        <w:t>asutust, kes hindab kavandatavat omandamist.</w:t>
      </w:r>
    </w:p>
    <w:p w14:paraId="6B6FFD00" w14:textId="05FBC5C0"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(5) Kui kavandav omandaja on käesoleva seaduse § 13</w:t>
      </w:r>
      <w:r w:rsidR="008F7319"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alusel heakskiidu saanud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kohaldatakse käesoleva paragrahvi lõikes 1 </w:t>
      </w:r>
      <w:r w:rsidR="718873ED" w:rsidRPr="1BD68A4A">
        <w:rPr>
          <w:rFonts w:ascii="Times New Roman" w:eastAsia="Times New Roman" w:hAnsi="Times New Roman" w:cs="Times New Roman"/>
          <w:sz w:val="24"/>
          <w:szCs w:val="24"/>
        </w:rPr>
        <w:t xml:space="preserve">nimetatud </w:t>
      </w:r>
      <w:r w:rsidRPr="1BD68A4A">
        <w:rPr>
          <w:rFonts w:ascii="Times New Roman" w:eastAsia="Times New Roman" w:hAnsi="Times New Roman" w:cs="Times New Roman"/>
          <w:sz w:val="24"/>
          <w:szCs w:val="24"/>
        </w:rPr>
        <w:t xml:space="preserve">künnist konsolideeritud </w:t>
      </w:r>
      <w:r w:rsidR="351D4856" w:rsidRPr="1BD68A4A">
        <w:rPr>
          <w:rFonts w:ascii="Times New Roman" w:eastAsia="Times New Roman" w:hAnsi="Times New Roman" w:cs="Times New Roman"/>
          <w:sz w:val="24"/>
          <w:szCs w:val="24"/>
        </w:rPr>
        <w:t>näitaj</w:t>
      </w:r>
      <w:r w:rsidRPr="1BD68A4A">
        <w:rPr>
          <w:rFonts w:ascii="Times New Roman" w:eastAsia="Times New Roman" w:hAnsi="Times New Roman" w:cs="Times New Roman"/>
          <w:sz w:val="24"/>
          <w:szCs w:val="24"/>
        </w:rPr>
        <w:t>a</w:t>
      </w:r>
      <w:r w:rsidR="351D4856" w:rsidRPr="1BD68A4A">
        <w:rPr>
          <w:rFonts w:ascii="Times New Roman" w:eastAsia="Times New Roman" w:hAnsi="Times New Roman" w:cs="Times New Roman"/>
          <w:sz w:val="24"/>
          <w:szCs w:val="24"/>
        </w:rPr>
        <w:t>te</w:t>
      </w:r>
      <w:r w:rsidRPr="1BD68A4A">
        <w:rPr>
          <w:rFonts w:ascii="Times New Roman" w:eastAsia="Times New Roman" w:hAnsi="Times New Roman" w:cs="Times New Roman"/>
          <w:sz w:val="24"/>
          <w:szCs w:val="24"/>
        </w:rPr>
        <w:t xml:space="preserve"> alusel </w:t>
      </w:r>
      <w:r w:rsidR="23293AB4"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kavandav omandaja teavitab</w:t>
      </w:r>
      <w:r w:rsidR="00794939"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konsolideeritud finantsjärelevalvet </w:t>
      </w:r>
      <w:r w:rsidR="46A34E9E" w:rsidRPr="1BD68A4A">
        <w:rPr>
          <w:rFonts w:ascii="Times New Roman" w:eastAsia="Times New Roman" w:hAnsi="Times New Roman" w:cs="Times New Roman"/>
          <w:sz w:val="24"/>
          <w:szCs w:val="24"/>
        </w:rPr>
        <w:t xml:space="preserve">teostavat </w:t>
      </w:r>
      <w:r w:rsidRPr="1BD68A4A">
        <w:rPr>
          <w:rFonts w:ascii="Times New Roman" w:eastAsia="Times New Roman" w:hAnsi="Times New Roman" w:cs="Times New Roman"/>
          <w:sz w:val="24"/>
          <w:szCs w:val="24"/>
        </w:rPr>
        <w:t>asutust</w:t>
      </w:r>
      <w:r w:rsidR="45DFD4AA" w:rsidRPr="1BD68A4A">
        <w:rPr>
          <w:rFonts w:ascii="Times New Roman" w:eastAsia="Times New Roman" w:hAnsi="Times New Roman" w:cs="Times New Roman"/>
          <w:sz w:val="24"/>
          <w:szCs w:val="24"/>
        </w:rPr>
        <w:t xml:space="preserve"> </w:t>
      </w:r>
      <w:r w:rsidR="00230398" w:rsidRPr="1BD68A4A">
        <w:rPr>
          <w:rFonts w:ascii="Times New Roman" w:eastAsia="Times New Roman" w:hAnsi="Times New Roman" w:cs="Times New Roman"/>
          <w:sz w:val="24"/>
          <w:szCs w:val="24"/>
        </w:rPr>
        <w:t xml:space="preserve">eelnevalt </w:t>
      </w:r>
      <w:r w:rsidR="45DFD4AA" w:rsidRPr="1BD68A4A">
        <w:rPr>
          <w:rFonts w:ascii="Times New Roman" w:eastAsia="Times New Roman" w:hAnsi="Times New Roman" w:cs="Times New Roman"/>
          <w:sz w:val="24"/>
          <w:szCs w:val="24"/>
        </w:rPr>
        <w:t>oma kavatsusest</w:t>
      </w:r>
      <w:r w:rsidRPr="1BD68A4A">
        <w:rPr>
          <w:rFonts w:ascii="Times New Roman" w:eastAsia="Times New Roman" w:hAnsi="Times New Roman" w:cs="Times New Roman"/>
          <w:sz w:val="24"/>
          <w:szCs w:val="24"/>
        </w:rPr>
        <w:t xml:space="preserve">. </w:t>
      </w:r>
    </w:p>
    <w:p w14:paraId="65F039CF" w14:textId="638E0CE5"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(6) </w:t>
      </w:r>
      <w:r w:rsidR="4DC00972" w:rsidRPr="1BD68A4A">
        <w:rPr>
          <w:rFonts w:ascii="Times New Roman" w:eastAsia="Times New Roman" w:hAnsi="Times New Roman" w:cs="Times New Roman"/>
          <w:sz w:val="24"/>
          <w:szCs w:val="24"/>
        </w:rPr>
        <w:t xml:space="preserve">Kavandav omandaja teatab </w:t>
      </w:r>
      <w:r w:rsidRPr="1BD68A4A">
        <w:rPr>
          <w:rFonts w:ascii="Times New Roman" w:eastAsia="Times New Roman" w:hAnsi="Times New Roman" w:cs="Times New Roman"/>
          <w:sz w:val="24"/>
          <w:szCs w:val="24"/>
        </w:rPr>
        <w:t>Finantsinspektsioonile selle äriühingu nim</w:t>
      </w:r>
      <w:r w:rsidR="7CD7345F" w:rsidRPr="1BD68A4A">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 xml:space="preserve">, milles osalus omandatakse või seda suurendatakse (edaspidi käesolevas peatükis </w:t>
      </w:r>
      <w:r w:rsidRPr="1BD68A4A">
        <w:rPr>
          <w:rFonts w:ascii="Times New Roman" w:eastAsia="Times New Roman" w:hAnsi="Times New Roman" w:cs="Times New Roman"/>
          <w:i/>
          <w:iCs/>
          <w:sz w:val="24"/>
          <w:szCs w:val="24"/>
        </w:rPr>
        <w:t>omandatav üksus</w:t>
      </w:r>
      <w:r w:rsidRPr="1BD68A4A">
        <w:rPr>
          <w:rFonts w:ascii="Times New Roman" w:eastAsia="Times New Roman" w:hAnsi="Times New Roman" w:cs="Times New Roman"/>
          <w:sz w:val="24"/>
          <w:szCs w:val="24"/>
        </w:rPr>
        <w:t>), samuti</w:t>
      </w:r>
      <w:r w:rsidR="6E98CB87"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osaluse suurus</w:t>
      </w:r>
      <w:r w:rsidR="0BBDC685" w:rsidRPr="1BD68A4A">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 xml:space="preserve"> </w:t>
      </w:r>
      <w:r w:rsidR="4511F659" w:rsidRPr="1BD68A4A">
        <w:rPr>
          <w:rFonts w:ascii="Times New Roman" w:eastAsia="Times New Roman" w:hAnsi="Times New Roman" w:cs="Times New Roman"/>
          <w:sz w:val="24"/>
          <w:szCs w:val="24"/>
        </w:rPr>
        <w:t>omandatavas üksuse</w:t>
      </w:r>
      <w:commentRangeStart w:id="123"/>
      <w:r w:rsidR="4511F659" w:rsidRPr="1BD68A4A">
        <w:rPr>
          <w:rFonts w:ascii="Times New Roman" w:eastAsia="Times New Roman" w:hAnsi="Times New Roman" w:cs="Times New Roman"/>
          <w:sz w:val="24"/>
          <w:szCs w:val="24"/>
        </w:rPr>
        <w:t>s</w:t>
      </w:r>
      <w:ins w:id="124" w:author="Merike Koppel - JUSTDIGI" w:date="2025-12-29T11:40:00Z" w16du:dateUtc="2025-12-29T09:40:00Z">
        <w:r w:rsidR="00797A44">
          <w:rPr>
            <w:rFonts w:ascii="Times New Roman" w:eastAsia="Times New Roman" w:hAnsi="Times New Roman" w:cs="Times New Roman"/>
            <w:sz w:val="24"/>
            <w:szCs w:val="24"/>
          </w:rPr>
          <w:t>,</w:t>
        </w:r>
      </w:ins>
      <w:r w:rsidR="4511F659" w:rsidRPr="1BD68A4A">
        <w:rPr>
          <w:rFonts w:ascii="Times New Roman" w:eastAsia="Times New Roman" w:hAnsi="Times New Roman" w:cs="Times New Roman"/>
          <w:sz w:val="24"/>
          <w:szCs w:val="24"/>
        </w:rPr>
        <w:t xml:space="preserve"> </w:t>
      </w:r>
      <w:commentRangeEnd w:id="123"/>
      <w:r w:rsidR="00797A44">
        <w:rPr>
          <w:rStyle w:val="Kommentaariviide"/>
        </w:rPr>
        <w:commentReference w:id="123"/>
      </w:r>
      <w:r w:rsidRPr="1BD68A4A">
        <w:rPr>
          <w:rFonts w:ascii="Times New Roman" w:eastAsia="Times New Roman" w:hAnsi="Times New Roman" w:cs="Times New Roman"/>
          <w:sz w:val="24"/>
          <w:szCs w:val="24"/>
        </w:rPr>
        <w:t>ning esita</w:t>
      </w:r>
      <w:r w:rsidR="475419B3" w:rsidRPr="1BD68A4A">
        <w:rPr>
          <w:rFonts w:ascii="Times New Roman" w:eastAsia="Times New Roman" w:hAnsi="Times New Roman" w:cs="Times New Roman"/>
          <w:sz w:val="24"/>
          <w:szCs w:val="24"/>
        </w:rPr>
        <w:t>b</w:t>
      </w:r>
      <w:r w:rsidRPr="1BD68A4A">
        <w:rPr>
          <w:rFonts w:ascii="Times New Roman" w:eastAsia="Times New Roman" w:hAnsi="Times New Roman" w:cs="Times New Roman"/>
          <w:sz w:val="24"/>
          <w:szCs w:val="24"/>
        </w:rPr>
        <w:t xml:space="preserve"> järgmised andmed ja dokumendid (</w:t>
      </w:r>
      <w:commentRangeStart w:id="125"/>
      <w:r w:rsidRPr="004E0282">
        <w:rPr>
          <w:rFonts w:ascii="Times New Roman" w:eastAsia="Times New Roman" w:hAnsi="Times New Roman" w:cs="Times New Roman"/>
          <w:sz w:val="24"/>
          <w:szCs w:val="24"/>
        </w:rPr>
        <w:t xml:space="preserve">edaspidi käesolevas peatükis </w:t>
      </w:r>
      <w:r w:rsidRPr="004E0282">
        <w:rPr>
          <w:rFonts w:ascii="Times New Roman" w:eastAsia="Times New Roman" w:hAnsi="Times New Roman" w:cs="Times New Roman"/>
          <w:i/>
          <w:iCs/>
          <w:sz w:val="24"/>
          <w:szCs w:val="24"/>
        </w:rPr>
        <w:t>teade, andmed ja dokumendid</w:t>
      </w:r>
      <w:r w:rsidRPr="004E0282">
        <w:rPr>
          <w:rFonts w:ascii="Times New Roman" w:eastAsia="Times New Roman" w:hAnsi="Times New Roman" w:cs="Times New Roman"/>
          <w:sz w:val="24"/>
          <w:szCs w:val="24"/>
        </w:rPr>
        <w:t xml:space="preserve"> koos </w:t>
      </w:r>
      <w:r w:rsidRPr="004E0282">
        <w:rPr>
          <w:rFonts w:ascii="Times New Roman" w:eastAsia="Times New Roman" w:hAnsi="Times New Roman" w:cs="Times New Roman"/>
          <w:i/>
          <w:iCs/>
          <w:sz w:val="24"/>
          <w:szCs w:val="24"/>
        </w:rPr>
        <w:t>taotlus</w:t>
      </w:r>
      <w:commentRangeEnd w:id="125"/>
      <w:r w:rsidR="004E0282">
        <w:rPr>
          <w:rStyle w:val="Kommentaariviide"/>
        </w:rPr>
        <w:commentReference w:id="125"/>
      </w:r>
      <w:r w:rsidRPr="1BD68A4A">
        <w:rPr>
          <w:rFonts w:ascii="Times New Roman" w:eastAsia="Times New Roman" w:hAnsi="Times New Roman" w:cs="Times New Roman"/>
          <w:sz w:val="24"/>
          <w:szCs w:val="24"/>
        </w:rPr>
        <w:t>):</w:t>
      </w:r>
    </w:p>
    <w:p w14:paraId="469ED7C3" w14:textId="68D28E15"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omandatava üksuse kirjeldus, mis sisaldab väljavõtet aktsiaraamatust, andmeid kavandava omandaja omandatavate ja talle kuuluvate aktsiate või osade tüübi ja häälte arvu kohta ning vajaduse korral muud </w:t>
      </w:r>
      <w:r w:rsidR="0274EEC3" w:rsidRPr="1BD68A4A">
        <w:rPr>
          <w:rFonts w:ascii="Times New Roman" w:eastAsia="Times New Roman" w:hAnsi="Times New Roman" w:cs="Times New Roman"/>
          <w:sz w:val="24"/>
          <w:szCs w:val="24"/>
        </w:rPr>
        <w:t>teavet</w:t>
      </w:r>
      <w:r w:rsidRPr="1BD68A4A">
        <w:rPr>
          <w:rFonts w:ascii="Times New Roman" w:eastAsia="Times New Roman" w:hAnsi="Times New Roman" w:cs="Times New Roman"/>
          <w:sz w:val="24"/>
          <w:szCs w:val="24"/>
        </w:rPr>
        <w:t>;</w:t>
      </w:r>
    </w:p>
    <w:p w14:paraId="20B3C8EB" w14:textId="7AA78CDF"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kirjeldus omandatava üksuse tegevuse kohta ettevõtluses ning temaga seotud isikute majanduslike ja mittemajanduslike huvide kirjeldus;</w:t>
      </w:r>
    </w:p>
    <w:p w14:paraId="412668B2" w14:textId="71FBD872"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3) olemasolu korral omandatava üksuse kolme viimase majandusaasta aruanded</w:t>
      </w:r>
      <w:r w:rsidR="1A152228" w:rsidRPr="1BD68A4A">
        <w:rPr>
          <w:rFonts w:ascii="Times New Roman" w:eastAsia="Times New Roman" w:hAnsi="Times New Roman" w:cs="Times New Roman"/>
          <w:sz w:val="24"/>
          <w:szCs w:val="24"/>
        </w:rPr>
        <w:t>;</w:t>
      </w:r>
    </w:p>
    <w:p w14:paraId="64709066" w14:textId="4BD32E8E"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konsolideerimisgruppi kuuluva omandatava üksuse puhul konsolideerimisgrupi struktuuri kirjeldus koos andmetega sinna kuuluvate äriühingute osaluse suuruse kohta </w:t>
      </w:r>
      <w:r w:rsidR="22B794A5"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 xml:space="preserve">konsolideerimisgrupi kolme viimase majandusaasta aruanded </w:t>
      </w:r>
      <w:r w:rsidR="41D9B679"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vandeaudiitori aruanded;</w:t>
      </w:r>
    </w:p>
    <w:p w14:paraId="5BD66B6B" w14:textId="60058C5F"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 andmed ja dokumendid nende rahaliste ja mitterahaliste vahendite päritolu kohta, mille eest kavatsetakse osalus omandada või seda suurendada;</w:t>
      </w:r>
    </w:p>
    <w:p w14:paraId="3F2D0E99" w14:textId="66D1B2A6"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6) kavanda</w:t>
      </w:r>
      <w:r w:rsidR="0F76EA41" w:rsidRPr="1BD68A4A">
        <w:rPr>
          <w:rFonts w:ascii="Times New Roman" w:eastAsia="Times New Roman" w:hAnsi="Times New Roman" w:cs="Times New Roman"/>
          <w:sz w:val="24"/>
          <w:szCs w:val="24"/>
        </w:rPr>
        <w:t>ta</w:t>
      </w:r>
      <w:r w:rsidRPr="1BD68A4A">
        <w:rPr>
          <w:rFonts w:ascii="Times New Roman" w:eastAsia="Times New Roman" w:hAnsi="Times New Roman" w:cs="Times New Roman"/>
          <w:sz w:val="24"/>
          <w:szCs w:val="24"/>
        </w:rPr>
        <w:t>va omandamisega seotud asjaolud;</w:t>
      </w:r>
    </w:p>
    <w:p w14:paraId="3E95E6A4" w14:textId="3672CBFA"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7) pärast kavanda</w:t>
      </w:r>
      <w:r w:rsidR="5D916B43" w:rsidRPr="1BD68A4A">
        <w:rPr>
          <w:rFonts w:ascii="Times New Roman" w:eastAsia="Times New Roman" w:hAnsi="Times New Roman" w:cs="Times New Roman"/>
          <w:sz w:val="24"/>
          <w:szCs w:val="24"/>
        </w:rPr>
        <w:t>ta</w:t>
      </w:r>
      <w:r w:rsidRPr="1BD68A4A">
        <w:rPr>
          <w:rFonts w:ascii="Times New Roman" w:eastAsia="Times New Roman" w:hAnsi="Times New Roman" w:cs="Times New Roman"/>
          <w:sz w:val="24"/>
          <w:szCs w:val="24"/>
        </w:rPr>
        <w:t>va</w:t>
      </w:r>
      <w:r w:rsidR="75565720" w:rsidRPr="1BD68A4A">
        <w:rPr>
          <w:rFonts w:ascii="Times New Roman" w:eastAsia="Times New Roman" w:hAnsi="Times New Roman" w:cs="Times New Roman"/>
          <w:sz w:val="24"/>
          <w:szCs w:val="24"/>
        </w:rPr>
        <w:t xml:space="preserve">t </w:t>
      </w:r>
      <w:r w:rsidRPr="1BD68A4A">
        <w:rPr>
          <w:rFonts w:ascii="Times New Roman" w:eastAsia="Times New Roman" w:hAnsi="Times New Roman" w:cs="Times New Roman"/>
          <w:sz w:val="24"/>
          <w:szCs w:val="24"/>
        </w:rPr>
        <w:t>omandamist omatava osaluse suurus ja selle omamisega seotud asjaolud;</w:t>
      </w:r>
    </w:p>
    <w:p w14:paraId="2B164AA3" w14:textId="28A87A2C"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8) teave kavandatava omandamisega seotud kohustuste ja osaluse omamisest tulenevate kohustuste kohta ning nende mõju kohta kavandava omandaja finantsvõimekusele </w:t>
      </w:r>
      <w:r w:rsidR="00DD4F10" w:rsidRPr="1BD68A4A">
        <w:rPr>
          <w:rFonts w:ascii="Times New Roman" w:eastAsia="Times New Roman" w:hAnsi="Times New Roman" w:cs="Times New Roman"/>
          <w:sz w:val="24"/>
          <w:szCs w:val="24"/>
        </w:rPr>
        <w:t xml:space="preserve">ja </w:t>
      </w:r>
      <w:r w:rsidR="00F70390" w:rsidRPr="1BD68A4A">
        <w:rPr>
          <w:rFonts w:ascii="Times New Roman" w:eastAsia="Times New Roman" w:hAnsi="Times New Roman" w:cs="Times New Roman"/>
          <w:sz w:val="24"/>
          <w:szCs w:val="24"/>
        </w:rPr>
        <w:t>talle</w:t>
      </w:r>
      <w:r w:rsidRPr="1BD68A4A">
        <w:rPr>
          <w:rFonts w:ascii="Times New Roman" w:eastAsia="Times New Roman" w:hAnsi="Times New Roman" w:cs="Times New Roman"/>
          <w:sz w:val="24"/>
          <w:szCs w:val="24"/>
        </w:rPr>
        <w:t xml:space="preserve"> seaduses sätestatud nõuete täitmisele;</w:t>
      </w:r>
    </w:p>
    <w:p w14:paraId="265988E9" w14:textId="5B2A63F8" w:rsidR="00543384" w:rsidRPr="00FA634D" w:rsidRDefault="61CE8B59"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9) teave</w:t>
      </w:r>
      <w:r w:rsidR="4934B650" w:rsidRPr="1BD68A4A">
        <w:rPr>
          <w:rFonts w:ascii="Times New Roman" w:eastAsia="Times New Roman" w:hAnsi="Times New Roman" w:cs="Times New Roman"/>
          <w:sz w:val="24"/>
          <w:szCs w:val="24"/>
        </w:rPr>
        <w:t xml:space="preserve"> selle kohta</w:t>
      </w:r>
      <w:r w:rsidRPr="1BD68A4A">
        <w:rPr>
          <w:rFonts w:ascii="Times New Roman" w:eastAsia="Times New Roman" w:hAnsi="Times New Roman" w:cs="Times New Roman"/>
          <w:sz w:val="24"/>
          <w:szCs w:val="24"/>
        </w:rPr>
        <w:t xml:space="preserve">, kas osaluse omandamine toimub sama konsolideerimisgrupi üksuste vahel vastavalt </w:t>
      </w:r>
      <w:r w:rsidR="3E47B628" w:rsidRPr="1BD68A4A">
        <w:rPr>
          <w:rFonts w:ascii="Times New Roman" w:eastAsia="Times New Roman" w:hAnsi="Times New Roman" w:cs="Times New Roman"/>
          <w:sz w:val="24"/>
          <w:szCs w:val="24"/>
        </w:rPr>
        <w:t xml:space="preserve">Euroopa Parlamendi ja nõukogu </w:t>
      </w:r>
      <w:r w:rsidRPr="1BD68A4A">
        <w:rPr>
          <w:rFonts w:ascii="Times New Roman" w:eastAsia="Times New Roman" w:hAnsi="Times New Roman" w:cs="Times New Roman"/>
          <w:sz w:val="24"/>
          <w:szCs w:val="24"/>
        </w:rPr>
        <w:t xml:space="preserve">määruse (EL) nr 575/2013 artikli 113 lõikele 6 või samasse krediidiasutuste kaitseskeemi kuuluvate üksuste vahel vastavalt </w:t>
      </w:r>
      <w:r w:rsidR="68D43C85" w:rsidRPr="1BD68A4A">
        <w:rPr>
          <w:rFonts w:ascii="Times New Roman" w:eastAsia="Times New Roman" w:hAnsi="Times New Roman" w:cs="Times New Roman"/>
          <w:sz w:val="24"/>
          <w:szCs w:val="24"/>
        </w:rPr>
        <w:t>sama määruse</w:t>
      </w:r>
      <w:r w:rsidRPr="1BD68A4A">
        <w:rPr>
          <w:rFonts w:ascii="Times New Roman" w:eastAsia="Times New Roman" w:hAnsi="Times New Roman" w:cs="Times New Roman"/>
          <w:sz w:val="24"/>
          <w:szCs w:val="24"/>
        </w:rPr>
        <w:t xml:space="preserve"> artikli</w:t>
      </w:r>
      <w:r w:rsidR="00DD62DF" w:rsidRPr="1BD68A4A">
        <w:rPr>
          <w:rFonts w:ascii="Times New Roman" w:eastAsia="Times New Roman" w:hAnsi="Times New Roman" w:cs="Times New Roman"/>
          <w:sz w:val="24"/>
          <w:szCs w:val="24"/>
        </w:rPr>
        <w:t> </w:t>
      </w:r>
      <w:r w:rsidRPr="1BD68A4A">
        <w:rPr>
          <w:rFonts w:ascii="Times New Roman" w:eastAsia="Times New Roman" w:hAnsi="Times New Roman" w:cs="Times New Roman"/>
          <w:sz w:val="24"/>
          <w:szCs w:val="24"/>
        </w:rPr>
        <w:t>113 lõikele 7.</w:t>
      </w:r>
      <w:r w:rsidR="743B568F" w:rsidRPr="1BD68A4A">
        <w:rPr>
          <w:rFonts w:ascii="Times New Roman" w:eastAsia="Times New Roman" w:hAnsi="Times New Roman" w:cs="Times New Roman"/>
          <w:sz w:val="24"/>
          <w:szCs w:val="24"/>
        </w:rPr>
        <w:t xml:space="preserve"> </w:t>
      </w:r>
    </w:p>
    <w:p w14:paraId="1538E2BD" w14:textId="54F7CCCD" w:rsidR="39B1B0F7" w:rsidRPr="00FA634D" w:rsidRDefault="34C2D34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(7) Käesoleva paragrahvi lõike 6 punktis 3 </w:t>
      </w:r>
      <w:r w:rsidR="4E2FDF77" w:rsidRPr="1BD68A4A">
        <w:rPr>
          <w:rFonts w:ascii="Times New Roman" w:eastAsia="Times New Roman" w:hAnsi="Times New Roman" w:cs="Times New Roman"/>
          <w:sz w:val="24"/>
          <w:szCs w:val="24"/>
        </w:rPr>
        <w:t>nimeta</w:t>
      </w:r>
      <w:r w:rsidR="76AD21BD"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ud juhul </w:t>
      </w:r>
      <w:r w:rsidR="7F909830" w:rsidRPr="1BD68A4A">
        <w:rPr>
          <w:rFonts w:ascii="Times New Roman" w:eastAsia="Times New Roman" w:hAnsi="Times New Roman" w:cs="Times New Roman"/>
          <w:sz w:val="24"/>
          <w:szCs w:val="24"/>
        </w:rPr>
        <w:t>esitatakse auditeeritud vahearuanne majandusaasta esimese poolaasta kohta, k</w:t>
      </w:r>
      <w:r w:rsidRPr="1BD68A4A">
        <w:rPr>
          <w:rFonts w:ascii="Times New Roman" w:eastAsia="Times New Roman" w:hAnsi="Times New Roman" w:cs="Times New Roman"/>
          <w:sz w:val="24"/>
          <w:szCs w:val="24"/>
        </w:rPr>
        <w:t>ui viimase majandusaasta lõppemisest on möödunud rohkem kui üheksa kuud. Aruannetele tuleb lisada vandeaudiitori aruanne, kui selle koostamine on õigusaktiga ette nähtud</w:t>
      </w:r>
      <w:r w:rsidR="6767B23E" w:rsidRPr="1BD68A4A">
        <w:rPr>
          <w:rFonts w:ascii="Times New Roman" w:eastAsia="Times New Roman" w:hAnsi="Times New Roman" w:cs="Times New Roman"/>
          <w:sz w:val="24"/>
          <w:szCs w:val="24"/>
        </w:rPr>
        <w:t>.</w:t>
      </w:r>
    </w:p>
    <w:p w14:paraId="2E82A5A1" w14:textId="2B99482F" w:rsidR="14D1E9CD" w:rsidRPr="00FA634D" w:rsidRDefault="14D1E9CD" w:rsidP="14D1E9CD">
      <w:pPr>
        <w:shd w:val="clear" w:color="auto" w:fill="FFFFFF" w:themeFill="background1"/>
        <w:spacing w:after="0" w:line="240" w:lineRule="auto"/>
        <w:jc w:val="both"/>
        <w:rPr>
          <w:rFonts w:ascii="Times New Roman" w:eastAsia="Times New Roman" w:hAnsi="Times New Roman" w:cs="Times New Roman"/>
          <w:b/>
          <w:bCs/>
          <w:sz w:val="24"/>
          <w:szCs w:val="24"/>
        </w:rPr>
      </w:pPr>
    </w:p>
    <w:p w14:paraId="4816C062" w14:textId="4EC82011"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2</w:t>
      </w:r>
      <w:r w:rsidRPr="1BD68A4A">
        <w:rPr>
          <w:rFonts w:ascii="Times New Roman" w:eastAsia="Times New Roman" w:hAnsi="Times New Roman" w:cs="Times New Roman"/>
          <w:b/>
          <w:bCs/>
          <w:sz w:val="24"/>
          <w:szCs w:val="24"/>
        </w:rPr>
        <w:t>. Kavandavale omandajale esitatavad nõuded</w:t>
      </w:r>
    </w:p>
    <w:p w14:paraId="7126A1F0" w14:textId="3FB61A2B"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Kavandav omandaja peab vastama järgmistele nõuetele:</w:t>
      </w:r>
    </w:p>
    <w:p w14:paraId="49FB568A" w14:textId="33E1ABB8"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del w:id="126" w:author="Merike Koppel - JUSTDIGI" w:date="2025-12-29T11:41:00Z" w16du:dateUtc="2025-12-29T09:41:00Z">
        <w:r w:rsidRPr="1BD68A4A" w:rsidDel="00797A44">
          <w:rPr>
            <w:rFonts w:ascii="Times New Roman" w:eastAsia="Times New Roman" w:hAnsi="Times New Roman" w:cs="Times New Roman"/>
            <w:sz w:val="24"/>
            <w:szCs w:val="24"/>
          </w:rPr>
          <w:delText xml:space="preserve">peab olema </w:delText>
        </w:r>
      </w:del>
      <w:r w:rsidRPr="1BD68A4A">
        <w:rPr>
          <w:rFonts w:ascii="Times New Roman" w:eastAsia="Times New Roman" w:hAnsi="Times New Roman" w:cs="Times New Roman"/>
          <w:sz w:val="24"/>
          <w:szCs w:val="24"/>
        </w:rPr>
        <w:t>tagatud</w:t>
      </w:r>
      <w:ins w:id="127" w:author="Merike Koppel - JUSTDIGI" w:date="2025-12-29T11:41:00Z" w16du:dateUtc="2025-12-29T09:41:00Z">
        <w:r w:rsidR="00797A44">
          <w:rPr>
            <w:rFonts w:ascii="Times New Roman" w:eastAsia="Times New Roman" w:hAnsi="Times New Roman" w:cs="Times New Roman"/>
            <w:sz w:val="24"/>
            <w:szCs w:val="24"/>
          </w:rPr>
          <w:t xml:space="preserve"> on</w:t>
        </w:r>
      </w:ins>
      <w:r w:rsidR="005B6952" w:rsidRPr="1BD68A4A">
        <w:rPr>
          <w:rFonts w:ascii="Times New Roman" w:eastAsia="Times New Roman" w:hAnsi="Times New Roman" w:cs="Times New Roman"/>
          <w:sz w:val="24"/>
          <w:szCs w:val="24"/>
        </w:rPr>
        <w:t xml:space="preserve"> tema</w:t>
      </w:r>
      <w:r w:rsidR="009F5A27"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kindel ja usaldusväärne juhtimine;</w:t>
      </w:r>
      <w:r w:rsidR="009F5A27" w:rsidRPr="00FA634D">
        <w:rPr>
          <w:rFonts w:ascii="Times New Roman" w:eastAsia="Times New Roman" w:hAnsi="Times New Roman" w:cs="Times New Roman"/>
          <w:sz w:val="24"/>
          <w:szCs w:val="24"/>
        </w:rPr>
        <w:t xml:space="preserve"> </w:t>
      </w:r>
    </w:p>
    <w:p w14:paraId="472BE9E2" w14:textId="47CA9C1B" w:rsidR="009F21D5" w:rsidRPr="00FA634D" w:rsidRDefault="47236BA3" w:rsidP="15AC0E7B">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w:t>
      </w:r>
      <w:r w:rsidR="00FC29FC" w:rsidRPr="1BD68A4A">
        <w:rPr>
          <w:rFonts w:ascii="Times New Roman" w:eastAsia="Times New Roman" w:hAnsi="Times New Roman" w:cs="Times New Roman"/>
          <w:sz w:val="24"/>
          <w:szCs w:val="24"/>
        </w:rPr>
        <w:t xml:space="preserve">ta </w:t>
      </w:r>
      <w:del w:id="128" w:author="Merike Koppel - JUSTDIGI" w:date="2025-12-29T11:41:00Z" w16du:dateUtc="2025-12-29T09:41:00Z">
        <w:r w:rsidRPr="1BD68A4A" w:rsidDel="00797A44">
          <w:rPr>
            <w:rFonts w:ascii="Times New Roman" w:eastAsia="Times New Roman" w:hAnsi="Times New Roman" w:cs="Times New Roman"/>
            <w:sz w:val="24"/>
            <w:szCs w:val="24"/>
          </w:rPr>
          <w:delText xml:space="preserve">peab </w:delText>
        </w:r>
      </w:del>
      <w:r w:rsidRPr="1BD68A4A">
        <w:rPr>
          <w:rFonts w:ascii="Times New Roman" w:eastAsia="Times New Roman" w:hAnsi="Times New Roman" w:cs="Times New Roman"/>
          <w:sz w:val="24"/>
          <w:szCs w:val="24"/>
        </w:rPr>
        <w:t>järgi</w:t>
      </w:r>
      <w:del w:id="129" w:author="Merike Koppel - JUSTDIGI" w:date="2025-12-29T11:41:00Z" w16du:dateUtc="2025-12-29T09:41:00Z">
        <w:r w:rsidRPr="1BD68A4A" w:rsidDel="00797A44">
          <w:rPr>
            <w:rFonts w:ascii="Times New Roman" w:eastAsia="Times New Roman" w:hAnsi="Times New Roman" w:cs="Times New Roman"/>
            <w:sz w:val="24"/>
            <w:szCs w:val="24"/>
          </w:rPr>
          <w:delText>ma</w:delText>
        </w:r>
      </w:del>
      <w:ins w:id="130" w:author="Merike Koppel - JUSTDIGI" w:date="2025-12-29T11:41:00Z" w16du:dateUtc="2025-12-29T09:41:00Z">
        <w:r w:rsidR="00797A44">
          <w:rPr>
            <w:rFonts w:ascii="Times New Roman" w:eastAsia="Times New Roman" w:hAnsi="Times New Roman" w:cs="Times New Roman"/>
            <w:sz w:val="24"/>
            <w:szCs w:val="24"/>
          </w:rPr>
          <w:t>b</w:t>
        </w:r>
      </w:ins>
      <w:r w:rsidRPr="1BD68A4A">
        <w:rPr>
          <w:rFonts w:ascii="Times New Roman" w:eastAsia="Times New Roman" w:hAnsi="Times New Roman" w:cs="Times New Roman"/>
          <w:sz w:val="24"/>
          <w:szCs w:val="24"/>
        </w:rPr>
        <w:t xml:space="preserve"> </w:t>
      </w:r>
      <w:r w:rsidR="7F0EE7D3" w:rsidRPr="1BD68A4A">
        <w:rPr>
          <w:rFonts w:ascii="Times New Roman" w:eastAsia="Times New Roman" w:hAnsi="Times New Roman" w:cs="Times New Roman"/>
          <w:sz w:val="24"/>
          <w:szCs w:val="24"/>
        </w:rPr>
        <w:t xml:space="preserve">järjepidevalt </w:t>
      </w:r>
      <w:r w:rsidRPr="1BD68A4A">
        <w:rPr>
          <w:rFonts w:ascii="Times New Roman" w:eastAsia="Times New Roman" w:hAnsi="Times New Roman" w:cs="Times New Roman"/>
          <w:sz w:val="24"/>
          <w:szCs w:val="24"/>
        </w:rPr>
        <w:t>käesolevas seaduses</w:t>
      </w:r>
      <w:r w:rsidR="2EC783C7"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r w:rsidR="0FAC73D0" w:rsidRPr="1BD68A4A">
        <w:rPr>
          <w:rFonts w:ascii="Times New Roman" w:eastAsia="Times New Roman" w:hAnsi="Times New Roman" w:cs="Times New Roman"/>
          <w:sz w:val="24"/>
          <w:szCs w:val="24"/>
        </w:rPr>
        <w:t xml:space="preserve">Euroopa Parlamendi ja nõukogu </w:t>
      </w:r>
      <w:r w:rsidRPr="1BD68A4A">
        <w:rPr>
          <w:rFonts w:ascii="Times New Roman" w:eastAsia="Times New Roman" w:hAnsi="Times New Roman" w:cs="Times New Roman"/>
          <w:sz w:val="24"/>
          <w:szCs w:val="24"/>
        </w:rPr>
        <w:t xml:space="preserve">määruses (EL) nr 575/2013 </w:t>
      </w:r>
      <w:r w:rsidR="2EC783C7"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asjakohasel juhul teistes liidu õigusaktides sätestatud usaldatavusn</w:t>
      </w:r>
      <w:r w:rsidR="1D9BE8BC" w:rsidRPr="1BD68A4A">
        <w:rPr>
          <w:rFonts w:ascii="Times New Roman" w:eastAsia="Times New Roman" w:hAnsi="Times New Roman" w:cs="Times New Roman"/>
          <w:sz w:val="24"/>
          <w:szCs w:val="24"/>
        </w:rPr>
        <w:t>õudeid</w:t>
      </w:r>
      <w:r w:rsidRPr="1BD68A4A">
        <w:rPr>
          <w:rFonts w:ascii="Times New Roman" w:eastAsia="Times New Roman" w:hAnsi="Times New Roman" w:cs="Times New Roman"/>
          <w:sz w:val="24"/>
          <w:szCs w:val="24"/>
        </w:rPr>
        <w:t xml:space="preserve"> ning o</w:t>
      </w:r>
      <w:ins w:id="131" w:author="Merike Koppel - JUSTDIGI" w:date="2025-12-29T11:41:00Z" w16du:dateUtc="2025-12-29T09:41:00Z">
        <w:r w:rsidR="00797A44">
          <w:rPr>
            <w:rFonts w:ascii="Times New Roman" w:eastAsia="Times New Roman" w:hAnsi="Times New Roman" w:cs="Times New Roman"/>
            <w:sz w:val="24"/>
            <w:szCs w:val="24"/>
          </w:rPr>
          <w:t>n</w:t>
        </w:r>
      </w:ins>
      <w:del w:id="132" w:author="Merike Koppel - JUSTDIGI" w:date="2025-12-29T11:41:00Z" w16du:dateUtc="2025-12-29T09:41:00Z">
        <w:r w:rsidRPr="1BD68A4A" w:rsidDel="00797A44">
          <w:rPr>
            <w:rFonts w:ascii="Times New Roman" w:eastAsia="Times New Roman" w:hAnsi="Times New Roman" w:cs="Times New Roman"/>
            <w:sz w:val="24"/>
            <w:szCs w:val="24"/>
          </w:rPr>
          <w:delText>lema</w:delText>
        </w:r>
      </w:del>
      <w:r w:rsidRPr="1BD68A4A">
        <w:rPr>
          <w:rFonts w:ascii="Times New Roman" w:eastAsia="Times New Roman" w:hAnsi="Times New Roman" w:cs="Times New Roman"/>
          <w:sz w:val="24"/>
          <w:szCs w:val="24"/>
        </w:rPr>
        <w:t xml:space="preserve"> suuteline </w:t>
      </w:r>
      <w:r w:rsidR="4CE068F6" w:rsidRPr="1BD68A4A">
        <w:rPr>
          <w:rFonts w:ascii="Times New Roman" w:eastAsia="Times New Roman" w:hAnsi="Times New Roman" w:cs="Times New Roman"/>
          <w:sz w:val="24"/>
          <w:szCs w:val="24"/>
        </w:rPr>
        <w:t>jätka</w:t>
      </w:r>
      <w:ins w:id="133" w:author="Merike Koppel - JUSTDIGI" w:date="2025-12-29T11:41:00Z" w16du:dateUtc="2025-12-29T09:41:00Z">
        <w:r w:rsidR="00797A44">
          <w:rPr>
            <w:rFonts w:ascii="Times New Roman" w:eastAsia="Times New Roman" w:hAnsi="Times New Roman" w:cs="Times New Roman"/>
            <w:sz w:val="24"/>
            <w:szCs w:val="24"/>
          </w:rPr>
          <w:t>m</w:t>
        </w:r>
      </w:ins>
      <w:del w:id="134" w:author="Merike Koppel - JUSTDIGI" w:date="2025-12-29T11:41:00Z" w16du:dateUtc="2025-12-29T09:41:00Z">
        <w:r w:rsidR="00DD62DF" w:rsidRPr="1BD68A4A" w:rsidDel="00797A44">
          <w:rPr>
            <w:rFonts w:ascii="Times New Roman" w:eastAsia="Times New Roman" w:hAnsi="Times New Roman" w:cs="Times New Roman"/>
            <w:sz w:val="24"/>
            <w:szCs w:val="24"/>
          </w:rPr>
          <w:delText>t</w:delText>
        </w:r>
      </w:del>
      <w:r w:rsidR="4CE068F6" w:rsidRPr="1BD68A4A">
        <w:rPr>
          <w:rFonts w:ascii="Times New Roman" w:eastAsia="Times New Roman" w:hAnsi="Times New Roman" w:cs="Times New Roman"/>
          <w:sz w:val="24"/>
          <w:szCs w:val="24"/>
        </w:rPr>
        <w:t xml:space="preserve">a </w:t>
      </w:r>
      <w:r w:rsidRPr="1BD68A4A">
        <w:rPr>
          <w:rFonts w:ascii="Times New Roman" w:eastAsia="Times New Roman" w:hAnsi="Times New Roman" w:cs="Times New Roman"/>
          <w:sz w:val="24"/>
          <w:szCs w:val="24"/>
        </w:rPr>
        <w:t>nende järgimist;</w:t>
      </w:r>
      <w:r w:rsidR="0434445D" w:rsidRPr="1BD68A4A">
        <w:rPr>
          <w:rFonts w:ascii="Times New Roman" w:eastAsia="Times New Roman" w:hAnsi="Times New Roman" w:cs="Times New Roman"/>
          <w:sz w:val="24"/>
          <w:szCs w:val="24"/>
        </w:rPr>
        <w:t xml:space="preserve"> </w:t>
      </w:r>
    </w:p>
    <w:p w14:paraId="48A15864" w14:textId="1EFB6CB7"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3) </w:t>
      </w:r>
      <w:r w:rsidR="1D0F1EB9" w:rsidRPr="1BD68A4A">
        <w:rPr>
          <w:rFonts w:ascii="Times New Roman" w:eastAsia="Times New Roman" w:hAnsi="Times New Roman" w:cs="Times New Roman"/>
          <w:sz w:val="24"/>
          <w:szCs w:val="24"/>
        </w:rPr>
        <w:t>tema</w:t>
      </w:r>
      <w:r w:rsidRPr="1BD68A4A">
        <w:rPr>
          <w:rFonts w:ascii="Times New Roman" w:eastAsia="Times New Roman" w:hAnsi="Times New Roman" w:cs="Times New Roman"/>
          <w:sz w:val="24"/>
          <w:szCs w:val="24"/>
        </w:rPr>
        <w:t xml:space="preserve"> suhtes ei ole põhjendatud kahtlust, et osaluse omandamine, omamine või suurendamine või kontroll omandatava üksuse üle on seotud rahapesu või terrorismi rahastamise või selle katsega või suurendab selliseid riske.</w:t>
      </w:r>
    </w:p>
    <w:p w14:paraId="0400BE0A" w14:textId="14BD57C5"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xml:space="preserve"> </w:t>
      </w:r>
    </w:p>
    <w:p w14:paraId="4C965E8D" w14:textId="129165CD"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3</w:t>
      </w:r>
      <w:r w:rsidRPr="1BD68A4A">
        <w:rPr>
          <w:rFonts w:ascii="Times New Roman" w:eastAsia="Times New Roman" w:hAnsi="Times New Roman" w:cs="Times New Roman"/>
          <w:b/>
          <w:bCs/>
          <w:sz w:val="24"/>
          <w:szCs w:val="24"/>
        </w:rPr>
        <w:t xml:space="preserve">. </w:t>
      </w:r>
      <w:commentRangeStart w:id="135"/>
      <w:r w:rsidRPr="1BD68A4A">
        <w:rPr>
          <w:rFonts w:ascii="Times New Roman" w:eastAsia="Times New Roman" w:hAnsi="Times New Roman" w:cs="Times New Roman"/>
          <w:b/>
          <w:bCs/>
          <w:sz w:val="24"/>
          <w:szCs w:val="24"/>
        </w:rPr>
        <w:t>Menetlus ja menetlustähtajad</w:t>
      </w:r>
      <w:commentRangeEnd w:id="135"/>
      <w:r w:rsidR="00EE0F33">
        <w:rPr>
          <w:rStyle w:val="Kommentaariviide"/>
        </w:rPr>
        <w:commentReference w:id="135"/>
      </w:r>
    </w:p>
    <w:p w14:paraId="27170DCC" w14:textId="708A4681" w:rsidR="6D4BC6F6" w:rsidRPr="00FA634D" w:rsidRDefault="30328E1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(1) Finantsinspektsioon teavitab kavandavat </w:t>
      </w:r>
      <w:proofErr w:type="spellStart"/>
      <w:r w:rsidRPr="1BD68A4A">
        <w:rPr>
          <w:rFonts w:ascii="Times New Roman" w:eastAsia="Times New Roman" w:hAnsi="Times New Roman" w:cs="Times New Roman"/>
          <w:sz w:val="24"/>
          <w:szCs w:val="24"/>
        </w:rPr>
        <w:t>omandajat</w:t>
      </w:r>
      <w:proofErr w:type="spellEnd"/>
      <w:r w:rsidRPr="1BD68A4A">
        <w:rPr>
          <w:rFonts w:ascii="Times New Roman" w:eastAsia="Times New Roman" w:hAnsi="Times New Roman" w:cs="Times New Roman"/>
          <w:sz w:val="24"/>
          <w:szCs w:val="24"/>
        </w:rPr>
        <w:t xml:space="preserve"> kirjalikult viivitamata, kuid </w:t>
      </w:r>
      <w:del w:id="136" w:author="Merike Koppel - JUSTDIGI" w:date="2025-12-29T11:41:00Z" w16du:dateUtc="2025-12-29T09:41:00Z">
        <w:r w:rsidRPr="1BD68A4A" w:rsidDel="00797A44">
          <w:rPr>
            <w:rFonts w:ascii="Times New Roman" w:eastAsia="Times New Roman" w:hAnsi="Times New Roman" w:cs="Times New Roman"/>
            <w:sz w:val="24"/>
            <w:szCs w:val="24"/>
          </w:rPr>
          <w:delText xml:space="preserve">mitte </w:delText>
        </w:r>
      </w:del>
      <w:r w:rsidRPr="1BD68A4A">
        <w:rPr>
          <w:rFonts w:ascii="Times New Roman" w:eastAsia="Times New Roman" w:hAnsi="Times New Roman" w:cs="Times New Roman"/>
          <w:sz w:val="24"/>
          <w:szCs w:val="24"/>
        </w:rPr>
        <w:t>hiljem</w:t>
      </w:r>
      <w:ins w:id="137" w:author="Merike Koppel - JUSTDIGI" w:date="2025-12-29T11:41:00Z" w16du:dateUtc="2025-12-29T09:41:00Z">
        <w:r w:rsidR="00797A44">
          <w:rPr>
            <w:rFonts w:ascii="Times New Roman" w:eastAsia="Times New Roman" w:hAnsi="Times New Roman" w:cs="Times New Roman"/>
            <w:sz w:val="24"/>
            <w:szCs w:val="24"/>
          </w:rPr>
          <w:t>al</w:t>
        </w:r>
      </w:ins>
      <w:ins w:id="138" w:author="Merike Koppel - JUSTDIGI" w:date="2025-12-29T11:42:00Z" w16du:dateUtc="2025-12-29T09:42:00Z">
        <w:r w:rsidR="00797A44">
          <w:rPr>
            <w:rFonts w:ascii="Times New Roman" w:eastAsia="Times New Roman" w:hAnsi="Times New Roman" w:cs="Times New Roman"/>
            <w:sz w:val="24"/>
            <w:szCs w:val="24"/>
          </w:rPr>
          <w:t>t</w:t>
        </w:r>
      </w:ins>
      <w:del w:id="139" w:author="Merike Koppel - JUSTDIGI" w:date="2025-12-29T11:42:00Z" w16du:dateUtc="2025-12-29T09:42:00Z">
        <w:r w:rsidRPr="1BD68A4A" w:rsidDel="00797A44">
          <w:rPr>
            <w:rFonts w:ascii="Times New Roman" w:eastAsia="Times New Roman" w:hAnsi="Times New Roman" w:cs="Times New Roman"/>
            <w:sz w:val="24"/>
            <w:szCs w:val="24"/>
          </w:rPr>
          <w:delText xml:space="preserve"> kui</w:delText>
        </w:r>
      </w:del>
      <w:r w:rsidRPr="1BD68A4A">
        <w:rPr>
          <w:rFonts w:ascii="Times New Roman" w:eastAsia="Times New Roman" w:hAnsi="Times New Roman" w:cs="Times New Roman"/>
          <w:sz w:val="24"/>
          <w:szCs w:val="24"/>
        </w:rPr>
        <w:t xml:space="preserve"> küm</w:t>
      </w:r>
      <w:ins w:id="140" w:author="Merike Koppel - JUSTDIGI" w:date="2025-12-29T11:42:00Z" w16du:dateUtc="2025-12-29T09:42:00Z">
        <w:r w:rsidR="00797A44">
          <w:rPr>
            <w:rFonts w:ascii="Times New Roman" w:eastAsia="Times New Roman" w:hAnsi="Times New Roman" w:cs="Times New Roman"/>
            <w:sz w:val="24"/>
            <w:szCs w:val="24"/>
          </w:rPr>
          <w:t>nendal</w:t>
        </w:r>
      </w:ins>
      <w:del w:id="141" w:author="Merike Koppel - JUSTDIGI" w:date="2025-12-29T11:42:00Z" w16du:dateUtc="2025-12-29T09:42:00Z">
        <w:r w:rsidR="6EB6E1D3" w:rsidRPr="1BD68A4A" w:rsidDel="00797A44">
          <w:rPr>
            <w:rFonts w:ascii="Times New Roman" w:eastAsia="Times New Roman" w:hAnsi="Times New Roman" w:cs="Times New Roman"/>
            <w:sz w:val="24"/>
            <w:szCs w:val="24"/>
          </w:rPr>
          <w:delText>m</w:delText>
        </w:r>
        <w:r w:rsidRPr="1BD68A4A" w:rsidDel="00797A44">
          <w:rPr>
            <w:rFonts w:ascii="Times New Roman" w:eastAsia="Times New Roman" w:hAnsi="Times New Roman" w:cs="Times New Roman"/>
            <w:sz w:val="24"/>
            <w:szCs w:val="24"/>
          </w:rPr>
          <w:delText>e</w:delText>
        </w:r>
      </w:del>
      <w:r w:rsidRPr="1BD68A4A">
        <w:rPr>
          <w:rFonts w:ascii="Times New Roman" w:eastAsia="Times New Roman" w:hAnsi="Times New Roman" w:cs="Times New Roman"/>
          <w:sz w:val="24"/>
          <w:szCs w:val="24"/>
        </w:rPr>
        <w:t xml:space="preserve"> tööpäeva</w:t>
      </w:r>
      <w:ins w:id="142" w:author="Merike Koppel - JUSTDIGI" w:date="2025-12-29T11:42:00Z" w16du:dateUtc="2025-12-29T09:42:00Z">
        <w:r w:rsidR="00797A44">
          <w:rPr>
            <w:rFonts w:ascii="Times New Roman" w:eastAsia="Times New Roman" w:hAnsi="Times New Roman" w:cs="Times New Roman"/>
            <w:sz w:val="24"/>
            <w:szCs w:val="24"/>
          </w:rPr>
          <w:t>l</w:t>
        </w:r>
      </w:ins>
      <w:r w:rsidRPr="1BD68A4A">
        <w:rPr>
          <w:rFonts w:ascii="Times New Roman" w:eastAsia="Times New Roman" w:hAnsi="Times New Roman" w:cs="Times New Roman"/>
          <w:sz w:val="24"/>
          <w:szCs w:val="24"/>
        </w:rPr>
        <w:t xml:space="preserve"> </w:t>
      </w:r>
      <w:r w:rsidR="29BEEA63" w:rsidRPr="1BD68A4A">
        <w:rPr>
          <w:rFonts w:ascii="Times New Roman" w:eastAsia="Times New Roman" w:hAnsi="Times New Roman" w:cs="Times New Roman"/>
          <w:sz w:val="24"/>
          <w:szCs w:val="24"/>
        </w:rPr>
        <w:t>pärast</w:t>
      </w:r>
      <w:r w:rsidR="7035FD10" w:rsidRPr="1BD68A4A">
        <w:rPr>
          <w:rFonts w:ascii="Times New Roman" w:eastAsia="Times New Roman" w:hAnsi="Times New Roman" w:cs="Times New Roman"/>
          <w:sz w:val="24"/>
          <w:szCs w:val="24"/>
        </w:rPr>
        <w:t xml:space="preserve"> </w:t>
      </w:r>
      <w:commentRangeStart w:id="143"/>
      <w:r w:rsidRPr="1BD68A4A">
        <w:rPr>
          <w:rFonts w:ascii="Times New Roman" w:eastAsia="Times New Roman" w:hAnsi="Times New Roman" w:cs="Times New Roman"/>
          <w:sz w:val="24"/>
          <w:szCs w:val="24"/>
        </w:rPr>
        <w:t xml:space="preserve">teate </w:t>
      </w:r>
      <w:commentRangeEnd w:id="143"/>
      <w:r w:rsidR="00797A44">
        <w:rPr>
          <w:rStyle w:val="Kommentaariviide"/>
        </w:rPr>
        <w:commentReference w:id="143"/>
      </w:r>
      <w:r w:rsidRPr="1BD68A4A">
        <w:rPr>
          <w:rFonts w:ascii="Times New Roman" w:eastAsia="Times New Roman" w:hAnsi="Times New Roman" w:cs="Times New Roman"/>
          <w:sz w:val="24"/>
          <w:szCs w:val="24"/>
        </w:rPr>
        <w:t xml:space="preserve">või käesoleva paragrahvi lõikes </w:t>
      </w:r>
      <w:r w:rsidR="570F58A3" w:rsidRPr="1BD68A4A">
        <w:rPr>
          <w:rFonts w:ascii="Times New Roman" w:eastAsia="Times New Roman" w:hAnsi="Times New Roman" w:cs="Times New Roman"/>
          <w:sz w:val="24"/>
          <w:szCs w:val="24"/>
        </w:rPr>
        <w:t>6</w:t>
      </w:r>
      <w:r w:rsidRPr="1BD68A4A">
        <w:rPr>
          <w:rFonts w:ascii="Times New Roman" w:eastAsia="Times New Roman" w:hAnsi="Times New Roman" w:cs="Times New Roman"/>
          <w:sz w:val="24"/>
          <w:szCs w:val="24"/>
        </w:rPr>
        <w:t xml:space="preserve"> nimetatud lisaandmete ja -dokumentide kättesaamist ning menetlustähtaja võimalik</w:t>
      </w:r>
      <w:r w:rsidR="003B0730" w:rsidRPr="1BD68A4A">
        <w:rPr>
          <w:rFonts w:ascii="Times New Roman" w:eastAsia="Times New Roman" w:hAnsi="Times New Roman" w:cs="Times New Roman"/>
          <w:sz w:val="24"/>
          <w:szCs w:val="24"/>
        </w:rPr>
        <w:t>k</w:t>
      </w:r>
      <w:r w:rsidRPr="1BD68A4A">
        <w:rPr>
          <w:rFonts w:ascii="Times New Roman" w:eastAsia="Times New Roman" w:hAnsi="Times New Roman" w:cs="Times New Roman"/>
          <w:sz w:val="24"/>
          <w:szCs w:val="24"/>
        </w:rPr>
        <w:t>u lõppkuupäeva.</w:t>
      </w:r>
      <w:r w:rsidRPr="1BD68A4A">
        <w:rPr>
          <w:rFonts w:ascii="Times New Roman" w:eastAsia="Calibri" w:hAnsi="Times New Roman" w:cs="Times New Roman"/>
          <w:sz w:val="24"/>
          <w:szCs w:val="24"/>
        </w:rPr>
        <w:t xml:space="preserve"> </w:t>
      </w:r>
    </w:p>
    <w:p w14:paraId="1D60456D" w14:textId="774BC294"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(2) Finantsinspektsioon hindab kavandava omandaja vastavust käesoleva seaduse §-s 37</w:t>
      </w:r>
      <w:r w:rsidRPr="1BD68A4A">
        <w:rPr>
          <w:rFonts w:ascii="Times New Roman" w:eastAsia="Times New Roman" w:hAnsi="Times New Roman" w:cs="Times New Roman"/>
          <w:sz w:val="24"/>
          <w:szCs w:val="24"/>
          <w:vertAlign w:val="superscript"/>
        </w:rPr>
        <w:t>2</w:t>
      </w:r>
      <w:r w:rsidRPr="1BD68A4A">
        <w:rPr>
          <w:rFonts w:ascii="Times New Roman" w:eastAsia="Times New Roman" w:hAnsi="Times New Roman" w:cs="Times New Roman"/>
          <w:sz w:val="24"/>
          <w:szCs w:val="24"/>
        </w:rPr>
        <w:t xml:space="preserve"> esitatud nõuetele </w:t>
      </w:r>
      <w:r w:rsidR="4F20E8B4"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otsustab osaluse omandamise keelamise või lubamise 60 tööpäeva jooksul</w:t>
      </w:r>
      <w:r w:rsidR="4923DA06" w:rsidRPr="1BD68A4A">
        <w:rPr>
          <w:rFonts w:ascii="Times New Roman" w:eastAsia="Times New Roman" w:hAnsi="Times New Roman" w:cs="Times New Roman"/>
          <w:sz w:val="24"/>
          <w:szCs w:val="24"/>
        </w:rPr>
        <w:t xml:space="preserve"> arvates</w:t>
      </w:r>
      <w:r w:rsidRPr="1BD68A4A">
        <w:rPr>
          <w:rFonts w:ascii="Times New Roman" w:eastAsia="Times New Roman" w:hAnsi="Times New Roman" w:cs="Times New Roman"/>
          <w:sz w:val="24"/>
          <w:szCs w:val="24"/>
        </w:rPr>
        <w:t xml:space="preserve"> käesoleva paragrahvi lõikes 1 sätestatud</w:t>
      </w:r>
      <w:r w:rsidR="344B062F"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teate esitamisest.</w:t>
      </w:r>
      <w:r w:rsidRPr="1BD68A4A">
        <w:rPr>
          <w:rFonts w:ascii="Times New Roman" w:eastAsia="Times New Roman" w:hAnsi="Times New Roman" w:cs="Times New Roman"/>
          <w:b/>
          <w:bCs/>
          <w:sz w:val="24"/>
          <w:szCs w:val="24"/>
        </w:rPr>
        <w:t xml:space="preserve"> </w:t>
      </w:r>
    </w:p>
    <w:p w14:paraId="6672AECA" w14:textId="5FA49D58" w:rsidR="00543384" w:rsidRPr="00FA634D" w:rsidRDefault="66E0933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(3) Käesoleva paragrahvi lõikes 2 sätestatud hindamine ei ole vajalik, kui osalus</w:t>
      </w:r>
      <w:r w:rsidR="41F7FDF3"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omanda</w:t>
      </w:r>
      <w:r w:rsidR="41F7FDF3" w:rsidRPr="1BD68A4A">
        <w:rPr>
          <w:rFonts w:ascii="Times New Roman" w:eastAsia="Times New Roman" w:hAnsi="Times New Roman" w:cs="Times New Roman"/>
          <w:sz w:val="24"/>
          <w:szCs w:val="24"/>
        </w:rPr>
        <w:t>taks</w:t>
      </w:r>
      <w:r w:rsidRPr="1BD68A4A">
        <w:rPr>
          <w:rFonts w:ascii="Times New Roman" w:eastAsia="Times New Roman" w:hAnsi="Times New Roman" w:cs="Times New Roman"/>
          <w:sz w:val="24"/>
          <w:szCs w:val="24"/>
        </w:rPr>
        <w:t>e sama konsolideerimisgrupi üksuste vahel vastavalt</w:t>
      </w:r>
      <w:r w:rsidR="35E44FD9" w:rsidRPr="1BD68A4A">
        <w:rPr>
          <w:rFonts w:ascii="Times New Roman" w:eastAsia="Times New Roman" w:hAnsi="Times New Roman" w:cs="Times New Roman"/>
          <w:sz w:val="24"/>
          <w:szCs w:val="24"/>
        </w:rPr>
        <w:t xml:space="preserve"> Euroopa Parlamendi ja nõukogu</w:t>
      </w:r>
      <w:r w:rsidRPr="1BD68A4A">
        <w:rPr>
          <w:rFonts w:ascii="Times New Roman" w:eastAsia="Times New Roman" w:hAnsi="Times New Roman" w:cs="Times New Roman"/>
          <w:sz w:val="24"/>
          <w:szCs w:val="24"/>
        </w:rPr>
        <w:t xml:space="preserve"> määruse (EL) nr 575/2013 artikli 113 lõikele 6 või samasse krediidiasutuste kaitseskeemi kuuluvate üksuste vahel vastavalt </w:t>
      </w:r>
      <w:r w:rsidR="258D0FE6" w:rsidRPr="1BD68A4A">
        <w:rPr>
          <w:rFonts w:ascii="Times New Roman" w:eastAsia="Times New Roman" w:hAnsi="Times New Roman" w:cs="Times New Roman"/>
          <w:sz w:val="24"/>
          <w:szCs w:val="24"/>
        </w:rPr>
        <w:t>sama</w:t>
      </w:r>
      <w:r w:rsidRPr="1BD68A4A">
        <w:rPr>
          <w:rFonts w:ascii="Times New Roman" w:eastAsia="Times New Roman" w:hAnsi="Times New Roman" w:cs="Times New Roman"/>
          <w:sz w:val="24"/>
          <w:szCs w:val="24"/>
        </w:rPr>
        <w:t xml:space="preserve"> määruse artikli 113 lõikele 7.</w:t>
      </w:r>
    </w:p>
    <w:p w14:paraId="52607DC0" w14:textId="11491210" w:rsidR="00543384" w:rsidRPr="00FA634D" w:rsidRDefault="66E0933A" w:rsidP="16060F2B">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Finantsinspektsioon võib jätta teate läbi vaatamata, kui teade või sellele lisatud dokumendid on oluliste puudustega. </w:t>
      </w:r>
    </w:p>
    <w:p w14:paraId="54B09179" w14:textId="4E9BF364" w:rsidR="00543384" w:rsidRPr="00FA634D" w:rsidRDefault="01CAD661"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(5) </w:t>
      </w:r>
      <w:r w:rsidR="749BD6AB" w:rsidRPr="1BD68A4A">
        <w:rPr>
          <w:rFonts w:ascii="Times New Roman" w:eastAsia="Times New Roman" w:hAnsi="Times New Roman" w:cs="Times New Roman"/>
          <w:sz w:val="24"/>
          <w:szCs w:val="24"/>
        </w:rPr>
        <w:t>Kui kavandatav omandamine puudutab olulise osaluse omandamist krediidiasutuses</w:t>
      </w:r>
      <w:r w:rsidR="546C362A" w:rsidRPr="1BD68A4A">
        <w:rPr>
          <w:rFonts w:ascii="Times New Roman" w:eastAsia="Times New Roman" w:hAnsi="Times New Roman" w:cs="Times New Roman"/>
          <w:sz w:val="24"/>
          <w:szCs w:val="24"/>
        </w:rPr>
        <w:t xml:space="preserve"> vastavalt käesoleva seaduse </w:t>
      </w:r>
      <w:r w:rsidR="46905502" w:rsidRPr="1BD68A4A">
        <w:rPr>
          <w:rFonts w:ascii="Times New Roman" w:eastAsia="Times New Roman" w:hAnsi="Times New Roman" w:cs="Times New Roman"/>
          <w:sz w:val="24"/>
          <w:szCs w:val="24"/>
        </w:rPr>
        <w:t>3. peatüki 2. jaos sätestatule</w:t>
      </w:r>
      <w:r w:rsidR="749BD6AB" w:rsidRPr="1BD68A4A">
        <w:rPr>
          <w:rFonts w:ascii="Times New Roman" w:eastAsia="Times New Roman" w:hAnsi="Times New Roman" w:cs="Times New Roman"/>
          <w:sz w:val="24"/>
          <w:szCs w:val="24"/>
        </w:rPr>
        <w:t xml:space="preserve">, </w:t>
      </w:r>
      <w:commentRangeStart w:id="144"/>
      <w:r w:rsidR="749BD6AB" w:rsidRPr="1BD68A4A">
        <w:rPr>
          <w:rFonts w:ascii="Times New Roman" w:eastAsia="Times New Roman" w:hAnsi="Times New Roman" w:cs="Times New Roman"/>
          <w:sz w:val="24"/>
          <w:szCs w:val="24"/>
        </w:rPr>
        <w:t xml:space="preserve">kohaldatakse ka kavandava omandaja suhtes nimetatud </w:t>
      </w:r>
      <w:r w:rsidR="7E6EA41E" w:rsidRPr="1BD68A4A">
        <w:rPr>
          <w:rFonts w:ascii="Times New Roman" w:eastAsia="Times New Roman" w:hAnsi="Times New Roman" w:cs="Times New Roman"/>
          <w:sz w:val="24"/>
          <w:szCs w:val="24"/>
        </w:rPr>
        <w:t xml:space="preserve">jaos </w:t>
      </w:r>
      <w:r w:rsidR="749BD6AB" w:rsidRPr="1BD68A4A">
        <w:rPr>
          <w:rFonts w:ascii="Times New Roman" w:eastAsia="Times New Roman" w:hAnsi="Times New Roman" w:cs="Times New Roman"/>
          <w:sz w:val="24"/>
          <w:szCs w:val="24"/>
        </w:rPr>
        <w:t>sätestatud teavitamisnõuet ja hindamist</w:t>
      </w:r>
      <w:commentRangeEnd w:id="144"/>
      <w:r w:rsidR="00D005F1">
        <w:rPr>
          <w:rStyle w:val="Kommentaariviide"/>
        </w:rPr>
        <w:commentReference w:id="144"/>
      </w:r>
      <w:r w:rsidR="749BD6AB" w:rsidRPr="1BD68A4A">
        <w:rPr>
          <w:rFonts w:ascii="Times New Roman" w:eastAsia="Times New Roman" w:hAnsi="Times New Roman" w:cs="Times New Roman"/>
          <w:sz w:val="24"/>
          <w:szCs w:val="24"/>
        </w:rPr>
        <w:t xml:space="preserve">. Sellisel juhul lõpeb </w:t>
      </w:r>
      <w:r w:rsidR="32372F16" w:rsidRPr="1BD68A4A">
        <w:rPr>
          <w:rFonts w:ascii="Times New Roman" w:eastAsia="Times New Roman" w:hAnsi="Times New Roman" w:cs="Times New Roman"/>
          <w:sz w:val="24"/>
          <w:szCs w:val="24"/>
        </w:rPr>
        <w:t>tähtaeg</w:t>
      </w:r>
      <w:r w:rsidR="749BD6AB" w:rsidRPr="1BD68A4A">
        <w:rPr>
          <w:rFonts w:ascii="Times New Roman" w:eastAsia="Times New Roman" w:hAnsi="Times New Roman" w:cs="Times New Roman"/>
          <w:sz w:val="24"/>
          <w:szCs w:val="24"/>
        </w:rPr>
        <w:t xml:space="preserve">, mille jooksul </w:t>
      </w:r>
      <w:r w:rsidR="2E296D4C" w:rsidRPr="1BD68A4A">
        <w:rPr>
          <w:rFonts w:ascii="Times New Roman" w:eastAsia="Times New Roman" w:hAnsi="Times New Roman" w:cs="Times New Roman"/>
          <w:sz w:val="24"/>
          <w:szCs w:val="24"/>
        </w:rPr>
        <w:t xml:space="preserve">peab </w:t>
      </w:r>
      <w:r w:rsidR="3CEB2FBF" w:rsidRPr="1BD68A4A">
        <w:rPr>
          <w:rFonts w:ascii="Times New Roman" w:eastAsia="Times New Roman" w:hAnsi="Times New Roman" w:cs="Times New Roman"/>
          <w:sz w:val="24"/>
          <w:szCs w:val="24"/>
        </w:rPr>
        <w:t>Finantsinspektsioon</w:t>
      </w:r>
      <w:r w:rsidR="749BD6AB" w:rsidRPr="1BD68A4A">
        <w:rPr>
          <w:rFonts w:ascii="Times New Roman" w:eastAsia="Times New Roman" w:hAnsi="Times New Roman" w:cs="Times New Roman"/>
          <w:sz w:val="24"/>
          <w:szCs w:val="24"/>
        </w:rPr>
        <w:t xml:space="preserve"> tegema nii </w:t>
      </w:r>
      <w:r w:rsidR="53B2F399" w:rsidRPr="1BD68A4A">
        <w:rPr>
          <w:rFonts w:ascii="Times New Roman" w:eastAsia="Times New Roman" w:hAnsi="Times New Roman" w:cs="Times New Roman"/>
          <w:sz w:val="24"/>
          <w:szCs w:val="24"/>
        </w:rPr>
        <w:t>käesolevas paragrahvis</w:t>
      </w:r>
      <w:r w:rsidR="749BD6AB" w:rsidRPr="1BD68A4A">
        <w:rPr>
          <w:rFonts w:ascii="Times New Roman" w:eastAsia="Times New Roman" w:hAnsi="Times New Roman" w:cs="Times New Roman"/>
          <w:sz w:val="24"/>
          <w:szCs w:val="24"/>
        </w:rPr>
        <w:t xml:space="preserve"> sätestatud hindamise kui ka </w:t>
      </w:r>
      <w:r w:rsidR="23AD976A" w:rsidRPr="1BD68A4A">
        <w:rPr>
          <w:rFonts w:ascii="Times New Roman" w:eastAsia="Times New Roman" w:hAnsi="Times New Roman" w:cs="Times New Roman"/>
          <w:sz w:val="24"/>
          <w:szCs w:val="24"/>
        </w:rPr>
        <w:t>käesoleva seaduse §-s 30</w:t>
      </w:r>
      <w:r w:rsidR="23AD976A" w:rsidRPr="1BD68A4A">
        <w:rPr>
          <w:rFonts w:ascii="Times New Roman" w:eastAsia="Times New Roman" w:hAnsi="Times New Roman" w:cs="Times New Roman"/>
          <w:sz w:val="24"/>
          <w:szCs w:val="24"/>
          <w:vertAlign w:val="superscript"/>
        </w:rPr>
        <w:t>1</w:t>
      </w:r>
      <w:r w:rsidR="23AD976A" w:rsidRPr="1BD68A4A">
        <w:rPr>
          <w:rFonts w:ascii="Times New Roman" w:eastAsia="Times New Roman" w:hAnsi="Times New Roman" w:cs="Times New Roman"/>
          <w:sz w:val="24"/>
          <w:szCs w:val="24"/>
        </w:rPr>
        <w:t xml:space="preserve"> sätestatud</w:t>
      </w:r>
      <w:r w:rsidR="749BD6AB" w:rsidRPr="1BD68A4A">
        <w:rPr>
          <w:rFonts w:ascii="Times New Roman" w:eastAsia="Times New Roman" w:hAnsi="Times New Roman" w:cs="Times New Roman"/>
          <w:sz w:val="24"/>
          <w:szCs w:val="24"/>
        </w:rPr>
        <w:t xml:space="preserve"> hindamise alles siis, kui lõpeb kahest asjakohasest hindamis</w:t>
      </w:r>
      <w:r w:rsidR="7F116CC6" w:rsidRPr="1BD68A4A">
        <w:rPr>
          <w:rFonts w:ascii="Times New Roman" w:eastAsia="Times New Roman" w:hAnsi="Times New Roman" w:cs="Times New Roman"/>
          <w:sz w:val="24"/>
          <w:szCs w:val="24"/>
        </w:rPr>
        <w:t>täht</w:t>
      </w:r>
      <w:r w:rsidR="749BD6AB" w:rsidRPr="1BD68A4A">
        <w:rPr>
          <w:rFonts w:ascii="Times New Roman" w:eastAsia="Times New Roman" w:hAnsi="Times New Roman" w:cs="Times New Roman"/>
          <w:sz w:val="24"/>
          <w:szCs w:val="24"/>
        </w:rPr>
        <w:t>ajast hilisem</w:t>
      </w:r>
      <w:r w:rsidR="29EFE0AA" w:rsidRPr="1BD68A4A">
        <w:rPr>
          <w:rFonts w:ascii="Times New Roman" w:eastAsia="Times New Roman" w:hAnsi="Times New Roman" w:cs="Times New Roman"/>
          <w:sz w:val="24"/>
          <w:szCs w:val="24"/>
        </w:rPr>
        <w:t>.</w:t>
      </w:r>
    </w:p>
    <w:p w14:paraId="1A0F4CBF" w14:textId="1EA5169F" w:rsidR="00543384" w:rsidRPr="00FA634D" w:rsidRDefault="3727C3C4"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(6) </w:t>
      </w:r>
      <w:r w:rsidR="01CAD661" w:rsidRPr="1BD68A4A">
        <w:rPr>
          <w:rFonts w:ascii="Times New Roman" w:eastAsia="Times New Roman" w:hAnsi="Times New Roman" w:cs="Times New Roman"/>
          <w:sz w:val="24"/>
          <w:szCs w:val="24"/>
        </w:rPr>
        <w:t>Finantsinspektsioon võib 50 tööpäeva jooksul</w:t>
      </w:r>
      <w:ins w:id="145" w:author="Merike Koppel - JUSTDIGI" w:date="2025-12-29T11:43:00Z" w16du:dateUtc="2025-12-29T09:43:00Z">
        <w:r w:rsidR="00D005F1" w:rsidRPr="00D005F1">
          <w:rPr>
            <w:rFonts w:ascii="Times New Roman" w:eastAsia="Times New Roman" w:hAnsi="Times New Roman" w:cs="Times New Roman"/>
            <w:sz w:val="24"/>
            <w:szCs w:val="24"/>
          </w:rPr>
          <w:t xml:space="preserve"> </w:t>
        </w:r>
        <w:commentRangeStart w:id="146"/>
        <w:r w:rsidR="00D005F1" w:rsidRPr="1BD68A4A">
          <w:rPr>
            <w:rFonts w:ascii="Times New Roman" w:eastAsia="Times New Roman" w:hAnsi="Times New Roman" w:cs="Times New Roman"/>
            <w:sz w:val="24"/>
            <w:szCs w:val="24"/>
          </w:rPr>
          <w:t>menetlustähtaja algusest</w:t>
        </w:r>
        <w:r w:rsidR="00D005F1">
          <w:rPr>
            <w:rFonts w:ascii="Times New Roman" w:eastAsia="Times New Roman" w:hAnsi="Times New Roman" w:cs="Times New Roman"/>
            <w:sz w:val="24"/>
            <w:szCs w:val="24"/>
          </w:rPr>
          <w:t xml:space="preserve"> arvates</w:t>
        </w:r>
      </w:ins>
      <w:r w:rsidR="01CAD661" w:rsidRPr="1BD68A4A">
        <w:rPr>
          <w:rFonts w:ascii="Times New Roman" w:eastAsia="Times New Roman" w:hAnsi="Times New Roman" w:cs="Times New Roman"/>
          <w:sz w:val="24"/>
          <w:szCs w:val="24"/>
        </w:rPr>
        <w:t xml:space="preserve"> </w:t>
      </w:r>
      <w:r w:rsidR="56716593" w:rsidRPr="1BD68A4A">
        <w:rPr>
          <w:rFonts w:ascii="Times New Roman" w:eastAsia="Times New Roman" w:hAnsi="Times New Roman" w:cs="Times New Roman"/>
          <w:sz w:val="24"/>
          <w:szCs w:val="24"/>
        </w:rPr>
        <w:t xml:space="preserve">nõuda </w:t>
      </w:r>
      <w:del w:id="147" w:author="Merike Koppel - JUSTDIGI" w:date="2025-12-29T11:43:00Z" w16du:dateUtc="2025-12-29T09:43:00Z">
        <w:r w:rsidR="0F3E049B" w:rsidRPr="1BD68A4A" w:rsidDel="00D005F1">
          <w:rPr>
            <w:rFonts w:ascii="Times New Roman" w:eastAsia="Times New Roman" w:hAnsi="Times New Roman" w:cs="Times New Roman"/>
            <w:sz w:val="24"/>
            <w:szCs w:val="24"/>
          </w:rPr>
          <w:delText>lisaandmeid ja -dokumente</w:delText>
        </w:r>
        <w:r w:rsidR="17DD1611" w:rsidRPr="1BD68A4A" w:rsidDel="00D005F1">
          <w:rPr>
            <w:rFonts w:ascii="Times New Roman" w:eastAsia="Times New Roman" w:hAnsi="Times New Roman" w:cs="Times New Roman"/>
            <w:sz w:val="24"/>
            <w:szCs w:val="24"/>
          </w:rPr>
          <w:delText xml:space="preserve"> </w:delText>
        </w:r>
        <w:r w:rsidR="1970E0A2" w:rsidRPr="1BD68A4A" w:rsidDel="00D005F1">
          <w:rPr>
            <w:rFonts w:ascii="Times New Roman" w:eastAsia="Times New Roman" w:hAnsi="Times New Roman" w:cs="Times New Roman"/>
            <w:sz w:val="24"/>
            <w:szCs w:val="24"/>
          </w:rPr>
          <w:delText xml:space="preserve">kirjalikult </w:delText>
        </w:r>
        <w:r w:rsidR="17DD1611" w:rsidRPr="1BD68A4A" w:rsidDel="00D005F1">
          <w:rPr>
            <w:rFonts w:ascii="Times New Roman" w:eastAsia="Times New Roman" w:hAnsi="Times New Roman" w:cs="Times New Roman"/>
            <w:sz w:val="24"/>
            <w:szCs w:val="24"/>
          </w:rPr>
          <w:delText xml:space="preserve">arvates menetlustähtaja algusest </w:delText>
        </w:r>
      </w:del>
      <w:r w:rsidR="01CAD661" w:rsidRPr="1BD68A4A">
        <w:rPr>
          <w:rFonts w:ascii="Times New Roman" w:eastAsia="Times New Roman" w:hAnsi="Times New Roman" w:cs="Times New Roman"/>
          <w:sz w:val="24"/>
          <w:szCs w:val="24"/>
        </w:rPr>
        <w:t>käesoleva seaduse § 37</w:t>
      </w:r>
      <w:r w:rsidR="01CAD661" w:rsidRPr="1BD68A4A">
        <w:rPr>
          <w:rFonts w:ascii="Times New Roman" w:eastAsia="Times New Roman" w:hAnsi="Times New Roman" w:cs="Times New Roman"/>
          <w:sz w:val="24"/>
          <w:szCs w:val="24"/>
          <w:vertAlign w:val="superscript"/>
        </w:rPr>
        <w:t>1</w:t>
      </w:r>
      <w:r w:rsidR="01CAD661" w:rsidRPr="1BD68A4A">
        <w:rPr>
          <w:rFonts w:ascii="Times New Roman" w:eastAsia="Times New Roman" w:hAnsi="Times New Roman" w:cs="Times New Roman"/>
          <w:sz w:val="24"/>
          <w:szCs w:val="24"/>
        </w:rPr>
        <w:t xml:space="preserve"> </w:t>
      </w:r>
      <w:r w:rsidR="01CAD661" w:rsidRPr="1BD68A4A">
        <w:rPr>
          <w:rFonts w:ascii="Times New Roman" w:eastAsia="Times New Roman" w:hAnsi="Times New Roman" w:cs="Times New Roman"/>
          <w:sz w:val="24"/>
          <w:szCs w:val="24"/>
        </w:rPr>
        <w:lastRenderedPageBreak/>
        <w:t>lõikes 6 nimetatud dokumentide täpsustamiseks ja kontrollimiseks</w:t>
      </w:r>
      <w:ins w:id="148" w:author="Merike Koppel - JUSTDIGI" w:date="2025-12-29T11:43:00Z" w16du:dateUtc="2025-12-29T09:43:00Z">
        <w:r w:rsidR="00D005F1">
          <w:rPr>
            <w:rFonts w:ascii="Times New Roman" w:eastAsia="Times New Roman" w:hAnsi="Times New Roman" w:cs="Times New Roman"/>
            <w:sz w:val="24"/>
            <w:szCs w:val="24"/>
          </w:rPr>
          <w:t xml:space="preserve"> kirjalikke</w:t>
        </w:r>
        <w:r w:rsidR="00D005F1" w:rsidRPr="00D005F1">
          <w:rPr>
            <w:rFonts w:ascii="Times New Roman" w:eastAsia="Times New Roman" w:hAnsi="Times New Roman" w:cs="Times New Roman"/>
            <w:sz w:val="24"/>
            <w:szCs w:val="24"/>
          </w:rPr>
          <w:t xml:space="preserve"> </w:t>
        </w:r>
        <w:r w:rsidR="00D005F1" w:rsidRPr="1BD68A4A">
          <w:rPr>
            <w:rFonts w:ascii="Times New Roman" w:eastAsia="Times New Roman" w:hAnsi="Times New Roman" w:cs="Times New Roman"/>
            <w:sz w:val="24"/>
            <w:szCs w:val="24"/>
          </w:rPr>
          <w:t>lisaandmeid ja -dokumente</w:t>
        </w:r>
      </w:ins>
      <w:commentRangeEnd w:id="146"/>
      <w:ins w:id="149" w:author="Merike Koppel - JUSTDIGI" w:date="2025-12-29T11:45:00Z" w16du:dateUtc="2025-12-29T09:45:00Z">
        <w:r w:rsidR="00F47A04">
          <w:rPr>
            <w:rStyle w:val="Kommentaariviide"/>
          </w:rPr>
          <w:commentReference w:id="146"/>
        </w:r>
      </w:ins>
      <w:r w:rsidR="01CAD661" w:rsidRPr="1BD68A4A">
        <w:rPr>
          <w:rFonts w:ascii="Times New Roman" w:eastAsia="Times New Roman" w:hAnsi="Times New Roman" w:cs="Times New Roman"/>
          <w:sz w:val="24"/>
          <w:szCs w:val="24"/>
        </w:rPr>
        <w:t>.</w:t>
      </w:r>
    </w:p>
    <w:p w14:paraId="11AC1840" w14:textId="2442AB0C" w:rsidR="6D4BC6F6" w:rsidRPr="00FA634D" w:rsidRDefault="15F00DA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00FA634D">
        <w:rPr>
          <w:rFonts w:ascii="Times New Roman" w:eastAsia="Times New Roman" w:hAnsi="Times New Roman" w:cs="Times New Roman"/>
          <w:sz w:val="24"/>
          <w:szCs w:val="24"/>
        </w:rPr>
        <w:t>(</w:t>
      </w:r>
      <w:r w:rsidR="7EE88D68" w:rsidRPr="00FA634D">
        <w:rPr>
          <w:rFonts w:ascii="Times New Roman" w:eastAsia="Times New Roman" w:hAnsi="Times New Roman" w:cs="Times New Roman"/>
          <w:sz w:val="24"/>
          <w:szCs w:val="24"/>
        </w:rPr>
        <w:t>7</w:t>
      </w:r>
      <w:r w:rsidRPr="00FA634D">
        <w:rPr>
          <w:rFonts w:ascii="Times New Roman" w:eastAsia="Times New Roman" w:hAnsi="Times New Roman" w:cs="Times New Roman"/>
          <w:sz w:val="24"/>
          <w:szCs w:val="24"/>
        </w:rPr>
        <w:t xml:space="preserve">) Finantsinspektsiooni käesoleva paragrahvi lõikes 5 nimetatud lisaandmete </w:t>
      </w:r>
      <w:r w:rsidRPr="00DF7936">
        <w:rPr>
          <w:rFonts w:ascii="Times New Roman" w:eastAsia="Times New Roman" w:hAnsi="Times New Roman" w:cs="Times New Roman"/>
          <w:sz w:val="24"/>
          <w:szCs w:val="24"/>
        </w:rPr>
        <w:t>ja</w:t>
      </w:r>
      <w:r w:rsidR="67E23202" w:rsidRPr="00DF7936">
        <w:rPr>
          <w:rFonts w:ascii="Times New Roman" w:eastAsia="Times New Roman" w:hAnsi="Times New Roman" w:cs="Times New Roman"/>
          <w:sz w:val="24"/>
          <w:szCs w:val="24"/>
        </w:rPr>
        <w:t xml:space="preserve"> </w:t>
      </w:r>
      <w:r w:rsidR="00DE3AB1" w:rsidRPr="00DF7936">
        <w:rPr>
          <w:rFonts w:ascii="Times New Roman" w:eastAsia="Times New Roman" w:hAnsi="Times New Roman" w:cs="Times New Roman"/>
          <w:sz w:val="24"/>
          <w:szCs w:val="24"/>
        </w:rPr>
        <w:noBreakHyphen/>
      </w:r>
      <w:r w:rsidRPr="00DF7936">
        <w:rPr>
          <w:rFonts w:ascii="Times New Roman" w:eastAsia="Times New Roman" w:hAnsi="Times New Roman" w:cs="Times New Roman"/>
          <w:sz w:val="24"/>
          <w:szCs w:val="24"/>
        </w:rPr>
        <w:t>dokumentide</w:t>
      </w:r>
      <w:r w:rsidRPr="00FA634D">
        <w:rPr>
          <w:rFonts w:ascii="Times New Roman" w:eastAsia="Times New Roman" w:hAnsi="Times New Roman" w:cs="Times New Roman"/>
          <w:sz w:val="24"/>
          <w:szCs w:val="24"/>
        </w:rPr>
        <w:t xml:space="preserve"> esmakordse nõudmise </w:t>
      </w:r>
      <w:r w:rsidR="2275243F" w:rsidRPr="00FA634D">
        <w:rPr>
          <w:rFonts w:ascii="Times New Roman" w:eastAsia="Times New Roman" w:hAnsi="Times New Roman" w:cs="Times New Roman"/>
          <w:sz w:val="24"/>
          <w:szCs w:val="24"/>
        </w:rPr>
        <w:t xml:space="preserve">ning </w:t>
      </w:r>
      <w:r w:rsidRPr="00FA634D">
        <w:rPr>
          <w:rFonts w:ascii="Times New Roman" w:eastAsia="Times New Roman" w:hAnsi="Times New Roman" w:cs="Times New Roman"/>
          <w:sz w:val="24"/>
          <w:szCs w:val="24"/>
        </w:rPr>
        <w:t>kavanda</w:t>
      </w:r>
      <w:r w:rsidR="4F95A985" w:rsidRPr="00FA634D">
        <w:rPr>
          <w:rFonts w:ascii="Times New Roman" w:eastAsia="Times New Roman" w:hAnsi="Times New Roman" w:cs="Times New Roman"/>
          <w:sz w:val="24"/>
          <w:szCs w:val="24"/>
        </w:rPr>
        <w:t>v</w:t>
      </w:r>
      <w:r w:rsidRPr="00FA634D">
        <w:rPr>
          <w:rFonts w:ascii="Times New Roman" w:eastAsia="Times New Roman" w:hAnsi="Times New Roman" w:cs="Times New Roman"/>
          <w:sz w:val="24"/>
          <w:szCs w:val="24"/>
        </w:rPr>
        <w:t xml:space="preserve">alt omandajalt nõutud lisaandmete ja </w:t>
      </w:r>
      <w:r w:rsidR="00DE3AB1" w:rsidRPr="00FA634D">
        <w:rPr>
          <w:rFonts w:ascii="Times New Roman" w:eastAsia="Times New Roman" w:hAnsi="Times New Roman" w:cs="Times New Roman"/>
          <w:sz w:val="24"/>
          <w:szCs w:val="24"/>
        </w:rPr>
        <w:noBreakHyphen/>
      </w:r>
      <w:r w:rsidRPr="00FA634D">
        <w:rPr>
          <w:rFonts w:ascii="Times New Roman" w:eastAsia="Times New Roman" w:hAnsi="Times New Roman" w:cs="Times New Roman"/>
          <w:sz w:val="24"/>
          <w:szCs w:val="24"/>
        </w:rPr>
        <w:t>dokumentide saamise vaheliseks perioodiks menetlustähtaeg peatub. Peatumine ei kesta kauem kui 20</w:t>
      </w:r>
      <w:r w:rsidR="01E2A60A" w:rsidRPr="00FA634D">
        <w:rPr>
          <w:rFonts w:ascii="Times New Roman" w:eastAsia="Times New Roman" w:hAnsi="Times New Roman" w:cs="Times New Roman"/>
          <w:sz w:val="24"/>
          <w:szCs w:val="24"/>
        </w:rPr>
        <w:t> </w:t>
      </w:r>
      <w:r w:rsidRPr="00FA634D">
        <w:rPr>
          <w:rFonts w:ascii="Times New Roman" w:eastAsia="Times New Roman" w:hAnsi="Times New Roman" w:cs="Times New Roman"/>
          <w:sz w:val="24"/>
          <w:szCs w:val="24"/>
        </w:rPr>
        <w:t xml:space="preserve">tööpäeva. </w:t>
      </w:r>
    </w:p>
    <w:p w14:paraId="53E0330B" w14:textId="57FFF6CE" w:rsidR="009F21D5" w:rsidRPr="00FA634D" w:rsidRDefault="064B3EB6"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31987867" w:rsidRPr="1BD68A4A">
        <w:rPr>
          <w:rFonts w:ascii="Times New Roman" w:eastAsia="Times New Roman" w:hAnsi="Times New Roman" w:cs="Times New Roman"/>
          <w:sz w:val="24"/>
          <w:szCs w:val="24"/>
        </w:rPr>
        <w:t>8</w:t>
      </w:r>
      <w:r w:rsidRPr="1BD68A4A">
        <w:rPr>
          <w:rFonts w:ascii="Times New Roman" w:eastAsia="Times New Roman" w:hAnsi="Times New Roman" w:cs="Times New Roman"/>
          <w:sz w:val="24"/>
          <w:szCs w:val="24"/>
        </w:rPr>
        <w:t>) Finantsinspektsioon võib käesoleva paragrahvi lõikes 6 nimetatud menetlustähtaja peatamist pikendada kuni 30 tööpäevani, kui:</w:t>
      </w:r>
    </w:p>
    <w:p w14:paraId="5B1303B0" w14:textId="77777777"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kavandava omandaja omandatav üksus asub kolmandas riigis või selle suhtes kohaldatakse kolmanda riigi õigust;</w:t>
      </w:r>
    </w:p>
    <w:p w14:paraId="1A89C36A" w14:textId="3098389D"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2) käesolevas paragrahvis sätestatud hindamise käigus on vajalik</w:t>
      </w:r>
      <w:r w:rsidR="27D0800A" w:rsidRPr="1BD68A4A">
        <w:rPr>
          <w:rFonts w:ascii="Times New Roman" w:eastAsia="Times New Roman" w:hAnsi="Times New Roman" w:cs="Times New Roman"/>
          <w:sz w:val="24"/>
          <w:szCs w:val="24"/>
        </w:rPr>
        <w:t xml:space="preserve"> </w:t>
      </w:r>
      <w:r w:rsidR="784DAC01" w:rsidRPr="1BD68A4A">
        <w:rPr>
          <w:rFonts w:ascii="Times New Roman" w:eastAsia="Times New Roman" w:hAnsi="Times New Roman" w:cs="Times New Roman"/>
          <w:sz w:val="24"/>
          <w:szCs w:val="24"/>
        </w:rPr>
        <w:t xml:space="preserve">teha </w:t>
      </w:r>
      <w:r w:rsidR="27D0800A" w:rsidRPr="1BD68A4A">
        <w:rPr>
          <w:rFonts w:ascii="Times New Roman" w:eastAsia="Times New Roman" w:hAnsi="Times New Roman" w:cs="Times New Roman"/>
          <w:sz w:val="24"/>
          <w:szCs w:val="24"/>
        </w:rPr>
        <w:t>koostöö</w:t>
      </w:r>
      <w:r w:rsidR="784DAC01" w:rsidRPr="1BD68A4A">
        <w:rPr>
          <w:rFonts w:ascii="Times New Roman" w:eastAsia="Times New Roman" w:hAnsi="Times New Roman" w:cs="Times New Roman"/>
          <w:sz w:val="24"/>
          <w:szCs w:val="24"/>
        </w:rPr>
        <w:t>d</w:t>
      </w:r>
      <w:r w:rsidRPr="1BD68A4A">
        <w:rPr>
          <w:rFonts w:ascii="Times New Roman" w:eastAsia="Times New Roman" w:hAnsi="Times New Roman" w:cs="Times New Roman"/>
          <w:sz w:val="24"/>
          <w:szCs w:val="24"/>
        </w:rPr>
        <w:t xml:space="preserve"> </w:t>
      </w:r>
      <w:r w:rsidR="63E1044C" w:rsidRPr="1BD68A4A">
        <w:rPr>
          <w:rFonts w:ascii="Times New Roman" w:eastAsia="Times New Roman" w:hAnsi="Times New Roman" w:cs="Times New Roman"/>
          <w:sz w:val="24"/>
          <w:szCs w:val="24"/>
        </w:rPr>
        <w:t xml:space="preserve">teise lepinguriigi pädeva asutusega </w:t>
      </w:r>
      <w:r w:rsidRPr="1BD68A4A">
        <w:rPr>
          <w:rFonts w:ascii="Times New Roman" w:eastAsia="Times New Roman" w:hAnsi="Times New Roman" w:cs="Times New Roman"/>
          <w:sz w:val="24"/>
          <w:szCs w:val="24"/>
        </w:rPr>
        <w:t xml:space="preserve">rahapesu ja terrorismi rahastamise tõkestamise </w:t>
      </w:r>
      <w:commentRangeStart w:id="150"/>
      <w:ins w:id="151" w:author="Merike Koppel - JUSTDIGI" w:date="2025-12-29T11:45:00Z" w16du:dateUtc="2025-12-29T09:45:00Z">
        <w:r w:rsidR="00C511B4">
          <w:rPr>
            <w:rFonts w:ascii="Times New Roman" w:eastAsia="Times New Roman" w:hAnsi="Times New Roman" w:cs="Times New Roman"/>
            <w:sz w:val="24"/>
            <w:szCs w:val="24"/>
          </w:rPr>
          <w:t>vallas</w:t>
        </w:r>
      </w:ins>
      <w:del w:id="152" w:author="Merike Koppel - JUSTDIGI" w:date="2025-12-29T11:45:00Z" w16du:dateUtc="2025-12-29T09:45:00Z">
        <w:r w:rsidR="784DAC01" w:rsidRPr="1BD68A4A" w:rsidDel="00C511B4">
          <w:rPr>
            <w:rFonts w:ascii="Times New Roman" w:eastAsia="Times New Roman" w:hAnsi="Times New Roman" w:cs="Times New Roman"/>
            <w:sz w:val="24"/>
            <w:szCs w:val="24"/>
          </w:rPr>
          <w:delText>teemal</w:delText>
        </w:r>
      </w:del>
      <w:commentRangeEnd w:id="150"/>
      <w:r w:rsidR="00C511B4">
        <w:rPr>
          <w:rStyle w:val="Kommentaariviide"/>
        </w:rPr>
        <w:commentReference w:id="150"/>
      </w:r>
      <w:r w:rsidRPr="1BD68A4A">
        <w:rPr>
          <w:rFonts w:ascii="Times New Roman" w:eastAsia="Times New Roman" w:hAnsi="Times New Roman" w:cs="Times New Roman"/>
          <w:sz w:val="24"/>
          <w:szCs w:val="24"/>
        </w:rPr>
        <w:t>.</w:t>
      </w:r>
    </w:p>
    <w:p w14:paraId="3A4417B0" w14:textId="07CC5E31" w:rsidR="00543384" w:rsidRPr="00FA634D" w:rsidRDefault="01CAD661"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7ED34B01" w:rsidRPr="1BD68A4A">
        <w:rPr>
          <w:rFonts w:ascii="Times New Roman" w:eastAsia="Times New Roman" w:hAnsi="Times New Roman" w:cs="Times New Roman"/>
          <w:sz w:val="24"/>
          <w:szCs w:val="24"/>
        </w:rPr>
        <w:t>9</w:t>
      </w:r>
      <w:r w:rsidRPr="1BD68A4A">
        <w:rPr>
          <w:rFonts w:ascii="Times New Roman" w:eastAsia="Times New Roman" w:hAnsi="Times New Roman" w:cs="Times New Roman"/>
          <w:sz w:val="24"/>
          <w:szCs w:val="24"/>
        </w:rPr>
        <w:t xml:space="preserve">) Kui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esitab </w:t>
      </w:r>
      <w:commentRangeStart w:id="153"/>
      <w:r w:rsidRPr="1BD68A4A">
        <w:rPr>
          <w:rFonts w:ascii="Times New Roman" w:eastAsia="Times New Roman" w:hAnsi="Times New Roman" w:cs="Times New Roman"/>
          <w:sz w:val="24"/>
          <w:szCs w:val="24"/>
        </w:rPr>
        <w:t xml:space="preserve">teatega samal ajal </w:t>
      </w:r>
      <w:commentRangeEnd w:id="153"/>
      <w:r w:rsidR="000E12D9">
        <w:rPr>
          <w:rStyle w:val="Kommentaariviide"/>
        </w:rPr>
        <w:commentReference w:id="153"/>
      </w:r>
      <w:r w:rsidRPr="1BD68A4A">
        <w:rPr>
          <w:rFonts w:ascii="Times New Roman" w:eastAsia="Times New Roman" w:hAnsi="Times New Roman" w:cs="Times New Roman"/>
          <w:sz w:val="24"/>
          <w:szCs w:val="24"/>
        </w:rPr>
        <w:t>heakskiitmise taotluse vastavalt käesoleva seaduse §-le 13</w:t>
      </w:r>
      <w:r w:rsidRPr="1BD68A4A">
        <w:rPr>
          <w:rFonts w:ascii="Times New Roman" w:eastAsia="Times New Roman" w:hAnsi="Times New Roman" w:cs="Times New Roman"/>
          <w:sz w:val="24"/>
          <w:szCs w:val="24"/>
          <w:vertAlign w:val="superscript"/>
        </w:rPr>
        <w:t>4</w:t>
      </w:r>
      <w:r w:rsidRPr="1BD68A4A">
        <w:rPr>
          <w:rFonts w:ascii="Times New Roman" w:eastAsia="Times New Roman" w:hAnsi="Times New Roman" w:cs="Times New Roman"/>
          <w:sz w:val="24"/>
          <w:szCs w:val="24"/>
        </w:rPr>
        <w:t xml:space="preserve">, </w:t>
      </w:r>
      <w:r w:rsidR="31FE3870" w:rsidRPr="1BD68A4A">
        <w:rPr>
          <w:rFonts w:ascii="Times New Roman" w:eastAsia="Times New Roman" w:hAnsi="Times New Roman" w:cs="Times New Roman"/>
          <w:sz w:val="24"/>
          <w:szCs w:val="24"/>
        </w:rPr>
        <w:t>teeb</w:t>
      </w:r>
      <w:r w:rsidR="29EFE0AA"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Finantsinspektsioon asjakohasel juhul </w:t>
      </w:r>
      <w:r w:rsidR="3EB0A10B" w:rsidRPr="1BD68A4A">
        <w:rPr>
          <w:rFonts w:ascii="Times New Roman" w:eastAsia="Times New Roman" w:hAnsi="Times New Roman" w:cs="Times New Roman"/>
          <w:sz w:val="24"/>
          <w:szCs w:val="24"/>
        </w:rPr>
        <w:t xml:space="preserve">koostööd </w:t>
      </w:r>
      <w:r w:rsidRPr="1BD68A4A">
        <w:rPr>
          <w:rFonts w:ascii="Times New Roman" w:eastAsia="Times New Roman" w:hAnsi="Times New Roman" w:cs="Times New Roman"/>
          <w:sz w:val="24"/>
          <w:szCs w:val="24"/>
        </w:rPr>
        <w:t xml:space="preserve">konsolideeritud finantsjärelevalvet </w:t>
      </w:r>
      <w:r w:rsidR="013E0D1E" w:rsidRPr="1BD68A4A">
        <w:rPr>
          <w:rFonts w:ascii="Times New Roman" w:eastAsia="Times New Roman" w:hAnsi="Times New Roman" w:cs="Times New Roman"/>
          <w:sz w:val="24"/>
          <w:szCs w:val="24"/>
        </w:rPr>
        <w:t xml:space="preserve">teostava </w:t>
      </w:r>
      <w:r w:rsidRPr="1BD68A4A">
        <w:rPr>
          <w:rFonts w:ascii="Times New Roman" w:eastAsia="Times New Roman" w:hAnsi="Times New Roman" w:cs="Times New Roman"/>
          <w:sz w:val="24"/>
          <w:szCs w:val="24"/>
        </w:rPr>
        <w:t xml:space="preserve">asutusega ja selle lepinguriigi pädeva asutusega, kus finantsvaldusettevõtja või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on asutatud. Sel juhul peatub menetlustähtaeg kuni heakskiitmise menetluse lõppemiseni.</w:t>
      </w:r>
      <w:r w:rsidRPr="1BD68A4A">
        <w:rPr>
          <w:rFonts w:ascii="Times New Roman" w:eastAsia="Times New Roman" w:hAnsi="Times New Roman" w:cs="Times New Roman"/>
          <w:b/>
          <w:bCs/>
          <w:sz w:val="24"/>
          <w:szCs w:val="24"/>
        </w:rPr>
        <w:t xml:space="preserve"> </w:t>
      </w:r>
    </w:p>
    <w:p w14:paraId="74A29261" w14:textId="0A75D1FD" w:rsidR="00543384" w:rsidRPr="00FA634D" w:rsidRDefault="391CA2A6"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475DC866" w:rsidRPr="1BD68A4A">
        <w:rPr>
          <w:rFonts w:ascii="Times New Roman" w:eastAsia="Times New Roman" w:hAnsi="Times New Roman" w:cs="Times New Roman"/>
          <w:sz w:val="24"/>
          <w:szCs w:val="24"/>
        </w:rPr>
        <w:t>10</w:t>
      </w:r>
      <w:r w:rsidRPr="1BD68A4A">
        <w:rPr>
          <w:rFonts w:ascii="Times New Roman" w:eastAsia="Times New Roman" w:hAnsi="Times New Roman" w:cs="Times New Roman"/>
          <w:sz w:val="24"/>
          <w:szCs w:val="24"/>
        </w:rPr>
        <w:t xml:space="preserve">) </w:t>
      </w:r>
      <w:r w:rsidR="3535EE73" w:rsidRPr="1BD68A4A">
        <w:rPr>
          <w:rFonts w:ascii="Times New Roman" w:eastAsia="Times New Roman" w:hAnsi="Times New Roman" w:cs="Times New Roman"/>
          <w:sz w:val="24"/>
          <w:szCs w:val="24"/>
        </w:rPr>
        <w:t xml:space="preserve">Finantsinspektsiooni finantsjärelevalvefunktsiooni täitja konsulteerib </w:t>
      </w:r>
      <w:r w:rsidR="01CAD661" w:rsidRPr="1BD68A4A">
        <w:rPr>
          <w:rFonts w:ascii="Times New Roman" w:eastAsia="Times New Roman" w:hAnsi="Times New Roman" w:cs="Times New Roman"/>
          <w:sz w:val="24"/>
          <w:szCs w:val="24"/>
        </w:rPr>
        <w:t>käesoleva seaduse §</w:t>
      </w:r>
      <w:r w:rsidR="00C405E3">
        <w:rPr>
          <w:rFonts w:ascii="Times New Roman" w:eastAsia="Times New Roman" w:hAnsi="Times New Roman" w:cs="Times New Roman"/>
          <w:sz w:val="24"/>
          <w:szCs w:val="24"/>
        </w:rPr>
        <w:t> </w:t>
      </w:r>
      <w:r w:rsidR="01CAD661" w:rsidRPr="1BD68A4A">
        <w:rPr>
          <w:rFonts w:ascii="Times New Roman" w:eastAsia="Times New Roman" w:hAnsi="Times New Roman" w:cs="Times New Roman"/>
          <w:sz w:val="24"/>
          <w:szCs w:val="24"/>
        </w:rPr>
        <w:t>37</w:t>
      </w:r>
      <w:r w:rsidR="01CAD661" w:rsidRPr="1BD68A4A">
        <w:rPr>
          <w:rFonts w:ascii="Times New Roman" w:eastAsia="Times New Roman" w:hAnsi="Times New Roman" w:cs="Times New Roman"/>
          <w:sz w:val="24"/>
          <w:szCs w:val="24"/>
          <w:vertAlign w:val="superscript"/>
        </w:rPr>
        <w:t>2</w:t>
      </w:r>
      <w:r w:rsidR="01CAD661" w:rsidRPr="1BD68A4A">
        <w:rPr>
          <w:rFonts w:ascii="Times New Roman" w:eastAsia="Times New Roman" w:hAnsi="Times New Roman" w:cs="Times New Roman"/>
          <w:sz w:val="24"/>
          <w:szCs w:val="24"/>
        </w:rPr>
        <w:t xml:space="preserve"> punktis 3 sätestatud nõude</w:t>
      </w:r>
      <w:r w:rsidR="63F476A0" w:rsidRPr="1BD68A4A">
        <w:rPr>
          <w:rFonts w:ascii="Times New Roman" w:eastAsia="Times New Roman" w:hAnsi="Times New Roman" w:cs="Times New Roman"/>
          <w:sz w:val="24"/>
          <w:szCs w:val="24"/>
        </w:rPr>
        <w:t xml:space="preserve"> </w:t>
      </w:r>
      <w:r w:rsidR="7122F51F" w:rsidRPr="1BD68A4A">
        <w:rPr>
          <w:rFonts w:ascii="Times New Roman" w:eastAsia="Times New Roman" w:hAnsi="Times New Roman" w:cs="Times New Roman"/>
          <w:sz w:val="24"/>
          <w:szCs w:val="24"/>
        </w:rPr>
        <w:t>vastavuse hindamisel rahapesu kontrolli funktsiooni täitjaga</w:t>
      </w:r>
      <w:r w:rsidR="01CAD661" w:rsidRPr="1BD68A4A">
        <w:rPr>
          <w:rFonts w:ascii="Times New Roman" w:eastAsia="Times New Roman" w:hAnsi="Times New Roman" w:cs="Times New Roman"/>
          <w:sz w:val="24"/>
          <w:szCs w:val="24"/>
        </w:rPr>
        <w:t>.</w:t>
      </w:r>
      <w:r w:rsidR="7704BA2F" w:rsidRPr="1BD68A4A">
        <w:rPr>
          <w:rFonts w:ascii="Times New Roman" w:eastAsia="Times New Roman" w:hAnsi="Times New Roman" w:cs="Times New Roman"/>
          <w:sz w:val="24"/>
          <w:szCs w:val="24"/>
        </w:rPr>
        <w:t xml:space="preserve"> </w:t>
      </w:r>
      <w:r w:rsidR="00FB4739" w:rsidRPr="1BD68A4A">
        <w:rPr>
          <w:rFonts w:ascii="Times New Roman" w:eastAsia="Times New Roman" w:hAnsi="Times New Roman" w:cs="Times New Roman"/>
          <w:sz w:val="24"/>
          <w:szCs w:val="24"/>
        </w:rPr>
        <w:t>Viimane</w:t>
      </w:r>
      <w:r w:rsidR="7704BA2F" w:rsidRPr="1BD68A4A">
        <w:rPr>
          <w:rFonts w:ascii="Times New Roman" w:eastAsia="Times New Roman" w:hAnsi="Times New Roman" w:cs="Times New Roman"/>
          <w:sz w:val="24"/>
          <w:szCs w:val="24"/>
        </w:rPr>
        <w:t xml:space="preserve"> esitab oma arvamuse 30 tööpäeva jooksul a</w:t>
      </w:r>
      <w:r w:rsidR="00E26EE8" w:rsidRPr="1BD68A4A">
        <w:rPr>
          <w:rFonts w:ascii="Times New Roman" w:eastAsia="Times New Roman" w:hAnsi="Times New Roman" w:cs="Times New Roman"/>
          <w:sz w:val="24"/>
          <w:szCs w:val="24"/>
        </w:rPr>
        <w:t>rv</w:t>
      </w:r>
      <w:r w:rsidR="7704BA2F" w:rsidRPr="1BD68A4A">
        <w:rPr>
          <w:rFonts w:ascii="Times New Roman" w:eastAsia="Times New Roman" w:hAnsi="Times New Roman" w:cs="Times New Roman"/>
          <w:sz w:val="24"/>
          <w:szCs w:val="24"/>
        </w:rPr>
        <w:t>ates asjakohase taotluse saamisest.</w:t>
      </w:r>
    </w:p>
    <w:p w14:paraId="1C3AE58C" w14:textId="61DD2CB5" w:rsidR="009F21D5" w:rsidRPr="00FA634D" w:rsidRDefault="01CAD661" w:rsidP="001B2F3A">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(1</w:t>
      </w:r>
      <w:r w:rsidR="6A92633E" w:rsidRPr="1BD68A4A">
        <w:rPr>
          <w:rFonts w:ascii="Times New Roman" w:eastAsia="Times New Roman" w:hAnsi="Times New Roman" w:cs="Times New Roman"/>
          <w:sz w:val="24"/>
          <w:szCs w:val="24"/>
        </w:rPr>
        <w:t>1</w:t>
      </w:r>
      <w:r w:rsidRPr="1BD68A4A">
        <w:rPr>
          <w:rFonts w:ascii="Times New Roman" w:eastAsia="Times New Roman" w:hAnsi="Times New Roman" w:cs="Times New Roman"/>
          <w:sz w:val="24"/>
          <w:szCs w:val="24"/>
        </w:rPr>
        <w:t xml:space="preserve">) Kui osalust soovib </w:t>
      </w:r>
      <w:commentRangeStart w:id="154"/>
      <w:r w:rsidR="32262ED7" w:rsidRPr="1BD68A4A">
        <w:rPr>
          <w:rFonts w:ascii="Times New Roman" w:eastAsia="Times New Roman" w:hAnsi="Times New Roman" w:cs="Times New Roman"/>
          <w:sz w:val="24"/>
          <w:szCs w:val="24"/>
        </w:rPr>
        <w:t xml:space="preserve">samal ajal </w:t>
      </w:r>
      <w:commentRangeEnd w:id="154"/>
      <w:r w:rsidR="00D81707">
        <w:rPr>
          <w:rStyle w:val="Kommentaariviide"/>
        </w:rPr>
        <w:commentReference w:id="154"/>
      </w:r>
      <w:r w:rsidRPr="1BD68A4A">
        <w:rPr>
          <w:rFonts w:ascii="Times New Roman" w:eastAsia="Times New Roman" w:hAnsi="Times New Roman" w:cs="Times New Roman"/>
          <w:sz w:val="24"/>
          <w:szCs w:val="24"/>
        </w:rPr>
        <w:t xml:space="preserve">omandada rohkem kui üks isik, peab Finantsinspektsioon </w:t>
      </w:r>
      <w:r w:rsidR="32262ED7" w:rsidRPr="1BD68A4A">
        <w:rPr>
          <w:rFonts w:ascii="Times New Roman" w:eastAsia="Times New Roman" w:hAnsi="Times New Roman" w:cs="Times New Roman"/>
          <w:sz w:val="24"/>
          <w:szCs w:val="24"/>
        </w:rPr>
        <w:t xml:space="preserve">kohtlema </w:t>
      </w:r>
      <w:r w:rsidRPr="1BD68A4A">
        <w:rPr>
          <w:rFonts w:ascii="Times New Roman" w:eastAsia="Times New Roman" w:hAnsi="Times New Roman" w:cs="Times New Roman"/>
          <w:sz w:val="24"/>
          <w:szCs w:val="24"/>
        </w:rPr>
        <w:t xml:space="preserve">kavandavaid </w:t>
      </w:r>
      <w:proofErr w:type="spellStart"/>
      <w:r w:rsidRPr="1BD68A4A">
        <w:rPr>
          <w:rFonts w:ascii="Times New Roman" w:eastAsia="Times New Roman" w:hAnsi="Times New Roman" w:cs="Times New Roman"/>
          <w:sz w:val="24"/>
          <w:szCs w:val="24"/>
        </w:rPr>
        <w:t>omandajaid</w:t>
      </w:r>
      <w:proofErr w:type="spellEnd"/>
      <w:r w:rsidRPr="1BD68A4A">
        <w:rPr>
          <w:rFonts w:ascii="Times New Roman" w:eastAsia="Times New Roman" w:hAnsi="Times New Roman" w:cs="Times New Roman"/>
          <w:sz w:val="24"/>
          <w:szCs w:val="24"/>
        </w:rPr>
        <w:t xml:space="preserve"> võrdsete asjaolude korral võrdselt.</w:t>
      </w:r>
    </w:p>
    <w:p w14:paraId="765E6FF6" w14:textId="06F6D2C1"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 </w:t>
      </w:r>
    </w:p>
    <w:p w14:paraId="132AD90F" w14:textId="2423AFDE"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4</w:t>
      </w:r>
      <w:r w:rsidRPr="1BD68A4A">
        <w:rPr>
          <w:rFonts w:ascii="Times New Roman" w:eastAsia="Times New Roman" w:hAnsi="Times New Roman" w:cs="Times New Roman"/>
          <w:b/>
          <w:bCs/>
          <w:sz w:val="24"/>
          <w:szCs w:val="24"/>
        </w:rPr>
        <w:t>. Osaluse omandamise tingimused, keelamise alused ja otsus omandamise kohta</w:t>
      </w:r>
    </w:p>
    <w:p w14:paraId="3CF385D0" w14:textId="36C27822" w:rsidR="00543384" w:rsidRPr="00FA634D" w:rsidRDefault="66E0933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w:t>
      </w:r>
      <w:r w:rsidR="7210A995" w:rsidRPr="1BD68A4A">
        <w:rPr>
          <w:rFonts w:ascii="Times New Roman" w:eastAsia="Times New Roman" w:hAnsi="Times New Roman" w:cs="Times New Roman"/>
          <w:sz w:val="24"/>
          <w:szCs w:val="24"/>
        </w:rPr>
        <w:t>avand</w:t>
      </w:r>
      <w:r w:rsidRPr="1BD68A4A">
        <w:rPr>
          <w:rFonts w:ascii="Times New Roman" w:eastAsia="Times New Roman" w:hAnsi="Times New Roman" w:cs="Times New Roman"/>
          <w:sz w:val="24"/>
          <w:szCs w:val="24"/>
        </w:rPr>
        <w:t>a</w:t>
      </w:r>
      <w:r w:rsidR="7210A995" w:rsidRPr="1BD68A4A">
        <w:rPr>
          <w:rFonts w:ascii="Times New Roman" w:eastAsia="Times New Roman" w:hAnsi="Times New Roman" w:cs="Times New Roman"/>
          <w:sz w:val="24"/>
          <w:szCs w:val="24"/>
        </w:rPr>
        <w:t>v omandaja</w:t>
      </w:r>
      <w:r w:rsidRPr="1BD68A4A">
        <w:rPr>
          <w:rFonts w:ascii="Times New Roman" w:eastAsia="Times New Roman" w:hAnsi="Times New Roman" w:cs="Times New Roman"/>
          <w:sz w:val="24"/>
          <w:szCs w:val="24"/>
        </w:rPr>
        <w:t xml:space="preserve"> võib käesoleva seaduse §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lõikes 1 sätestatud osaluse omandada või seda suurendada, kui Finantsinspektsioon on</w:t>
      </w:r>
      <w:r w:rsidR="5AA34CA8" w:rsidRPr="1BD68A4A">
        <w:rPr>
          <w:rFonts w:ascii="Times New Roman" w:eastAsia="Times New Roman" w:hAnsi="Times New Roman" w:cs="Times New Roman"/>
          <w:sz w:val="24"/>
          <w:szCs w:val="24"/>
        </w:rPr>
        <w:t xml:space="preserve"> </w:t>
      </w:r>
      <w:r w:rsidR="3EB8B435" w:rsidRPr="1BD68A4A">
        <w:rPr>
          <w:rFonts w:ascii="Times New Roman" w:eastAsia="Times New Roman" w:hAnsi="Times New Roman" w:cs="Times New Roman"/>
          <w:sz w:val="24"/>
          <w:szCs w:val="24"/>
        </w:rPr>
        <w:t xml:space="preserve">andnud selleks loa </w:t>
      </w:r>
      <w:r w:rsidR="7FB9B2D6" w:rsidRPr="1BD68A4A">
        <w:rPr>
          <w:rFonts w:ascii="Times New Roman" w:eastAsia="Times New Roman" w:hAnsi="Times New Roman" w:cs="Times New Roman"/>
          <w:sz w:val="24"/>
          <w:szCs w:val="24"/>
        </w:rPr>
        <w:t xml:space="preserve">asjakohase </w:t>
      </w:r>
      <w:r w:rsidR="5AA34CA8" w:rsidRPr="1BD68A4A">
        <w:rPr>
          <w:rFonts w:ascii="Times New Roman" w:eastAsia="Times New Roman" w:hAnsi="Times New Roman" w:cs="Times New Roman"/>
          <w:sz w:val="24"/>
          <w:szCs w:val="24"/>
        </w:rPr>
        <w:t>otsuse</w:t>
      </w:r>
      <w:r w:rsidR="70623707" w:rsidRPr="1BD68A4A">
        <w:rPr>
          <w:rFonts w:ascii="Times New Roman" w:eastAsia="Times New Roman" w:hAnsi="Times New Roman" w:cs="Times New Roman"/>
          <w:sz w:val="24"/>
          <w:szCs w:val="24"/>
        </w:rPr>
        <w:t xml:space="preserve"> alusel</w:t>
      </w:r>
      <w:r w:rsidRPr="1BD68A4A">
        <w:rPr>
          <w:rFonts w:ascii="Times New Roman" w:eastAsia="Times New Roman" w:hAnsi="Times New Roman" w:cs="Times New Roman"/>
          <w:sz w:val="24"/>
          <w:szCs w:val="24"/>
        </w:rPr>
        <w:t>.</w:t>
      </w:r>
    </w:p>
    <w:p w14:paraId="29B8E098" w14:textId="6B6ADE87" w:rsidR="009F21D5" w:rsidRPr="00FA634D" w:rsidRDefault="66E0933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Finantsinspektsioon võib osaluse omandamise või suurendamise keelata, kui:</w:t>
      </w:r>
    </w:p>
    <w:p w14:paraId="1761FCCA" w14:textId="77777777" w:rsidR="00543384" w:rsidRPr="00FA634D"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kavandav omandaja ei vasta käesoleva seaduse §-s 37</w:t>
      </w:r>
      <w:r w:rsidRPr="1BD68A4A">
        <w:rPr>
          <w:rFonts w:ascii="Times New Roman" w:eastAsia="Times New Roman" w:hAnsi="Times New Roman" w:cs="Times New Roman"/>
          <w:sz w:val="24"/>
          <w:szCs w:val="24"/>
          <w:vertAlign w:val="superscript"/>
        </w:rPr>
        <w:t>2</w:t>
      </w:r>
      <w:r w:rsidRPr="1BD68A4A">
        <w:rPr>
          <w:rFonts w:ascii="Times New Roman" w:eastAsia="Times New Roman" w:hAnsi="Times New Roman" w:cs="Times New Roman"/>
          <w:sz w:val="24"/>
          <w:szCs w:val="24"/>
        </w:rPr>
        <w:t xml:space="preserve"> sätestatud nõuetele;</w:t>
      </w:r>
    </w:p>
    <w:p w14:paraId="33F9C61D" w14:textId="43B33869" w:rsidR="009F21D5" w:rsidRPr="00FA634D" w:rsidRDefault="66E0933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kavandav omandaja ei ole ettenähtud tähtpäevaks </w:t>
      </w:r>
      <w:r w:rsidR="4DCAF1E0" w:rsidRPr="1BD68A4A">
        <w:rPr>
          <w:rFonts w:ascii="Times New Roman" w:eastAsia="Times New Roman" w:hAnsi="Times New Roman" w:cs="Times New Roman"/>
          <w:sz w:val="24"/>
          <w:szCs w:val="24"/>
        </w:rPr>
        <w:t xml:space="preserve">esitanud </w:t>
      </w:r>
      <w:r w:rsidRPr="1BD68A4A">
        <w:rPr>
          <w:rFonts w:ascii="Times New Roman" w:eastAsia="Times New Roman" w:hAnsi="Times New Roman" w:cs="Times New Roman"/>
          <w:sz w:val="24"/>
          <w:szCs w:val="24"/>
        </w:rPr>
        <w:t>Finantsinspektsioonile käesoleva seadusega ette</w:t>
      </w:r>
      <w:r w:rsidR="00DA257C"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nähtud või Finantsinspektsiooni käesoleva seaduse alusel nõutud andmeid või dokumente;</w:t>
      </w:r>
    </w:p>
    <w:p w14:paraId="634D6442" w14:textId="7666F47B" w:rsidR="009F21D5" w:rsidRPr="00FA634D"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kavandatav omandamine võib </w:t>
      </w:r>
      <w:commentRangeStart w:id="155"/>
      <w:r w:rsidRPr="1BD68A4A">
        <w:rPr>
          <w:rFonts w:ascii="Times New Roman" w:eastAsia="Times New Roman" w:hAnsi="Times New Roman" w:cs="Times New Roman"/>
          <w:sz w:val="24"/>
          <w:szCs w:val="24"/>
        </w:rPr>
        <w:t>avaldada mõju süsteemsele riskile</w:t>
      </w:r>
      <w:commentRangeEnd w:id="155"/>
      <w:r w:rsidR="00D81707">
        <w:rPr>
          <w:rStyle w:val="Kommentaariviide"/>
        </w:rPr>
        <w:commentReference w:id="155"/>
      </w:r>
      <w:r w:rsidR="00B83951" w:rsidRPr="1BD68A4A">
        <w:rPr>
          <w:rFonts w:ascii="Times New Roman" w:eastAsia="Times New Roman" w:hAnsi="Times New Roman" w:cs="Times New Roman"/>
          <w:sz w:val="24"/>
          <w:szCs w:val="24"/>
        </w:rPr>
        <w:t>.</w:t>
      </w:r>
    </w:p>
    <w:p w14:paraId="16E63645" w14:textId="56A602FC"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w:t>
      </w:r>
      <w:r w:rsidR="7591D56D" w:rsidRPr="1BD68A4A">
        <w:rPr>
          <w:rFonts w:ascii="Times New Roman" w:eastAsia="Times New Roman" w:hAnsi="Times New Roman" w:cs="Times New Roman"/>
          <w:sz w:val="24"/>
          <w:szCs w:val="24"/>
        </w:rPr>
        <w:t>Finantsinspektsioon võib määrata tähtaja, mille jooksul peab kavandatava omandamise lõpule vii</w:t>
      </w:r>
      <w:r w:rsidR="1EEEE55F" w:rsidRPr="1BD68A4A">
        <w:rPr>
          <w:rFonts w:ascii="Times New Roman" w:eastAsia="Times New Roman" w:hAnsi="Times New Roman" w:cs="Times New Roman"/>
          <w:sz w:val="24"/>
          <w:szCs w:val="24"/>
        </w:rPr>
        <w:t>m</w:t>
      </w:r>
      <w:r w:rsidR="7591D56D" w:rsidRPr="1BD68A4A">
        <w:rPr>
          <w:rFonts w:ascii="Times New Roman" w:eastAsia="Times New Roman" w:hAnsi="Times New Roman" w:cs="Times New Roman"/>
          <w:sz w:val="24"/>
          <w:szCs w:val="24"/>
        </w:rPr>
        <w:t xml:space="preserve">a. </w:t>
      </w:r>
    </w:p>
    <w:p w14:paraId="19AEA1C1" w14:textId="73826B31" w:rsidR="00543384" w:rsidRPr="00FA634D" w:rsidRDefault="4443F93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w:t>
      </w:r>
      <w:r w:rsidR="66E0933A" w:rsidRPr="1BD68A4A">
        <w:rPr>
          <w:rFonts w:ascii="Times New Roman" w:eastAsia="Times New Roman" w:hAnsi="Times New Roman" w:cs="Times New Roman"/>
          <w:sz w:val="24"/>
          <w:szCs w:val="24"/>
        </w:rPr>
        <w:t>Finantsinspektsioon arvestab otsuse tegemise</w:t>
      </w:r>
      <w:r w:rsidR="1EEEE55F" w:rsidRPr="1BD68A4A">
        <w:rPr>
          <w:rFonts w:ascii="Times New Roman" w:eastAsia="Times New Roman" w:hAnsi="Times New Roman" w:cs="Times New Roman"/>
          <w:sz w:val="24"/>
          <w:szCs w:val="24"/>
        </w:rPr>
        <w:t xml:space="preserve"> korra</w:t>
      </w:r>
      <w:r w:rsidR="66E0933A" w:rsidRPr="1BD68A4A">
        <w:rPr>
          <w:rFonts w:ascii="Times New Roman" w:eastAsia="Times New Roman" w:hAnsi="Times New Roman" w:cs="Times New Roman"/>
          <w:sz w:val="24"/>
          <w:szCs w:val="24"/>
        </w:rPr>
        <w:t>l käesoleva seaduse § 37</w:t>
      </w:r>
      <w:r w:rsidR="66E0933A" w:rsidRPr="1BD68A4A">
        <w:rPr>
          <w:rFonts w:ascii="Times New Roman" w:eastAsia="Times New Roman" w:hAnsi="Times New Roman" w:cs="Times New Roman"/>
          <w:sz w:val="24"/>
          <w:szCs w:val="24"/>
          <w:vertAlign w:val="superscript"/>
        </w:rPr>
        <w:t>3</w:t>
      </w:r>
      <w:r w:rsidR="66E0933A" w:rsidRPr="1BD68A4A">
        <w:rPr>
          <w:rFonts w:ascii="Times New Roman" w:eastAsia="Times New Roman" w:hAnsi="Times New Roman" w:cs="Times New Roman"/>
          <w:sz w:val="24"/>
          <w:szCs w:val="24"/>
        </w:rPr>
        <w:t xml:space="preserve"> lõike </w:t>
      </w:r>
      <w:r w:rsidR="160E5EB8" w:rsidRPr="1BD68A4A">
        <w:rPr>
          <w:rFonts w:ascii="Times New Roman" w:eastAsia="Times New Roman" w:hAnsi="Times New Roman" w:cs="Times New Roman"/>
          <w:sz w:val="24"/>
          <w:szCs w:val="24"/>
        </w:rPr>
        <w:t>9</w:t>
      </w:r>
      <w:r w:rsidR="30930381" w:rsidRPr="1BD68A4A">
        <w:rPr>
          <w:rFonts w:ascii="Times New Roman" w:eastAsia="Times New Roman" w:hAnsi="Times New Roman" w:cs="Times New Roman"/>
          <w:sz w:val="24"/>
          <w:szCs w:val="24"/>
        </w:rPr>
        <w:t xml:space="preserve"> ja §</w:t>
      </w:r>
      <w:r w:rsidR="6E98CB87" w:rsidRPr="1BD68A4A">
        <w:rPr>
          <w:rFonts w:ascii="Times New Roman" w:eastAsia="Times New Roman" w:hAnsi="Times New Roman" w:cs="Times New Roman"/>
          <w:sz w:val="24"/>
          <w:szCs w:val="24"/>
        </w:rPr>
        <w:t> </w:t>
      </w:r>
      <w:r w:rsidR="30930381" w:rsidRPr="1BD68A4A">
        <w:rPr>
          <w:rFonts w:ascii="Times New Roman" w:eastAsia="Times New Roman" w:hAnsi="Times New Roman" w:cs="Times New Roman"/>
          <w:sz w:val="24"/>
          <w:szCs w:val="24"/>
        </w:rPr>
        <w:t>37</w:t>
      </w:r>
      <w:r w:rsidR="30930381" w:rsidRPr="1BD68A4A">
        <w:rPr>
          <w:rFonts w:ascii="Times New Roman" w:eastAsia="Times New Roman" w:hAnsi="Times New Roman" w:cs="Times New Roman"/>
          <w:sz w:val="24"/>
          <w:szCs w:val="24"/>
          <w:vertAlign w:val="superscript"/>
        </w:rPr>
        <w:t>6</w:t>
      </w:r>
      <w:r w:rsidR="66E0933A" w:rsidRPr="1BD68A4A">
        <w:rPr>
          <w:rFonts w:ascii="Times New Roman" w:eastAsia="Times New Roman" w:hAnsi="Times New Roman" w:cs="Times New Roman"/>
          <w:sz w:val="24"/>
          <w:szCs w:val="24"/>
        </w:rPr>
        <w:t xml:space="preserve"> kohaselt saadud arvamus</w:t>
      </w:r>
      <w:r w:rsidR="2FE287B2" w:rsidRPr="1BD68A4A">
        <w:rPr>
          <w:rFonts w:ascii="Times New Roman" w:eastAsia="Times New Roman" w:hAnsi="Times New Roman" w:cs="Times New Roman"/>
          <w:sz w:val="24"/>
          <w:szCs w:val="24"/>
        </w:rPr>
        <w:t>i</w:t>
      </w:r>
      <w:r w:rsidR="3E058100" w:rsidRPr="1BD68A4A">
        <w:rPr>
          <w:rFonts w:ascii="Times New Roman" w:eastAsia="Times New Roman" w:hAnsi="Times New Roman" w:cs="Times New Roman"/>
          <w:sz w:val="24"/>
          <w:szCs w:val="24"/>
        </w:rPr>
        <w:t>.</w:t>
      </w:r>
    </w:p>
    <w:p w14:paraId="60B831C7" w14:textId="300885FE"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57D1E43F" w:rsidRPr="1BD68A4A">
        <w:rPr>
          <w:rFonts w:ascii="Times New Roman" w:eastAsia="Times New Roman" w:hAnsi="Times New Roman" w:cs="Times New Roman"/>
          <w:sz w:val="24"/>
          <w:szCs w:val="24"/>
        </w:rPr>
        <w:t>5</w:t>
      </w:r>
      <w:r w:rsidRPr="1BD68A4A">
        <w:rPr>
          <w:rFonts w:ascii="Times New Roman" w:eastAsia="Times New Roman" w:hAnsi="Times New Roman" w:cs="Times New Roman"/>
          <w:sz w:val="24"/>
          <w:szCs w:val="24"/>
        </w:rPr>
        <w:t>) Finantsinspektsioon ei või kavandatava omandamise üle otsustamise</w:t>
      </w:r>
      <w:r w:rsidR="1A7F84E1" w:rsidRPr="1BD68A4A">
        <w:rPr>
          <w:rFonts w:ascii="Times New Roman" w:eastAsia="Times New Roman" w:hAnsi="Times New Roman" w:cs="Times New Roman"/>
          <w:sz w:val="24"/>
          <w:szCs w:val="24"/>
        </w:rPr>
        <w:t xml:space="preserve"> korra</w:t>
      </w:r>
      <w:r w:rsidRPr="1BD68A4A">
        <w:rPr>
          <w:rFonts w:ascii="Times New Roman" w:eastAsia="Times New Roman" w:hAnsi="Times New Roman" w:cs="Times New Roman"/>
          <w:sz w:val="24"/>
          <w:szCs w:val="24"/>
        </w:rPr>
        <w:t xml:space="preserve">l võtta arvesse </w:t>
      </w:r>
      <w:r w:rsidR="20F3CADB" w:rsidRPr="1BD68A4A">
        <w:rPr>
          <w:rFonts w:ascii="Times New Roman" w:hAnsi="Times New Roman" w:cs="Times New Roman"/>
          <w:sz w:val="24"/>
          <w:szCs w:val="24"/>
        </w:rPr>
        <w:t xml:space="preserve">mõju, mida kavandatav omandamine võib </w:t>
      </w:r>
      <w:del w:id="156" w:author="Merike Koppel - JUSTDIGI" w:date="2025-12-29T11:47:00Z" w16du:dateUtc="2025-12-29T09:47:00Z">
        <w:r w:rsidR="20F3CADB" w:rsidRPr="1BD68A4A" w:rsidDel="00D845D9">
          <w:rPr>
            <w:rFonts w:ascii="Times New Roman" w:hAnsi="Times New Roman" w:cs="Times New Roman"/>
            <w:sz w:val="24"/>
            <w:szCs w:val="24"/>
          </w:rPr>
          <w:delText xml:space="preserve">põhjustada </w:delText>
        </w:r>
      </w:del>
      <w:ins w:id="157" w:author="Merike Koppel - JUSTDIGI" w:date="2025-12-29T11:47:00Z" w16du:dateUtc="2025-12-29T09:47:00Z">
        <w:r w:rsidR="00D845D9">
          <w:rPr>
            <w:rFonts w:ascii="Times New Roman" w:hAnsi="Times New Roman" w:cs="Times New Roman"/>
            <w:sz w:val="24"/>
            <w:szCs w:val="24"/>
          </w:rPr>
          <w:t>avald</w:t>
        </w:r>
        <w:r w:rsidR="00D845D9" w:rsidRPr="1BD68A4A">
          <w:rPr>
            <w:rFonts w:ascii="Times New Roman" w:hAnsi="Times New Roman" w:cs="Times New Roman"/>
            <w:sz w:val="24"/>
            <w:szCs w:val="24"/>
          </w:rPr>
          <w:t xml:space="preserve">ada </w:t>
        </w:r>
      </w:ins>
      <w:r w:rsidR="20F3CADB" w:rsidRPr="1BD68A4A">
        <w:rPr>
          <w:rFonts w:ascii="Times New Roman" w:hAnsi="Times New Roman" w:cs="Times New Roman"/>
          <w:sz w:val="24"/>
          <w:szCs w:val="24"/>
        </w:rPr>
        <w:t>teistele finantsturu osalistele.</w:t>
      </w:r>
    </w:p>
    <w:p w14:paraId="5D76D5F6" w14:textId="2638C486"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790C12FD" w:rsidRPr="1BD68A4A">
        <w:rPr>
          <w:rFonts w:ascii="Times New Roman" w:eastAsia="Times New Roman" w:hAnsi="Times New Roman" w:cs="Times New Roman"/>
          <w:sz w:val="24"/>
          <w:szCs w:val="24"/>
        </w:rPr>
        <w:t>6</w:t>
      </w:r>
      <w:r w:rsidRPr="1BD68A4A">
        <w:rPr>
          <w:rFonts w:ascii="Times New Roman" w:eastAsia="Times New Roman" w:hAnsi="Times New Roman" w:cs="Times New Roman"/>
          <w:sz w:val="24"/>
          <w:szCs w:val="24"/>
        </w:rPr>
        <w:t xml:space="preserve">) Finantsinspektsioon </w:t>
      </w:r>
      <w:r w:rsidR="6BC26F8E" w:rsidRPr="1BD68A4A">
        <w:rPr>
          <w:rFonts w:ascii="Times New Roman" w:eastAsia="Times New Roman" w:hAnsi="Times New Roman" w:cs="Times New Roman"/>
          <w:sz w:val="24"/>
          <w:szCs w:val="24"/>
        </w:rPr>
        <w:t xml:space="preserve">toimetab </w:t>
      </w:r>
      <w:r w:rsidRPr="1BD68A4A">
        <w:rPr>
          <w:rFonts w:ascii="Times New Roman" w:eastAsia="Times New Roman" w:hAnsi="Times New Roman" w:cs="Times New Roman"/>
          <w:sz w:val="24"/>
          <w:szCs w:val="24"/>
        </w:rPr>
        <w:t>kavandavale omandajale otsuse osaluse omandamise lubamise või selle keelamise kohta</w:t>
      </w:r>
      <w:ins w:id="158" w:author="Merike Koppel - JUSTDIGI" w:date="2025-12-29T11:47:00Z" w16du:dateUtc="2025-12-29T09:47:00Z">
        <w:r w:rsidR="00D845D9">
          <w:rPr>
            <w:rFonts w:ascii="Times New Roman" w:eastAsia="Times New Roman" w:hAnsi="Times New Roman" w:cs="Times New Roman"/>
            <w:sz w:val="24"/>
            <w:szCs w:val="24"/>
          </w:rPr>
          <w:t xml:space="preserve"> kätte</w:t>
        </w:r>
      </w:ins>
      <w:r w:rsidR="588AC25E"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kahe tööpäeva jooksul pärast otsuse </w:t>
      </w:r>
      <w:commentRangeStart w:id="159"/>
      <w:r w:rsidRPr="1BD68A4A">
        <w:rPr>
          <w:rFonts w:ascii="Times New Roman" w:eastAsia="Times New Roman" w:hAnsi="Times New Roman" w:cs="Times New Roman"/>
          <w:sz w:val="24"/>
          <w:szCs w:val="24"/>
        </w:rPr>
        <w:t>vastu</w:t>
      </w:r>
      <w:r w:rsidR="00667106"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võtmist</w:t>
      </w:r>
      <w:commentRangeEnd w:id="159"/>
      <w:r w:rsidR="002E59B0">
        <w:rPr>
          <w:rStyle w:val="Kommentaariviide"/>
        </w:rPr>
        <w:commentReference w:id="159"/>
      </w:r>
      <w:r w:rsidRPr="1BD68A4A">
        <w:rPr>
          <w:rFonts w:ascii="Times New Roman" w:eastAsia="Times New Roman" w:hAnsi="Times New Roman" w:cs="Times New Roman"/>
          <w:sz w:val="24"/>
          <w:szCs w:val="24"/>
        </w:rPr>
        <w:t xml:space="preserve">. </w:t>
      </w:r>
    </w:p>
    <w:p w14:paraId="17F8C49A" w14:textId="24333A93"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 </w:t>
      </w:r>
    </w:p>
    <w:p w14:paraId="572A9758" w14:textId="47CDBE6D"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5</w:t>
      </w:r>
      <w:r w:rsidRPr="1BD68A4A">
        <w:rPr>
          <w:rFonts w:ascii="Times New Roman" w:eastAsia="Times New Roman" w:hAnsi="Times New Roman" w:cs="Times New Roman"/>
          <w:b/>
          <w:bCs/>
          <w:sz w:val="24"/>
          <w:szCs w:val="24"/>
        </w:rPr>
        <w:t>. Osaluse ebaseadusliku omandamise tagajärjed</w:t>
      </w:r>
    </w:p>
    <w:p w14:paraId="78A6E907" w14:textId="4EDCD9CF" w:rsidR="00543384" w:rsidRPr="00FA634D" w:rsidRDefault="55EE208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Osaluse omandamise või suurendamise tehingu </w:t>
      </w:r>
      <w:commentRangeStart w:id="160"/>
      <w:r w:rsidRPr="1BD68A4A">
        <w:rPr>
          <w:rFonts w:ascii="Times New Roman" w:eastAsia="Times New Roman" w:hAnsi="Times New Roman" w:cs="Times New Roman"/>
          <w:sz w:val="24"/>
          <w:szCs w:val="24"/>
        </w:rPr>
        <w:t>tagajärjel</w:t>
      </w:r>
      <w:commentRangeEnd w:id="160"/>
      <w:r w:rsidR="000230C6">
        <w:rPr>
          <w:rStyle w:val="Kommentaariviide"/>
        </w:rPr>
        <w:commentReference w:id="160"/>
      </w:r>
      <w:r w:rsidRPr="1BD68A4A">
        <w:rPr>
          <w:rFonts w:ascii="Times New Roman" w:eastAsia="Times New Roman" w:hAnsi="Times New Roman" w:cs="Times New Roman"/>
          <w:sz w:val="24"/>
          <w:szCs w:val="24"/>
        </w:rPr>
        <w:t xml:space="preserve"> ei omanda k</w:t>
      </w:r>
      <w:r w:rsidR="772C2148" w:rsidRPr="1BD68A4A">
        <w:rPr>
          <w:rFonts w:ascii="Times New Roman" w:eastAsia="Times New Roman" w:hAnsi="Times New Roman" w:cs="Times New Roman"/>
          <w:sz w:val="24"/>
          <w:szCs w:val="24"/>
        </w:rPr>
        <w:t>avandav omanda</w:t>
      </w:r>
      <w:r w:rsidRPr="1BD68A4A">
        <w:rPr>
          <w:rFonts w:ascii="Times New Roman" w:eastAsia="Times New Roman" w:hAnsi="Times New Roman" w:cs="Times New Roman"/>
          <w:sz w:val="24"/>
          <w:szCs w:val="24"/>
        </w:rPr>
        <w:t xml:space="preserve">ja aktsiate või osadega kaasnevat hääleõigust ning </w:t>
      </w:r>
      <w:r w:rsidR="3E1C43D1" w:rsidRPr="1BD68A4A">
        <w:rPr>
          <w:rFonts w:ascii="Times New Roman" w:eastAsia="Times New Roman" w:hAnsi="Times New Roman" w:cs="Times New Roman"/>
          <w:sz w:val="24"/>
          <w:szCs w:val="24"/>
        </w:rPr>
        <w:t>nendega</w:t>
      </w:r>
      <w:r w:rsidRPr="1BD68A4A">
        <w:rPr>
          <w:rFonts w:ascii="Times New Roman" w:eastAsia="Times New Roman" w:hAnsi="Times New Roman" w:cs="Times New Roman"/>
          <w:sz w:val="24"/>
          <w:szCs w:val="24"/>
        </w:rPr>
        <w:t xml:space="preserve"> esindatud hääli ei arvata üldkoosoleku kvoorumisse, kui:</w:t>
      </w:r>
    </w:p>
    <w:p w14:paraId="3890FEC4" w14:textId="164BC533" w:rsidR="00543384" w:rsidRPr="00FA634D" w:rsidRDefault="55EE208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tehingust ei ole </w:t>
      </w:r>
      <w:commentRangeStart w:id="161"/>
      <w:del w:id="162" w:author="Merike Koppel - JUSTDIGI" w:date="2025-12-29T11:48:00Z" w16du:dateUtc="2025-12-29T09:48:00Z">
        <w:r w:rsidR="084C5F69" w:rsidRPr="1BD68A4A" w:rsidDel="000230C6">
          <w:rPr>
            <w:rFonts w:ascii="Times New Roman" w:eastAsia="Times New Roman" w:hAnsi="Times New Roman" w:cs="Times New Roman"/>
            <w:sz w:val="24"/>
            <w:szCs w:val="24"/>
          </w:rPr>
          <w:delText xml:space="preserve">teavitatud </w:delText>
        </w:r>
      </w:del>
      <w:r w:rsidRPr="1BD68A4A">
        <w:rPr>
          <w:rFonts w:ascii="Times New Roman" w:eastAsia="Times New Roman" w:hAnsi="Times New Roman" w:cs="Times New Roman"/>
          <w:sz w:val="24"/>
          <w:szCs w:val="24"/>
        </w:rPr>
        <w:t>Finantsinspektsiooni käesoleva seaduse §-s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sätestatud korras</w:t>
      </w:r>
      <w:ins w:id="163" w:author="Merike Koppel - JUSTDIGI" w:date="2025-12-29T11:48:00Z" w16du:dateUtc="2025-12-29T09:48:00Z">
        <w:r w:rsidR="000230C6">
          <w:rPr>
            <w:rFonts w:ascii="Times New Roman" w:eastAsia="Times New Roman" w:hAnsi="Times New Roman" w:cs="Times New Roman"/>
            <w:sz w:val="24"/>
            <w:szCs w:val="24"/>
          </w:rPr>
          <w:t xml:space="preserve"> teavitatud</w:t>
        </w:r>
      </w:ins>
      <w:r w:rsidRPr="1BD68A4A">
        <w:rPr>
          <w:rFonts w:ascii="Times New Roman" w:eastAsia="Times New Roman" w:hAnsi="Times New Roman" w:cs="Times New Roman"/>
          <w:sz w:val="24"/>
          <w:szCs w:val="24"/>
        </w:rPr>
        <w:t>;</w:t>
      </w:r>
      <w:commentRangeEnd w:id="161"/>
      <w:r w:rsidR="00B03B12">
        <w:rPr>
          <w:rStyle w:val="Kommentaariviide"/>
        </w:rPr>
        <w:commentReference w:id="161"/>
      </w:r>
    </w:p>
    <w:p w14:paraId="21F8C5FF" w14:textId="47F12416" w:rsidR="009F21D5" w:rsidRPr="00FA634D" w:rsidRDefault="0AADE8A8"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w:t>
      </w:r>
      <w:r w:rsidR="55EE208F" w:rsidRPr="1BD68A4A">
        <w:rPr>
          <w:rFonts w:ascii="Times New Roman" w:eastAsia="Times New Roman" w:hAnsi="Times New Roman" w:cs="Times New Roman"/>
          <w:sz w:val="24"/>
          <w:szCs w:val="24"/>
        </w:rPr>
        <w:t xml:space="preserve"> tehing on tehtud enne, kui osaluse omandamine oli käesoleva seaduse alusel lubatud;</w:t>
      </w:r>
    </w:p>
    <w:p w14:paraId="24E81EC8" w14:textId="77777777" w:rsidR="00543384" w:rsidRPr="00FA634D" w:rsidRDefault="7117E8E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3)</w:t>
      </w:r>
      <w:r w:rsidR="00B83951"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tehing on vastuolus Finantsinspektsiooni ettekirjutusega.</w:t>
      </w:r>
    </w:p>
    <w:p w14:paraId="2E754EE6" w14:textId="14A74659"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 </w:t>
      </w:r>
      <w:r>
        <w:br/>
      </w: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6</w:t>
      </w:r>
      <w:r w:rsidRPr="1BD68A4A">
        <w:rPr>
          <w:rFonts w:ascii="Times New Roman" w:eastAsia="Times New Roman" w:hAnsi="Times New Roman" w:cs="Times New Roman"/>
          <w:b/>
          <w:bCs/>
          <w:sz w:val="24"/>
          <w:szCs w:val="24"/>
        </w:rPr>
        <w:t xml:space="preserve">. Koostöö teiste pädevate asutustega </w:t>
      </w:r>
    </w:p>
    <w:p w14:paraId="5BE2E412" w14:textId="65B9CE8B" w:rsidR="009F21D5" w:rsidRPr="00FA634D" w:rsidRDefault="47236BA3"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 xml:space="preserve">(1) Finantsinspektsioon </w:t>
      </w:r>
      <w:commentRangeStart w:id="164"/>
      <w:r w:rsidRPr="1BD68A4A">
        <w:rPr>
          <w:rFonts w:ascii="Times New Roman" w:eastAsia="Times New Roman" w:hAnsi="Times New Roman" w:cs="Times New Roman"/>
          <w:sz w:val="24"/>
          <w:szCs w:val="24"/>
        </w:rPr>
        <w:t>teeb kavandava omandaja pool</w:t>
      </w:r>
      <w:del w:id="165" w:author="Merike Koppel - JUSTDIGI" w:date="2025-12-29T11:48:00Z" w16du:dateUtc="2025-12-29T09:48:00Z">
        <w:r w:rsidRPr="1BD68A4A" w:rsidDel="000230C6">
          <w:rPr>
            <w:rFonts w:ascii="Times New Roman" w:eastAsia="Times New Roman" w:hAnsi="Times New Roman" w:cs="Times New Roman"/>
            <w:sz w:val="24"/>
            <w:szCs w:val="24"/>
          </w:rPr>
          <w:delText>t</w:delText>
        </w:r>
      </w:del>
      <w:ins w:id="166" w:author="Merike Koppel - JUSTDIGI" w:date="2025-12-29T11:48:00Z" w16du:dateUtc="2025-12-29T09:48:00Z">
        <w:r w:rsidR="000230C6">
          <w:rPr>
            <w:rFonts w:ascii="Times New Roman" w:eastAsia="Times New Roman" w:hAnsi="Times New Roman" w:cs="Times New Roman"/>
            <w:sz w:val="24"/>
            <w:szCs w:val="24"/>
          </w:rPr>
          <w:t>se</w:t>
        </w:r>
      </w:ins>
      <w:r w:rsidRPr="1BD68A4A">
        <w:rPr>
          <w:rFonts w:ascii="Times New Roman" w:eastAsia="Times New Roman" w:hAnsi="Times New Roman" w:cs="Times New Roman"/>
          <w:sz w:val="24"/>
          <w:szCs w:val="24"/>
        </w:rPr>
        <w:t xml:space="preserve"> osaluse omandamise või suurendamise hindamise</w:t>
      </w:r>
      <w:del w:id="167" w:author="Merike Koppel - JUSTDIGI" w:date="2025-12-29T11:49:00Z" w16du:dateUtc="2025-12-29T09:49:00Z">
        <w:r w:rsidR="2AA68098" w:rsidRPr="1BD68A4A" w:rsidDel="000230C6">
          <w:rPr>
            <w:rFonts w:ascii="Times New Roman" w:eastAsia="Times New Roman" w:hAnsi="Times New Roman" w:cs="Times New Roman"/>
            <w:sz w:val="24"/>
            <w:szCs w:val="24"/>
          </w:rPr>
          <w:delText xml:space="preserve"> korra</w:delText>
        </w:r>
      </w:del>
      <w:r w:rsidRPr="1BD68A4A">
        <w:rPr>
          <w:rFonts w:ascii="Times New Roman" w:eastAsia="Times New Roman" w:hAnsi="Times New Roman" w:cs="Times New Roman"/>
          <w:sz w:val="24"/>
          <w:szCs w:val="24"/>
        </w:rPr>
        <w:t xml:space="preserve">l </w:t>
      </w:r>
      <w:commentRangeEnd w:id="164"/>
      <w:r w:rsidR="00D27DF8">
        <w:rPr>
          <w:rStyle w:val="Kommentaariviide"/>
        </w:rPr>
        <w:commentReference w:id="164"/>
      </w:r>
      <w:r w:rsidRPr="1BD68A4A">
        <w:rPr>
          <w:rFonts w:ascii="Times New Roman" w:eastAsia="Times New Roman" w:hAnsi="Times New Roman" w:cs="Times New Roman"/>
          <w:sz w:val="24"/>
          <w:szCs w:val="24"/>
        </w:rPr>
        <w:t>koostööd vastava</w:t>
      </w:r>
      <w:r w:rsidR="69CEDE67"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lepinguriigi finantsjärelevalve asutusega, kui omandatav üksus on:</w:t>
      </w:r>
    </w:p>
    <w:p w14:paraId="53A8D651" w14:textId="46F27FB7"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del w:id="168" w:author="Merike Koppel - JUSTDIGI" w:date="2025-12-29T11:50:00Z" w16du:dateUtc="2025-12-29T09:50:00Z">
        <w:r w:rsidR="4E0FFFCB" w:rsidRPr="1BD68A4A" w:rsidDel="00D27DF8">
          <w:rPr>
            <w:rFonts w:ascii="Times New Roman" w:eastAsia="Times New Roman" w:hAnsi="Times New Roman" w:cs="Times New Roman"/>
            <w:sz w:val="24"/>
            <w:szCs w:val="24"/>
          </w:rPr>
          <w:delText xml:space="preserve">selline </w:delText>
        </w:r>
      </w:del>
      <w:r w:rsidRPr="1BD68A4A">
        <w:rPr>
          <w:rFonts w:ascii="Times New Roman" w:eastAsia="Times New Roman" w:hAnsi="Times New Roman" w:cs="Times New Roman"/>
          <w:sz w:val="24"/>
          <w:szCs w:val="24"/>
        </w:rPr>
        <w:t xml:space="preserve">krediidiasutus, kindlustusandja, investeerimisühing või fondivalitseja, </w:t>
      </w:r>
      <w:r w:rsidR="18BD830B" w:rsidRPr="1BD68A4A">
        <w:rPr>
          <w:rFonts w:ascii="Times New Roman" w:eastAsia="Times New Roman" w:hAnsi="Times New Roman" w:cs="Times New Roman"/>
          <w:sz w:val="24"/>
          <w:szCs w:val="24"/>
        </w:rPr>
        <w:t xml:space="preserve">kes </w:t>
      </w:r>
      <w:r w:rsidRPr="1BD68A4A">
        <w:rPr>
          <w:rFonts w:ascii="Times New Roman" w:eastAsia="Times New Roman" w:hAnsi="Times New Roman" w:cs="Times New Roman"/>
          <w:sz w:val="24"/>
          <w:szCs w:val="24"/>
        </w:rPr>
        <w:t xml:space="preserve">on </w:t>
      </w:r>
      <w:r w:rsidR="3520181F" w:rsidRPr="1BD68A4A">
        <w:rPr>
          <w:rFonts w:ascii="Times New Roman" w:eastAsia="Times New Roman" w:hAnsi="Times New Roman" w:cs="Times New Roman"/>
          <w:sz w:val="24"/>
          <w:szCs w:val="24"/>
        </w:rPr>
        <w:t xml:space="preserve">saanud </w:t>
      </w:r>
      <w:r w:rsidRPr="1BD68A4A">
        <w:rPr>
          <w:rFonts w:ascii="Times New Roman" w:eastAsia="Times New Roman" w:hAnsi="Times New Roman" w:cs="Times New Roman"/>
          <w:sz w:val="24"/>
          <w:szCs w:val="24"/>
        </w:rPr>
        <w:t xml:space="preserve">tegevusloa teises lepinguriigis või </w:t>
      </w:r>
      <w:r w:rsidR="00CA623D" w:rsidRPr="1BD68A4A">
        <w:rPr>
          <w:rFonts w:ascii="Times New Roman" w:eastAsia="Times New Roman" w:hAnsi="Times New Roman" w:cs="Times New Roman"/>
          <w:sz w:val="24"/>
          <w:szCs w:val="24"/>
        </w:rPr>
        <w:t xml:space="preserve">kes </w:t>
      </w:r>
      <w:r w:rsidRPr="1BD68A4A">
        <w:rPr>
          <w:rFonts w:ascii="Times New Roman" w:eastAsia="Times New Roman" w:hAnsi="Times New Roman" w:cs="Times New Roman"/>
          <w:sz w:val="24"/>
          <w:szCs w:val="24"/>
        </w:rPr>
        <w:t>tegutseb kavandava omandaja sektorist erinevas sektoris;</w:t>
      </w:r>
      <w:r w:rsidR="2510B217" w:rsidRPr="1BD68A4A">
        <w:rPr>
          <w:rFonts w:ascii="Times New Roman" w:eastAsia="Times New Roman" w:hAnsi="Times New Roman" w:cs="Times New Roman"/>
          <w:sz w:val="24"/>
          <w:szCs w:val="24"/>
        </w:rPr>
        <w:t xml:space="preserve"> </w:t>
      </w:r>
    </w:p>
    <w:p w14:paraId="0F32B952" w14:textId="4D67C253" w:rsidR="009F21D5" w:rsidRPr="00FA634D" w:rsidRDefault="47236BA3"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sellise krediidiasutuse, kindlustusandja, investeerimisühingu või fondivalitseja emaettevõtja, </w:t>
      </w:r>
      <w:r w:rsidR="18BD830B" w:rsidRPr="1BD68A4A">
        <w:rPr>
          <w:rFonts w:ascii="Times New Roman" w:eastAsia="Times New Roman" w:hAnsi="Times New Roman" w:cs="Times New Roman"/>
          <w:sz w:val="24"/>
          <w:szCs w:val="24"/>
        </w:rPr>
        <w:t xml:space="preserve">kes </w:t>
      </w:r>
      <w:r w:rsidRPr="1BD68A4A">
        <w:rPr>
          <w:rFonts w:ascii="Times New Roman" w:eastAsia="Times New Roman" w:hAnsi="Times New Roman" w:cs="Times New Roman"/>
          <w:sz w:val="24"/>
          <w:szCs w:val="24"/>
        </w:rPr>
        <w:t xml:space="preserve">on </w:t>
      </w:r>
      <w:r w:rsidR="55EFE75B" w:rsidRPr="1BD68A4A">
        <w:rPr>
          <w:rFonts w:ascii="Times New Roman" w:eastAsia="Times New Roman" w:hAnsi="Times New Roman" w:cs="Times New Roman"/>
          <w:sz w:val="24"/>
          <w:szCs w:val="24"/>
        </w:rPr>
        <w:t xml:space="preserve">saanud </w:t>
      </w:r>
      <w:r w:rsidRPr="1BD68A4A">
        <w:rPr>
          <w:rFonts w:ascii="Times New Roman" w:eastAsia="Times New Roman" w:hAnsi="Times New Roman" w:cs="Times New Roman"/>
          <w:sz w:val="24"/>
          <w:szCs w:val="24"/>
        </w:rPr>
        <w:t xml:space="preserve">tegevusloa teises lepinguriigis või </w:t>
      </w:r>
      <w:r w:rsidR="00454788" w:rsidRPr="1BD68A4A">
        <w:rPr>
          <w:rFonts w:ascii="Times New Roman" w:eastAsia="Times New Roman" w:hAnsi="Times New Roman" w:cs="Times New Roman"/>
          <w:sz w:val="24"/>
          <w:szCs w:val="24"/>
        </w:rPr>
        <w:t xml:space="preserve">kes </w:t>
      </w:r>
      <w:r w:rsidRPr="1BD68A4A">
        <w:rPr>
          <w:rFonts w:ascii="Times New Roman" w:eastAsia="Times New Roman" w:hAnsi="Times New Roman" w:cs="Times New Roman"/>
          <w:sz w:val="24"/>
          <w:szCs w:val="24"/>
        </w:rPr>
        <w:t>tegutseb kavandava omandaja sektorist erinevas sektoris</w:t>
      </w:r>
      <w:r w:rsidR="6CCC7DD2"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või</w:t>
      </w:r>
    </w:p>
    <w:p w14:paraId="51F4D62F" w14:textId="438F6C28"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3) isik, kellel on kontroll </w:t>
      </w:r>
      <w:r w:rsidR="1DB494EB" w:rsidRPr="1BD68A4A">
        <w:rPr>
          <w:rFonts w:ascii="Times New Roman" w:eastAsia="Times New Roman" w:hAnsi="Times New Roman" w:cs="Times New Roman"/>
          <w:sz w:val="24"/>
          <w:szCs w:val="24"/>
        </w:rPr>
        <w:t xml:space="preserve">sellise </w:t>
      </w:r>
      <w:r w:rsidRPr="1BD68A4A">
        <w:rPr>
          <w:rFonts w:ascii="Times New Roman" w:eastAsia="Times New Roman" w:hAnsi="Times New Roman" w:cs="Times New Roman"/>
          <w:sz w:val="24"/>
          <w:szCs w:val="24"/>
        </w:rPr>
        <w:t xml:space="preserve">krediidiasutuse, kindlustusandja, investeerimisühingu või fondivalitseja üle, </w:t>
      </w:r>
      <w:r w:rsidR="64B73BFF" w:rsidRPr="1BD68A4A">
        <w:rPr>
          <w:rFonts w:ascii="Times New Roman" w:eastAsia="Times New Roman" w:hAnsi="Times New Roman" w:cs="Times New Roman"/>
          <w:sz w:val="24"/>
          <w:szCs w:val="24"/>
        </w:rPr>
        <w:t>ke</w:t>
      </w:r>
      <w:r w:rsidRPr="1BD68A4A">
        <w:rPr>
          <w:rFonts w:ascii="Times New Roman" w:eastAsia="Times New Roman" w:hAnsi="Times New Roman" w:cs="Times New Roman"/>
          <w:sz w:val="24"/>
          <w:szCs w:val="24"/>
        </w:rPr>
        <w:t xml:space="preserve">s on </w:t>
      </w:r>
      <w:r w:rsidR="55EFE75B" w:rsidRPr="1BD68A4A">
        <w:rPr>
          <w:rFonts w:ascii="Times New Roman" w:eastAsia="Times New Roman" w:hAnsi="Times New Roman" w:cs="Times New Roman"/>
          <w:sz w:val="24"/>
          <w:szCs w:val="24"/>
        </w:rPr>
        <w:t xml:space="preserve">saanud </w:t>
      </w:r>
      <w:r w:rsidRPr="1BD68A4A">
        <w:rPr>
          <w:rFonts w:ascii="Times New Roman" w:eastAsia="Times New Roman" w:hAnsi="Times New Roman" w:cs="Times New Roman"/>
          <w:sz w:val="24"/>
          <w:szCs w:val="24"/>
        </w:rPr>
        <w:t xml:space="preserve">tegevusloa teises lepinguriigis või </w:t>
      </w:r>
      <w:commentRangeStart w:id="169"/>
      <w:r w:rsidRPr="1BD68A4A">
        <w:rPr>
          <w:rFonts w:ascii="Times New Roman" w:eastAsia="Times New Roman" w:hAnsi="Times New Roman" w:cs="Times New Roman"/>
          <w:sz w:val="24"/>
          <w:szCs w:val="24"/>
        </w:rPr>
        <w:t>kavandatava omandamise sektorist</w:t>
      </w:r>
      <w:commentRangeEnd w:id="169"/>
      <w:r w:rsidR="00961321">
        <w:rPr>
          <w:rStyle w:val="Kommentaariviide"/>
        </w:rPr>
        <w:commentReference w:id="169"/>
      </w:r>
      <w:r w:rsidRPr="1BD68A4A">
        <w:rPr>
          <w:rFonts w:ascii="Times New Roman" w:eastAsia="Times New Roman" w:hAnsi="Times New Roman" w:cs="Times New Roman"/>
          <w:sz w:val="24"/>
          <w:szCs w:val="24"/>
        </w:rPr>
        <w:t xml:space="preserve"> erinevas sektoris.</w:t>
      </w:r>
      <w:r w:rsidRPr="1BD68A4A">
        <w:rPr>
          <w:rFonts w:ascii="Times New Roman" w:eastAsia="Calibri" w:hAnsi="Times New Roman" w:cs="Times New Roman"/>
          <w:sz w:val="24"/>
          <w:szCs w:val="24"/>
        </w:rPr>
        <w:t xml:space="preserve"> </w:t>
      </w:r>
    </w:p>
    <w:p w14:paraId="47C921F3" w14:textId="556CD862"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Käesoleva paragrahvi lõikes 1 nimetatud koostöö </w:t>
      </w:r>
      <w:r w:rsidR="41315242" w:rsidRPr="1BD68A4A">
        <w:rPr>
          <w:rFonts w:ascii="Times New Roman" w:eastAsia="Times New Roman" w:hAnsi="Times New Roman" w:cs="Times New Roman"/>
          <w:sz w:val="24"/>
          <w:szCs w:val="24"/>
        </w:rPr>
        <w:t xml:space="preserve">käigus </w:t>
      </w:r>
      <w:r w:rsidRPr="1BD68A4A">
        <w:rPr>
          <w:rFonts w:ascii="Times New Roman" w:eastAsia="Times New Roman" w:hAnsi="Times New Roman" w:cs="Times New Roman"/>
          <w:sz w:val="24"/>
          <w:szCs w:val="24"/>
        </w:rPr>
        <w:t xml:space="preserve">konsulteerib Finantsinspektsioon teise lepinguriigi finantsjärelevalve asutusega. Finantsinspektsioon edastab teise lepinguriigi finantsjärelevalve asutusele </w:t>
      </w:r>
      <w:r w:rsidR="07130DF0" w:rsidRPr="1BD68A4A">
        <w:rPr>
          <w:rFonts w:ascii="Times New Roman" w:eastAsia="Times New Roman" w:hAnsi="Times New Roman" w:cs="Times New Roman"/>
          <w:sz w:val="24"/>
          <w:szCs w:val="24"/>
        </w:rPr>
        <w:t xml:space="preserve">viivitamata </w:t>
      </w:r>
      <w:r w:rsidRPr="1BD68A4A">
        <w:rPr>
          <w:rFonts w:ascii="Times New Roman" w:eastAsia="Times New Roman" w:hAnsi="Times New Roman" w:cs="Times New Roman"/>
          <w:sz w:val="24"/>
          <w:szCs w:val="24"/>
        </w:rPr>
        <w:t xml:space="preserve">kõik andmed, mis on olulised kavandatava omandamise </w:t>
      </w:r>
      <w:r w:rsidR="61605BAE" w:rsidRPr="1BD68A4A">
        <w:rPr>
          <w:rFonts w:ascii="Times New Roman" w:eastAsia="Times New Roman" w:hAnsi="Times New Roman" w:cs="Times New Roman"/>
          <w:sz w:val="24"/>
          <w:szCs w:val="24"/>
        </w:rPr>
        <w:t>hindamiseks</w:t>
      </w:r>
      <w:r w:rsidR="275B050C"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46202484" w14:textId="7FE4C5B0"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(3) Kui kavandav omandaja on krediidiasutus ja käesoleva seaduse §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lõikes 1 sätestatud künnist ületatakse ainult individuaalselt, teavitab Finantsinspektsioon </w:t>
      </w:r>
      <w:r w:rsidR="41346FF2" w:rsidRPr="1BD68A4A">
        <w:rPr>
          <w:rFonts w:ascii="Times New Roman" w:eastAsia="Times New Roman" w:hAnsi="Times New Roman" w:cs="Times New Roman"/>
          <w:sz w:val="24"/>
          <w:szCs w:val="24"/>
        </w:rPr>
        <w:t>konsolideeritud finantsjärelevalvet te</w:t>
      </w:r>
      <w:r w:rsidR="737CC63F" w:rsidRPr="1BD68A4A">
        <w:rPr>
          <w:rFonts w:ascii="Times New Roman" w:eastAsia="Times New Roman" w:hAnsi="Times New Roman" w:cs="Times New Roman"/>
          <w:sz w:val="24"/>
          <w:szCs w:val="24"/>
        </w:rPr>
        <w:t>ostavat</w:t>
      </w:r>
      <w:r w:rsidR="41346FF2" w:rsidRPr="1BD68A4A">
        <w:rPr>
          <w:rFonts w:ascii="Times New Roman" w:eastAsia="Times New Roman" w:hAnsi="Times New Roman" w:cs="Times New Roman"/>
          <w:sz w:val="24"/>
          <w:szCs w:val="24"/>
        </w:rPr>
        <w:t xml:space="preserve"> asutust </w:t>
      </w:r>
      <w:r w:rsidRPr="1BD68A4A">
        <w:rPr>
          <w:rFonts w:ascii="Times New Roman" w:eastAsia="Times New Roman" w:hAnsi="Times New Roman" w:cs="Times New Roman"/>
          <w:sz w:val="24"/>
          <w:szCs w:val="24"/>
        </w:rPr>
        <w:t xml:space="preserve">kavandatavast omandamisest kümne tööpäeva jooksul pärast kavandavalt omandajalt teate </w:t>
      </w:r>
      <w:del w:id="170" w:author="Merike Koppel - JUSTDIGI" w:date="2025-12-29T11:51:00Z" w16du:dateUtc="2025-12-29T09:51:00Z">
        <w:r w:rsidRPr="1BD68A4A" w:rsidDel="00961321">
          <w:rPr>
            <w:rFonts w:ascii="Times New Roman" w:eastAsia="Times New Roman" w:hAnsi="Times New Roman" w:cs="Times New Roman"/>
            <w:sz w:val="24"/>
            <w:szCs w:val="24"/>
          </w:rPr>
          <w:delText>kätte</w:delText>
        </w:r>
      </w:del>
      <w:r w:rsidRPr="1BD68A4A">
        <w:rPr>
          <w:rFonts w:ascii="Times New Roman" w:eastAsia="Times New Roman" w:hAnsi="Times New Roman" w:cs="Times New Roman"/>
          <w:sz w:val="24"/>
          <w:szCs w:val="24"/>
        </w:rPr>
        <w:t xml:space="preserve">saamist, kui </w:t>
      </w:r>
      <w:r w:rsidR="00657756" w:rsidRPr="1BD68A4A">
        <w:rPr>
          <w:rFonts w:ascii="Times New Roman" w:eastAsia="Times New Roman" w:hAnsi="Times New Roman" w:cs="Times New Roman"/>
          <w:sz w:val="24"/>
          <w:szCs w:val="24"/>
        </w:rPr>
        <w:t>ta</w:t>
      </w:r>
      <w:r w:rsidRPr="1BD68A4A">
        <w:rPr>
          <w:rFonts w:ascii="Times New Roman" w:eastAsia="Times New Roman" w:hAnsi="Times New Roman" w:cs="Times New Roman"/>
          <w:sz w:val="24"/>
          <w:szCs w:val="24"/>
        </w:rPr>
        <w:t xml:space="preserve"> kuulub konsolideerimisgruppi ja Finantsinspektsioon ei ole konsolideeritud finantsjärelevalvet </w:t>
      </w:r>
      <w:r w:rsidR="737CC63F"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asutus. </w:t>
      </w:r>
      <w:r w:rsidR="6495F88C" w:rsidRPr="1BD68A4A">
        <w:rPr>
          <w:rFonts w:ascii="Times New Roman" w:eastAsia="Times New Roman" w:hAnsi="Times New Roman" w:cs="Times New Roman"/>
          <w:sz w:val="24"/>
          <w:szCs w:val="24"/>
        </w:rPr>
        <w:t xml:space="preserve">Lisaks edastab </w:t>
      </w:r>
      <w:r w:rsidRPr="1BD68A4A">
        <w:rPr>
          <w:rFonts w:ascii="Times New Roman" w:eastAsia="Times New Roman" w:hAnsi="Times New Roman" w:cs="Times New Roman"/>
          <w:sz w:val="24"/>
          <w:szCs w:val="24"/>
        </w:rPr>
        <w:t xml:space="preserve">Finantsinspektsioon konsolideeritud finantsjärelevalvet </w:t>
      </w:r>
      <w:r w:rsidR="737CC63F" w:rsidRPr="1BD68A4A">
        <w:rPr>
          <w:rFonts w:ascii="Times New Roman" w:eastAsia="Times New Roman" w:hAnsi="Times New Roman" w:cs="Times New Roman"/>
          <w:sz w:val="24"/>
          <w:szCs w:val="24"/>
        </w:rPr>
        <w:t xml:space="preserve">teostavale </w:t>
      </w:r>
      <w:r w:rsidRPr="1BD68A4A">
        <w:rPr>
          <w:rFonts w:ascii="Times New Roman" w:eastAsia="Times New Roman" w:hAnsi="Times New Roman" w:cs="Times New Roman"/>
          <w:sz w:val="24"/>
          <w:szCs w:val="24"/>
        </w:rPr>
        <w:t>asutusele</w:t>
      </w:r>
      <w:r w:rsidR="0F86704F" w:rsidRPr="1BD68A4A">
        <w:rPr>
          <w:rFonts w:ascii="Times New Roman" w:eastAsia="Times New Roman" w:hAnsi="Times New Roman" w:cs="Times New Roman"/>
          <w:sz w:val="24"/>
          <w:szCs w:val="24"/>
        </w:rPr>
        <w:t xml:space="preserve"> oma hinnangu</w:t>
      </w:r>
      <w:r w:rsidRPr="1BD68A4A">
        <w:rPr>
          <w:rFonts w:ascii="Times New Roman" w:eastAsia="Times New Roman" w:hAnsi="Times New Roman" w:cs="Times New Roman"/>
          <w:sz w:val="24"/>
          <w:szCs w:val="24"/>
        </w:rPr>
        <w:t>.</w:t>
      </w:r>
      <w:r w:rsidRPr="1BD68A4A">
        <w:rPr>
          <w:rFonts w:ascii="Times New Roman" w:eastAsia="Calibri" w:hAnsi="Times New Roman" w:cs="Times New Roman"/>
          <w:b/>
          <w:bCs/>
          <w:sz w:val="24"/>
          <w:szCs w:val="24"/>
        </w:rPr>
        <w:t xml:space="preserve"> </w:t>
      </w:r>
    </w:p>
    <w:p w14:paraId="766DDF60" w14:textId="0344ACD3" w:rsidR="00543384" w:rsidRPr="00FA634D" w:rsidRDefault="61CE8B59"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(4) Kui Finantsinspektsioon on konsolideeritud järelevalvet </w:t>
      </w:r>
      <w:r w:rsidR="48D7AAF0"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finantsjärelevalve asutus ja kavandav omandaja on käesoleva seaduse § 13</w:t>
      </w:r>
      <w:r w:rsidR="5E7029FD"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alusel heakskiidu saanud finantsvaldusettevõtja ja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kes on asutatud teises lepinguriigis, teavitab Finantsinspektsioon kavandatavast omandamisest selle lepinguriigi finantsjärelevalve asutust, kus kavandav omandaja </w:t>
      </w:r>
      <w:r w:rsidR="1A40D145" w:rsidRPr="1BD68A4A">
        <w:rPr>
          <w:rFonts w:ascii="Times New Roman" w:eastAsia="Times New Roman" w:hAnsi="Times New Roman" w:cs="Times New Roman"/>
          <w:sz w:val="24"/>
          <w:szCs w:val="24"/>
        </w:rPr>
        <w:t xml:space="preserve">on </w:t>
      </w:r>
      <w:r w:rsidRPr="1BD68A4A">
        <w:rPr>
          <w:rFonts w:ascii="Times New Roman" w:eastAsia="Times New Roman" w:hAnsi="Times New Roman" w:cs="Times New Roman"/>
          <w:sz w:val="24"/>
          <w:szCs w:val="24"/>
        </w:rPr>
        <w:t>asutatud, kümne tööpäeva jooksul pärast kavandavalt omandajalt teate saamist. Sellisel juhul edastab Finantsinspektsioon teise lepinguriigi finantsjärelevalve asutusele</w:t>
      </w:r>
      <w:r w:rsidR="2E3BF6D8" w:rsidRPr="1BD68A4A">
        <w:rPr>
          <w:rFonts w:ascii="Times New Roman" w:eastAsia="Times New Roman" w:hAnsi="Times New Roman" w:cs="Times New Roman"/>
          <w:sz w:val="24"/>
          <w:szCs w:val="24"/>
        </w:rPr>
        <w:t xml:space="preserve"> </w:t>
      </w:r>
      <w:r w:rsidR="7565D454" w:rsidRPr="1BD68A4A">
        <w:rPr>
          <w:rFonts w:ascii="Times New Roman" w:eastAsia="Times New Roman" w:hAnsi="Times New Roman" w:cs="Times New Roman"/>
          <w:sz w:val="24"/>
          <w:szCs w:val="24"/>
        </w:rPr>
        <w:t xml:space="preserve">ka oma </w:t>
      </w:r>
      <w:r w:rsidR="2E3BF6D8" w:rsidRPr="1BD68A4A">
        <w:rPr>
          <w:rFonts w:ascii="Times New Roman" w:eastAsia="Times New Roman" w:hAnsi="Times New Roman" w:cs="Times New Roman"/>
          <w:sz w:val="24"/>
          <w:szCs w:val="24"/>
        </w:rPr>
        <w:t>hinnangu kavandava omandamise kohta</w:t>
      </w:r>
      <w:r w:rsidRPr="1BD68A4A">
        <w:rPr>
          <w:rFonts w:ascii="Times New Roman" w:eastAsia="Times New Roman" w:hAnsi="Times New Roman" w:cs="Times New Roman"/>
          <w:sz w:val="24"/>
          <w:szCs w:val="24"/>
        </w:rPr>
        <w:t xml:space="preserve">. </w:t>
      </w:r>
    </w:p>
    <w:p w14:paraId="00CC914F" w14:textId="26C81BD0" w:rsidR="00543384" w:rsidRPr="00FA634D" w:rsidRDefault="61CE8B59"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(5) Kui kavandav omandaja on </w:t>
      </w:r>
      <w:r w:rsidR="123C926C" w:rsidRPr="1BD68A4A">
        <w:rPr>
          <w:rFonts w:ascii="Times New Roman" w:eastAsia="Times New Roman" w:hAnsi="Times New Roman" w:cs="Times New Roman"/>
          <w:sz w:val="24"/>
          <w:szCs w:val="24"/>
        </w:rPr>
        <w:t xml:space="preserve">krediidiasutus </w:t>
      </w:r>
      <w:r w:rsidRPr="1BD68A4A">
        <w:rPr>
          <w:rFonts w:ascii="Times New Roman" w:eastAsia="Times New Roman" w:hAnsi="Times New Roman" w:cs="Times New Roman"/>
          <w:sz w:val="24"/>
          <w:szCs w:val="24"/>
        </w:rPr>
        <w:t>ja käesoleva seaduse §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lõikes 1 sätestatud künnist ületatakse nii individuaalselt kui ka konsolideerimisgrupi konsolideeritud </w:t>
      </w:r>
      <w:r w:rsidR="383793B1" w:rsidRPr="1BD68A4A">
        <w:rPr>
          <w:rFonts w:ascii="Times New Roman" w:eastAsia="Times New Roman" w:hAnsi="Times New Roman" w:cs="Times New Roman"/>
          <w:sz w:val="24"/>
          <w:szCs w:val="24"/>
        </w:rPr>
        <w:t xml:space="preserve">näitajate </w:t>
      </w:r>
      <w:r w:rsidRPr="1BD68A4A">
        <w:rPr>
          <w:rFonts w:ascii="Times New Roman" w:eastAsia="Times New Roman" w:hAnsi="Times New Roman" w:cs="Times New Roman"/>
          <w:sz w:val="24"/>
          <w:szCs w:val="24"/>
        </w:rPr>
        <w:t xml:space="preserve">alusel, püüavad kavandatavat omandamist hindav finantsjärelevalve asutus ja konsolideeritud järelevalvet </w:t>
      </w:r>
      <w:r w:rsidR="2BA71A17"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finantsjärelevalve asutus oma </w:t>
      </w:r>
      <w:commentRangeStart w:id="171"/>
      <w:r w:rsidRPr="1BD68A4A">
        <w:rPr>
          <w:rFonts w:ascii="Times New Roman" w:eastAsia="Times New Roman" w:hAnsi="Times New Roman" w:cs="Times New Roman"/>
          <w:sz w:val="24"/>
          <w:szCs w:val="24"/>
        </w:rPr>
        <w:t>hindamised</w:t>
      </w:r>
      <w:commentRangeEnd w:id="171"/>
      <w:r w:rsidR="009B7D5F">
        <w:rPr>
          <w:rStyle w:val="Kommentaariviide"/>
        </w:rPr>
        <w:commentReference w:id="171"/>
      </w:r>
      <w:r w:rsidRPr="1BD68A4A">
        <w:rPr>
          <w:rFonts w:ascii="Times New Roman" w:eastAsia="Times New Roman" w:hAnsi="Times New Roman" w:cs="Times New Roman"/>
          <w:sz w:val="24"/>
          <w:szCs w:val="24"/>
        </w:rPr>
        <w:t xml:space="preserve"> kooskõlastada, </w:t>
      </w:r>
      <w:r w:rsidR="2BA71A17" w:rsidRPr="1BD68A4A">
        <w:rPr>
          <w:rFonts w:ascii="Times New Roman" w:eastAsia="Times New Roman" w:hAnsi="Times New Roman" w:cs="Times New Roman"/>
          <w:sz w:val="24"/>
          <w:szCs w:val="24"/>
        </w:rPr>
        <w:t xml:space="preserve">pidades </w:t>
      </w:r>
      <w:r w:rsidRPr="1BD68A4A">
        <w:rPr>
          <w:rFonts w:ascii="Times New Roman" w:eastAsia="Times New Roman" w:hAnsi="Times New Roman" w:cs="Times New Roman"/>
          <w:sz w:val="24"/>
          <w:szCs w:val="24"/>
        </w:rPr>
        <w:t xml:space="preserve">eelkõige silmas konsulteerimist käesoleva </w:t>
      </w:r>
      <w:r w:rsidR="126C286B" w:rsidRPr="1BD68A4A">
        <w:rPr>
          <w:rFonts w:ascii="Times New Roman" w:eastAsia="Times New Roman" w:hAnsi="Times New Roman" w:cs="Times New Roman"/>
          <w:sz w:val="24"/>
          <w:szCs w:val="24"/>
        </w:rPr>
        <w:t xml:space="preserve">paragrahvi </w:t>
      </w:r>
      <w:r w:rsidRPr="1BD68A4A">
        <w:rPr>
          <w:rFonts w:ascii="Times New Roman" w:eastAsia="Times New Roman" w:hAnsi="Times New Roman" w:cs="Times New Roman"/>
          <w:sz w:val="24"/>
          <w:szCs w:val="24"/>
        </w:rPr>
        <w:t xml:space="preserve">lõikes 1 </w:t>
      </w:r>
      <w:r w:rsidR="7DA9D416" w:rsidRPr="1BD68A4A">
        <w:rPr>
          <w:rFonts w:ascii="Times New Roman" w:eastAsia="Times New Roman" w:hAnsi="Times New Roman" w:cs="Times New Roman"/>
          <w:sz w:val="24"/>
          <w:szCs w:val="24"/>
        </w:rPr>
        <w:t xml:space="preserve">loetletud </w:t>
      </w:r>
      <w:r w:rsidRPr="1BD68A4A">
        <w:rPr>
          <w:rFonts w:ascii="Times New Roman" w:eastAsia="Times New Roman" w:hAnsi="Times New Roman" w:cs="Times New Roman"/>
          <w:sz w:val="24"/>
          <w:szCs w:val="24"/>
        </w:rPr>
        <w:t>asjaomaste asutustega.</w:t>
      </w:r>
      <w:r w:rsidRPr="1BD68A4A">
        <w:rPr>
          <w:rFonts w:ascii="Times New Roman" w:eastAsia="Calibri" w:hAnsi="Times New Roman" w:cs="Times New Roman"/>
          <w:b/>
          <w:bCs/>
          <w:sz w:val="24"/>
          <w:szCs w:val="24"/>
        </w:rPr>
        <w:t xml:space="preserve"> </w:t>
      </w:r>
    </w:p>
    <w:p w14:paraId="6CE8593E" w14:textId="2FEDDA77" w:rsidR="00543384" w:rsidRPr="00FA634D" w:rsidRDefault="66E0933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(6) Kui kavandatavat omandamist peab hindama käesoleva seaduse §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lõikes 4 nimetatud konsolideeritud järelevalvet </w:t>
      </w:r>
      <w:r w:rsidR="2352EFF9"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asutus</w:t>
      </w:r>
      <w:r w:rsidR="2352EFF9" w:rsidRPr="1BD68A4A">
        <w:rPr>
          <w:rFonts w:ascii="Times New Roman" w:eastAsia="Times New Roman" w:hAnsi="Times New Roman" w:cs="Times New Roman"/>
          <w:sz w:val="24"/>
          <w:szCs w:val="24"/>
        </w:rPr>
        <w:t xml:space="preserve">, </w:t>
      </w:r>
      <w:r w:rsidR="1FF9BA18" w:rsidRPr="1BD68A4A">
        <w:rPr>
          <w:rFonts w:ascii="Times New Roman" w:eastAsia="Times New Roman" w:hAnsi="Times New Roman" w:cs="Times New Roman"/>
          <w:sz w:val="24"/>
          <w:szCs w:val="24"/>
        </w:rPr>
        <w:t>ke</w:t>
      </w:r>
      <w:r w:rsidR="2352EFF9" w:rsidRPr="1BD68A4A">
        <w:rPr>
          <w:rFonts w:ascii="Times New Roman" w:eastAsia="Times New Roman" w:hAnsi="Times New Roman" w:cs="Times New Roman"/>
          <w:sz w:val="24"/>
          <w:szCs w:val="24"/>
        </w:rPr>
        <w:t xml:space="preserve">s </w:t>
      </w:r>
      <w:r w:rsidRPr="1BD68A4A">
        <w:rPr>
          <w:rFonts w:ascii="Times New Roman" w:eastAsia="Times New Roman" w:hAnsi="Times New Roman" w:cs="Times New Roman"/>
          <w:sz w:val="24"/>
          <w:szCs w:val="24"/>
        </w:rPr>
        <w:t xml:space="preserve">ei ole selle lepinguriigi finantsjärelevalve </w:t>
      </w:r>
      <w:commentRangeStart w:id="172"/>
      <w:r w:rsidRPr="1BD68A4A">
        <w:rPr>
          <w:rFonts w:ascii="Times New Roman" w:eastAsia="Times New Roman" w:hAnsi="Times New Roman" w:cs="Times New Roman"/>
          <w:sz w:val="24"/>
          <w:szCs w:val="24"/>
        </w:rPr>
        <w:t>asutus</w:t>
      </w:r>
      <w:ins w:id="173" w:author="Merike Koppel - JUSTDIGI" w:date="2025-12-29T11:51:00Z" w16du:dateUtc="2025-12-29T09:51:00Z">
        <w:r w:rsidR="009B7D5F">
          <w:rPr>
            <w:rFonts w:ascii="Times New Roman" w:eastAsia="Times New Roman" w:hAnsi="Times New Roman" w:cs="Times New Roman"/>
            <w:sz w:val="24"/>
            <w:szCs w:val="24"/>
          </w:rPr>
          <w:t>,</w:t>
        </w:r>
      </w:ins>
      <w:del w:id="174" w:author="Merike Koppel - JUSTDIGI" w:date="2025-12-29T11:51:00Z" w16du:dateUtc="2025-12-29T09:51:00Z">
        <w:r w:rsidR="2352EFF9" w:rsidRPr="1BD68A4A" w:rsidDel="009B7D5F">
          <w:rPr>
            <w:rFonts w:ascii="Times New Roman" w:eastAsia="Times New Roman" w:hAnsi="Times New Roman" w:cs="Times New Roman"/>
            <w:sz w:val="24"/>
            <w:szCs w:val="24"/>
          </w:rPr>
          <w:delText xml:space="preserve"> ja</w:delText>
        </w:r>
      </w:del>
      <w:r w:rsidRPr="1BD68A4A">
        <w:rPr>
          <w:rFonts w:ascii="Times New Roman" w:eastAsia="Times New Roman" w:hAnsi="Times New Roman" w:cs="Times New Roman"/>
          <w:sz w:val="24"/>
          <w:szCs w:val="24"/>
        </w:rPr>
        <w:t xml:space="preserve"> kus </w:t>
      </w:r>
      <w:commentRangeEnd w:id="172"/>
      <w:r w:rsidR="008878AB">
        <w:rPr>
          <w:rStyle w:val="Kommentaariviide"/>
        </w:rPr>
        <w:commentReference w:id="172"/>
      </w:r>
      <w:r w:rsidRPr="1BD68A4A">
        <w:rPr>
          <w:rFonts w:ascii="Times New Roman" w:eastAsia="Times New Roman" w:hAnsi="Times New Roman" w:cs="Times New Roman"/>
          <w:sz w:val="24"/>
          <w:szCs w:val="24"/>
        </w:rPr>
        <w:t xml:space="preserve">kavandav omandaja on asutatud, teevad mõlemad asutused koostööd ja konsulteerivad teineteisega täies ulatuses. Konsolideeritud järelevalvet </w:t>
      </w:r>
      <w:r w:rsidR="60775A32"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finantsjärelevalve asutus koostab </w:t>
      </w:r>
      <w:r w:rsidR="1EF72003" w:rsidRPr="1BD68A4A">
        <w:rPr>
          <w:rFonts w:ascii="Times New Roman" w:eastAsia="Times New Roman" w:hAnsi="Times New Roman" w:cs="Times New Roman"/>
          <w:sz w:val="24"/>
          <w:szCs w:val="24"/>
        </w:rPr>
        <w:t xml:space="preserve">hinnangu </w:t>
      </w:r>
      <w:r w:rsidRPr="1BD68A4A">
        <w:rPr>
          <w:rFonts w:ascii="Times New Roman" w:eastAsia="Times New Roman" w:hAnsi="Times New Roman" w:cs="Times New Roman"/>
          <w:sz w:val="24"/>
          <w:szCs w:val="24"/>
        </w:rPr>
        <w:t xml:space="preserve">kavandatava omandamise kohta </w:t>
      </w:r>
      <w:r w:rsidR="32A1E752"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 xml:space="preserve">edastab </w:t>
      </w:r>
      <w:r w:rsidR="1EF72003" w:rsidRPr="1BD68A4A">
        <w:rPr>
          <w:rFonts w:ascii="Times New Roman" w:eastAsia="Times New Roman" w:hAnsi="Times New Roman" w:cs="Times New Roman"/>
          <w:sz w:val="24"/>
          <w:szCs w:val="24"/>
        </w:rPr>
        <w:t xml:space="preserve">selle </w:t>
      </w:r>
      <w:r w:rsidRPr="1BD68A4A">
        <w:rPr>
          <w:rFonts w:ascii="Times New Roman" w:eastAsia="Times New Roman" w:hAnsi="Times New Roman" w:cs="Times New Roman"/>
          <w:sz w:val="24"/>
          <w:szCs w:val="24"/>
        </w:rPr>
        <w:t>sell</w:t>
      </w:r>
      <w:r w:rsidR="1EF72003" w:rsidRPr="1BD68A4A">
        <w:rPr>
          <w:rFonts w:ascii="Times New Roman" w:eastAsia="Times New Roman" w:hAnsi="Times New Roman" w:cs="Times New Roman"/>
          <w:sz w:val="24"/>
          <w:szCs w:val="24"/>
        </w:rPr>
        <w:t>is</w:t>
      </w:r>
      <w:r w:rsidRPr="1BD68A4A">
        <w:rPr>
          <w:rFonts w:ascii="Times New Roman" w:eastAsia="Times New Roman" w:hAnsi="Times New Roman" w:cs="Times New Roman"/>
          <w:sz w:val="24"/>
          <w:szCs w:val="24"/>
        </w:rPr>
        <w:t xml:space="preserve">e lepinguriigi finantsjärelevalve asutusele, kus kavandav omandaja </w:t>
      </w:r>
      <w:r w:rsidR="0BF9F8D2" w:rsidRPr="1BD68A4A">
        <w:rPr>
          <w:rFonts w:ascii="Times New Roman" w:eastAsia="Times New Roman" w:hAnsi="Times New Roman" w:cs="Times New Roman"/>
          <w:sz w:val="24"/>
          <w:szCs w:val="24"/>
        </w:rPr>
        <w:t xml:space="preserve">on </w:t>
      </w:r>
      <w:r w:rsidRPr="1BD68A4A">
        <w:rPr>
          <w:rFonts w:ascii="Times New Roman" w:eastAsia="Times New Roman" w:hAnsi="Times New Roman" w:cs="Times New Roman"/>
          <w:sz w:val="24"/>
          <w:szCs w:val="24"/>
        </w:rPr>
        <w:t xml:space="preserve">asutatud. Nimetatud asutused teevad </w:t>
      </w:r>
      <w:r w:rsidR="4B65CD51" w:rsidRPr="1BD68A4A">
        <w:rPr>
          <w:rFonts w:ascii="Times New Roman" w:eastAsia="Times New Roman" w:hAnsi="Times New Roman" w:cs="Times New Roman"/>
          <w:sz w:val="24"/>
          <w:szCs w:val="24"/>
        </w:rPr>
        <w:t xml:space="preserve">ühise põhjendatud otsuse </w:t>
      </w:r>
      <w:r w:rsidRPr="1BD68A4A">
        <w:rPr>
          <w:rFonts w:ascii="Times New Roman" w:eastAsia="Times New Roman" w:hAnsi="Times New Roman" w:cs="Times New Roman"/>
          <w:sz w:val="24"/>
          <w:szCs w:val="24"/>
        </w:rPr>
        <w:t xml:space="preserve">kahe kuu jooksul arvates hinnangu saamisest. Konsolideeritud järelevalvet </w:t>
      </w:r>
      <w:r w:rsidR="4B65CD51"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finantsjärelevalve asutus edastab </w:t>
      </w:r>
      <w:r w:rsidR="5040FD7E" w:rsidRPr="1BD68A4A">
        <w:rPr>
          <w:rFonts w:ascii="Times New Roman" w:eastAsia="Times New Roman" w:hAnsi="Times New Roman" w:cs="Times New Roman"/>
          <w:sz w:val="24"/>
          <w:szCs w:val="24"/>
        </w:rPr>
        <w:t xml:space="preserve">kavandavale omandajale </w:t>
      </w:r>
      <w:proofErr w:type="spellStart"/>
      <w:r w:rsidRPr="1BD68A4A">
        <w:rPr>
          <w:rFonts w:ascii="Times New Roman" w:eastAsia="Times New Roman" w:hAnsi="Times New Roman" w:cs="Times New Roman"/>
          <w:sz w:val="24"/>
          <w:szCs w:val="24"/>
        </w:rPr>
        <w:t>ühisotsuse</w:t>
      </w:r>
      <w:proofErr w:type="spellEnd"/>
      <w:r w:rsidRPr="1BD68A4A">
        <w:rPr>
          <w:rFonts w:ascii="Times New Roman" w:eastAsia="Times New Roman" w:hAnsi="Times New Roman" w:cs="Times New Roman"/>
          <w:sz w:val="24"/>
          <w:szCs w:val="24"/>
        </w:rPr>
        <w:t>.</w:t>
      </w:r>
      <w:r w:rsidRPr="1BD68A4A">
        <w:rPr>
          <w:rFonts w:ascii="Times New Roman" w:eastAsia="Times New Roman" w:hAnsi="Times New Roman" w:cs="Times New Roman"/>
          <w:b/>
          <w:bCs/>
          <w:sz w:val="24"/>
          <w:szCs w:val="24"/>
        </w:rPr>
        <w:t xml:space="preserve"> </w:t>
      </w:r>
    </w:p>
    <w:p w14:paraId="15925FE0" w14:textId="05ED297E" w:rsidR="009F21D5" w:rsidRPr="00FA634D" w:rsidRDefault="30328E1F" w:rsidP="6D4BC6F6">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(7) Kui käesoleva paragrahvi lõikes </w:t>
      </w:r>
      <w:commentRangeStart w:id="175"/>
      <w:ins w:id="176" w:author="Merike Koppel - JUSTDIGI" w:date="2025-12-29T11:52:00Z" w16du:dateUtc="2025-12-29T09:52:00Z">
        <w:r w:rsidR="008878AB">
          <w:rPr>
            <w:rFonts w:ascii="Times New Roman" w:eastAsia="Times New Roman" w:hAnsi="Times New Roman" w:cs="Times New Roman"/>
            <w:sz w:val="24"/>
            <w:szCs w:val="24"/>
          </w:rPr>
          <w:t>6</w:t>
        </w:r>
      </w:ins>
      <w:del w:id="177" w:author="Merike Koppel - JUSTDIGI" w:date="2025-12-29T11:52:00Z" w16du:dateUtc="2025-12-29T09:52:00Z">
        <w:r w:rsidRPr="1BD68A4A" w:rsidDel="008878AB">
          <w:rPr>
            <w:rFonts w:ascii="Times New Roman" w:eastAsia="Times New Roman" w:hAnsi="Times New Roman" w:cs="Times New Roman"/>
            <w:sz w:val="24"/>
            <w:szCs w:val="24"/>
          </w:rPr>
          <w:delText>5</w:delText>
        </w:r>
      </w:del>
      <w:commentRangeEnd w:id="175"/>
      <w:r w:rsidR="008878AB">
        <w:rPr>
          <w:rStyle w:val="Kommentaariviide"/>
        </w:rPr>
        <w:commentReference w:id="175"/>
      </w:r>
      <w:r w:rsidRPr="1BD68A4A">
        <w:rPr>
          <w:rFonts w:ascii="Times New Roman" w:eastAsia="Times New Roman" w:hAnsi="Times New Roman" w:cs="Times New Roman"/>
          <w:sz w:val="24"/>
          <w:szCs w:val="24"/>
        </w:rPr>
        <w:t xml:space="preserve"> nimetatud </w:t>
      </w:r>
      <w:proofErr w:type="spellStart"/>
      <w:r w:rsidRPr="1BD68A4A">
        <w:rPr>
          <w:rFonts w:ascii="Times New Roman" w:eastAsia="Times New Roman" w:hAnsi="Times New Roman" w:cs="Times New Roman"/>
          <w:sz w:val="24"/>
          <w:szCs w:val="24"/>
        </w:rPr>
        <w:t>ühisotsust</w:t>
      </w:r>
      <w:proofErr w:type="spellEnd"/>
      <w:r w:rsidRPr="1BD68A4A">
        <w:rPr>
          <w:rFonts w:ascii="Times New Roman" w:eastAsia="Times New Roman" w:hAnsi="Times New Roman" w:cs="Times New Roman"/>
          <w:sz w:val="24"/>
          <w:szCs w:val="24"/>
        </w:rPr>
        <w:t xml:space="preserve"> ei ole tehtud kahe kuu jooksul </w:t>
      </w:r>
      <w:r w:rsidR="5E7CC0FB" w:rsidRPr="1BD68A4A">
        <w:rPr>
          <w:rFonts w:ascii="Times New Roman" w:eastAsia="Times New Roman" w:hAnsi="Times New Roman" w:cs="Times New Roman"/>
          <w:sz w:val="24"/>
          <w:szCs w:val="24"/>
        </w:rPr>
        <w:t xml:space="preserve">arvates </w:t>
      </w:r>
      <w:r w:rsidRPr="1BD68A4A">
        <w:rPr>
          <w:rFonts w:ascii="Times New Roman" w:eastAsia="Times New Roman" w:hAnsi="Times New Roman" w:cs="Times New Roman"/>
          <w:sz w:val="24"/>
          <w:szCs w:val="24"/>
        </w:rPr>
        <w:t xml:space="preserve">hinnangu kättesaamisest, jätab konsolideeritud järelevalvet </w:t>
      </w:r>
      <w:r w:rsidR="5E7CC0FB" w:rsidRPr="1BD68A4A">
        <w:rPr>
          <w:rFonts w:ascii="Times New Roman" w:eastAsia="Times New Roman" w:hAnsi="Times New Roman" w:cs="Times New Roman"/>
          <w:sz w:val="24"/>
          <w:szCs w:val="24"/>
        </w:rPr>
        <w:t xml:space="preserve">teostav </w:t>
      </w:r>
      <w:r w:rsidRPr="1BD68A4A">
        <w:rPr>
          <w:rFonts w:ascii="Times New Roman" w:eastAsia="Times New Roman" w:hAnsi="Times New Roman" w:cs="Times New Roman"/>
          <w:sz w:val="24"/>
          <w:szCs w:val="24"/>
        </w:rPr>
        <w:t xml:space="preserve">finantsjärelevalve asutus või selle lepinguriigi finantsjärelevalve asutus, </w:t>
      </w:r>
      <w:r w:rsidR="66E0933A" w:rsidRPr="1BD68A4A">
        <w:rPr>
          <w:rFonts w:ascii="Times New Roman" w:eastAsia="Times New Roman" w:hAnsi="Times New Roman" w:cs="Times New Roman"/>
          <w:sz w:val="24"/>
          <w:szCs w:val="24"/>
        </w:rPr>
        <w:t xml:space="preserve">kus </w:t>
      </w:r>
      <w:r w:rsidRPr="1BD68A4A">
        <w:rPr>
          <w:rFonts w:ascii="Times New Roman" w:eastAsia="Times New Roman" w:hAnsi="Times New Roman" w:cs="Times New Roman"/>
          <w:sz w:val="24"/>
          <w:szCs w:val="24"/>
        </w:rPr>
        <w:t xml:space="preserve">kavandav omandaja </w:t>
      </w:r>
      <w:r w:rsidR="42AF9474" w:rsidRPr="1BD68A4A">
        <w:rPr>
          <w:rFonts w:ascii="Times New Roman" w:eastAsia="Times New Roman" w:hAnsi="Times New Roman" w:cs="Times New Roman"/>
          <w:sz w:val="24"/>
          <w:szCs w:val="24"/>
        </w:rPr>
        <w:t xml:space="preserve">on </w:t>
      </w:r>
      <w:r w:rsidRPr="1BD68A4A">
        <w:rPr>
          <w:rFonts w:ascii="Times New Roman" w:eastAsia="Times New Roman" w:hAnsi="Times New Roman" w:cs="Times New Roman"/>
          <w:sz w:val="24"/>
          <w:szCs w:val="24"/>
        </w:rPr>
        <w:t xml:space="preserve">asutatud, otsuse tegemata </w:t>
      </w:r>
      <w:r w:rsidR="463B4FDA"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 xml:space="preserve">edastab asja </w:t>
      </w:r>
      <w:r w:rsidR="332ED911" w:rsidRPr="1BD68A4A">
        <w:rPr>
          <w:rFonts w:ascii="Times New Roman" w:eastAsia="Times New Roman" w:hAnsi="Times New Roman" w:cs="Times New Roman"/>
          <w:sz w:val="24"/>
          <w:szCs w:val="24"/>
        </w:rPr>
        <w:t xml:space="preserve">Euroopa Pangandusjärelevalve Asutusele </w:t>
      </w:r>
      <w:r w:rsidRPr="1BD68A4A">
        <w:rPr>
          <w:rFonts w:ascii="Times New Roman" w:eastAsia="Times New Roman" w:hAnsi="Times New Roman" w:cs="Times New Roman"/>
          <w:sz w:val="24"/>
          <w:szCs w:val="24"/>
        </w:rPr>
        <w:t xml:space="preserve">kooskõlas </w:t>
      </w:r>
      <w:r w:rsidR="37F9F77A" w:rsidRPr="1BD68A4A">
        <w:rPr>
          <w:rFonts w:ascii="Times New Roman" w:eastAsia="Times New Roman" w:hAnsi="Times New Roman" w:cs="Times New Roman"/>
          <w:sz w:val="24"/>
          <w:szCs w:val="24"/>
        </w:rPr>
        <w:t xml:space="preserve">Euroopa Parlamendi ja nõukogu </w:t>
      </w:r>
      <w:r w:rsidRPr="1BD68A4A">
        <w:rPr>
          <w:rFonts w:ascii="Times New Roman" w:eastAsia="Times New Roman" w:hAnsi="Times New Roman" w:cs="Times New Roman"/>
          <w:sz w:val="24"/>
          <w:szCs w:val="24"/>
        </w:rPr>
        <w:t>määruse (EL) nr 1093/2010 artikliga 19.</w:t>
      </w:r>
      <w:r w:rsidRPr="1BD68A4A">
        <w:rPr>
          <w:rFonts w:ascii="Times New Roman" w:eastAsia="Calibri" w:hAnsi="Times New Roman" w:cs="Times New Roman"/>
          <w:b/>
          <w:bCs/>
          <w:sz w:val="24"/>
          <w:szCs w:val="24"/>
        </w:rPr>
        <w:t xml:space="preserve"> </w:t>
      </w:r>
      <w:r w:rsidR="73C35A51" w:rsidRPr="1BD68A4A">
        <w:rPr>
          <w:rFonts w:ascii="Times New Roman" w:eastAsia="Times New Roman" w:hAnsi="Times New Roman" w:cs="Times New Roman"/>
          <w:sz w:val="24"/>
          <w:szCs w:val="24"/>
        </w:rPr>
        <w:t xml:space="preserve">Nimetatud asutused teevad </w:t>
      </w:r>
      <w:proofErr w:type="spellStart"/>
      <w:r w:rsidR="73C35A51" w:rsidRPr="1BD68A4A">
        <w:rPr>
          <w:rFonts w:ascii="Times New Roman" w:eastAsia="Times New Roman" w:hAnsi="Times New Roman" w:cs="Times New Roman"/>
          <w:sz w:val="24"/>
          <w:szCs w:val="24"/>
        </w:rPr>
        <w:t>ühisotsuse</w:t>
      </w:r>
      <w:proofErr w:type="spellEnd"/>
      <w:r w:rsidR="73C35A51" w:rsidRPr="1BD68A4A">
        <w:rPr>
          <w:rFonts w:ascii="Times New Roman" w:eastAsia="Times New Roman" w:hAnsi="Times New Roman" w:cs="Times New Roman"/>
          <w:sz w:val="24"/>
          <w:szCs w:val="24"/>
        </w:rPr>
        <w:t xml:space="preserve"> kooskõlas Euroopa Pangandusjärelevalve </w:t>
      </w:r>
      <w:ins w:id="178" w:author="Merike Koppel - JUSTDIGI" w:date="2025-12-29T11:52:00Z" w16du:dateUtc="2025-12-29T09:52:00Z">
        <w:r w:rsidR="005E3F26">
          <w:rPr>
            <w:rFonts w:ascii="Times New Roman" w:eastAsia="Times New Roman" w:hAnsi="Times New Roman" w:cs="Times New Roman"/>
            <w:sz w:val="24"/>
            <w:szCs w:val="24"/>
          </w:rPr>
          <w:t xml:space="preserve">Asutuse </w:t>
        </w:r>
      </w:ins>
      <w:r w:rsidR="73C35A51" w:rsidRPr="1BD68A4A">
        <w:rPr>
          <w:rFonts w:ascii="Times New Roman" w:eastAsia="Times New Roman" w:hAnsi="Times New Roman" w:cs="Times New Roman"/>
          <w:sz w:val="24"/>
          <w:szCs w:val="24"/>
        </w:rPr>
        <w:t>otsusega.</w:t>
      </w:r>
      <w:r w:rsidR="73C35A51" w:rsidRPr="1BD68A4A">
        <w:rPr>
          <w:rFonts w:ascii="Times New Roman" w:eastAsia="Calibri" w:hAnsi="Times New Roman" w:cs="Times New Roman"/>
          <w:sz w:val="24"/>
          <w:szCs w:val="24"/>
        </w:rPr>
        <w:t xml:space="preserve"> </w:t>
      </w:r>
    </w:p>
    <w:p w14:paraId="3896D553" w14:textId="2739AA17" w:rsidR="009F21D5" w:rsidRPr="00FA634D"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 </w:t>
      </w:r>
    </w:p>
    <w:p w14:paraId="34F8CD64" w14:textId="7BFEBAB3" w:rsidR="00543384" w:rsidRPr="00FA634D" w:rsidRDefault="47236BA3"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37</w:t>
      </w:r>
      <w:r w:rsidRPr="1BD68A4A">
        <w:rPr>
          <w:rFonts w:ascii="Times New Roman" w:eastAsia="Times New Roman" w:hAnsi="Times New Roman" w:cs="Times New Roman"/>
          <w:b/>
          <w:bCs/>
          <w:sz w:val="24"/>
          <w:szCs w:val="24"/>
          <w:vertAlign w:val="superscript"/>
        </w:rPr>
        <w:t>7</w:t>
      </w:r>
      <w:r w:rsidRPr="1BD68A4A">
        <w:rPr>
          <w:rFonts w:ascii="Times New Roman" w:eastAsia="Times New Roman" w:hAnsi="Times New Roman" w:cs="Times New Roman"/>
          <w:b/>
          <w:bCs/>
          <w:sz w:val="24"/>
          <w:szCs w:val="24"/>
        </w:rPr>
        <w:t>.</w:t>
      </w:r>
      <w:r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b/>
          <w:bCs/>
          <w:sz w:val="24"/>
          <w:szCs w:val="24"/>
        </w:rPr>
        <w:t>Võõrandamisest teavitamine</w:t>
      </w:r>
    </w:p>
    <w:p w14:paraId="723ED69B" w14:textId="314B5B55" w:rsidR="009F21D5" w:rsidRPr="00FA634D" w:rsidRDefault="725CBD67"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Krediidiasutus ning käesoleva seaduse § 13</w:t>
      </w:r>
      <w:r w:rsidR="286ACB08"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alusel heakskiidu saanud finantsvaldusettevõtja ja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teavita</w:t>
      </w:r>
      <w:del w:id="179" w:author="Merike Koppel - JUSTDIGI" w:date="2025-12-29T11:52:00Z" w16du:dateUtc="2025-12-29T09:52:00Z">
        <w:r w:rsidRPr="1BD68A4A" w:rsidDel="005E3F26">
          <w:rPr>
            <w:rFonts w:ascii="Times New Roman" w:eastAsia="Times New Roman" w:hAnsi="Times New Roman" w:cs="Times New Roman"/>
            <w:sz w:val="24"/>
            <w:szCs w:val="24"/>
          </w:rPr>
          <w:delText>b</w:delText>
        </w:r>
      </w:del>
      <w:ins w:id="180" w:author="Merike Koppel - JUSTDIGI" w:date="2025-12-29T11:52:00Z" w16du:dateUtc="2025-12-29T09:52:00Z">
        <w:r w:rsidR="005E3F26">
          <w:rPr>
            <w:rFonts w:ascii="Times New Roman" w:eastAsia="Times New Roman" w:hAnsi="Times New Roman" w:cs="Times New Roman"/>
            <w:sz w:val="24"/>
            <w:szCs w:val="24"/>
          </w:rPr>
          <w:t>vad</w:t>
        </w:r>
      </w:ins>
      <w:r w:rsidRPr="1BD68A4A">
        <w:rPr>
          <w:rFonts w:ascii="Times New Roman" w:eastAsia="Times New Roman" w:hAnsi="Times New Roman" w:cs="Times New Roman"/>
          <w:sz w:val="24"/>
          <w:szCs w:val="24"/>
        </w:rPr>
        <w:t xml:space="preserve"> </w:t>
      </w:r>
      <w:del w:id="181" w:author="Merike Koppel - JUSTDIGI" w:date="2025-12-29T11:52:00Z" w16du:dateUtc="2025-12-29T09:52:00Z">
        <w:r w:rsidRPr="1BD68A4A" w:rsidDel="005E3F26">
          <w:rPr>
            <w:rFonts w:ascii="Times New Roman" w:eastAsia="Times New Roman" w:hAnsi="Times New Roman" w:cs="Times New Roman"/>
            <w:sz w:val="24"/>
            <w:szCs w:val="24"/>
          </w:rPr>
          <w:delText xml:space="preserve">eelnevalt </w:delText>
        </w:r>
      </w:del>
      <w:r w:rsidRPr="1BD68A4A">
        <w:rPr>
          <w:rFonts w:ascii="Times New Roman" w:eastAsia="Times New Roman" w:hAnsi="Times New Roman" w:cs="Times New Roman"/>
          <w:sz w:val="24"/>
          <w:szCs w:val="24"/>
        </w:rPr>
        <w:t xml:space="preserve">Finantsinspektsiooni </w:t>
      </w:r>
      <w:r w:rsidR="1BD7B194" w:rsidRPr="1BD68A4A">
        <w:rPr>
          <w:rFonts w:ascii="Times New Roman" w:eastAsia="Times New Roman" w:hAnsi="Times New Roman" w:cs="Times New Roman"/>
          <w:sz w:val="24"/>
          <w:szCs w:val="24"/>
        </w:rPr>
        <w:t xml:space="preserve">kirjalikult </w:t>
      </w:r>
      <w:ins w:id="182" w:author="Merike Koppel - JUSTDIGI" w:date="2025-12-29T11:52:00Z" w16du:dateUtc="2025-12-29T09:52:00Z">
        <w:r w:rsidR="005E3F26">
          <w:rPr>
            <w:rFonts w:ascii="Times New Roman" w:eastAsia="Times New Roman" w:hAnsi="Times New Roman" w:cs="Times New Roman"/>
            <w:sz w:val="24"/>
            <w:szCs w:val="24"/>
          </w:rPr>
          <w:t xml:space="preserve">ette </w:t>
        </w:r>
      </w:ins>
      <w:r w:rsidRPr="1BD68A4A">
        <w:rPr>
          <w:rFonts w:ascii="Times New Roman" w:eastAsia="Times New Roman" w:hAnsi="Times New Roman" w:cs="Times New Roman"/>
          <w:sz w:val="24"/>
          <w:szCs w:val="24"/>
        </w:rPr>
        <w:t xml:space="preserve">oma </w:t>
      </w:r>
      <w:r w:rsidRPr="1BD68A4A">
        <w:rPr>
          <w:rFonts w:ascii="Times New Roman" w:eastAsia="Times New Roman" w:hAnsi="Times New Roman" w:cs="Times New Roman"/>
          <w:sz w:val="24"/>
          <w:szCs w:val="24"/>
        </w:rPr>
        <w:lastRenderedPageBreak/>
        <w:t>kavatsusest võõrandada otseselt või kaudselt käesoleva seaduse § 37</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lõikes 1 nimetatud osalus, </w:t>
      </w:r>
      <w:r w:rsidR="01083426" w:rsidRPr="1BD68A4A">
        <w:rPr>
          <w:rFonts w:ascii="Times New Roman" w:eastAsia="Times New Roman" w:hAnsi="Times New Roman" w:cs="Times New Roman"/>
          <w:sz w:val="24"/>
          <w:szCs w:val="24"/>
        </w:rPr>
        <w:t>esitades</w:t>
      </w:r>
      <w:r w:rsidRPr="1BD68A4A">
        <w:rPr>
          <w:rFonts w:ascii="Times New Roman" w:eastAsia="Times New Roman" w:hAnsi="Times New Roman" w:cs="Times New Roman"/>
          <w:sz w:val="24"/>
          <w:szCs w:val="24"/>
        </w:rPr>
        <w:t xml:space="preserve"> võõrandatava osaluse suuruse.</w:t>
      </w:r>
      <w:r w:rsidR="4BF6F4E0" w:rsidRPr="1BD68A4A">
        <w:rPr>
          <w:rFonts w:ascii="Times New Roman" w:eastAsia="Times New Roman" w:hAnsi="Times New Roman" w:cs="Times New Roman"/>
          <w:sz w:val="24"/>
          <w:szCs w:val="24"/>
        </w:rPr>
        <w:t>“</w:t>
      </w:r>
      <w:r w:rsidR="4074D569" w:rsidRPr="1BD68A4A">
        <w:rPr>
          <w:rFonts w:ascii="Times New Roman" w:eastAsia="Times New Roman" w:hAnsi="Times New Roman" w:cs="Times New Roman"/>
          <w:sz w:val="24"/>
          <w:szCs w:val="24"/>
        </w:rPr>
        <w:t xml:space="preserve">; </w:t>
      </w:r>
    </w:p>
    <w:p w14:paraId="33863313" w14:textId="27242875" w:rsidR="00A72AEB" w:rsidRPr="00FA634D" w:rsidRDefault="00A72AEB" w:rsidP="09A865F9">
      <w:pPr>
        <w:spacing w:after="0" w:line="240" w:lineRule="auto"/>
        <w:jc w:val="both"/>
        <w:rPr>
          <w:rFonts w:ascii="Times New Roman" w:hAnsi="Times New Roman" w:cs="Times New Roman"/>
          <w:b/>
          <w:bCs/>
          <w:sz w:val="24"/>
          <w:szCs w:val="24"/>
        </w:rPr>
      </w:pPr>
    </w:p>
    <w:p w14:paraId="3D308DE2" w14:textId="675F98B9" w:rsidR="00A72AEB" w:rsidRPr="00FA634D" w:rsidRDefault="4A4D35AD" w:rsidP="09A865F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48)</w:t>
      </w:r>
      <w:r w:rsidRPr="1BD68A4A">
        <w:rPr>
          <w:rFonts w:ascii="Times New Roman" w:hAnsi="Times New Roman" w:cs="Times New Roman"/>
          <w:sz w:val="24"/>
          <w:szCs w:val="24"/>
        </w:rPr>
        <w:t xml:space="preserve"> p</w:t>
      </w:r>
      <w:r w:rsidR="3B6B4ED5" w:rsidRPr="1BD68A4A">
        <w:rPr>
          <w:rFonts w:ascii="Times New Roman" w:hAnsi="Times New Roman" w:cs="Times New Roman"/>
          <w:sz w:val="24"/>
          <w:szCs w:val="24"/>
        </w:rPr>
        <w:t>aragrahvi 48 lõige 1</w:t>
      </w:r>
      <w:r w:rsidR="3E864659" w:rsidRPr="1BD68A4A">
        <w:rPr>
          <w:rFonts w:ascii="Times New Roman" w:hAnsi="Times New Roman" w:cs="Times New Roman"/>
          <w:sz w:val="24"/>
          <w:szCs w:val="24"/>
        </w:rPr>
        <w:t xml:space="preserve"> </w:t>
      </w:r>
      <w:r w:rsidR="3B6B4ED5" w:rsidRPr="1BD68A4A">
        <w:rPr>
          <w:rFonts w:ascii="Times New Roman" w:hAnsi="Times New Roman" w:cs="Times New Roman"/>
          <w:sz w:val="24"/>
          <w:szCs w:val="24"/>
        </w:rPr>
        <w:t>muudetakse ja sõnastatakse järgmiselt:</w:t>
      </w:r>
    </w:p>
    <w:p w14:paraId="41336A5E" w14:textId="35780AFD" w:rsidR="00A72AEB" w:rsidRPr="00FA634D" w:rsidRDefault="18D3CA26" w:rsidP="09A865F9">
      <w:pPr>
        <w:shd w:val="clear" w:color="auto" w:fill="FFFFFF" w:themeFill="background1"/>
        <w:spacing w:after="0" w:line="240" w:lineRule="auto"/>
        <w:jc w:val="both"/>
        <w:rPr>
          <w:rFonts w:ascii="Times New Roman" w:hAnsi="Times New Roman" w:cs="Times New Roman"/>
          <w:sz w:val="24"/>
          <w:szCs w:val="24"/>
        </w:rPr>
      </w:pPr>
      <w:r w:rsidRPr="1BD68A4A">
        <w:rPr>
          <w:rFonts w:ascii="Times New Roman" w:eastAsia="Times New Roman" w:hAnsi="Times New Roman" w:cs="Times New Roman"/>
          <w:sz w:val="24"/>
          <w:szCs w:val="24"/>
        </w:rPr>
        <w:t>„</w:t>
      </w:r>
      <w:r w:rsidR="4E435E15" w:rsidRPr="1BD68A4A">
        <w:rPr>
          <w:rFonts w:ascii="Times New Roman" w:eastAsia="Times New Roman" w:hAnsi="Times New Roman" w:cs="Times New Roman"/>
          <w:sz w:val="24"/>
          <w:szCs w:val="24"/>
        </w:rPr>
        <w:t xml:space="preserve">(1) </w:t>
      </w:r>
      <w:r w:rsidR="4514917E" w:rsidRPr="1BD68A4A">
        <w:rPr>
          <w:rFonts w:ascii="Times New Roman" w:eastAsia="Times New Roman" w:hAnsi="Times New Roman" w:cs="Times New Roman"/>
          <w:sz w:val="24"/>
          <w:szCs w:val="24"/>
        </w:rPr>
        <w:t>J</w:t>
      </w:r>
      <w:r w:rsidR="4E435E15" w:rsidRPr="1BD68A4A">
        <w:rPr>
          <w:rFonts w:ascii="Times New Roman" w:eastAsia="Times New Roman" w:hAnsi="Times New Roman" w:cs="Times New Roman"/>
          <w:sz w:val="24"/>
          <w:szCs w:val="24"/>
        </w:rPr>
        <w:t>uhtide</w:t>
      </w:r>
      <w:r w:rsidR="58956FD7" w:rsidRPr="1BD68A4A">
        <w:rPr>
          <w:rFonts w:ascii="Times New Roman" w:eastAsia="Times New Roman" w:hAnsi="Times New Roman" w:cs="Times New Roman"/>
          <w:sz w:val="24"/>
          <w:szCs w:val="24"/>
        </w:rPr>
        <w:t>na käsitatakse</w:t>
      </w:r>
      <w:r w:rsidR="64F277ED" w:rsidRPr="1BD68A4A">
        <w:rPr>
          <w:rFonts w:ascii="Times New Roman" w:eastAsia="Times New Roman" w:hAnsi="Times New Roman" w:cs="Times New Roman"/>
          <w:sz w:val="24"/>
          <w:szCs w:val="24"/>
        </w:rPr>
        <w:t xml:space="preserve"> </w:t>
      </w:r>
      <w:r w:rsidR="4E435E15" w:rsidRPr="1BD68A4A">
        <w:rPr>
          <w:rFonts w:ascii="Times New Roman" w:eastAsia="Times New Roman" w:hAnsi="Times New Roman" w:cs="Times New Roman"/>
          <w:sz w:val="24"/>
          <w:szCs w:val="24"/>
        </w:rPr>
        <w:t>krediidiasutuse ning käesoleva seaduse §</w:t>
      </w:r>
      <w:r w:rsidR="3CA9557C" w:rsidRPr="1BD68A4A">
        <w:rPr>
          <w:rFonts w:ascii="Times New Roman" w:eastAsia="Times New Roman" w:hAnsi="Times New Roman" w:cs="Times New Roman"/>
          <w:sz w:val="24"/>
          <w:szCs w:val="24"/>
        </w:rPr>
        <w:t> </w:t>
      </w:r>
      <w:r w:rsidR="4E435E15" w:rsidRPr="1BD68A4A">
        <w:rPr>
          <w:rFonts w:ascii="Times New Roman" w:eastAsia="Times New Roman" w:hAnsi="Times New Roman" w:cs="Times New Roman"/>
          <w:sz w:val="24"/>
          <w:szCs w:val="24"/>
        </w:rPr>
        <w:t>13</w:t>
      </w:r>
      <w:r w:rsidR="7ABA78C2" w:rsidRPr="1BD68A4A">
        <w:rPr>
          <w:rFonts w:ascii="Times New Roman" w:eastAsia="Times New Roman" w:hAnsi="Times New Roman" w:cs="Times New Roman"/>
          <w:sz w:val="24"/>
          <w:szCs w:val="24"/>
          <w:vertAlign w:val="superscript"/>
        </w:rPr>
        <w:t>6</w:t>
      </w:r>
      <w:r w:rsidR="4E435E15" w:rsidRPr="1BD68A4A">
        <w:rPr>
          <w:rFonts w:ascii="Times New Roman" w:eastAsia="Times New Roman" w:hAnsi="Times New Roman" w:cs="Times New Roman"/>
          <w:sz w:val="24"/>
          <w:szCs w:val="24"/>
        </w:rPr>
        <w:t xml:space="preserve"> alusel heakskiidu saanud finantsvaldusettevõtja ja </w:t>
      </w:r>
      <w:proofErr w:type="spellStart"/>
      <w:r w:rsidR="4E435E15" w:rsidRPr="1BD68A4A">
        <w:rPr>
          <w:rFonts w:ascii="Times New Roman" w:eastAsia="Times New Roman" w:hAnsi="Times New Roman" w:cs="Times New Roman"/>
          <w:sz w:val="24"/>
          <w:szCs w:val="24"/>
        </w:rPr>
        <w:t>segafinantsvaldusettevõtja</w:t>
      </w:r>
      <w:proofErr w:type="spellEnd"/>
      <w:r w:rsidR="4E435E15" w:rsidRPr="1BD68A4A">
        <w:rPr>
          <w:rFonts w:ascii="Times New Roman" w:eastAsia="Times New Roman" w:hAnsi="Times New Roman" w:cs="Times New Roman"/>
          <w:sz w:val="24"/>
          <w:szCs w:val="24"/>
        </w:rPr>
        <w:t xml:space="preserve"> nõukogu ja juhatuse liikmeid.</w:t>
      </w:r>
      <w:r w:rsidR="4F9E825D" w:rsidRPr="1BD68A4A">
        <w:rPr>
          <w:rFonts w:ascii="Times New Roman" w:eastAsia="Times New Roman" w:hAnsi="Times New Roman" w:cs="Times New Roman"/>
          <w:sz w:val="24"/>
          <w:szCs w:val="24"/>
        </w:rPr>
        <w:t>“</w:t>
      </w:r>
      <w:r w:rsidR="4E435E15" w:rsidRPr="1BD68A4A">
        <w:rPr>
          <w:rFonts w:ascii="Times New Roman" w:eastAsia="Times New Roman" w:hAnsi="Times New Roman" w:cs="Times New Roman"/>
          <w:sz w:val="24"/>
          <w:szCs w:val="24"/>
        </w:rPr>
        <w:t>;</w:t>
      </w:r>
    </w:p>
    <w:p w14:paraId="44BFCDC8" w14:textId="4B57BC79" w:rsidR="09A865F9" w:rsidRPr="00FA634D" w:rsidRDefault="09A865F9" w:rsidP="09A865F9">
      <w:pPr>
        <w:spacing w:after="0" w:line="240" w:lineRule="auto"/>
        <w:jc w:val="both"/>
        <w:rPr>
          <w:rFonts w:ascii="Times New Roman" w:hAnsi="Times New Roman" w:cs="Times New Roman"/>
          <w:b/>
          <w:bCs/>
          <w:sz w:val="24"/>
          <w:szCs w:val="24"/>
        </w:rPr>
      </w:pPr>
    </w:p>
    <w:p w14:paraId="48963608" w14:textId="76AA1E95" w:rsidR="00787E61" w:rsidRPr="00FA634D" w:rsidRDefault="490B29F0"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49</w:t>
      </w:r>
      <w:r w:rsidR="00787E61" w:rsidRPr="1BD68A4A">
        <w:rPr>
          <w:rFonts w:ascii="Times New Roman" w:hAnsi="Times New Roman" w:cs="Times New Roman"/>
          <w:b/>
          <w:bCs/>
          <w:sz w:val="24"/>
          <w:szCs w:val="24"/>
        </w:rPr>
        <w:t xml:space="preserve">) </w:t>
      </w:r>
      <w:r w:rsidR="00787E61" w:rsidRPr="1BD68A4A">
        <w:rPr>
          <w:rFonts w:ascii="Times New Roman" w:hAnsi="Times New Roman" w:cs="Times New Roman"/>
          <w:sz w:val="24"/>
          <w:szCs w:val="24"/>
        </w:rPr>
        <w:t xml:space="preserve">paragrahvi 48 lõike 2 esimene lause muudetakse ja sõnastatakse järgmiselt: </w:t>
      </w:r>
    </w:p>
    <w:p w14:paraId="13CF6AE5" w14:textId="269691E7" w:rsidR="00787E61" w:rsidRPr="00FA634D" w:rsidRDefault="7ADC424A" w:rsidP="7A5E8EE7">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069CC13C" w:rsidRPr="1BD68A4A">
        <w:rPr>
          <w:rFonts w:ascii="Times New Roman" w:eastAsia="Times New Roman" w:hAnsi="Times New Roman" w:cs="Times New Roman"/>
          <w:sz w:val="24"/>
          <w:szCs w:val="24"/>
        </w:rPr>
        <w:t>Krediidiasutus ning käesoleva seaduse § 13</w:t>
      </w:r>
      <w:r w:rsidR="22508D54" w:rsidRPr="1BD68A4A">
        <w:rPr>
          <w:rFonts w:ascii="Times New Roman" w:eastAsia="Times New Roman" w:hAnsi="Times New Roman" w:cs="Times New Roman"/>
          <w:sz w:val="24"/>
          <w:szCs w:val="24"/>
          <w:vertAlign w:val="superscript"/>
        </w:rPr>
        <w:t>6</w:t>
      </w:r>
      <w:r w:rsidR="069CC13C" w:rsidRPr="1BD68A4A">
        <w:rPr>
          <w:rFonts w:ascii="Times New Roman" w:eastAsia="Times New Roman" w:hAnsi="Times New Roman" w:cs="Times New Roman"/>
          <w:sz w:val="24"/>
          <w:szCs w:val="24"/>
        </w:rPr>
        <w:t xml:space="preserve"> alusel heakskiidu saanud finantsvaldusettevõtja ja </w:t>
      </w:r>
      <w:proofErr w:type="spellStart"/>
      <w:r w:rsidR="069CC13C" w:rsidRPr="1BD68A4A">
        <w:rPr>
          <w:rFonts w:ascii="Times New Roman" w:eastAsia="Times New Roman" w:hAnsi="Times New Roman" w:cs="Times New Roman"/>
          <w:sz w:val="24"/>
          <w:szCs w:val="24"/>
        </w:rPr>
        <w:t>segafinantsvaldusettevõtja</w:t>
      </w:r>
      <w:proofErr w:type="spellEnd"/>
      <w:r w:rsidR="069CC13C" w:rsidRPr="1BD68A4A">
        <w:rPr>
          <w:rFonts w:ascii="Times New Roman" w:eastAsia="Times New Roman" w:hAnsi="Times New Roman" w:cs="Times New Roman"/>
          <w:sz w:val="24"/>
          <w:szCs w:val="24"/>
        </w:rPr>
        <w:t xml:space="preserve"> pea</w:t>
      </w:r>
      <w:ins w:id="183" w:author="Merike Koppel - JUSTDIGI" w:date="2025-12-29T11:52:00Z" w16du:dateUtc="2025-12-29T09:52:00Z">
        <w:r w:rsidR="005E3F26">
          <w:rPr>
            <w:rFonts w:ascii="Times New Roman" w:eastAsia="Times New Roman" w:hAnsi="Times New Roman" w:cs="Times New Roman"/>
            <w:sz w:val="24"/>
            <w:szCs w:val="24"/>
          </w:rPr>
          <w:t>v</w:t>
        </w:r>
      </w:ins>
      <w:ins w:id="184" w:author="Merike Koppel - JUSTDIGI" w:date="2025-12-29T11:53:00Z" w16du:dateUtc="2025-12-29T09:53:00Z">
        <w:r w:rsidR="005E3F26">
          <w:rPr>
            <w:rFonts w:ascii="Times New Roman" w:eastAsia="Times New Roman" w:hAnsi="Times New Roman" w:cs="Times New Roman"/>
            <w:sz w:val="24"/>
            <w:szCs w:val="24"/>
          </w:rPr>
          <w:t>ad</w:t>
        </w:r>
      </w:ins>
      <w:del w:id="185" w:author="Merike Koppel - JUSTDIGI" w:date="2025-12-29T11:52:00Z" w16du:dateUtc="2025-12-29T09:52:00Z">
        <w:r w:rsidR="2122AD8E" w:rsidRPr="1BD68A4A" w:rsidDel="005E3F26">
          <w:rPr>
            <w:rFonts w:ascii="Times New Roman" w:eastAsia="Times New Roman" w:hAnsi="Times New Roman" w:cs="Times New Roman"/>
            <w:sz w:val="24"/>
            <w:szCs w:val="24"/>
          </w:rPr>
          <w:delText>b</w:delText>
        </w:r>
      </w:del>
      <w:r w:rsidR="069CC13C" w:rsidRPr="1BD68A4A">
        <w:rPr>
          <w:rFonts w:ascii="Times New Roman" w:eastAsia="Times New Roman" w:hAnsi="Times New Roman" w:cs="Times New Roman"/>
          <w:sz w:val="24"/>
          <w:szCs w:val="24"/>
        </w:rPr>
        <w:t xml:space="preserve"> tagama, et </w:t>
      </w:r>
      <w:r w:rsidR="24C6CB54" w:rsidRPr="1BD68A4A">
        <w:rPr>
          <w:rFonts w:ascii="Times New Roman" w:eastAsia="Times New Roman" w:hAnsi="Times New Roman" w:cs="Times New Roman"/>
          <w:sz w:val="24"/>
          <w:szCs w:val="24"/>
        </w:rPr>
        <w:t xml:space="preserve">tema </w:t>
      </w:r>
      <w:r w:rsidR="069CC13C" w:rsidRPr="1BD68A4A">
        <w:rPr>
          <w:rFonts w:ascii="Times New Roman" w:eastAsia="Times New Roman" w:hAnsi="Times New Roman" w:cs="Times New Roman"/>
          <w:sz w:val="24"/>
          <w:szCs w:val="24"/>
        </w:rPr>
        <w:t>juhtidel on krediidiasutuse,</w:t>
      </w:r>
      <w:r w:rsidR="069CC13C" w:rsidRPr="1BD68A4A">
        <w:rPr>
          <w:rFonts w:ascii="Times New Roman" w:eastAsia="Calibri" w:hAnsi="Times New Roman" w:cs="Times New Roman"/>
          <w:sz w:val="24"/>
          <w:szCs w:val="24"/>
        </w:rPr>
        <w:t xml:space="preserve"> </w:t>
      </w:r>
      <w:r w:rsidR="069CC13C" w:rsidRPr="1BD68A4A">
        <w:rPr>
          <w:rFonts w:ascii="Times New Roman" w:eastAsia="Times New Roman" w:hAnsi="Times New Roman" w:cs="Times New Roman"/>
          <w:sz w:val="24"/>
          <w:szCs w:val="24"/>
        </w:rPr>
        <w:t xml:space="preserve">finantsvaldusettevõtja või </w:t>
      </w:r>
      <w:proofErr w:type="spellStart"/>
      <w:r w:rsidR="069CC13C" w:rsidRPr="1BD68A4A">
        <w:rPr>
          <w:rFonts w:ascii="Times New Roman" w:eastAsia="Times New Roman" w:hAnsi="Times New Roman" w:cs="Times New Roman"/>
          <w:sz w:val="24"/>
          <w:szCs w:val="24"/>
        </w:rPr>
        <w:t>segafinantsvaldusettevõtja</w:t>
      </w:r>
      <w:proofErr w:type="spellEnd"/>
      <w:r w:rsidR="069CC13C" w:rsidRPr="1BD68A4A">
        <w:rPr>
          <w:rFonts w:ascii="Times New Roman" w:eastAsia="Times New Roman" w:hAnsi="Times New Roman" w:cs="Times New Roman"/>
          <w:sz w:val="24"/>
          <w:szCs w:val="24"/>
        </w:rPr>
        <w:t xml:space="preserve"> juhtimiseks vajalikud teadmised, oskused, kogemused, haridus, kutsesobivus ja laitmatu ärialane maine.</w:t>
      </w:r>
      <w:r w:rsidR="155D777B" w:rsidRPr="1BD68A4A">
        <w:rPr>
          <w:rFonts w:ascii="Times New Roman" w:eastAsia="Times New Roman" w:hAnsi="Times New Roman" w:cs="Times New Roman"/>
          <w:sz w:val="24"/>
          <w:szCs w:val="24"/>
        </w:rPr>
        <w:t>“</w:t>
      </w:r>
      <w:r w:rsidR="3E058100" w:rsidRPr="1BD68A4A">
        <w:rPr>
          <w:rFonts w:ascii="Times New Roman" w:eastAsia="Times New Roman" w:hAnsi="Times New Roman" w:cs="Times New Roman"/>
          <w:sz w:val="24"/>
          <w:szCs w:val="24"/>
        </w:rPr>
        <w:t>;</w:t>
      </w:r>
    </w:p>
    <w:p w14:paraId="59DA8906" w14:textId="14C33889" w:rsidR="7AB73458" w:rsidRPr="00FA634D" w:rsidRDefault="7AB73458" w:rsidP="14D1E9CD">
      <w:pPr>
        <w:spacing w:after="0" w:line="240" w:lineRule="auto"/>
        <w:jc w:val="both"/>
        <w:rPr>
          <w:rFonts w:ascii="Times New Roman" w:eastAsia="Times New Roman" w:hAnsi="Times New Roman" w:cs="Times New Roman"/>
          <w:sz w:val="24"/>
          <w:szCs w:val="24"/>
        </w:rPr>
      </w:pPr>
    </w:p>
    <w:p w14:paraId="088BA65E" w14:textId="69A52319" w:rsidR="00787E61" w:rsidRPr="00FA634D" w:rsidRDefault="56E1F2A9"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5</w:t>
      </w:r>
      <w:r w:rsidR="1161659F" w:rsidRPr="1BD68A4A">
        <w:rPr>
          <w:rFonts w:ascii="Times New Roman" w:hAnsi="Times New Roman" w:cs="Times New Roman"/>
          <w:b/>
          <w:bCs/>
          <w:sz w:val="24"/>
          <w:szCs w:val="24"/>
        </w:rPr>
        <w:t>0</w:t>
      </w:r>
      <w:r w:rsidR="33CBA7F2" w:rsidRPr="1BD68A4A">
        <w:rPr>
          <w:rFonts w:ascii="Times New Roman" w:hAnsi="Times New Roman" w:cs="Times New Roman"/>
          <w:b/>
          <w:bCs/>
          <w:sz w:val="24"/>
          <w:szCs w:val="24"/>
        </w:rPr>
        <w:t xml:space="preserve">) </w:t>
      </w:r>
      <w:r w:rsidR="33CBA7F2" w:rsidRPr="1BD68A4A">
        <w:rPr>
          <w:rFonts w:ascii="Times New Roman" w:hAnsi="Times New Roman" w:cs="Times New Roman"/>
          <w:sz w:val="24"/>
          <w:szCs w:val="24"/>
        </w:rPr>
        <w:t>paragrahvi 48 lõi</w:t>
      </w:r>
      <w:r w:rsidR="3D259E70" w:rsidRPr="1BD68A4A">
        <w:rPr>
          <w:rFonts w:ascii="Times New Roman" w:hAnsi="Times New Roman" w:cs="Times New Roman"/>
          <w:sz w:val="24"/>
          <w:szCs w:val="24"/>
        </w:rPr>
        <w:t>ked</w:t>
      </w:r>
      <w:r w:rsidR="33CBA7F2" w:rsidRPr="1BD68A4A">
        <w:rPr>
          <w:rFonts w:ascii="Times New Roman" w:hAnsi="Times New Roman" w:cs="Times New Roman"/>
          <w:sz w:val="24"/>
          <w:szCs w:val="24"/>
        </w:rPr>
        <w:t xml:space="preserve"> 2</w:t>
      </w:r>
      <w:r w:rsidR="33CBA7F2" w:rsidRPr="1BD68A4A">
        <w:rPr>
          <w:rFonts w:ascii="Times New Roman" w:hAnsi="Times New Roman" w:cs="Times New Roman"/>
          <w:sz w:val="24"/>
          <w:szCs w:val="24"/>
          <w:vertAlign w:val="superscript"/>
        </w:rPr>
        <w:t>1</w:t>
      </w:r>
      <w:r w:rsidR="33CBA7F2" w:rsidRPr="1BD68A4A">
        <w:rPr>
          <w:rFonts w:ascii="Times New Roman" w:hAnsi="Times New Roman" w:cs="Times New Roman"/>
          <w:sz w:val="24"/>
          <w:szCs w:val="24"/>
        </w:rPr>
        <w:t xml:space="preserve"> </w:t>
      </w:r>
      <w:r w:rsidR="55DFA524" w:rsidRPr="1BD68A4A">
        <w:rPr>
          <w:rFonts w:ascii="Times New Roman" w:hAnsi="Times New Roman" w:cs="Times New Roman"/>
          <w:sz w:val="24"/>
          <w:szCs w:val="24"/>
        </w:rPr>
        <w:t>ja 2</w:t>
      </w:r>
      <w:r w:rsidR="55DFA524" w:rsidRPr="1BD68A4A">
        <w:rPr>
          <w:rFonts w:ascii="Times New Roman" w:hAnsi="Times New Roman" w:cs="Times New Roman"/>
          <w:sz w:val="24"/>
          <w:szCs w:val="24"/>
          <w:vertAlign w:val="superscript"/>
        </w:rPr>
        <w:t>2</w:t>
      </w:r>
      <w:r w:rsidR="55DFA524" w:rsidRPr="1BD68A4A">
        <w:rPr>
          <w:rFonts w:ascii="Times New Roman" w:hAnsi="Times New Roman" w:cs="Times New Roman"/>
          <w:sz w:val="24"/>
          <w:szCs w:val="24"/>
        </w:rPr>
        <w:t xml:space="preserve"> </w:t>
      </w:r>
      <w:r w:rsidR="33CBA7F2" w:rsidRPr="1BD68A4A">
        <w:rPr>
          <w:rFonts w:ascii="Times New Roman" w:hAnsi="Times New Roman" w:cs="Times New Roman"/>
          <w:sz w:val="24"/>
          <w:szCs w:val="24"/>
        </w:rPr>
        <w:t xml:space="preserve">muudetakse </w:t>
      </w:r>
      <w:r w:rsidR="15213FAF" w:rsidRPr="1BD68A4A">
        <w:rPr>
          <w:rFonts w:ascii="Times New Roman" w:hAnsi="Times New Roman" w:cs="Times New Roman"/>
          <w:sz w:val="24"/>
          <w:szCs w:val="24"/>
        </w:rPr>
        <w:t>ning</w:t>
      </w:r>
      <w:r w:rsidR="33CBA7F2" w:rsidRPr="1BD68A4A">
        <w:rPr>
          <w:rFonts w:ascii="Times New Roman" w:hAnsi="Times New Roman" w:cs="Times New Roman"/>
          <w:sz w:val="24"/>
          <w:szCs w:val="24"/>
        </w:rPr>
        <w:t xml:space="preserve"> sõnastatakse järgmiselt: </w:t>
      </w:r>
    </w:p>
    <w:p w14:paraId="3301D751" w14:textId="5CFD544C" w:rsidR="00111357" w:rsidRPr="00FA634D" w:rsidRDefault="03B492C8" w:rsidP="00111357">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48BAF6E3" w:rsidRPr="1BD68A4A">
        <w:rPr>
          <w:rFonts w:ascii="Times New Roman" w:hAnsi="Times New Roman" w:cs="Times New Roman"/>
          <w:sz w:val="24"/>
          <w:szCs w:val="24"/>
        </w:rPr>
        <w:t>(2</w:t>
      </w:r>
      <w:r w:rsidR="48BAF6E3" w:rsidRPr="1BD68A4A">
        <w:rPr>
          <w:rFonts w:ascii="Times New Roman" w:hAnsi="Times New Roman" w:cs="Times New Roman"/>
          <w:sz w:val="24"/>
          <w:szCs w:val="24"/>
          <w:vertAlign w:val="superscript"/>
        </w:rPr>
        <w:t>1</w:t>
      </w:r>
      <w:r w:rsidR="48BAF6E3" w:rsidRPr="1BD68A4A">
        <w:rPr>
          <w:rFonts w:ascii="Times New Roman" w:hAnsi="Times New Roman" w:cs="Times New Roman"/>
          <w:sz w:val="24"/>
          <w:szCs w:val="24"/>
        </w:rPr>
        <w:t xml:space="preserve">) </w:t>
      </w:r>
      <w:r w:rsidR="7479EF48" w:rsidRPr="1BD68A4A">
        <w:rPr>
          <w:rFonts w:ascii="Times New Roman" w:eastAsia="Times New Roman" w:hAnsi="Times New Roman" w:cs="Times New Roman"/>
          <w:sz w:val="24"/>
          <w:szCs w:val="24"/>
        </w:rPr>
        <w:t xml:space="preserve">Käesoleva paragrahvi lõikes </w:t>
      </w:r>
      <w:r w:rsidR="62AAD2B2" w:rsidRPr="1BD68A4A">
        <w:rPr>
          <w:rFonts w:ascii="Times New Roman" w:eastAsia="Times New Roman" w:hAnsi="Times New Roman" w:cs="Times New Roman"/>
          <w:sz w:val="24"/>
          <w:szCs w:val="24"/>
        </w:rPr>
        <w:t>1</w:t>
      </w:r>
      <w:r w:rsidR="7479EF48" w:rsidRPr="1BD68A4A">
        <w:rPr>
          <w:rFonts w:ascii="Times New Roman" w:eastAsia="Times New Roman" w:hAnsi="Times New Roman" w:cs="Times New Roman"/>
          <w:sz w:val="24"/>
          <w:szCs w:val="24"/>
        </w:rPr>
        <w:t xml:space="preserve"> nimetatud juhtide valimise või määramise</w:t>
      </w:r>
      <w:r w:rsidR="25C2785A" w:rsidRPr="1BD68A4A">
        <w:rPr>
          <w:rFonts w:ascii="Times New Roman" w:eastAsia="Times New Roman" w:hAnsi="Times New Roman" w:cs="Times New Roman"/>
          <w:sz w:val="24"/>
          <w:szCs w:val="24"/>
        </w:rPr>
        <w:t xml:space="preserve"> tulemuse</w:t>
      </w:r>
      <w:r w:rsidR="3DFE5FAB" w:rsidRPr="1BD68A4A">
        <w:rPr>
          <w:rFonts w:ascii="Times New Roman" w:eastAsia="Times New Roman" w:hAnsi="Times New Roman" w:cs="Times New Roman"/>
          <w:sz w:val="24"/>
          <w:szCs w:val="24"/>
        </w:rPr>
        <w:t>l</w:t>
      </w:r>
      <w:r w:rsidR="7479EF48" w:rsidRPr="1BD68A4A">
        <w:rPr>
          <w:rFonts w:ascii="Times New Roman" w:eastAsia="Times New Roman" w:hAnsi="Times New Roman" w:cs="Times New Roman"/>
          <w:sz w:val="24"/>
          <w:szCs w:val="24"/>
        </w:rPr>
        <w:t xml:space="preserve"> peab </w:t>
      </w:r>
      <w:del w:id="186" w:author="Merike Koppel - JUSTDIGI" w:date="2025-12-29T11:53:00Z" w16du:dateUtc="2025-12-29T09:53:00Z">
        <w:r w:rsidR="22A10E86" w:rsidRPr="1BD68A4A" w:rsidDel="005E3F26">
          <w:rPr>
            <w:rFonts w:ascii="Times New Roman" w:eastAsia="Times New Roman" w:hAnsi="Times New Roman" w:cs="Times New Roman"/>
            <w:sz w:val="24"/>
            <w:szCs w:val="24"/>
          </w:rPr>
          <w:delText xml:space="preserve">olema </w:delText>
        </w:r>
      </w:del>
      <w:r w:rsidR="7479EF48" w:rsidRPr="1BD68A4A">
        <w:rPr>
          <w:rFonts w:ascii="Times New Roman" w:eastAsia="Times New Roman" w:hAnsi="Times New Roman" w:cs="Times New Roman"/>
          <w:sz w:val="24"/>
          <w:szCs w:val="24"/>
        </w:rPr>
        <w:t xml:space="preserve">nõukogu ja juhatuse </w:t>
      </w:r>
      <w:del w:id="187" w:author="Merike Koppel - JUSTDIGI" w:date="2026-01-03T11:41:00Z" w16du:dateUtc="2026-01-03T09:41:00Z">
        <w:r w:rsidR="7479EF48" w:rsidRPr="1BD68A4A" w:rsidDel="00DE06F3">
          <w:rPr>
            <w:rFonts w:ascii="Times New Roman" w:eastAsia="Times New Roman" w:hAnsi="Times New Roman" w:cs="Times New Roman"/>
            <w:sz w:val="24"/>
            <w:szCs w:val="24"/>
          </w:rPr>
          <w:delText xml:space="preserve">liikmete </w:delText>
        </w:r>
      </w:del>
      <w:commentRangeStart w:id="188"/>
      <w:r w:rsidR="7479EF48" w:rsidRPr="1BD68A4A">
        <w:rPr>
          <w:rFonts w:ascii="Times New Roman" w:eastAsia="Times New Roman" w:hAnsi="Times New Roman" w:cs="Times New Roman"/>
          <w:sz w:val="24"/>
          <w:szCs w:val="24"/>
        </w:rPr>
        <w:t>koosseis</w:t>
      </w:r>
      <w:commentRangeEnd w:id="188"/>
      <w:r w:rsidR="00FF48B8">
        <w:rPr>
          <w:rStyle w:val="Kommentaariviide"/>
        </w:rPr>
        <w:commentReference w:id="188"/>
      </w:r>
      <w:r w:rsidR="7479EF48" w:rsidRPr="1BD68A4A">
        <w:rPr>
          <w:rFonts w:ascii="Times New Roman" w:eastAsia="Times New Roman" w:hAnsi="Times New Roman" w:cs="Times New Roman"/>
          <w:sz w:val="24"/>
          <w:szCs w:val="24"/>
        </w:rPr>
        <w:t xml:space="preserve"> </w:t>
      </w:r>
      <w:ins w:id="189" w:author="Merike Koppel - JUSTDIGI" w:date="2025-12-29T11:53:00Z" w16du:dateUtc="2025-12-29T09:53:00Z">
        <w:r w:rsidR="005E3F26">
          <w:rPr>
            <w:rFonts w:ascii="Times New Roman" w:eastAsia="Times New Roman" w:hAnsi="Times New Roman" w:cs="Times New Roman"/>
            <w:sz w:val="24"/>
            <w:szCs w:val="24"/>
          </w:rPr>
          <w:t xml:space="preserve">olema </w:t>
        </w:r>
      </w:ins>
      <w:r w:rsidR="7479EF48" w:rsidRPr="1BD68A4A">
        <w:rPr>
          <w:rFonts w:ascii="Times New Roman" w:eastAsia="Times New Roman" w:hAnsi="Times New Roman" w:cs="Times New Roman"/>
          <w:sz w:val="24"/>
          <w:szCs w:val="24"/>
        </w:rPr>
        <w:t>piisavalt mitmekesine, vastama krediidiasutuse</w:t>
      </w:r>
      <w:del w:id="190" w:author="Merike Koppel - JUSTDIGI" w:date="2025-12-29T11:53:00Z" w16du:dateUtc="2025-12-29T09:53:00Z">
        <w:r w:rsidR="7479EF48" w:rsidRPr="1BD68A4A" w:rsidDel="005E3F26">
          <w:rPr>
            <w:rFonts w:ascii="Times New Roman" w:eastAsia="Times New Roman" w:hAnsi="Times New Roman" w:cs="Times New Roman"/>
            <w:sz w:val="24"/>
            <w:szCs w:val="24"/>
          </w:rPr>
          <w:delText>s</w:delText>
        </w:r>
      </w:del>
      <w:r w:rsidR="7479EF48" w:rsidRPr="1BD68A4A">
        <w:rPr>
          <w:rFonts w:ascii="Times New Roman" w:eastAsia="Times New Roman" w:hAnsi="Times New Roman" w:cs="Times New Roman"/>
          <w:sz w:val="24"/>
          <w:szCs w:val="24"/>
        </w:rPr>
        <w:t xml:space="preserve"> ning käesoleva seaduse § 13</w:t>
      </w:r>
      <w:r w:rsidR="081C3F1D" w:rsidRPr="1BD68A4A">
        <w:rPr>
          <w:rFonts w:ascii="Times New Roman" w:eastAsia="Times New Roman" w:hAnsi="Times New Roman" w:cs="Times New Roman"/>
          <w:sz w:val="24"/>
          <w:szCs w:val="24"/>
          <w:vertAlign w:val="superscript"/>
        </w:rPr>
        <w:t>6</w:t>
      </w:r>
      <w:r w:rsidR="7479EF48" w:rsidRPr="1BD68A4A">
        <w:rPr>
          <w:rFonts w:ascii="Times New Roman" w:eastAsia="Times New Roman" w:hAnsi="Times New Roman" w:cs="Times New Roman"/>
          <w:sz w:val="24"/>
          <w:szCs w:val="24"/>
        </w:rPr>
        <w:t xml:space="preserve"> alusel heakskiidu saanud finantsvaldusettevõtja</w:t>
      </w:r>
      <w:del w:id="191" w:author="Merike Koppel - JUSTDIGI" w:date="2025-12-29T11:53:00Z" w16du:dateUtc="2025-12-29T09:53:00Z">
        <w:r w:rsidR="7479EF48" w:rsidRPr="1BD68A4A" w:rsidDel="005E3F26">
          <w:rPr>
            <w:rFonts w:ascii="Times New Roman" w:eastAsia="Times New Roman" w:hAnsi="Times New Roman" w:cs="Times New Roman"/>
            <w:sz w:val="24"/>
            <w:szCs w:val="24"/>
          </w:rPr>
          <w:delText>s</w:delText>
        </w:r>
      </w:del>
      <w:r w:rsidR="7479EF48" w:rsidRPr="1BD68A4A">
        <w:rPr>
          <w:rFonts w:ascii="Times New Roman" w:eastAsia="Times New Roman" w:hAnsi="Times New Roman" w:cs="Times New Roman"/>
          <w:sz w:val="24"/>
          <w:szCs w:val="24"/>
        </w:rPr>
        <w:t xml:space="preserve"> ja </w:t>
      </w:r>
      <w:proofErr w:type="spellStart"/>
      <w:r w:rsidR="7479EF48" w:rsidRPr="1BD68A4A">
        <w:rPr>
          <w:rFonts w:ascii="Times New Roman" w:eastAsia="Times New Roman" w:hAnsi="Times New Roman" w:cs="Times New Roman"/>
          <w:sz w:val="24"/>
          <w:szCs w:val="24"/>
        </w:rPr>
        <w:t>segafinantsvaldusettevõtja</w:t>
      </w:r>
      <w:proofErr w:type="spellEnd"/>
      <w:del w:id="192" w:author="Merike Koppel - JUSTDIGI" w:date="2025-12-29T11:53:00Z" w16du:dateUtc="2025-12-29T09:53:00Z">
        <w:r w:rsidR="7479EF48" w:rsidRPr="1BD68A4A" w:rsidDel="005E3F26">
          <w:rPr>
            <w:rFonts w:ascii="Times New Roman" w:eastAsia="Times New Roman" w:hAnsi="Times New Roman" w:cs="Times New Roman"/>
            <w:sz w:val="24"/>
            <w:szCs w:val="24"/>
          </w:rPr>
          <w:delText>s</w:delText>
        </w:r>
      </w:del>
      <w:r w:rsidR="7479EF48" w:rsidRPr="1BD68A4A">
        <w:rPr>
          <w:rFonts w:ascii="Times New Roman" w:eastAsia="Times New Roman" w:hAnsi="Times New Roman" w:cs="Times New Roman"/>
          <w:sz w:val="24"/>
          <w:szCs w:val="24"/>
        </w:rPr>
        <w:t xml:space="preserve"> kehtestatud juhtorgani koosseisu mitmekesisuse põhimõtetele ning</w:t>
      </w:r>
      <w:r w:rsidR="44E1BC1B" w:rsidRPr="1BD68A4A">
        <w:rPr>
          <w:rFonts w:ascii="Times New Roman" w:eastAsia="Times New Roman" w:hAnsi="Times New Roman" w:cs="Times New Roman"/>
          <w:sz w:val="24"/>
          <w:szCs w:val="24"/>
        </w:rPr>
        <w:t xml:space="preserve"> </w:t>
      </w:r>
      <w:del w:id="193" w:author="Merike Koppel - JUSTDIGI" w:date="2025-12-29T11:53:00Z" w16du:dateUtc="2025-12-29T09:53:00Z">
        <w:r w:rsidR="49198264" w:rsidRPr="1BD68A4A" w:rsidDel="005E3F26">
          <w:rPr>
            <w:rFonts w:ascii="Times New Roman" w:eastAsia="Times New Roman" w:hAnsi="Times New Roman" w:cs="Times New Roman"/>
            <w:sz w:val="24"/>
            <w:szCs w:val="24"/>
          </w:rPr>
          <w:delText>ole</w:delText>
        </w:r>
      </w:del>
      <w:ins w:id="194" w:author="Merike Koppel - JUSTDIGI" w:date="2025-12-29T11:53:00Z" w16du:dateUtc="2025-12-29T09:53:00Z">
        <w:r w:rsidR="005E3F26">
          <w:rPr>
            <w:rFonts w:ascii="Times New Roman" w:eastAsia="Times New Roman" w:hAnsi="Times New Roman" w:cs="Times New Roman"/>
            <w:sz w:val="24"/>
            <w:szCs w:val="24"/>
          </w:rPr>
          <w:t>edenda</w:t>
        </w:r>
      </w:ins>
      <w:r w:rsidR="49198264" w:rsidRPr="1BD68A4A">
        <w:rPr>
          <w:rFonts w:ascii="Times New Roman" w:eastAsia="Times New Roman" w:hAnsi="Times New Roman" w:cs="Times New Roman"/>
          <w:sz w:val="24"/>
          <w:szCs w:val="24"/>
        </w:rPr>
        <w:t xml:space="preserve">ma </w:t>
      </w:r>
      <w:r w:rsidR="44E1BC1B" w:rsidRPr="1BD68A4A">
        <w:rPr>
          <w:rFonts w:ascii="Times New Roman" w:eastAsia="Times New Roman" w:hAnsi="Times New Roman" w:cs="Times New Roman"/>
          <w:sz w:val="24"/>
          <w:szCs w:val="24"/>
        </w:rPr>
        <w:t>soolist tasakaalu</w:t>
      </w:r>
      <w:del w:id="195" w:author="Merike Koppel - JUSTDIGI" w:date="2025-12-29T11:53:00Z" w16du:dateUtc="2025-12-29T09:53:00Z">
        <w:r w:rsidR="44E1BC1B" w:rsidRPr="1BD68A4A" w:rsidDel="005E3F26">
          <w:rPr>
            <w:rFonts w:ascii="Times New Roman" w:eastAsia="Times New Roman" w:hAnsi="Times New Roman" w:cs="Times New Roman"/>
            <w:sz w:val="24"/>
            <w:szCs w:val="24"/>
          </w:rPr>
          <w:delText xml:space="preserve"> edendav</w:delText>
        </w:r>
      </w:del>
      <w:r w:rsidR="44E1BC1B" w:rsidRPr="1BD68A4A">
        <w:rPr>
          <w:rFonts w:ascii="Times New Roman" w:eastAsia="Times New Roman" w:hAnsi="Times New Roman" w:cs="Times New Roman"/>
          <w:sz w:val="24"/>
          <w:szCs w:val="24"/>
        </w:rPr>
        <w:t>.</w:t>
      </w:r>
      <w:r w:rsidR="7D741F31" w:rsidRPr="1BD68A4A">
        <w:rPr>
          <w:rFonts w:ascii="Times New Roman" w:eastAsia="Times New Roman" w:hAnsi="Times New Roman" w:cs="Times New Roman"/>
          <w:sz w:val="24"/>
          <w:szCs w:val="24"/>
        </w:rPr>
        <w:t xml:space="preserve"> Juhtide </w:t>
      </w:r>
      <w:commentRangeStart w:id="196"/>
      <w:r w:rsidR="7D741F31" w:rsidRPr="1BD68A4A">
        <w:rPr>
          <w:rFonts w:ascii="Times New Roman" w:eastAsia="Times New Roman" w:hAnsi="Times New Roman" w:cs="Times New Roman"/>
          <w:sz w:val="24"/>
          <w:szCs w:val="24"/>
        </w:rPr>
        <w:t>valimise</w:t>
      </w:r>
      <w:ins w:id="197" w:author="Merike Koppel - JUSTDIGI" w:date="2025-12-29T11:53:00Z" w16du:dateUtc="2025-12-29T09:53:00Z">
        <w:r w:rsidR="005E3F26">
          <w:rPr>
            <w:rFonts w:ascii="Times New Roman" w:eastAsia="Times New Roman" w:hAnsi="Times New Roman" w:cs="Times New Roman"/>
            <w:sz w:val="24"/>
            <w:szCs w:val="24"/>
          </w:rPr>
          <w:t>l</w:t>
        </w:r>
      </w:ins>
      <w:r w:rsidR="7D741F31" w:rsidRPr="1BD68A4A">
        <w:rPr>
          <w:rFonts w:ascii="Times New Roman" w:eastAsia="Times New Roman" w:hAnsi="Times New Roman" w:cs="Times New Roman"/>
          <w:sz w:val="24"/>
          <w:szCs w:val="24"/>
        </w:rPr>
        <w:t xml:space="preserve"> või määramise</w:t>
      </w:r>
      <w:ins w:id="198" w:author="Merike Koppel - JUSTDIGI" w:date="2025-12-29T11:53:00Z" w16du:dateUtc="2025-12-29T09:53:00Z">
        <w:r w:rsidR="005E3F26">
          <w:rPr>
            <w:rFonts w:ascii="Times New Roman" w:eastAsia="Times New Roman" w:hAnsi="Times New Roman" w:cs="Times New Roman"/>
            <w:sz w:val="24"/>
            <w:szCs w:val="24"/>
          </w:rPr>
          <w:t>l</w:t>
        </w:r>
      </w:ins>
      <w:del w:id="199" w:author="Merike Koppel - JUSTDIGI" w:date="2025-12-29T11:53:00Z" w16du:dateUtc="2025-12-29T09:53:00Z">
        <w:r w:rsidR="7D741F31" w:rsidRPr="1BD68A4A" w:rsidDel="005E3F26">
          <w:rPr>
            <w:rFonts w:ascii="Times New Roman" w:eastAsia="Times New Roman" w:hAnsi="Times New Roman" w:cs="Times New Roman"/>
            <w:sz w:val="24"/>
            <w:szCs w:val="24"/>
          </w:rPr>
          <w:delText xml:space="preserve"> </w:delText>
        </w:r>
        <w:r w:rsidR="5B8FF395" w:rsidRPr="1BD68A4A" w:rsidDel="005E3F26">
          <w:rPr>
            <w:rFonts w:ascii="Times New Roman" w:eastAsia="Times New Roman" w:hAnsi="Times New Roman" w:cs="Times New Roman"/>
            <w:sz w:val="24"/>
            <w:szCs w:val="24"/>
          </w:rPr>
          <w:delText>korral</w:delText>
        </w:r>
      </w:del>
      <w:r w:rsidR="5B8FF395" w:rsidRPr="1BD68A4A">
        <w:rPr>
          <w:rFonts w:ascii="Times New Roman" w:eastAsia="Times New Roman" w:hAnsi="Times New Roman" w:cs="Times New Roman"/>
          <w:sz w:val="24"/>
          <w:szCs w:val="24"/>
        </w:rPr>
        <w:t xml:space="preserve"> </w:t>
      </w:r>
      <w:commentRangeEnd w:id="196"/>
      <w:r w:rsidR="00511276">
        <w:rPr>
          <w:rStyle w:val="Kommentaariviide"/>
        </w:rPr>
        <w:commentReference w:id="196"/>
      </w:r>
      <w:r w:rsidR="7D741F31" w:rsidRPr="1BD68A4A">
        <w:rPr>
          <w:rFonts w:ascii="Times New Roman" w:eastAsia="Times New Roman" w:hAnsi="Times New Roman" w:cs="Times New Roman"/>
          <w:sz w:val="24"/>
          <w:szCs w:val="24"/>
        </w:rPr>
        <w:t>tuleb</w:t>
      </w:r>
      <w:r w:rsidR="7479EF48" w:rsidRPr="1BD68A4A">
        <w:rPr>
          <w:rFonts w:ascii="Times New Roman" w:eastAsia="Times New Roman" w:hAnsi="Times New Roman" w:cs="Times New Roman"/>
          <w:sz w:val="24"/>
          <w:szCs w:val="24"/>
        </w:rPr>
        <w:t xml:space="preserve"> taga</w:t>
      </w:r>
      <w:r w:rsidR="20CCD3C6" w:rsidRPr="1BD68A4A">
        <w:rPr>
          <w:rFonts w:ascii="Times New Roman" w:eastAsia="Times New Roman" w:hAnsi="Times New Roman" w:cs="Times New Roman"/>
          <w:sz w:val="24"/>
          <w:szCs w:val="24"/>
        </w:rPr>
        <w:t>d</w:t>
      </w:r>
      <w:r w:rsidR="7479EF48" w:rsidRPr="1BD68A4A">
        <w:rPr>
          <w:rFonts w:ascii="Times New Roman" w:eastAsia="Times New Roman" w:hAnsi="Times New Roman" w:cs="Times New Roman"/>
          <w:sz w:val="24"/>
          <w:szCs w:val="24"/>
        </w:rPr>
        <w:t>a, et juhtorgan oleks töövõimeline</w:t>
      </w:r>
      <w:r w:rsidR="6E00F28F" w:rsidRPr="1BD68A4A">
        <w:rPr>
          <w:rFonts w:ascii="Times New Roman" w:eastAsia="Times New Roman" w:hAnsi="Times New Roman" w:cs="Times New Roman"/>
          <w:sz w:val="24"/>
          <w:szCs w:val="24"/>
        </w:rPr>
        <w:t xml:space="preserve"> </w:t>
      </w:r>
      <w:r w:rsidR="3F50CF03" w:rsidRPr="1BD68A4A">
        <w:rPr>
          <w:rFonts w:ascii="Times New Roman" w:eastAsia="Times New Roman" w:hAnsi="Times New Roman" w:cs="Times New Roman"/>
          <w:sz w:val="24"/>
          <w:szCs w:val="24"/>
        </w:rPr>
        <w:t>ning</w:t>
      </w:r>
      <w:r w:rsidR="7479EF48" w:rsidRPr="1BD68A4A">
        <w:rPr>
          <w:rFonts w:ascii="Times New Roman" w:eastAsia="Times New Roman" w:hAnsi="Times New Roman" w:cs="Times New Roman"/>
          <w:sz w:val="24"/>
          <w:szCs w:val="24"/>
        </w:rPr>
        <w:t xml:space="preserve"> se</w:t>
      </w:r>
      <w:r w:rsidR="3AAAAA54" w:rsidRPr="1BD68A4A">
        <w:rPr>
          <w:rFonts w:ascii="Times New Roman" w:eastAsia="Times New Roman" w:hAnsi="Times New Roman" w:cs="Times New Roman"/>
          <w:sz w:val="24"/>
          <w:szCs w:val="24"/>
        </w:rPr>
        <w:t>lles</w:t>
      </w:r>
      <w:r w:rsidR="7479EF48" w:rsidRPr="1BD68A4A">
        <w:rPr>
          <w:rFonts w:ascii="Times New Roman" w:eastAsia="Times New Roman" w:hAnsi="Times New Roman" w:cs="Times New Roman"/>
          <w:sz w:val="24"/>
          <w:szCs w:val="24"/>
        </w:rPr>
        <w:t xml:space="preserve"> oleksid esindatud eri pädevuse ja ametitaustaga isikud. </w:t>
      </w:r>
      <w:r w:rsidR="48CFCA9E" w:rsidRPr="1BD68A4A">
        <w:rPr>
          <w:rFonts w:ascii="Times New Roman" w:eastAsia="Times New Roman" w:hAnsi="Times New Roman" w:cs="Times New Roman"/>
          <w:sz w:val="24"/>
          <w:szCs w:val="24"/>
        </w:rPr>
        <w:t>J</w:t>
      </w:r>
      <w:r w:rsidR="6F3F3E57" w:rsidRPr="1BD68A4A">
        <w:rPr>
          <w:rFonts w:ascii="Times New Roman" w:eastAsia="Times New Roman" w:hAnsi="Times New Roman" w:cs="Times New Roman"/>
          <w:sz w:val="24"/>
          <w:szCs w:val="24"/>
        </w:rPr>
        <w:t xml:space="preserve">uhtidel peavad olema piisavad teadmised, oskused ja kogemused, et mõista krediidiasutuste tegevust, sealhulgas </w:t>
      </w:r>
      <w:commentRangeStart w:id="200"/>
      <w:r w:rsidR="6F3F3E57" w:rsidRPr="1BD68A4A">
        <w:rPr>
          <w:rFonts w:ascii="Times New Roman" w:eastAsia="Times New Roman" w:hAnsi="Times New Roman" w:cs="Times New Roman"/>
          <w:sz w:val="24"/>
          <w:szCs w:val="24"/>
        </w:rPr>
        <w:t xml:space="preserve">peamisi riske, millele krediidiasutus </w:t>
      </w:r>
      <w:r w:rsidR="002110C0" w:rsidRPr="1BD68A4A">
        <w:rPr>
          <w:rFonts w:ascii="Times New Roman" w:eastAsia="Times New Roman" w:hAnsi="Times New Roman" w:cs="Times New Roman"/>
          <w:sz w:val="24"/>
          <w:szCs w:val="24"/>
        </w:rPr>
        <w:t xml:space="preserve">on </w:t>
      </w:r>
      <w:r w:rsidR="6F3F3E57" w:rsidRPr="1BD68A4A">
        <w:rPr>
          <w:rFonts w:ascii="Times New Roman" w:eastAsia="Times New Roman" w:hAnsi="Times New Roman" w:cs="Times New Roman"/>
          <w:sz w:val="24"/>
          <w:szCs w:val="24"/>
        </w:rPr>
        <w:t>avatud</w:t>
      </w:r>
      <w:r w:rsidR="002110C0" w:rsidRPr="1BD68A4A">
        <w:rPr>
          <w:rFonts w:ascii="Times New Roman" w:eastAsia="Times New Roman" w:hAnsi="Times New Roman" w:cs="Times New Roman"/>
          <w:sz w:val="24"/>
          <w:szCs w:val="24"/>
        </w:rPr>
        <w:t>,</w:t>
      </w:r>
      <w:r w:rsidR="6F3F3E57" w:rsidRPr="1BD68A4A">
        <w:rPr>
          <w:rFonts w:ascii="Times New Roman" w:eastAsia="Times New Roman" w:hAnsi="Times New Roman" w:cs="Times New Roman"/>
          <w:sz w:val="24"/>
          <w:szCs w:val="24"/>
        </w:rPr>
        <w:t xml:space="preserve"> </w:t>
      </w:r>
      <w:commentRangeEnd w:id="200"/>
      <w:r w:rsidR="005E3F26">
        <w:rPr>
          <w:rStyle w:val="Kommentaariviide"/>
        </w:rPr>
        <w:commentReference w:id="200"/>
      </w:r>
      <w:r w:rsidR="6F3F3E57" w:rsidRPr="1BD68A4A">
        <w:rPr>
          <w:rFonts w:ascii="Times New Roman" w:eastAsia="Times New Roman" w:hAnsi="Times New Roman" w:cs="Times New Roman"/>
          <w:sz w:val="24"/>
          <w:szCs w:val="24"/>
        </w:rPr>
        <w:t>ning oma tehtavate otsuste mõju lühi-, kesk</w:t>
      </w:r>
      <w:r w:rsidR="002110C0" w:rsidRPr="1BD68A4A">
        <w:rPr>
          <w:rFonts w:ascii="Times New Roman" w:eastAsia="Times New Roman" w:hAnsi="Times New Roman" w:cs="Times New Roman"/>
          <w:sz w:val="24"/>
          <w:szCs w:val="24"/>
        </w:rPr>
        <w:t>-</w:t>
      </w:r>
      <w:r w:rsidR="6F3F3E57" w:rsidRPr="1BD68A4A">
        <w:rPr>
          <w:rFonts w:ascii="Times New Roman" w:eastAsia="Times New Roman" w:hAnsi="Times New Roman" w:cs="Times New Roman"/>
          <w:sz w:val="24"/>
          <w:szCs w:val="24"/>
        </w:rPr>
        <w:t xml:space="preserve"> ja pikaajalises perspektiivis, muu</w:t>
      </w:r>
      <w:r w:rsidR="2A025999" w:rsidRPr="1BD68A4A">
        <w:rPr>
          <w:rFonts w:ascii="Times New Roman" w:eastAsia="Times New Roman" w:hAnsi="Times New Roman" w:cs="Times New Roman"/>
          <w:sz w:val="24"/>
          <w:szCs w:val="24"/>
        </w:rPr>
        <w:t xml:space="preserve"> </w:t>
      </w:r>
      <w:r w:rsidR="6F3F3E57" w:rsidRPr="1BD68A4A">
        <w:rPr>
          <w:rFonts w:ascii="Times New Roman" w:eastAsia="Times New Roman" w:hAnsi="Times New Roman" w:cs="Times New Roman"/>
          <w:sz w:val="24"/>
          <w:szCs w:val="24"/>
        </w:rPr>
        <w:t>hulgas võttes arves</w:t>
      </w:r>
      <w:r w:rsidR="002110C0" w:rsidRPr="1BD68A4A">
        <w:rPr>
          <w:rFonts w:ascii="Times New Roman" w:eastAsia="Times New Roman" w:hAnsi="Times New Roman" w:cs="Times New Roman"/>
          <w:sz w:val="24"/>
          <w:szCs w:val="24"/>
        </w:rPr>
        <w:t>se</w:t>
      </w:r>
      <w:r w:rsidR="6F3F3E57" w:rsidRPr="1BD68A4A">
        <w:rPr>
          <w:rFonts w:ascii="Times New Roman" w:eastAsia="Times New Roman" w:hAnsi="Times New Roman" w:cs="Times New Roman"/>
          <w:sz w:val="24"/>
          <w:szCs w:val="24"/>
        </w:rPr>
        <w:t xml:space="preserve"> keskkonna-, sotsiaalseid ja juhtimistegureid.</w:t>
      </w:r>
    </w:p>
    <w:p w14:paraId="4CB15061" w14:textId="0FFE3965" w:rsidR="6E52CB83" w:rsidRPr="00FA634D" w:rsidRDefault="6E52CB83" w:rsidP="14D1E9CD">
      <w:pPr>
        <w:spacing w:after="0" w:line="240" w:lineRule="auto"/>
        <w:jc w:val="both"/>
        <w:rPr>
          <w:rFonts w:ascii="Times New Roman" w:hAnsi="Times New Roman" w:cs="Times New Roman"/>
          <w:sz w:val="24"/>
          <w:szCs w:val="24"/>
        </w:rPr>
      </w:pPr>
    </w:p>
    <w:p w14:paraId="68B3EA21" w14:textId="7C0E61F3" w:rsidR="6E52CB83" w:rsidRPr="00FA634D" w:rsidRDefault="61A90A0D" w:rsidP="721BA34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(2</w:t>
      </w:r>
      <w:r w:rsidR="19ABA44B"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r w:rsidR="58EA3C3C" w:rsidRPr="1BD68A4A">
        <w:rPr>
          <w:rFonts w:ascii="Times New Roman" w:eastAsia="Times New Roman" w:hAnsi="Times New Roman" w:cs="Times New Roman"/>
          <w:sz w:val="24"/>
          <w:szCs w:val="24"/>
        </w:rPr>
        <w:t>J</w:t>
      </w:r>
      <w:r w:rsidRPr="1BD68A4A">
        <w:rPr>
          <w:rFonts w:ascii="Times New Roman" w:eastAsia="Times New Roman" w:hAnsi="Times New Roman" w:cs="Times New Roman"/>
          <w:sz w:val="24"/>
          <w:szCs w:val="24"/>
        </w:rPr>
        <w:t>uh</w:t>
      </w:r>
      <w:r w:rsidR="5E100522"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i</w:t>
      </w:r>
      <w:r w:rsidR="44FC1C4C" w:rsidRPr="1BD68A4A">
        <w:rPr>
          <w:rFonts w:ascii="Times New Roman" w:eastAsia="Times New Roman" w:hAnsi="Times New Roman" w:cs="Times New Roman"/>
          <w:sz w:val="24"/>
          <w:szCs w:val="24"/>
        </w:rPr>
        <w:t>de</w:t>
      </w:r>
      <w:r w:rsidRPr="1BD68A4A">
        <w:rPr>
          <w:rFonts w:ascii="Times New Roman" w:eastAsia="Times New Roman" w:hAnsi="Times New Roman" w:cs="Times New Roman"/>
          <w:sz w:val="24"/>
          <w:szCs w:val="24"/>
        </w:rPr>
        <w:t xml:space="preserve">l peab olema </w:t>
      </w:r>
      <w:del w:id="201" w:author="Merike Koppel - JUSTDIGI" w:date="2025-12-29T11:54:00Z" w16du:dateUtc="2025-12-29T09:54:00Z">
        <w:r w:rsidRPr="1BD68A4A" w:rsidDel="005E3F26">
          <w:rPr>
            <w:rFonts w:ascii="Times New Roman" w:eastAsia="Times New Roman" w:hAnsi="Times New Roman" w:cs="Times New Roman"/>
            <w:sz w:val="24"/>
            <w:szCs w:val="24"/>
          </w:rPr>
          <w:delText xml:space="preserve">vajalikus </w:delText>
        </w:r>
        <w:commentRangeStart w:id="202"/>
        <w:r w:rsidRPr="1BD68A4A" w:rsidDel="005E3F26">
          <w:rPr>
            <w:rFonts w:ascii="Times New Roman" w:eastAsia="Times New Roman" w:hAnsi="Times New Roman" w:cs="Times New Roman"/>
            <w:sz w:val="24"/>
            <w:szCs w:val="24"/>
          </w:rPr>
          <w:delText>mahus</w:delText>
        </w:r>
      </w:del>
      <w:ins w:id="203" w:author="Merike Koppel - JUSTDIGI" w:date="2025-12-29T11:54:00Z" w16du:dateUtc="2025-12-29T09:54:00Z">
        <w:r w:rsidR="005E3F26">
          <w:rPr>
            <w:rFonts w:ascii="Times New Roman" w:eastAsia="Times New Roman" w:hAnsi="Times New Roman" w:cs="Times New Roman"/>
            <w:sz w:val="24"/>
            <w:szCs w:val="24"/>
          </w:rPr>
          <w:t>piisavalt</w:t>
        </w:r>
      </w:ins>
      <w:r w:rsidRPr="1BD68A4A">
        <w:rPr>
          <w:rFonts w:ascii="Times New Roman" w:eastAsia="Times New Roman" w:hAnsi="Times New Roman" w:cs="Times New Roman"/>
          <w:sz w:val="24"/>
          <w:szCs w:val="24"/>
        </w:rPr>
        <w:t xml:space="preserve"> aega </w:t>
      </w:r>
      <w:commentRangeEnd w:id="202"/>
      <w:r w:rsidR="005E3F26">
        <w:rPr>
          <w:rStyle w:val="Kommentaariviide"/>
        </w:rPr>
        <w:commentReference w:id="202"/>
      </w:r>
      <w:r w:rsidR="38D1DE71" w:rsidRPr="1BD68A4A">
        <w:rPr>
          <w:rFonts w:ascii="Times New Roman" w:eastAsia="Times New Roman" w:hAnsi="Times New Roman" w:cs="Times New Roman"/>
          <w:sz w:val="24"/>
          <w:szCs w:val="24"/>
        </w:rPr>
        <w:t xml:space="preserve">täita </w:t>
      </w:r>
      <w:r w:rsidRPr="1BD68A4A">
        <w:rPr>
          <w:rFonts w:ascii="Times New Roman" w:eastAsia="Times New Roman" w:hAnsi="Times New Roman" w:cs="Times New Roman"/>
          <w:sz w:val="24"/>
          <w:szCs w:val="24"/>
        </w:rPr>
        <w:t>ametiülesan</w:t>
      </w:r>
      <w:r w:rsidR="38D1DE71" w:rsidRPr="1BD68A4A">
        <w:rPr>
          <w:rFonts w:ascii="Times New Roman" w:eastAsia="Times New Roman" w:hAnsi="Times New Roman" w:cs="Times New Roman"/>
          <w:sz w:val="24"/>
          <w:szCs w:val="24"/>
        </w:rPr>
        <w:t>deid</w:t>
      </w:r>
      <w:r w:rsidRPr="1BD68A4A">
        <w:rPr>
          <w:rFonts w:ascii="Times New Roman" w:eastAsia="Times New Roman" w:hAnsi="Times New Roman" w:cs="Times New Roman"/>
          <w:sz w:val="24"/>
          <w:szCs w:val="24"/>
        </w:rPr>
        <w:t xml:space="preserve"> </w:t>
      </w:r>
      <w:r w:rsidR="285A1EE6" w:rsidRPr="1BD68A4A">
        <w:rPr>
          <w:rFonts w:ascii="Times New Roman" w:eastAsia="Times New Roman" w:hAnsi="Times New Roman" w:cs="Times New Roman"/>
          <w:sz w:val="24"/>
          <w:szCs w:val="24"/>
        </w:rPr>
        <w:t xml:space="preserve">konkreetsel </w:t>
      </w:r>
      <w:r w:rsidRPr="1BD68A4A">
        <w:rPr>
          <w:rFonts w:ascii="Times New Roman" w:eastAsia="Times New Roman" w:hAnsi="Times New Roman" w:cs="Times New Roman"/>
          <w:sz w:val="24"/>
          <w:szCs w:val="24"/>
        </w:rPr>
        <w:t xml:space="preserve">ametikohal ning ta peab oma teadmiste, oskuste ja kogemuste poolest </w:t>
      </w:r>
      <w:r w:rsidR="03957CC3" w:rsidRPr="1BD68A4A">
        <w:rPr>
          <w:rFonts w:ascii="Times New Roman" w:eastAsia="Times New Roman" w:hAnsi="Times New Roman" w:cs="Times New Roman"/>
          <w:sz w:val="24"/>
          <w:szCs w:val="24"/>
        </w:rPr>
        <w:t xml:space="preserve">sobituma </w:t>
      </w:r>
      <w:r w:rsidRPr="1BD68A4A">
        <w:rPr>
          <w:rFonts w:ascii="Times New Roman" w:eastAsia="Times New Roman" w:hAnsi="Times New Roman" w:cs="Times New Roman"/>
          <w:sz w:val="24"/>
          <w:szCs w:val="24"/>
        </w:rPr>
        <w:t>juhtorgani koosseisu.</w:t>
      </w:r>
      <w:r w:rsidR="285A1EE6" w:rsidRPr="1BD68A4A">
        <w:rPr>
          <w:rFonts w:ascii="Times New Roman" w:eastAsia="Times New Roman" w:hAnsi="Times New Roman" w:cs="Times New Roman"/>
          <w:sz w:val="24"/>
          <w:szCs w:val="24"/>
        </w:rPr>
        <w:t>“</w:t>
      </w:r>
      <w:r w:rsidR="4514327E" w:rsidRPr="1BD68A4A">
        <w:rPr>
          <w:rFonts w:ascii="Times New Roman" w:eastAsia="Times New Roman" w:hAnsi="Times New Roman" w:cs="Times New Roman"/>
          <w:sz w:val="24"/>
          <w:szCs w:val="24"/>
        </w:rPr>
        <w:t>;</w:t>
      </w:r>
    </w:p>
    <w:p w14:paraId="1C202A3E" w14:textId="59386354" w:rsidR="1DBCFD9F" w:rsidRPr="00FA634D" w:rsidRDefault="1DBCFD9F" w:rsidP="1DBCFD9F">
      <w:pPr>
        <w:spacing w:after="0" w:line="240" w:lineRule="auto"/>
        <w:jc w:val="both"/>
        <w:rPr>
          <w:rFonts w:ascii="Times New Roman" w:hAnsi="Times New Roman" w:cs="Times New Roman"/>
          <w:sz w:val="24"/>
          <w:szCs w:val="24"/>
        </w:rPr>
      </w:pPr>
    </w:p>
    <w:p w14:paraId="6908C75B" w14:textId="4C05CF70" w:rsidR="00DB066A" w:rsidRPr="00FA634D" w:rsidRDefault="00130B38"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5</w:t>
      </w:r>
      <w:r w:rsidR="5E0C1B90" w:rsidRPr="1BD68A4A">
        <w:rPr>
          <w:rFonts w:ascii="Times New Roman" w:hAnsi="Times New Roman" w:cs="Times New Roman"/>
          <w:b/>
          <w:bCs/>
          <w:sz w:val="24"/>
          <w:szCs w:val="24"/>
        </w:rPr>
        <w:t>1</w:t>
      </w:r>
      <w:r w:rsidR="77736C04" w:rsidRPr="1BD68A4A">
        <w:rPr>
          <w:rFonts w:ascii="Times New Roman" w:hAnsi="Times New Roman" w:cs="Times New Roman"/>
          <w:b/>
          <w:bCs/>
          <w:sz w:val="24"/>
          <w:szCs w:val="24"/>
        </w:rPr>
        <w:t xml:space="preserve">) </w:t>
      </w:r>
      <w:r w:rsidR="77736C04" w:rsidRPr="1BD68A4A">
        <w:rPr>
          <w:rFonts w:ascii="Times New Roman" w:hAnsi="Times New Roman" w:cs="Times New Roman"/>
          <w:sz w:val="24"/>
          <w:szCs w:val="24"/>
        </w:rPr>
        <w:t>paragrahvi 48 täiendatakse lõigetega 2</w:t>
      </w:r>
      <w:r w:rsidR="77736C04" w:rsidRPr="1BD68A4A">
        <w:rPr>
          <w:rFonts w:ascii="Times New Roman" w:hAnsi="Times New Roman" w:cs="Times New Roman"/>
          <w:sz w:val="24"/>
          <w:szCs w:val="24"/>
          <w:vertAlign w:val="superscript"/>
        </w:rPr>
        <w:t>3</w:t>
      </w:r>
      <w:r w:rsidR="5633247D" w:rsidRPr="1BD68A4A">
        <w:rPr>
          <w:rFonts w:ascii="Times New Roman" w:eastAsia="Times New Roman" w:hAnsi="Times New Roman" w:cs="Times New Roman"/>
          <w:sz w:val="24"/>
          <w:szCs w:val="24"/>
        </w:rPr>
        <w:t>–</w:t>
      </w:r>
      <w:r w:rsidR="359C9578" w:rsidRPr="1BD68A4A">
        <w:rPr>
          <w:rFonts w:ascii="Times New Roman" w:hAnsi="Times New Roman" w:cs="Times New Roman"/>
          <w:sz w:val="24"/>
          <w:szCs w:val="24"/>
        </w:rPr>
        <w:t>2</w:t>
      </w:r>
      <w:r w:rsidR="1F36D957" w:rsidRPr="1BD68A4A">
        <w:rPr>
          <w:rFonts w:ascii="Times New Roman" w:hAnsi="Times New Roman" w:cs="Times New Roman"/>
          <w:sz w:val="24"/>
          <w:szCs w:val="24"/>
          <w:vertAlign w:val="superscript"/>
        </w:rPr>
        <w:t>5</w:t>
      </w:r>
      <w:r w:rsidR="77736C04" w:rsidRPr="1BD68A4A">
        <w:rPr>
          <w:rFonts w:ascii="Times New Roman" w:hAnsi="Times New Roman" w:cs="Times New Roman"/>
          <w:sz w:val="24"/>
          <w:szCs w:val="24"/>
        </w:rPr>
        <w:t xml:space="preserve"> järgmises sõnastuses: </w:t>
      </w:r>
    </w:p>
    <w:p w14:paraId="00B00D4F" w14:textId="21CB6358" w:rsidR="2979E25E" w:rsidRPr="00FA634D" w:rsidRDefault="03B492C8" w:rsidP="1DBCFD9F">
      <w:pPr>
        <w:shd w:val="clear" w:color="auto" w:fill="FFFFFF" w:themeFill="background1"/>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7ADDEF72" w:rsidRPr="1BD68A4A">
        <w:rPr>
          <w:rFonts w:ascii="Times New Roman" w:eastAsia="Times New Roman" w:hAnsi="Times New Roman" w:cs="Times New Roman"/>
          <w:sz w:val="24"/>
          <w:szCs w:val="24"/>
        </w:rPr>
        <w:t>(2</w:t>
      </w:r>
      <w:r w:rsidR="7ADDEF72" w:rsidRPr="1BD68A4A">
        <w:rPr>
          <w:rFonts w:ascii="Times New Roman" w:eastAsia="Times New Roman" w:hAnsi="Times New Roman" w:cs="Times New Roman"/>
          <w:sz w:val="24"/>
          <w:szCs w:val="24"/>
          <w:vertAlign w:val="superscript"/>
        </w:rPr>
        <w:t>3</w:t>
      </w:r>
      <w:r w:rsidR="7ADDEF72" w:rsidRPr="1BD68A4A">
        <w:rPr>
          <w:rFonts w:ascii="Times New Roman" w:eastAsia="Times New Roman" w:hAnsi="Times New Roman" w:cs="Times New Roman"/>
          <w:sz w:val="24"/>
          <w:szCs w:val="24"/>
        </w:rPr>
        <w:t>) Krediidiasutuse</w:t>
      </w:r>
      <w:r w:rsidR="03C8E065" w:rsidRPr="1BD68A4A">
        <w:rPr>
          <w:rFonts w:ascii="Times New Roman" w:eastAsia="Times New Roman" w:hAnsi="Times New Roman" w:cs="Times New Roman"/>
          <w:sz w:val="24"/>
          <w:szCs w:val="24"/>
        </w:rPr>
        <w:t xml:space="preserve"> ning </w:t>
      </w:r>
      <w:r w:rsidR="76E57D38" w:rsidRPr="1BD68A4A">
        <w:rPr>
          <w:rFonts w:ascii="Times New Roman" w:eastAsia="Times New Roman" w:hAnsi="Times New Roman" w:cs="Times New Roman"/>
          <w:sz w:val="24"/>
          <w:szCs w:val="24"/>
        </w:rPr>
        <w:t>käesoleva seaduse § 13</w:t>
      </w:r>
      <w:r w:rsidR="76E57D38" w:rsidRPr="1BD68A4A">
        <w:rPr>
          <w:rFonts w:ascii="Times New Roman" w:eastAsia="Times New Roman" w:hAnsi="Times New Roman" w:cs="Times New Roman"/>
          <w:sz w:val="24"/>
          <w:szCs w:val="24"/>
          <w:vertAlign w:val="superscript"/>
        </w:rPr>
        <w:t>6</w:t>
      </w:r>
      <w:r w:rsidR="76E57D38" w:rsidRPr="1BD68A4A">
        <w:rPr>
          <w:rFonts w:ascii="Times New Roman" w:eastAsia="Times New Roman" w:hAnsi="Times New Roman" w:cs="Times New Roman"/>
          <w:sz w:val="24"/>
          <w:szCs w:val="24"/>
        </w:rPr>
        <w:t xml:space="preserve"> alusel heakskiidu saanud </w:t>
      </w:r>
      <w:r w:rsidR="03C8E065" w:rsidRPr="1BD68A4A">
        <w:rPr>
          <w:rFonts w:ascii="Times New Roman" w:eastAsia="Times New Roman" w:hAnsi="Times New Roman" w:cs="Times New Roman"/>
          <w:sz w:val="24"/>
          <w:szCs w:val="24"/>
        </w:rPr>
        <w:t xml:space="preserve">finantsvaldusettevõtja ja </w:t>
      </w:r>
      <w:proofErr w:type="spellStart"/>
      <w:r w:rsidR="03C8E065" w:rsidRPr="1BD68A4A">
        <w:rPr>
          <w:rFonts w:ascii="Times New Roman" w:eastAsia="Times New Roman" w:hAnsi="Times New Roman" w:cs="Times New Roman"/>
          <w:sz w:val="24"/>
          <w:szCs w:val="24"/>
        </w:rPr>
        <w:t>segafinantsvaldusettevõtja</w:t>
      </w:r>
      <w:proofErr w:type="spellEnd"/>
      <w:r w:rsidR="7ADDEF72" w:rsidRPr="1BD68A4A">
        <w:rPr>
          <w:rFonts w:ascii="Times New Roman" w:eastAsia="Times New Roman" w:hAnsi="Times New Roman" w:cs="Times New Roman"/>
          <w:sz w:val="24"/>
          <w:szCs w:val="24"/>
        </w:rPr>
        <w:t xml:space="preserve"> juhid peavad tegutsema ausalt ja usaldusväärselt </w:t>
      </w:r>
      <w:r w:rsidR="3FFD1065" w:rsidRPr="1BD68A4A">
        <w:rPr>
          <w:rFonts w:ascii="Times New Roman" w:eastAsia="Times New Roman" w:hAnsi="Times New Roman" w:cs="Times New Roman"/>
          <w:sz w:val="24"/>
          <w:szCs w:val="24"/>
        </w:rPr>
        <w:t xml:space="preserve">ning olema oma </w:t>
      </w:r>
      <w:r w:rsidR="7ADDEF72" w:rsidRPr="1BD68A4A">
        <w:rPr>
          <w:rFonts w:ascii="Times New Roman" w:eastAsia="Times New Roman" w:hAnsi="Times New Roman" w:cs="Times New Roman"/>
          <w:sz w:val="24"/>
          <w:szCs w:val="24"/>
        </w:rPr>
        <w:t>otsu</w:t>
      </w:r>
      <w:r w:rsidR="07800E4A" w:rsidRPr="1BD68A4A">
        <w:rPr>
          <w:rFonts w:ascii="Times New Roman" w:eastAsia="Times New Roman" w:hAnsi="Times New Roman" w:cs="Times New Roman"/>
          <w:sz w:val="24"/>
          <w:szCs w:val="24"/>
        </w:rPr>
        <w:t xml:space="preserve">ste tegemisel </w:t>
      </w:r>
      <w:commentRangeStart w:id="204"/>
      <w:r w:rsidR="7ADDEF72" w:rsidRPr="1BD68A4A">
        <w:rPr>
          <w:rFonts w:ascii="Times New Roman" w:eastAsia="Times New Roman" w:hAnsi="Times New Roman" w:cs="Times New Roman"/>
          <w:sz w:val="24"/>
          <w:szCs w:val="24"/>
        </w:rPr>
        <w:t>vabad.</w:t>
      </w:r>
      <w:commentRangeEnd w:id="204"/>
      <w:r w:rsidR="005E3F26">
        <w:rPr>
          <w:rStyle w:val="Kommentaariviide"/>
        </w:rPr>
        <w:commentReference w:id="204"/>
      </w:r>
    </w:p>
    <w:p w14:paraId="5F033FBA" w14:textId="24C27688" w:rsidR="1DBCFD9F" w:rsidRPr="00FA634D" w:rsidRDefault="1DBCFD9F" w:rsidP="1DBCFD9F">
      <w:pPr>
        <w:shd w:val="clear" w:color="auto" w:fill="FFFFFF" w:themeFill="background1"/>
        <w:spacing w:after="0" w:line="240" w:lineRule="auto"/>
        <w:jc w:val="both"/>
        <w:rPr>
          <w:rFonts w:ascii="Times New Roman" w:eastAsia="Times New Roman" w:hAnsi="Times New Roman" w:cs="Times New Roman"/>
          <w:sz w:val="24"/>
          <w:szCs w:val="24"/>
        </w:rPr>
      </w:pPr>
    </w:p>
    <w:p w14:paraId="16195527" w14:textId="640B64B3" w:rsidR="32A14592" w:rsidRPr="00FA634D" w:rsidRDefault="64AD4B65" w:rsidP="1DBCFD9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w:t>
      </w:r>
      <w:r w:rsidRPr="1BD68A4A">
        <w:rPr>
          <w:rFonts w:ascii="Times New Roman" w:eastAsia="Times New Roman" w:hAnsi="Times New Roman" w:cs="Times New Roman"/>
          <w:sz w:val="24"/>
          <w:szCs w:val="24"/>
          <w:vertAlign w:val="superscript"/>
        </w:rPr>
        <w:t>4</w:t>
      </w:r>
      <w:r w:rsidRPr="1BD68A4A">
        <w:rPr>
          <w:rFonts w:ascii="Times New Roman" w:eastAsia="Times New Roman" w:hAnsi="Times New Roman" w:cs="Times New Roman"/>
          <w:sz w:val="24"/>
          <w:szCs w:val="24"/>
        </w:rPr>
        <w:t>) Krediidiasutus</w:t>
      </w:r>
      <w:r w:rsidR="2AFABAFA" w:rsidRPr="1BD68A4A">
        <w:rPr>
          <w:rFonts w:ascii="Times New Roman" w:eastAsia="Times New Roman" w:hAnsi="Times New Roman" w:cs="Times New Roman"/>
          <w:sz w:val="24"/>
          <w:szCs w:val="24"/>
        </w:rPr>
        <w:t xml:space="preserve"> ning</w:t>
      </w:r>
      <w:r w:rsidR="50ECDBB4" w:rsidRPr="1BD68A4A">
        <w:rPr>
          <w:rFonts w:ascii="Times New Roman" w:eastAsia="Times New Roman" w:hAnsi="Times New Roman" w:cs="Times New Roman"/>
          <w:sz w:val="24"/>
          <w:szCs w:val="24"/>
        </w:rPr>
        <w:t xml:space="preserve"> </w:t>
      </w:r>
      <w:r w:rsidR="270F565B" w:rsidRPr="1BD68A4A">
        <w:rPr>
          <w:rFonts w:ascii="Times New Roman" w:eastAsia="Times New Roman" w:hAnsi="Times New Roman" w:cs="Times New Roman"/>
          <w:sz w:val="24"/>
          <w:szCs w:val="24"/>
        </w:rPr>
        <w:t>käesoleva seaduse § 13</w:t>
      </w:r>
      <w:r w:rsidR="270F565B" w:rsidRPr="1BD68A4A">
        <w:rPr>
          <w:rFonts w:ascii="Times New Roman" w:eastAsia="Times New Roman" w:hAnsi="Times New Roman" w:cs="Times New Roman"/>
          <w:sz w:val="24"/>
          <w:szCs w:val="24"/>
          <w:vertAlign w:val="superscript"/>
        </w:rPr>
        <w:t>6</w:t>
      </w:r>
      <w:r w:rsidR="270F565B" w:rsidRPr="1BD68A4A">
        <w:rPr>
          <w:rFonts w:ascii="Times New Roman" w:eastAsia="Times New Roman" w:hAnsi="Times New Roman" w:cs="Times New Roman"/>
          <w:sz w:val="24"/>
          <w:szCs w:val="24"/>
        </w:rPr>
        <w:t xml:space="preserve"> alusel heakskiidu saanud finantsvaldusettevõtja ja </w:t>
      </w:r>
      <w:proofErr w:type="spellStart"/>
      <w:r w:rsidR="270F565B" w:rsidRPr="1BD68A4A">
        <w:rPr>
          <w:rFonts w:ascii="Times New Roman" w:eastAsia="Times New Roman" w:hAnsi="Times New Roman" w:cs="Times New Roman"/>
          <w:sz w:val="24"/>
          <w:szCs w:val="24"/>
        </w:rPr>
        <w:t>segafinantsvaldusettevõtja</w:t>
      </w:r>
      <w:proofErr w:type="spellEnd"/>
      <w:r w:rsidR="270F565B"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kontrolli</w:t>
      </w:r>
      <w:del w:id="205" w:author="Merike Koppel - JUSTDIGI" w:date="2025-12-29T11:55:00Z" w16du:dateUtc="2025-12-29T09:55:00Z">
        <w:r w:rsidRPr="1BD68A4A" w:rsidDel="005E3F26">
          <w:rPr>
            <w:rFonts w:ascii="Times New Roman" w:eastAsia="Times New Roman" w:hAnsi="Times New Roman" w:cs="Times New Roman"/>
            <w:sz w:val="24"/>
            <w:szCs w:val="24"/>
          </w:rPr>
          <w:delText>b</w:delText>
        </w:r>
      </w:del>
      <w:ins w:id="206" w:author="Merike Koppel - JUSTDIGI" w:date="2025-12-29T11:55:00Z" w16du:dateUtc="2025-12-29T09:55:00Z">
        <w:r w:rsidR="005E3F26">
          <w:rPr>
            <w:rFonts w:ascii="Times New Roman" w:eastAsia="Times New Roman" w:hAnsi="Times New Roman" w:cs="Times New Roman"/>
            <w:sz w:val="24"/>
            <w:szCs w:val="24"/>
          </w:rPr>
          <w:t>vad</w:t>
        </w:r>
      </w:ins>
      <w:r w:rsidRPr="1BD68A4A">
        <w:rPr>
          <w:rFonts w:ascii="Times New Roman" w:eastAsia="Times New Roman" w:hAnsi="Times New Roman" w:cs="Times New Roman"/>
          <w:sz w:val="24"/>
          <w:szCs w:val="24"/>
        </w:rPr>
        <w:t>, taga</w:t>
      </w:r>
      <w:del w:id="207" w:author="Merike Koppel - JUSTDIGI" w:date="2025-12-29T11:55:00Z" w16du:dateUtc="2025-12-29T09:55:00Z">
        <w:r w:rsidRPr="1BD68A4A" w:rsidDel="005E3F26">
          <w:rPr>
            <w:rFonts w:ascii="Times New Roman" w:eastAsia="Times New Roman" w:hAnsi="Times New Roman" w:cs="Times New Roman"/>
            <w:sz w:val="24"/>
            <w:szCs w:val="24"/>
          </w:rPr>
          <w:delText>b</w:delText>
        </w:r>
      </w:del>
      <w:ins w:id="208" w:author="Merike Koppel - JUSTDIGI" w:date="2025-12-29T11:55:00Z" w16du:dateUtc="2025-12-29T09:55:00Z">
        <w:r w:rsidR="005E3F26">
          <w:rPr>
            <w:rFonts w:ascii="Times New Roman" w:eastAsia="Times New Roman" w:hAnsi="Times New Roman" w:cs="Times New Roman"/>
            <w:sz w:val="24"/>
            <w:szCs w:val="24"/>
          </w:rPr>
          <w:t>vad</w:t>
        </w:r>
      </w:ins>
      <w:r w:rsidRPr="1BD68A4A">
        <w:rPr>
          <w:rFonts w:ascii="Times New Roman" w:eastAsia="Times New Roman" w:hAnsi="Times New Roman" w:cs="Times New Roman"/>
          <w:sz w:val="24"/>
          <w:szCs w:val="24"/>
        </w:rPr>
        <w:t xml:space="preserve"> ja vastuta</w:t>
      </w:r>
      <w:del w:id="209" w:author="Merike Koppel - JUSTDIGI" w:date="2025-12-29T11:55:00Z" w16du:dateUtc="2025-12-29T09:55:00Z">
        <w:r w:rsidRPr="1BD68A4A" w:rsidDel="005E3F26">
          <w:rPr>
            <w:rFonts w:ascii="Times New Roman" w:eastAsia="Times New Roman" w:hAnsi="Times New Roman" w:cs="Times New Roman"/>
            <w:sz w:val="24"/>
            <w:szCs w:val="24"/>
          </w:rPr>
          <w:delText>b</w:delText>
        </w:r>
      </w:del>
      <w:ins w:id="210" w:author="Merike Koppel - JUSTDIGI" w:date="2025-12-29T11:55:00Z" w16du:dateUtc="2025-12-29T09:55:00Z">
        <w:r w:rsidR="005E3F26">
          <w:rPr>
            <w:rFonts w:ascii="Times New Roman" w:eastAsia="Times New Roman" w:hAnsi="Times New Roman" w:cs="Times New Roman"/>
            <w:sz w:val="24"/>
            <w:szCs w:val="24"/>
          </w:rPr>
          <w:t>vad</w:t>
        </w:r>
      </w:ins>
      <w:r w:rsidRPr="1BD68A4A">
        <w:rPr>
          <w:rFonts w:ascii="Times New Roman" w:eastAsia="Times New Roman" w:hAnsi="Times New Roman" w:cs="Times New Roman"/>
          <w:sz w:val="24"/>
          <w:szCs w:val="24"/>
        </w:rPr>
        <w:t>, et tema juhid vastavad igal ajal käesoleva seaduse</w:t>
      </w:r>
      <w:r w:rsidR="5621FCA0" w:rsidRPr="1BD68A4A">
        <w:rPr>
          <w:rFonts w:ascii="Times New Roman" w:eastAsia="Times New Roman" w:hAnsi="Times New Roman" w:cs="Times New Roman"/>
          <w:sz w:val="24"/>
          <w:szCs w:val="24"/>
        </w:rPr>
        <w:t xml:space="preserve"> </w:t>
      </w:r>
      <w:r w:rsidR="080C8AED" w:rsidRPr="1BD68A4A">
        <w:rPr>
          <w:rFonts w:ascii="Times New Roman" w:eastAsia="Times New Roman" w:hAnsi="Times New Roman" w:cs="Times New Roman"/>
          <w:sz w:val="24"/>
          <w:szCs w:val="24"/>
        </w:rPr>
        <w:t>alusel</w:t>
      </w:r>
      <w:r w:rsidRPr="1BD68A4A">
        <w:rPr>
          <w:rFonts w:ascii="Times New Roman" w:eastAsia="Times New Roman" w:hAnsi="Times New Roman" w:cs="Times New Roman"/>
          <w:sz w:val="24"/>
          <w:szCs w:val="24"/>
        </w:rPr>
        <w:t xml:space="preserve"> juhtidele kehtestatud nõuetele, </w:t>
      </w:r>
      <w:r w:rsidR="684E81B5" w:rsidRPr="1BD68A4A">
        <w:rPr>
          <w:rFonts w:ascii="Times New Roman" w:eastAsia="Times New Roman" w:hAnsi="Times New Roman" w:cs="Times New Roman"/>
          <w:sz w:val="24"/>
          <w:szCs w:val="24"/>
        </w:rPr>
        <w:t>tehes</w:t>
      </w:r>
      <w:r w:rsidR="3FEB0AB4" w:rsidRPr="1BD68A4A">
        <w:rPr>
          <w:rFonts w:ascii="Times New Roman" w:eastAsia="Times New Roman" w:hAnsi="Times New Roman" w:cs="Times New Roman"/>
          <w:sz w:val="24"/>
          <w:szCs w:val="24"/>
        </w:rPr>
        <w:t xml:space="preserve"> asutusesisese</w:t>
      </w:r>
      <w:r w:rsidRPr="1BD68A4A">
        <w:rPr>
          <w:rFonts w:ascii="Times New Roman" w:eastAsia="Times New Roman" w:hAnsi="Times New Roman" w:cs="Times New Roman"/>
          <w:sz w:val="24"/>
          <w:szCs w:val="24"/>
        </w:rPr>
        <w:t xml:space="preserve"> sobivushindamise </w:t>
      </w:r>
      <w:r w:rsidR="4C5F51F9"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 xml:space="preserve">dokumenteerides </w:t>
      </w:r>
      <w:r w:rsidR="080C8AED" w:rsidRPr="1BD68A4A">
        <w:rPr>
          <w:rFonts w:ascii="Times New Roman" w:eastAsia="Times New Roman" w:hAnsi="Times New Roman" w:cs="Times New Roman"/>
          <w:sz w:val="24"/>
          <w:szCs w:val="24"/>
        </w:rPr>
        <w:t>sellekohase</w:t>
      </w:r>
      <w:r w:rsidR="59303E29"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protsessi. </w:t>
      </w:r>
    </w:p>
    <w:p w14:paraId="2618B6E0" w14:textId="372E205E" w:rsidR="20DD2A98" w:rsidRPr="00FA634D" w:rsidRDefault="20DD2A98" w:rsidP="20DD2A98">
      <w:pPr>
        <w:shd w:val="clear" w:color="auto" w:fill="FFFFFF" w:themeFill="background1"/>
        <w:spacing w:after="0" w:line="240" w:lineRule="auto"/>
        <w:jc w:val="both"/>
        <w:rPr>
          <w:rFonts w:ascii="Times New Roman" w:eastAsia="Times New Roman" w:hAnsi="Times New Roman" w:cs="Times New Roman"/>
          <w:sz w:val="24"/>
          <w:szCs w:val="24"/>
        </w:rPr>
      </w:pPr>
    </w:p>
    <w:p w14:paraId="7B4342AF" w14:textId="3447AD89" w:rsidR="32A14592" w:rsidRPr="00FA634D" w:rsidRDefault="4C7BA323"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(2</w:t>
      </w:r>
      <w:r w:rsidRPr="1BD68A4A">
        <w:rPr>
          <w:rFonts w:ascii="Times New Roman" w:eastAsia="Times New Roman" w:hAnsi="Times New Roman" w:cs="Times New Roman"/>
          <w:sz w:val="24"/>
          <w:szCs w:val="24"/>
          <w:vertAlign w:val="superscript"/>
        </w:rPr>
        <w:t>5</w:t>
      </w:r>
      <w:r w:rsidRPr="1BD68A4A">
        <w:rPr>
          <w:rFonts w:ascii="Times New Roman" w:eastAsia="Times New Roman" w:hAnsi="Times New Roman" w:cs="Times New Roman"/>
          <w:sz w:val="24"/>
          <w:szCs w:val="24"/>
        </w:rPr>
        <w:t xml:space="preserve">) </w:t>
      </w:r>
      <w:r w:rsidR="7ADDEF72" w:rsidRPr="1BD68A4A">
        <w:rPr>
          <w:rFonts w:ascii="Times New Roman" w:eastAsia="Times New Roman" w:hAnsi="Times New Roman" w:cs="Times New Roman"/>
          <w:sz w:val="24"/>
          <w:szCs w:val="24"/>
        </w:rPr>
        <w:t>Kui krediidiasutus</w:t>
      </w:r>
      <w:r w:rsidR="44DF5524" w:rsidRPr="1BD68A4A">
        <w:rPr>
          <w:rFonts w:ascii="Times New Roman" w:eastAsia="Times New Roman" w:hAnsi="Times New Roman" w:cs="Times New Roman"/>
          <w:sz w:val="24"/>
          <w:szCs w:val="24"/>
        </w:rPr>
        <w:t xml:space="preserve"> või käesoleva seaduse § 13</w:t>
      </w:r>
      <w:r w:rsidR="44DF5524" w:rsidRPr="1BD68A4A">
        <w:rPr>
          <w:rFonts w:ascii="Times New Roman" w:eastAsia="Times New Roman" w:hAnsi="Times New Roman" w:cs="Times New Roman"/>
          <w:sz w:val="24"/>
          <w:szCs w:val="24"/>
          <w:vertAlign w:val="superscript"/>
        </w:rPr>
        <w:t>6</w:t>
      </w:r>
      <w:r w:rsidR="44DF5524" w:rsidRPr="1BD68A4A">
        <w:rPr>
          <w:rFonts w:ascii="Times New Roman" w:eastAsia="Times New Roman" w:hAnsi="Times New Roman" w:cs="Times New Roman"/>
          <w:sz w:val="24"/>
          <w:szCs w:val="24"/>
        </w:rPr>
        <w:t xml:space="preserve"> alusel heakskiidu saanud finantsvaldusettevõtja ja </w:t>
      </w:r>
      <w:proofErr w:type="spellStart"/>
      <w:r w:rsidR="44DF5524" w:rsidRPr="1BD68A4A">
        <w:rPr>
          <w:rFonts w:ascii="Times New Roman" w:eastAsia="Times New Roman" w:hAnsi="Times New Roman" w:cs="Times New Roman"/>
          <w:sz w:val="24"/>
          <w:szCs w:val="24"/>
        </w:rPr>
        <w:t>segafinantsvaldusettevõtja</w:t>
      </w:r>
      <w:proofErr w:type="spellEnd"/>
      <w:r w:rsidR="7ADDEF72" w:rsidRPr="1BD68A4A">
        <w:rPr>
          <w:rFonts w:ascii="Times New Roman" w:eastAsia="Times New Roman" w:hAnsi="Times New Roman" w:cs="Times New Roman"/>
          <w:sz w:val="24"/>
          <w:szCs w:val="24"/>
        </w:rPr>
        <w:t xml:space="preserve"> saab teadlikuks asjaoludest, mille tõttu tema juht</w:t>
      </w:r>
      <w:r w:rsidR="189EDFC9" w:rsidRPr="1BD68A4A">
        <w:rPr>
          <w:rFonts w:ascii="Times New Roman" w:eastAsia="Times New Roman" w:hAnsi="Times New Roman" w:cs="Times New Roman"/>
          <w:sz w:val="24"/>
          <w:szCs w:val="24"/>
        </w:rPr>
        <w:t xml:space="preserve"> või juhikandidaat</w:t>
      </w:r>
      <w:r w:rsidR="7ADDEF72" w:rsidRPr="1BD68A4A">
        <w:rPr>
          <w:rFonts w:ascii="Times New Roman" w:eastAsia="Times New Roman" w:hAnsi="Times New Roman" w:cs="Times New Roman"/>
          <w:sz w:val="24"/>
          <w:szCs w:val="24"/>
        </w:rPr>
        <w:t xml:space="preserve"> ei vasta kehtestatud nõuetele, </w:t>
      </w:r>
      <w:r w:rsidR="2D3F91EF" w:rsidRPr="1BD68A4A">
        <w:rPr>
          <w:rFonts w:ascii="Times New Roman" w:eastAsia="Times New Roman" w:hAnsi="Times New Roman" w:cs="Times New Roman"/>
          <w:sz w:val="24"/>
          <w:szCs w:val="24"/>
        </w:rPr>
        <w:t>siis</w:t>
      </w:r>
      <w:r w:rsidR="50A5C975" w:rsidRPr="1BD68A4A">
        <w:rPr>
          <w:rFonts w:ascii="Times New Roman" w:eastAsia="Times New Roman" w:hAnsi="Times New Roman" w:cs="Times New Roman"/>
          <w:sz w:val="24"/>
          <w:szCs w:val="24"/>
        </w:rPr>
        <w:t>:</w:t>
      </w:r>
    </w:p>
    <w:p w14:paraId="20C6927B" w14:textId="7B5AECD0" w:rsidR="32A14592" w:rsidRPr="00FA634D" w:rsidRDefault="50A5C975"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1) </w:t>
      </w:r>
      <w:r w:rsidR="7ADDEF72" w:rsidRPr="1BD68A4A">
        <w:rPr>
          <w:rFonts w:ascii="Times New Roman" w:eastAsia="Times New Roman" w:hAnsi="Times New Roman" w:cs="Times New Roman"/>
          <w:sz w:val="24"/>
          <w:szCs w:val="24"/>
        </w:rPr>
        <w:t xml:space="preserve">ei tohi </w:t>
      </w:r>
      <w:r w:rsidR="15E965B2" w:rsidRPr="1BD68A4A">
        <w:rPr>
          <w:rFonts w:ascii="Times New Roman" w:eastAsia="Times New Roman" w:hAnsi="Times New Roman" w:cs="Times New Roman"/>
          <w:sz w:val="24"/>
          <w:szCs w:val="24"/>
        </w:rPr>
        <w:t>juh</w:t>
      </w:r>
      <w:r w:rsidR="2C2279B1" w:rsidRPr="1BD68A4A">
        <w:rPr>
          <w:rFonts w:ascii="Times New Roman" w:eastAsia="Times New Roman" w:hAnsi="Times New Roman" w:cs="Times New Roman"/>
          <w:sz w:val="24"/>
          <w:szCs w:val="24"/>
        </w:rPr>
        <w:t>ikandidaati</w:t>
      </w:r>
      <w:r w:rsidR="15E965B2" w:rsidRPr="1BD68A4A">
        <w:rPr>
          <w:rFonts w:ascii="Times New Roman" w:eastAsia="Times New Roman" w:hAnsi="Times New Roman" w:cs="Times New Roman"/>
          <w:sz w:val="24"/>
          <w:szCs w:val="24"/>
        </w:rPr>
        <w:t xml:space="preserve"> </w:t>
      </w:r>
      <w:r w:rsidR="264F4E18" w:rsidRPr="1BD68A4A">
        <w:rPr>
          <w:rFonts w:ascii="Times New Roman" w:eastAsia="Times New Roman" w:hAnsi="Times New Roman" w:cs="Times New Roman"/>
          <w:sz w:val="24"/>
          <w:szCs w:val="24"/>
        </w:rPr>
        <w:t>ametiss</w:t>
      </w:r>
      <w:r w:rsidR="7ADDEF72" w:rsidRPr="1BD68A4A">
        <w:rPr>
          <w:rFonts w:ascii="Times New Roman" w:eastAsia="Times New Roman" w:hAnsi="Times New Roman" w:cs="Times New Roman"/>
          <w:sz w:val="24"/>
          <w:szCs w:val="24"/>
        </w:rPr>
        <w:t>e nimetada</w:t>
      </w:r>
      <w:r w:rsidR="2A418BDC" w:rsidRPr="1BD68A4A">
        <w:rPr>
          <w:rFonts w:ascii="Times New Roman" w:eastAsia="Times New Roman" w:hAnsi="Times New Roman" w:cs="Times New Roman"/>
          <w:sz w:val="24"/>
          <w:szCs w:val="24"/>
        </w:rPr>
        <w:t>;</w:t>
      </w:r>
      <w:r w:rsidR="7ADDEF72" w:rsidRPr="1BD68A4A">
        <w:rPr>
          <w:rFonts w:ascii="Times New Roman" w:eastAsia="Times New Roman" w:hAnsi="Times New Roman" w:cs="Times New Roman"/>
          <w:sz w:val="24"/>
          <w:szCs w:val="24"/>
        </w:rPr>
        <w:t xml:space="preserve"> </w:t>
      </w:r>
    </w:p>
    <w:p w14:paraId="0E357F38" w14:textId="46593275" w:rsidR="32A14592" w:rsidRPr="00FA634D" w:rsidRDefault="4B9969FC"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2)</w:t>
      </w:r>
      <w:r w:rsidR="4726A1F4" w:rsidRPr="1BD68A4A">
        <w:rPr>
          <w:rFonts w:ascii="Times New Roman" w:eastAsia="Times New Roman" w:hAnsi="Times New Roman" w:cs="Times New Roman"/>
          <w:sz w:val="24"/>
          <w:szCs w:val="24"/>
        </w:rPr>
        <w:t xml:space="preserve"> nimetatud juht kutsutakse </w:t>
      </w:r>
      <w:del w:id="211" w:author="Merike Koppel - JUSTDIGI" w:date="2025-12-29T11:55:00Z" w16du:dateUtc="2025-12-29T09:55:00Z">
        <w:r w:rsidR="66BB4B3B" w:rsidRPr="1BD68A4A" w:rsidDel="004D4B6F">
          <w:rPr>
            <w:rFonts w:ascii="Times New Roman" w:eastAsia="Times New Roman" w:hAnsi="Times New Roman" w:cs="Times New Roman"/>
            <w:sz w:val="24"/>
            <w:szCs w:val="24"/>
          </w:rPr>
          <w:delText xml:space="preserve">tagasi </w:delText>
        </w:r>
      </w:del>
      <w:r w:rsidR="4726A1F4" w:rsidRPr="1BD68A4A">
        <w:rPr>
          <w:rFonts w:ascii="Times New Roman" w:eastAsia="Times New Roman" w:hAnsi="Times New Roman" w:cs="Times New Roman"/>
          <w:sz w:val="24"/>
          <w:szCs w:val="24"/>
        </w:rPr>
        <w:t>viivitamat</w:t>
      </w:r>
      <w:ins w:id="212" w:author="Merike Koppel - JUSTDIGI" w:date="2025-12-29T11:55:00Z" w16du:dateUtc="2025-12-29T09:55:00Z">
        <w:r w:rsidR="004D4B6F">
          <w:rPr>
            <w:rFonts w:ascii="Times New Roman" w:eastAsia="Times New Roman" w:hAnsi="Times New Roman" w:cs="Times New Roman"/>
            <w:sz w:val="24"/>
            <w:szCs w:val="24"/>
          </w:rPr>
          <w:t>a tagasi</w:t>
        </w:r>
      </w:ins>
      <w:del w:id="213" w:author="Merike Koppel - JUSTDIGI" w:date="2025-12-29T11:55:00Z" w16du:dateUtc="2025-12-29T09:55:00Z">
        <w:r w:rsidR="4726A1F4" w:rsidRPr="1BD68A4A" w:rsidDel="004D4B6F">
          <w:rPr>
            <w:rFonts w:ascii="Times New Roman" w:eastAsia="Times New Roman" w:hAnsi="Times New Roman" w:cs="Times New Roman"/>
            <w:sz w:val="24"/>
            <w:szCs w:val="24"/>
          </w:rPr>
          <w:delText>ult</w:delText>
        </w:r>
      </w:del>
      <w:r w:rsidR="4726A1F4" w:rsidRPr="1BD68A4A">
        <w:rPr>
          <w:rFonts w:ascii="Times New Roman" w:eastAsia="Times New Roman" w:hAnsi="Times New Roman" w:cs="Times New Roman"/>
          <w:sz w:val="24"/>
          <w:szCs w:val="24"/>
        </w:rPr>
        <w:t xml:space="preserve"> või </w:t>
      </w:r>
    </w:p>
    <w:p w14:paraId="48ECA9D3" w14:textId="7F153A86" w:rsidR="32A14592" w:rsidRPr="00FA634D" w:rsidRDefault="1276AE96"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3) </w:t>
      </w:r>
      <w:commentRangeStart w:id="214"/>
      <w:r w:rsidR="7ADDEF72" w:rsidRPr="1BD68A4A">
        <w:rPr>
          <w:rFonts w:ascii="Times New Roman" w:eastAsia="Times New Roman" w:hAnsi="Times New Roman" w:cs="Times New Roman"/>
          <w:sz w:val="24"/>
          <w:szCs w:val="24"/>
        </w:rPr>
        <w:t>asjakoha</w:t>
      </w:r>
      <w:r w:rsidR="0564E85F" w:rsidRPr="1BD68A4A">
        <w:rPr>
          <w:rFonts w:ascii="Times New Roman" w:eastAsia="Times New Roman" w:hAnsi="Times New Roman" w:cs="Times New Roman"/>
          <w:sz w:val="24"/>
          <w:szCs w:val="24"/>
        </w:rPr>
        <w:t>sel juhul</w:t>
      </w:r>
      <w:r w:rsidR="7ADDEF72" w:rsidRPr="1BD68A4A">
        <w:rPr>
          <w:rFonts w:ascii="Times New Roman" w:eastAsia="Times New Roman" w:hAnsi="Times New Roman" w:cs="Times New Roman"/>
          <w:sz w:val="24"/>
          <w:szCs w:val="24"/>
        </w:rPr>
        <w:t xml:space="preserve"> </w:t>
      </w:r>
      <w:commentRangeEnd w:id="214"/>
      <w:r w:rsidR="004D4B6F">
        <w:rPr>
          <w:rStyle w:val="Kommentaariviide"/>
        </w:rPr>
        <w:commentReference w:id="214"/>
      </w:r>
      <w:r w:rsidR="7938F79F" w:rsidRPr="1BD68A4A">
        <w:rPr>
          <w:rFonts w:ascii="Times New Roman" w:eastAsia="Times New Roman" w:hAnsi="Times New Roman" w:cs="Times New Roman"/>
          <w:sz w:val="24"/>
          <w:szCs w:val="24"/>
        </w:rPr>
        <w:t>kohaldatakse</w:t>
      </w:r>
      <w:r w:rsidR="7ADDEF72" w:rsidRPr="1BD68A4A">
        <w:rPr>
          <w:rFonts w:ascii="Times New Roman" w:eastAsia="Times New Roman" w:hAnsi="Times New Roman" w:cs="Times New Roman"/>
          <w:sz w:val="24"/>
          <w:szCs w:val="24"/>
        </w:rPr>
        <w:t xml:space="preserve"> meetmeid</w:t>
      </w:r>
      <w:r w:rsidR="712B39E9" w:rsidRPr="1BD68A4A">
        <w:rPr>
          <w:rFonts w:ascii="Times New Roman" w:eastAsia="Times New Roman" w:hAnsi="Times New Roman" w:cs="Times New Roman"/>
          <w:sz w:val="24"/>
          <w:szCs w:val="24"/>
        </w:rPr>
        <w:t xml:space="preserve">, et </w:t>
      </w:r>
      <w:r w:rsidR="34C78DF3" w:rsidRPr="1BD68A4A">
        <w:rPr>
          <w:rFonts w:ascii="Times New Roman" w:eastAsia="Times New Roman" w:hAnsi="Times New Roman" w:cs="Times New Roman"/>
          <w:sz w:val="24"/>
          <w:szCs w:val="24"/>
        </w:rPr>
        <w:t>juht</w:t>
      </w:r>
      <w:r w:rsidR="712B39E9" w:rsidRPr="1BD68A4A">
        <w:rPr>
          <w:rFonts w:ascii="Times New Roman" w:eastAsia="Times New Roman" w:hAnsi="Times New Roman" w:cs="Times New Roman"/>
          <w:sz w:val="24"/>
          <w:szCs w:val="24"/>
        </w:rPr>
        <w:t xml:space="preserve"> sobi</w:t>
      </w:r>
      <w:r w:rsidR="7B5258F2" w:rsidRPr="1BD68A4A">
        <w:rPr>
          <w:rFonts w:ascii="Times New Roman" w:eastAsia="Times New Roman" w:hAnsi="Times New Roman" w:cs="Times New Roman"/>
          <w:sz w:val="24"/>
          <w:szCs w:val="24"/>
        </w:rPr>
        <w:t>ks</w:t>
      </w:r>
      <w:r w:rsidR="712B39E9" w:rsidRPr="1BD68A4A">
        <w:rPr>
          <w:rFonts w:ascii="Times New Roman" w:eastAsia="Times New Roman" w:hAnsi="Times New Roman" w:cs="Times New Roman"/>
          <w:sz w:val="24"/>
          <w:szCs w:val="24"/>
        </w:rPr>
        <w:t xml:space="preserve"> ametisse või</w:t>
      </w:r>
      <w:r w:rsidR="360C8500" w:rsidRPr="1BD68A4A">
        <w:rPr>
          <w:rFonts w:ascii="Times New Roman" w:eastAsia="Times New Roman" w:hAnsi="Times New Roman" w:cs="Times New Roman"/>
          <w:sz w:val="24"/>
          <w:szCs w:val="24"/>
        </w:rPr>
        <w:t xml:space="preserve"> juhikandidaat</w:t>
      </w:r>
      <w:r w:rsidR="712B39E9" w:rsidRPr="1BD68A4A">
        <w:rPr>
          <w:rFonts w:ascii="Times New Roman" w:eastAsia="Times New Roman" w:hAnsi="Times New Roman" w:cs="Times New Roman"/>
          <w:sz w:val="24"/>
          <w:szCs w:val="24"/>
        </w:rPr>
        <w:t xml:space="preserve"> saa</w:t>
      </w:r>
      <w:r w:rsidR="12A29D57" w:rsidRPr="1BD68A4A">
        <w:rPr>
          <w:rFonts w:ascii="Times New Roman" w:eastAsia="Times New Roman" w:hAnsi="Times New Roman" w:cs="Times New Roman"/>
          <w:sz w:val="24"/>
          <w:szCs w:val="24"/>
        </w:rPr>
        <w:t>ks</w:t>
      </w:r>
      <w:r w:rsidR="712B39E9" w:rsidRPr="1BD68A4A">
        <w:rPr>
          <w:rFonts w:ascii="Times New Roman" w:eastAsia="Times New Roman" w:hAnsi="Times New Roman" w:cs="Times New Roman"/>
          <w:sz w:val="24"/>
          <w:szCs w:val="24"/>
        </w:rPr>
        <w:t xml:space="preserve"> </w:t>
      </w:r>
      <w:r w:rsidR="41FBA3D9" w:rsidRPr="1BD68A4A">
        <w:rPr>
          <w:rFonts w:ascii="Times New Roman" w:eastAsia="Times New Roman" w:hAnsi="Times New Roman" w:cs="Times New Roman"/>
          <w:sz w:val="24"/>
          <w:szCs w:val="24"/>
        </w:rPr>
        <w:t>ametisse</w:t>
      </w:r>
      <w:r w:rsidR="712B39E9" w:rsidRPr="1BD68A4A">
        <w:rPr>
          <w:rFonts w:ascii="Times New Roman" w:eastAsia="Times New Roman" w:hAnsi="Times New Roman" w:cs="Times New Roman"/>
          <w:sz w:val="24"/>
          <w:szCs w:val="24"/>
        </w:rPr>
        <w:t xml:space="preserve"> sobivaks</w:t>
      </w:r>
      <w:r w:rsidR="7ADDEF72" w:rsidRPr="1BD68A4A">
        <w:rPr>
          <w:rFonts w:ascii="Times New Roman" w:eastAsia="Times New Roman" w:hAnsi="Times New Roman" w:cs="Times New Roman"/>
          <w:sz w:val="24"/>
          <w:szCs w:val="24"/>
        </w:rPr>
        <w:t>.</w:t>
      </w:r>
      <w:r w:rsidR="3856E8D0" w:rsidRPr="1BD68A4A">
        <w:rPr>
          <w:rFonts w:ascii="Times New Roman" w:eastAsia="Times New Roman" w:hAnsi="Times New Roman" w:cs="Times New Roman"/>
          <w:sz w:val="24"/>
          <w:szCs w:val="24"/>
        </w:rPr>
        <w:t>“</w:t>
      </w:r>
      <w:r w:rsidR="70B33B5B" w:rsidRPr="1BD68A4A">
        <w:rPr>
          <w:rFonts w:ascii="Times New Roman" w:eastAsia="Times New Roman" w:hAnsi="Times New Roman" w:cs="Times New Roman"/>
          <w:sz w:val="24"/>
          <w:szCs w:val="24"/>
        </w:rPr>
        <w:t>;</w:t>
      </w:r>
    </w:p>
    <w:p w14:paraId="358C3E13" w14:textId="2B10B51E" w:rsidR="00DB066A" w:rsidRPr="00FA634D" w:rsidRDefault="00DB066A" w:rsidP="00464A6C">
      <w:pPr>
        <w:spacing w:after="0" w:line="240" w:lineRule="auto"/>
        <w:jc w:val="both"/>
        <w:rPr>
          <w:rFonts w:ascii="Times New Roman" w:hAnsi="Times New Roman" w:cs="Times New Roman"/>
          <w:sz w:val="24"/>
          <w:szCs w:val="24"/>
        </w:rPr>
      </w:pPr>
    </w:p>
    <w:p w14:paraId="052DF898" w14:textId="441BB708" w:rsidR="00DB066A" w:rsidRPr="00FA634D" w:rsidRDefault="00130B38" w:rsidP="56B4AAE5">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5</w:t>
      </w:r>
      <w:r w:rsidR="623E9464" w:rsidRPr="1BD68A4A">
        <w:rPr>
          <w:rFonts w:ascii="Times New Roman" w:hAnsi="Times New Roman" w:cs="Times New Roman"/>
          <w:b/>
          <w:bCs/>
          <w:sz w:val="24"/>
          <w:szCs w:val="24"/>
        </w:rPr>
        <w:t>2</w:t>
      </w:r>
      <w:r w:rsidR="5C0F4C88" w:rsidRPr="1BD68A4A">
        <w:rPr>
          <w:rFonts w:ascii="Times New Roman" w:hAnsi="Times New Roman" w:cs="Times New Roman"/>
          <w:b/>
          <w:bCs/>
          <w:sz w:val="24"/>
          <w:szCs w:val="24"/>
        </w:rPr>
        <w:t xml:space="preserve">) </w:t>
      </w:r>
      <w:r w:rsidR="5C0F4C88" w:rsidRPr="1BD68A4A">
        <w:rPr>
          <w:rFonts w:ascii="Times New Roman" w:hAnsi="Times New Roman" w:cs="Times New Roman"/>
          <w:sz w:val="24"/>
          <w:szCs w:val="24"/>
        </w:rPr>
        <w:t>paragrahvi 48 lõige 3</w:t>
      </w:r>
      <w:r w:rsidR="5C0F4C88" w:rsidRPr="1BD68A4A">
        <w:rPr>
          <w:rFonts w:ascii="Times New Roman" w:hAnsi="Times New Roman" w:cs="Times New Roman"/>
          <w:sz w:val="24"/>
          <w:szCs w:val="24"/>
          <w:vertAlign w:val="superscript"/>
        </w:rPr>
        <w:t>1</w:t>
      </w:r>
      <w:r w:rsidR="5C0F4C88" w:rsidRPr="1BD68A4A">
        <w:rPr>
          <w:rFonts w:ascii="Times New Roman" w:hAnsi="Times New Roman" w:cs="Times New Roman"/>
          <w:sz w:val="24"/>
          <w:szCs w:val="24"/>
        </w:rPr>
        <w:t xml:space="preserve"> tunnistatakse kehtetuks; </w:t>
      </w:r>
    </w:p>
    <w:p w14:paraId="49F60243" w14:textId="77777777" w:rsidR="00DB066A" w:rsidRPr="00FA634D" w:rsidRDefault="00DB066A" w:rsidP="00464A6C">
      <w:pPr>
        <w:spacing w:after="0" w:line="240" w:lineRule="auto"/>
        <w:jc w:val="both"/>
        <w:rPr>
          <w:rFonts w:ascii="Times New Roman" w:hAnsi="Times New Roman" w:cs="Times New Roman"/>
          <w:sz w:val="24"/>
          <w:szCs w:val="24"/>
        </w:rPr>
      </w:pPr>
    </w:p>
    <w:p w14:paraId="0884D4E3" w14:textId="5329EA07" w:rsidR="00DB066A" w:rsidRPr="00FA634D" w:rsidRDefault="00130B38"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5</w:t>
      </w:r>
      <w:r w:rsidR="11B8BD69" w:rsidRPr="1BD68A4A">
        <w:rPr>
          <w:rFonts w:ascii="Times New Roman" w:hAnsi="Times New Roman" w:cs="Times New Roman"/>
          <w:b/>
          <w:bCs/>
          <w:sz w:val="24"/>
          <w:szCs w:val="24"/>
        </w:rPr>
        <w:t>3</w:t>
      </w:r>
      <w:r w:rsidR="00DB066A" w:rsidRPr="1BD68A4A">
        <w:rPr>
          <w:rFonts w:ascii="Times New Roman" w:hAnsi="Times New Roman" w:cs="Times New Roman"/>
          <w:b/>
          <w:bCs/>
          <w:sz w:val="24"/>
          <w:szCs w:val="24"/>
        </w:rPr>
        <w:t xml:space="preserve">) </w:t>
      </w:r>
      <w:r w:rsidR="00DB066A" w:rsidRPr="1BD68A4A">
        <w:rPr>
          <w:rFonts w:ascii="Times New Roman" w:hAnsi="Times New Roman" w:cs="Times New Roman"/>
          <w:sz w:val="24"/>
          <w:szCs w:val="24"/>
        </w:rPr>
        <w:t>paragrahvi 48 lõige 4</w:t>
      </w:r>
      <w:r w:rsidR="00DB066A" w:rsidRPr="1BD68A4A">
        <w:rPr>
          <w:rFonts w:ascii="Times New Roman" w:hAnsi="Times New Roman" w:cs="Times New Roman"/>
          <w:sz w:val="24"/>
          <w:szCs w:val="24"/>
          <w:vertAlign w:val="superscript"/>
        </w:rPr>
        <w:t>1</w:t>
      </w:r>
      <w:r w:rsidR="00DB066A" w:rsidRPr="1BD68A4A">
        <w:rPr>
          <w:rFonts w:ascii="Times New Roman" w:hAnsi="Times New Roman" w:cs="Times New Roman"/>
          <w:sz w:val="24"/>
          <w:szCs w:val="24"/>
        </w:rPr>
        <w:t xml:space="preserve"> muudetakse ja sõnastatakse järgmiselt: </w:t>
      </w:r>
    </w:p>
    <w:p w14:paraId="670926C0" w14:textId="48BAE197" w:rsidR="00DB066A" w:rsidRPr="00FA634D" w:rsidRDefault="2576400B" w:rsidP="00464A6C">
      <w:pPr>
        <w:spacing w:after="0" w:line="240" w:lineRule="auto"/>
        <w:jc w:val="both"/>
        <w:rPr>
          <w:rFonts w:ascii="Times New Roman" w:hAnsi="Times New Roman" w:cs="Times New Roman"/>
          <w:b/>
          <w:bCs/>
          <w:sz w:val="24"/>
          <w:szCs w:val="24"/>
        </w:rPr>
      </w:pPr>
      <w:r w:rsidRPr="00FA634D">
        <w:rPr>
          <w:rFonts w:ascii="Times New Roman" w:hAnsi="Times New Roman" w:cs="Times New Roman"/>
          <w:sz w:val="24"/>
          <w:szCs w:val="24"/>
        </w:rPr>
        <w:t>„</w:t>
      </w:r>
      <w:r w:rsidR="4A440C08" w:rsidRPr="00FA634D">
        <w:rPr>
          <w:rFonts w:ascii="Times New Roman" w:hAnsi="Times New Roman" w:cs="Times New Roman"/>
          <w:sz w:val="24"/>
          <w:szCs w:val="24"/>
        </w:rPr>
        <w:t>(4</w:t>
      </w:r>
      <w:r w:rsidR="4A440C08" w:rsidRPr="00FA634D">
        <w:rPr>
          <w:rFonts w:ascii="Times New Roman" w:hAnsi="Times New Roman" w:cs="Times New Roman"/>
          <w:sz w:val="24"/>
          <w:szCs w:val="24"/>
          <w:vertAlign w:val="superscript"/>
        </w:rPr>
        <w:t>1</w:t>
      </w:r>
      <w:r w:rsidR="4A440C08" w:rsidRPr="00FA634D">
        <w:rPr>
          <w:rFonts w:ascii="Times New Roman" w:hAnsi="Times New Roman" w:cs="Times New Roman"/>
          <w:sz w:val="24"/>
          <w:szCs w:val="24"/>
        </w:rPr>
        <w:t>) Krediidiasutu</w:t>
      </w:r>
      <w:r w:rsidR="4A440C08" w:rsidRPr="00FA634D">
        <w:rPr>
          <w:rFonts w:ascii="Times New Roman" w:eastAsia="Times New Roman" w:hAnsi="Times New Roman" w:cs="Times New Roman"/>
          <w:sz w:val="24"/>
          <w:szCs w:val="24"/>
        </w:rPr>
        <w:t>s</w:t>
      </w:r>
      <w:r w:rsidR="40BAF525" w:rsidRPr="00FA634D">
        <w:rPr>
          <w:rFonts w:ascii="Times New Roman" w:eastAsia="Times New Roman" w:hAnsi="Times New Roman" w:cs="Times New Roman"/>
          <w:sz w:val="24"/>
          <w:szCs w:val="24"/>
        </w:rPr>
        <w:t xml:space="preserve"> ning</w:t>
      </w:r>
      <w:r w:rsidR="10A64E94" w:rsidRPr="00FA634D">
        <w:rPr>
          <w:rFonts w:ascii="Times New Roman" w:eastAsia="Times New Roman" w:hAnsi="Times New Roman" w:cs="Times New Roman"/>
          <w:sz w:val="24"/>
          <w:szCs w:val="24"/>
        </w:rPr>
        <w:t xml:space="preserve"> </w:t>
      </w:r>
      <w:r w:rsidR="497D7440" w:rsidRPr="00FA634D">
        <w:rPr>
          <w:rFonts w:ascii="Times New Roman" w:eastAsia="Times New Roman" w:hAnsi="Times New Roman" w:cs="Times New Roman"/>
          <w:sz w:val="24"/>
          <w:szCs w:val="24"/>
        </w:rPr>
        <w:t>käesoleva seaduse § 13</w:t>
      </w:r>
      <w:r w:rsidR="497D7440" w:rsidRPr="00FA634D">
        <w:rPr>
          <w:rFonts w:ascii="Times New Roman" w:eastAsia="Times New Roman" w:hAnsi="Times New Roman" w:cs="Times New Roman"/>
          <w:sz w:val="24"/>
          <w:szCs w:val="24"/>
          <w:vertAlign w:val="superscript"/>
        </w:rPr>
        <w:t>6</w:t>
      </w:r>
      <w:r w:rsidR="497D7440" w:rsidRPr="00FA634D">
        <w:rPr>
          <w:rFonts w:ascii="Times New Roman" w:eastAsia="Times New Roman" w:hAnsi="Times New Roman" w:cs="Times New Roman"/>
          <w:sz w:val="24"/>
          <w:szCs w:val="24"/>
        </w:rPr>
        <w:t xml:space="preserve"> alusel heakskiidu saanud</w:t>
      </w:r>
      <w:r w:rsidR="10A64E94" w:rsidRPr="00FA634D">
        <w:rPr>
          <w:rFonts w:ascii="Times New Roman" w:eastAsia="Times New Roman" w:hAnsi="Times New Roman" w:cs="Times New Roman"/>
          <w:sz w:val="24"/>
          <w:szCs w:val="24"/>
        </w:rPr>
        <w:t xml:space="preserve"> finantsvaldusettevõtja ja </w:t>
      </w:r>
      <w:proofErr w:type="spellStart"/>
      <w:r w:rsidR="10A64E94" w:rsidRPr="00FA634D">
        <w:rPr>
          <w:rFonts w:ascii="Times New Roman" w:eastAsia="Times New Roman" w:hAnsi="Times New Roman" w:cs="Times New Roman"/>
          <w:sz w:val="24"/>
          <w:szCs w:val="24"/>
        </w:rPr>
        <w:t>segafinantsvaldusettevõtja</w:t>
      </w:r>
      <w:proofErr w:type="spellEnd"/>
      <w:r w:rsidR="2016ABF0" w:rsidRPr="00FA634D">
        <w:rPr>
          <w:rFonts w:ascii="Times New Roman" w:eastAsia="Times New Roman" w:hAnsi="Times New Roman" w:cs="Times New Roman"/>
          <w:sz w:val="24"/>
          <w:szCs w:val="24"/>
        </w:rPr>
        <w:t xml:space="preserve"> </w:t>
      </w:r>
      <w:r w:rsidR="21085FE2" w:rsidRPr="00FA634D">
        <w:rPr>
          <w:rFonts w:ascii="Times New Roman" w:eastAsia="Times New Roman" w:hAnsi="Times New Roman" w:cs="Times New Roman"/>
          <w:sz w:val="24"/>
          <w:szCs w:val="24"/>
        </w:rPr>
        <w:t>pea</w:t>
      </w:r>
      <w:del w:id="215" w:author="Merike Koppel - JUSTDIGI" w:date="2025-12-29T11:56:00Z" w16du:dateUtc="2025-12-29T09:56:00Z">
        <w:r w:rsidR="3574DBAA" w:rsidRPr="00FA634D" w:rsidDel="004D4B6F">
          <w:rPr>
            <w:rFonts w:ascii="Times New Roman" w:eastAsia="Times New Roman" w:hAnsi="Times New Roman" w:cs="Times New Roman"/>
            <w:sz w:val="24"/>
            <w:szCs w:val="24"/>
          </w:rPr>
          <w:delText>b</w:delText>
        </w:r>
      </w:del>
      <w:ins w:id="216" w:author="Merike Koppel - JUSTDIGI" w:date="2025-12-29T11:56:00Z" w16du:dateUtc="2025-12-29T09:56:00Z">
        <w:r w:rsidR="004D4B6F">
          <w:rPr>
            <w:rFonts w:ascii="Times New Roman" w:eastAsia="Times New Roman" w:hAnsi="Times New Roman" w:cs="Times New Roman"/>
            <w:sz w:val="24"/>
            <w:szCs w:val="24"/>
          </w:rPr>
          <w:t>vad</w:t>
        </w:r>
      </w:ins>
      <w:r w:rsidR="4A440C08" w:rsidRPr="00FA634D">
        <w:rPr>
          <w:rFonts w:ascii="Times New Roman" w:eastAsia="Times New Roman" w:hAnsi="Times New Roman" w:cs="Times New Roman"/>
          <w:sz w:val="24"/>
          <w:szCs w:val="24"/>
        </w:rPr>
        <w:t xml:space="preserve"> k</w:t>
      </w:r>
      <w:r w:rsidR="4A440C08" w:rsidRPr="00FA634D">
        <w:rPr>
          <w:rFonts w:ascii="Times New Roman" w:hAnsi="Times New Roman" w:cs="Times New Roman"/>
          <w:sz w:val="24"/>
          <w:szCs w:val="24"/>
        </w:rPr>
        <w:t>ehtesta</w:t>
      </w:r>
      <w:r w:rsidR="731A094E" w:rsidRPr="00FA634D">
        <w:rPr>
          <w:rFonts w:ascii="Times New Roman" w:hAnsi="Times New Roman" w:cs="Times New Roman"/>
          <w:sz w:val="24"/>
          <w:szCs w:val="24"/>
        </w:rPr>
        <w:t>ma</w:t>
      </w:r>
      <w:r w:rsidR="4A440C08" w:rsidRPr="00FA634D">
        <w:rPr>
          <w:rFonts w:ascii="Times New Roman" w:hAnsi="Times New Roman" w:cs="Times New Roman"/>
          <w:sz w:val="24"/>
          <w:szCs w:val="24"/>
        </w:rPr>
        <w:t xml:space="preserve"> kor</w:t>
      </w:r>
      <w:r w:rsidR="340FB010" w:rsidRPr="00FA634D">
        <w:rPr>
          <w:rFonts w:ascii="Times New Roman" w:hAnsi="Times New Roman" w:cs="Times New Roman"/>
          <w:sz w:val="24"/>
          <w:szCs w:val="24"/>
        </w:rPr>
        <w:t>ra</w:t>
      </w:r>
      <w:r w:rsidR="4A440C08" w:rsidRPr="00FA634D">
        <w:rPr>
          <w:rFonts w:ascii="Times New Roman" w:hAnsi="Times New Roman" w:cs="Times New Roman"/>
          <w:sz w:val="24"/>
          <w:szCs w:val="24"/>
        </w:rPr>
        <w:t xml:space="preserve"> </w:t>
      </w:r>
      <w:r w:rsidR="46E2B289" w:rsidRPr="00FA634D">
        <w:rPr>
          <w:rFonts w:ascii="Times New Roman" w:hAnsi="Times New Roman" w:cs="Times New Roman"/>
          <w:sz w:val="24"/>
          <w:szCs w:val="24"/>
        </w:rPr>
        <w:t xml:space="preserve">ning </w:t>
      </w:r>
      <w:r w:rsidR="4A440C08" w:rsidRPr="00FA634D">
        <w:rPr>
          <w:rFonts w:ascii="Times New Roman" w:hAnsi="Times New Roman" w:cs="Times New Roman"/>
          <w:sz w:val="24"/>
          <w:szCs w:val="24"/>
        </w:rPr>
        <w:t>taga</w:t>
      </w:r>
      <w:r w:rsidR="2C2DF467" w:rsidRPr="00FA634D">
        <w:rPr>
          <w:rFonts w:ascii="Times New Roman" w:hAnsi="Times New Roman" w:cs="Times New Roman"/>
          <w:sz w:val="24"/>
          <w:szCs w:val="24"/>
        </w:rPr>
        <w:t>m</w:t>
      </w:r>
      <w:r w:rsidR="4A440C08" w:rsidRPr="00FA634D">
        <w:rPr>
          <w:rFonts w:ascii="Times New Roman" w:hAnsi="Times New Roman" w:cs="Times New Roman"/>
          <w:sz w:val="24"/>
          <w:szCs w:val="24"/>
        </w:rPr>
        <w:t xml:space="preserve">a </w:t>
      </w:r>
      <w:r w:rsidR="4A440C08" w:rsidRPr="00FA634D">
        <w:rPr>
          <w:rFonts w:ascii="Times New Roman" w:hAnsi="Times New Roman" w:cs="Times New Roman"/>
          <w:sz w:val="24"/>
          <w:szCs w:val="24"/>
        </w:rPr>
        <w:lastRenderedPageBreak/>
        <w:t>piisavad vahendid</w:t>
      </w:r>
      <w:r w:rsidR="4A440C08" w:rsidRPr="00FA634D">
        <w:rPr>
          <w:rFonts w:ascii="Times New Roman" w:hAnsi="Times New Roman" w:cs="Times New Roman"/>
          <w:b/>
          <w:bCs/>
          <w:sz w:val="24"/>
          <w:szCs w:val="24"/>
        </w:rPr>
        <w:t xml:space="preserve"> </w:t>
      </w:r>
      <w:r w:rsidR="4A440C08" w:rsidRPr="00FA634D">
        <w:rPr>
          <w:rFonts w:ascii="Times New Roman" w:hAnsi="Times New Roman" w:cs="Times New Roman"/>
          <w:sz w:val="24"/>
          <w:szCs w:val="24"/>
        </w:rPr>
        <w:t>ametisse nimetatud juhtide juhendamiseks ja</w:t>
      </w:r>
      <w:r w:rsidR="228A46D4" w:rsidRPr="00FA634D">
        <w:rPr>
          <w:rFonts w:ascii="Times New Roman" w:hAnsi="Times New Roman" w:cs="Times New Roman"/>
          <w:sz w:val="24"/>
          <w:szCs w:val="24"/>
        </w:rPr>
        <w:t xml:space="preserve"> </w:t>
      </w:r>
      <w:r w:rsidR="0F5E5F40" w:rsidRPr="00FA634D">
        <w:rPr>
          <w:rFonts w:ascii="Times New Roman" w:hAnsi="Times New Roman" w:cs="Times New Roman"/>
          <w:sz w:val="24"/>
          <w:szCs w:val="24"/>
        </w:rPr>
        <w:t xml:space="preserve">nende </w:t>
      </w:r>
      <w:r w:rsidR="2325A165" w:rsidRPr="00FA634D">
        <w:rPr>
          <w:rFonts w:ascii="Times New Roman" w:hAnsi="Times New Roman" w:cs="Times New Roman"/>
          <w:sz w:val="24"/>
          <w:szCs w:val="24"/>
        </w:rPr>
        <w:t>kutse</w:t>
      </w:r>
      <w:r w:rsidR="4A440C08" w:rsidRPr="00FA634D">
        <w:rPr>
          <w:rFonts w:ascii="Times New Roman" w:hAnsi="Times New Roman" w:cs="Times New Roman"/>
          <w:sz w:val="24"/>
          <w:szCs w:val="24"/>
        </w:rPr>
        <w:t>teadmiste täiendamiseks</w:t>
      </w:r>
      <w:r w:rsidR="44D64B0E" w:rsidRPr="00FA634D">
        <w:rPr>
          <w:rFonts w:ascii="Times New Roman" w:hAnsi="Times New Roman" w:cs="Times New Roman"/>
          <w:sz w:val="24"/>
          <w:szCs w:val="24"/>
        </w:rPr>
        <w:t xml:space="preserve"> </w:t>
      </w:r>
      <w:r w:rsidR="0F5E5F40" w:rsidRPr="00FA634D">
        <w:rPr>
          <w:rFonts w:ascii="Times New Roman" w:hAnsi="Times New Roman" w:cs="Times New Roman"/>
          <w:sz w:val="24"/>
          <w:szCs w:val="24"/>
        </w:rPr>
        <w:t>konkreetses</w:t>
      </w:r>
      <w:r w:rsidR="44D64B0E" w:rsidRPr="00FA634D">
        <w:rPr>
          <w:rFonts w:ascii="Times New Roman" w:hAnsi="Times New Roman" w:cs="Times New Roman"/>
          <w:sz w:val="24"/>
          <w:szCs w:val="24"/>
        </w:rPr>
        <w:t xml:space="preserve"> valdkonnas</w:t>
      </w:r>
      <w:r w:rsidR="39D6D39D" w:rsidRPr="00FA634D">
        <w:rPr>
          <w:rFonts w:ascii="Times New Roman" w:hAnsi="Times New Roman" w:cs="Times New Roman"/>
          <w:sz w:val="24"/>
          <w:szCs w:val="24"/>
        </w:rPr>
        <w:t>,</w:t>
      </w:r>
      <w:r w:rsidR="4A440C08" w:rsidRPr="00FA634D">
        <w:rPr>
          <w:rFonts w:ascii="Times New Roman" w:hAnsi="Times New Roman" w:cs="Times New Roman"/>
          <w:sz w:val="24"/>
          <w:szCs w:val="24"/>
        </w:rPr>
        <w:t xml:space="preserve"> </w:t>
      </w:r>
      <w:r w:rsidR="6DDEDD5C" w:rsidRPr="00FA634D">
        <w:rPr>
          <w:rFonts w:ascii="Times New Roman" w:hAnsi="Times New Roman" w:cs="Times New Roman"/>
          <w:sz w:val="24"/>
          <w:szCs w:val="24"/>
        </w:rPr>
        <w:t xml:space="preserve">samuti </w:t>
      </w:r>
      <w:commentRangeStart w:id="217"/>
      <w:r w:rsidR="1C25E80B" w:rsidRPr="00FA634D">
        <w:rPr>
          <w:rFonts w:ascii="Times New Roman" w:hAnsi="Times New Roman" w:cs="Times New Roman"/>
          <w:sz w:val="24"/>
          <w:szCs w:val="24"/>
        </w:rPr>
        <w:t>keskenda</w:t>
      </w:r>
      <w:r w:rsidR="68999F61" w:rsidRPr="00FA634D">
        <w:rPr>
          <w:rFonts w:ascii="Times New Roman" w:hAnsi="Times New Roman" w:cs="Times New Roman"/>
          <w:sz w:val="24"/>
          <w:szCs w:val="24"/>
        </w:rPr>
        <w:t>ma</w:t>
      </w:r>
      <w:r w:rsidR="4A440C08" w:rsidRPr="00FA634D">
        <w:rPr>
          <w:rFonts w:ascii="Times New Roman" w:hAnsi="Times New Roman" w:cs="Times New Roman"/>
          <w:sz w:val="24"/>
          <w:szCs w:val="24"/>
        </w:rPr>
        <w:t xml:space="preserve"> </w:t>
      </w:r>
      <w:r w:rsidR="6C8A6E2C" w:rsidRPr="00FA634D">
        <w:rPr>
          <w:rFonts w:ascii="Times New Roman" w:hAnsi="Times New Roman" w:cs="Times New Roman"/>
          <w:sz w:val="24"/>
          <w:szCs w:val="24"/>
        </w:rPr>
        <w:t xml:space="preserve">need </w:t>
      </w:r>
      <w:r w:rsidR="4A440C08" w:rsidRPr="00FA634D">
        <w:rPr>
          <w:rFonts w:ascii="Times New Roman" w:hAnsi="Times New Roman" w:cs="Times New Roman"/>
          <w:sz w:val="24"/>
          <w:szCs w:val="24"/>
        </w:rPr>
        <w:t>ametikohale esitatavatele nõuetele</w:t>
      </w:r>
      <w:commentRangeEnd w:id="217"/>
      <w:r w:rsidR="00AB0E6D">
        <w:rPr>
          <w:rStyle w:val="Kommentaariviide"/>
        </w:rPr>
        <w:commentReference w:id="217"/>
      </w:r>
      <w:r w:rsidR="0C9EF113" w:rsidRPr="00FA634D">
        <w:rPr>
          <w:rFonts w:ascii="Times New Roman" w:hAnsi="Times New Roman" w:cs="Times New Roman"/>
          <w:sz w:val="24"/>
          <w:szCs w:val="24"/>
        </w:rPr>
        <w:t xml:space="preserve">, </w:t>
      </w:r>
      <w:r w:rsidR="77438342" w:rsidRPr="00FA634D">
        <w:rPr>
          <w:rFonts w:ascii="Times New Roman" w:eastAsia="Times New Roman" w:hAnsi="Times New Roman" w:cs="Times New Roman"/>
          <w:sz w:val="24"/>
          <w:szCs w:val="24"/>
        </w:rPr>
        <w:t xml:space="preserve">sealhulgas keskkonna-, sotsiaalsed ja juhtimisriskid ja -mõjud ning </w:t>
      </w:r>
      <w:r w:rsidR="00994C50" w:rsidRPr="00FA634D">
        <w:rPr>
          <w:rFonts w:ascii="Times New Roman" w:eastAsia="Times New Roman" w:hAnsi="Times New Roman" w:cs="Times New Roman"/>
          <w:sz w:val="24"/>
          <w:szCs w:val="24"/>
        </w:rPr>
        <w:t xml:space="preserve">Euroopa Parlamendi ja nõukogu </w:t>
      </w:r>
      <w:r w:rsidR="77438342" w:rsidRPr="00FA634D">
        <w:rPr>
          <w:rFonts w:ascii="Times New Roman" w:eastAsia="Times New Roman" w:hAnsi="Times New Roman" w:cs="Times New Roman"/>
          <w:sz w:val="24"/>
          <w:szCs w:val="24"/>
        </w:rPr>
        <w:t>määruse (EL) nr 575/2013 artikli 4 lõike 1 punktis 52c määratletud IKT</w:t>
      </w:r>
      <w:r w:rsidR="00B05E2E">
        <w:rPr>
          <w:rFonts w:ascii="Times New Roman" w:eastAsia="Times New Roman" w:hAnsi="Times New Roman" w:cs="Times New Roman"/>
          <w:sz w:val="24"/>
          <w:szCs w:val="24"/>
        </w:rPr>
        <w:noBreakHyphen/>
      </w:r>
      <w:r w:rsidR="77438342" w:rsidRPr="00FA634D">
        <w:rPr>
          <w:rFonts w:ascii="Times New Roman" w:eastAsia="Times New Roman" w:hAnsi="Times New Roman" w:cs="Times New Roman"/>
          <w:sz w:val="24"/>
          <w:szCs w:val="24"/>
        </w:rPr>
        <w:t>risk.</w:t>
      </w:r>
      <w:r w:rsidR="608D2C17" w:rsidRPr="00FA634D">
        <w:rPr>
          <w:rFonts w:ascii="Times New Roman" w:hAnsi="Times New Roman" w:cs="Times New Roman"/>
          <w:sz w:val="24"/>
          <w:szCs w:val="24"/>
        </w:rPr>
        <w:t xml:space="preserve">“; </w:t>
      </w:r>
    </w:p>
    <w:p w14:paraId="3E674DBF" w14:textId="74A8E702" w:rsidR="3826DD15" w:rsidRPr="00FA634D" w:rsidRDefault="3826DD15" w:rsidP="3826DD15">
      <w:pPr>
        <w:spacing w:after="0" w:line="240" w:lineRule="auto"/>
        <w:jc w:val="both"/>
        <w:rPr>
          <w:rFonts w:ascii="Times New Roman" w:hAnsi="Times New Roman" w:cs="Times New Roman"/>
          <w:sz w:val="24"/>
          <w:szCs w:val="24"/>
        </w:rPr>
      </w:pPr>
    </w:p>
    <w:p w14:paraId="2B0D0984" w14:textId="4AA96D35" w:rsidR="00DB066A" w:rsidRPr="00FA634D" w:rsidRDefault="00130B38" w:rsidP="56B4AAE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5</w:t>
      </w:r>
      <w:r w:rsidR="1773C214" w:rsidRPr="1BD68A4A">
        <w:rPr>
          <w:rFonts w:ascii="Times New Roman" w:hAnsi="Times New Roman" w:cs="Times New Roman"/>
          <w:b/>
          <w:bCs/>
          <w:sz w:val="24"/>
          <w:szCs w:val="24"/>
        </w:rPr>
        <w:t>4</w:t>
      </w:r>
      <w:r w:rsidR="1B4926F5" w:rsidRPr="1BD68A4A">
        <w:rPr>
          <w:rFonts w:ascii="Times New Roman" w:hAnsi="Times New Roman" w:cs="Times New Roman"/>
          <w:b/>
          <w:bCs/>
          <w:sz w:val="24"/>
          <w:szCs w:val="24"/>
        </w:rPr>
        <w:t xml:space="preserve">) </w:t>
      </w:r>
      <w:r w:rsidR="176E8806" w:rsidRPr="1BD68A4A">
        <w:rPr>
          <w:rFonts w:ascii="Times New Roman" w:hAnsi="Times New Roman" w:cs="Times New Roman"/>
          <w:sz w:val="24"/>
          <w:szCs w:val="24"/>
        </w:rPr>
        <w:t>paragrahvi 48 täiendatakse lõi</w:t>
      </w:r>
      <w:r w:rsidR="0739A542" w:rsidRPr="1BD68A4A">
        <w:rPr>
          <w:rFonts w:ascii="Times New Roman" w:hAnsi="Times New Roman" w:cs="Times New Roman"/>
          <w:sz w:val="24"/>
          <w:szCs w:val="24"/>
        </w:rPr>
        <w:t>gete</w:t>
      </w:r>
      <w:r w:rsidR="176E8806" w:rsidRPr="1BD68A4A">
        <w:rPr>
          <w:rFonts w:ascii="Times New Roman" w:hAnsi="Times New Roman" w:cs="Times New Roman"/>
          <w:sz w:val="24"/>
          <w:szCs w:val="24"/>
        </w:rPr>
        <w:t>ga 5</w:t>
      </w:r>
      <w:r w:rsidR="176E8806" w:rsidRPr="1BD68A4A">
        <w:rPr>
          <w:rFonts w:ascii="Times New Roman" w:hAnsi="Times New Roman" w:cs="Times New Roman"/>
          <w:sz w:val="24"/>
          <w:szCs w:val="24"/>
          <w:vertAlign w:val="superscript"/>
        </w:rPr>
        <w:t>2</w:t>
      </w:r>
      <w:r w:rsidR="116DF6C6" w:rsidRPr="1BD68A4A">
        <w:rPr>
          <w:rFonts w:ascii="Times New Roman" w:hAnsi="Times New Roman" w:cs="Times New Roman"/>
          <w:sz w:val="24"/>
          <w:szCs w:val="24"/>
        </w:rPr>
        <w:t>–</w:t>
      </w:r>
      <w:r w:rsidR="6A97F728" w:rsidRPr="1BD68A4A">
        <w:rPr>
          <w:rFonts w:ascii="Times New Roman" w:hAnsi="Times New Roman" w:cs="Times New Roman"/>
          <w:sz w:val="24"/>
          <w:szCs w:val="24"/>
        </w:rPr>
        <w:t>5</w:t>
      </w:r>
      <w:r w:rsidR="1FA85929" w:rsidRPr="1BD68A4A">
        <w:rPr>
          <w:rFonts w:ascii="Times New Roman" w:hAnsi="Times New Roman" w:cs="Times New Roman"/>
          <w:sz w:val="24"/>
          <w:szCs w:val="24"/>
          <w:vertAlign w:val="superscript"/>
        </w:rPr>
        <w:t>7</w:t>
      </w:r>
      <w:r w:rsidR="418EB976" w:rsidRPr="1BD68A4A">
        <w:rPr>
          <w:rFonts w:ascii="Times New Roman" w:hAnsi="Times New Roman" w:cs="Times New Roman"/>
          <w:sz w:val="24"/>
          <w:szCs w:val="24"/>
          <w:vertAlign w:val="superscript"/>
        </w:rPr>
        <w:t xml:space="preserve"> </w:t>
      </w:r>
      <w:r w:rsidR="176E8806" w:rsidRPr="1BD68A4A">
        <w:rPr>
          <w:rFonts w:ascii="Times New Roman" w:hAnsi="Times New Roman" w:cs="Times New Roman"/>
          <w:sz w:val="24"/>
          <w:szCs w:val="24"/>
        </w:rPr>
        <w:t xml:space="preserve">järgmises sõnastuses: </w:t>
      </w:r>
    </w:p>
    <w:p w14:paraId="2423DE14" w14:textId="5AE04D1A" w:rsidR="00A85ABF" w:rsidRPr="00FA634D" w:rsidRDefault="60ABDE46" w:rsidP="27C845C0">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5B6ACD45" w:rsidRPr="1BD68A4A">
        <w:rPr>
          <w:rFonts w:ascii="Times New Roman" w:hAnsi="Times New Roman" w:cs="Times New Roman"/>
          <w:sz w:val="24"/>
          <w:szCs w:val="24"/>
        </w:rPr>
        <w:t>(5</w:t>
      </w:r>
      <w:r w:rsidR="5B6ACD45" w:rsidRPr="1BD68A4A">
        <w:rPr>
          <w:rFonts w:ascii="Times New Roman" w:hAnsi="Times New Roman" w:cs="Times New Roman"/>
          <w:sz w:val="24"/>
          <w:szCs w:val="24"/>
          <w:vertAlign w:val="superscript"/>
        </w:rPr>
        <w:t>2</w:t>
      </w:r>
      <w:r w:rsidR="5B6ACD45" w:rsidRPr="1BD68A4A">
        <w:rPr>
          <w:rFonts w:ascii="Times New Roman" w:hAnsi="Times New Roman" w:cs="Times New Roman"/>
          <w:sz w:val="24"/>
          <w:szCs w:val="24"/>
        </w:rPr>
        <w:t xml:space="preserve">) </w:t>
      </w:r>
      <w:r w:rsidR="262F5700" w:rsidRPr="1BD68A4A">
        <w:rPr>
          <w:rFonts w:ascii="Times New Roman" w:eastAsia="Times New Roman" w:hAnsi="Times New Roman" w:cs="Times New Roman"/>
          <w:sz w:val="24"/>
          <w:szCs w:val="24"/>
        </w:rPr>
        <w:t>Krediidiasutus</w:t>
      </w:r>
      <w:r w:rsidR="26036FEA" w:rsidRPr="1BD68A4A">
        <w:rPr>
          <w:rFonts w:ascii="Times New Roman" w:eastAsia="Times New Roman" w:hAnsi="Times New Roman" w:cs="Times New Roman"/>
          <w:sz w:val="24"/>
          <w:szCs w:val="24"/>
        </w:rPr>
        <w:t xml:space="preserve"> ning </w:t>
      </w:r>
      <w:r w:rsidR="3A693BBF" w:rsidRPr="1BD68A4A">
        <w:rPr>
          <w:rFonts w:ascii="Times New Roman" w:eastAsia="Times New Roman" w:hAnsi="Times New Roman" w:cs="Times New Roman"/>
          <w:sz w:val="24"/>
          <w:szCs w:val="24"/>
        </w:rPr>
        <w:t>käesoleva seaduse § 13</w:t>
      </w:r>
      <w:r w:rsidR="3A693BBF" w:rsidRPr="1BD68A4A">
        <w:rPr>
          <w:rFonts w:ascii="Times New Roman" w:eastAsia="Times New Roman" w:hAnsi="Times New Roman" w:cs="Times New Roman"/>
          <w:sz w:val="24"/>
          <w:szCs w:val="24"/>
          <w:vertAlign w:val="superscript"/>
        </w:rPr>
        <w:t>6</w:t>
      </w:r>
      <w:r w:rsidR="3A693BBF" w:rsidRPr="1BD68A4A">
        <w:rPr>
          <w:rFonts w:ascii="Times New Roman" w:eastAsia="Times New Roman" w:hAnsi="Times New Roman" w:cs="Times New Roman"/>
          <w:sz w:val="24"/>
          <w:szCs w:val="24"/>
        </w:rPr>
        <w:t xml:space="preserve"> alusel heakskiidu saanud finantsvaldusettevõtja ja </w:t>
      </w:r>
      <w:proofErr w:type="spellStart"/>
      <w:r w:rsidR="3A693BBF" w:rsidRPr="1BD68A4A">
        <w:rPr>
          <w:rFonts w:ascii="Times New Roman" w:eastAsia="Times New Roman" w:hAnsi="Times New Roman" w:cs="Times New Roman"/>
          <w:sz w:val="24"/>
          <w:szCs w:val="24"/>
        </w:rPr>
        <w:t>segafinantsvaldusettevõtja</w:t>
      </w:r>
      <w:proofErr w:type="spellEnd"/>
      <w:r w:rsidR="262F5700" w:rsidRPr="1BD68A4A">
        <w:rPr>
          <w:rFonts w:ascii="Times New Roman" w:eastAsia="Times New Roman" w:hAnsi="Times New Roman" w:cs="Times New Roman"/>
          <w:sz w:val="24"/>
          <w:szCs w:val="24"/>
        </w:rPr>
        <w:t xml:space="preserve"> hinda</w:t>
      </w:r>
      <w:del w:id="218" w:author="Merike Koppel - JUSTDIGI" w:date="2025-12-29T11:56:00Z" w16du:dateUtc="2025-12-29T09:56:00Z">
        <w:r w:rsidR="262F5700" w:rsidRPr="1BD68A4A" w:rsidDel="00AB0E6D">
          <w:rPr>
            <w:rFonts w:ascii="Times New Roman" w:eastAsia="Times New Roman" w:hAnsi="Times New Roman" w:cs="Times New Roman"/>
            <w:sz w:val="24"/>
            <w:szCs w:val="24"/>
          </w:rPr>
          <w:delText>b</w:delText>
        </w:r>
      </w:del>
      <w:ins w:id="219" w:author="Merike Koppel - JUSTDIGI" w:date="2025-12-29T11:56:00Z" w16du:dateUtc="2025-12-29T09:56:00Z">
        <w:r w:rsidR="00AB0E6D">
          <w:rPr>
            <w:rFonts w:ascii="Times New Roman" w:eastAsia="Times New Roman" w:hAnsi="Times New Roman" w:cs="Times New Roman"/>
            <w:sz w:val="24"/>
            <w:szCs w:val="24"/>
          </w:rPr>
          <w:t>vad</w:t>
        </w:r>
      </w:ins>
      <w:r w:rsidR="262F5700" w:rsidRPr="1BD68A4A">
        <w:rPr>
          <w:rFonts w:ascii="Times New Roman" w:eastAsia="Times New Roman" w:hAnsi="Times New Roman" w:cs="Times New Roman"/>
          <w:sz w:val="24"/>
          <w:szCs w:val="24"/>
        </w:rPr>
        <w:t xml:space="preserve"> juhtide nõuetelevastavust enne nende valimist</w:t>
      </w:r>
      <w:r w:rsidR="269CAD0F" w:rsidRPr="1BD68A4A">
        <w:rPr>
          <w:rFonts w:ascii="Times New Roman" w:eastAsia="Times New Roman" w:hAnsi="Times New Roman" w:cs="Times New Roman"/>
          <w:sz w:val="24"/>
          <w:szCs w:val="24"/>
        </w:rPr>
        <w:t xml:space="preserve"> </w:t>
      </w:r>
      <w:r w:rsidR="1FE0CA50" w:rsidRPr="1BD68A4A">
        <w:rPr>
          <w:rFonts w:ascii="Times New Roman" w:eastAsia="Times New Roman" w:hAnsi="Times New Roman" w:cs="Times New Roman"/>
          <w:sz w:val="24"/>
          <w:szCs w:val="24"/>
        </w:rPr>
        <w:t xml:space="preserve">ja </w:t>
      </w:r>
      <w:r w:rsidR="4B603F7B" w:rsidRPr="1BD68A4A">
        <w:rPr>
          <w:rFonts w:ascii="Times New Roman" w:eastAsia="Times New Roman" w:hAnsi="Times New Roman" w:cs="Times New Roman"/>
          <w:sz w:val="24"/>
          <w:szCs w:val="24"/>
        </w:rPr>
        <w:t>juhul, kui ilmnevad</w:t>
      </w:r>
      <w:r w:rsidR="45AE2C7D" w:rsidRPr="1BD68A4A">
        <w:rPr>
          <w:rFonts w:ascii="Times New Roman" w:eastAsia="Times New Roman" w:hAnsi="Times New Roman" w:cs="Times New Roman"/>
          <w:sz w:val="24"/>
          <w:szCs w:val="24"/>
        </w:rPr>
        <w:t xml:space="preserve"> juhi sobivust mõjutada võiva</w:t>
      </w:r>
      <w:r w:rsidR="36BB4AEB" w:rsidRPr="1BD68A4A">
        <w:rPr>
          <w:rFonts w:ascii="Times New Roman" w:eastAsia="Times New Roman" w:hAnsi="Times New Roman" w:cs="Times New Roman"/>
          <w:sz w:val="24"/>
          <w:szCs w:val="24"/>
        </w:rPr>
        <w:t>d</w:t>
      </w:r>
      <w:r w:rsidR="45AE2C7D" w:rsidRPr="1BD68A4A">
        <w:rPr>
          <w:rFonts w:ascii="Times New Roman" w:eastAsia="Times New Roman" w:hAnsi="Times New Roman" w:cs="Times New Roman"/>
          <w:sz w:val="24"/>
          <w:szCs w:val="24"/>
        </w:rPr>
        <w:t xml:space="preserve"> uu</w:t>
      </w:r>
      <w:r w:rsidR="44798543" w:rsidRPr="1BD68A4A">
        <w:rPr>
          <w:rFonts w:ascii="Times New Roman" w:eastAsia="Times New Roman" w:hAnsi="Times New Roman" w:cs="Times New Roman"/>
          <w:sz w:val="24"/>
          <w:szCs w:val="24"/>
        </w:rPr>
        <w:t>ed</w:t>
      </w:r>
      <w:r w:rsidR="45AE2C7D" w:rsidRPr="1BD68A4A">
        <w:rPr>
          <w:rFonts w:ascii="Times New Roman" w:eastAsia="Times New Roman" w:hAnsi="Times New Roman" w:cs="Times New Roman"/>
          <w:sz w:val="24"/>
          <w:szCs w:val="24"/>
        </w:rPr>
        <w:t xml:space="preserve"> faktid või muud asjaolud</w:t>
      </w:r>
      <w:r w:rsidR="027FA901" w:rsidRPr="1BD68A4A">
        <w:rPr>
          <w:rFonts w:ascii="Times New Roman" w:eastAsia="Times New Roman" w:hAnsi="Times New Roman" w:cs="Times New Roman"/>
          <w:sz w:val="24"/>
          <w:szCs w:val="24"/>
        </w:rPr>
        <w:t>. Samuti</w:t>
      </w:r>
      <w:r w:rsidR="1F1E03E3" w:rsidRPr="1BD68A4A">
        <w:rPr>
          <w:rFonts w:ascii="Times New Roman" w:eastAsia="Times New Roman" w:hAnsi="Times New Roman" w:cs="Times New Roman"/>
          <w:sz w:val="24"/>
          <w:szCs w:val="24"/>
        </w:rPr>
        <w:t xml:space="preserve"> </w:t>
      </w:r>
      <w:r w:rsidR="080C4D56" w:rsidRPr="1BD68A4A">
        <w:rPr>
          <w:rFonts w:ascii="Times New Roman" w:eastAsia="Times New Roman" w:hAnsi="Times New Roman" w:cs="Times New Roman"/>
          <w:sz w:val="24"/>
          <w:szCs w:val="24"/>
        </w:rPr>
        <w:t>teevad</w:t>
      </w:r>
      <w:r w:rsidR="0DAD34F9" w:rsidRPr="1BD68A4A">
        <w:rPr>
          <w:rFonts w:ascii="Times New Roman" w:eastAsia="Times New Roman" w:hAnsi="Times New Roman" w:cs="Times New Roman"/>
          <w:sz w:val="24"/>
          <w:szCs w:val="24"/>
        </w:rPr>
        <w:t xml:space="preserve"> </w:t>
      </w:r>
      <w:r w:rsidR="2DF98221" w:rsidRPr="1BD68A4A">
        <w:rPr>
          <w:rFonts w:ascii="Times New Roman" w:eastAsia="Times New Roman" w:hAnsi="Times New Roman" w:cs="Times New Roman"/>
          <w:sz w:val="24"/>
          <w:szCs w:val="24"/>
        </w:rPr>
        <w:t xml:space="preserve">nimetatud </w:t>
      </w:r>
      <w:commentRangeStart w:id="220"/>
      <w:del w:id="221" w:author="Merike Koppel - JUSTDIGI" w:date="2025-12-29T11:57:00Z" w16du:dateUtc="2025-12-29T09:57:00Z">
        <w:r w:rsidR="20CF9DB7" w:rsidRPr="1BD68A4A" w:rsidDel="00AB0E6D">
          <w:rPr>
            <w:rFonts w:ascii="Times New Roman" w:eastAsia="Times New Roman" w:hAnsi="Times New Roman" w:cs="Times New Roman"/>
            <w:sz w:val="24"/>
            <w:szCs w:val="24"/>
          </w:rPr>
          <w:delText>k</w:delText>
        </w:r>
        <w:r w:rsidR="20DACE74" w:rsidRPr="1BD68A4A" w:rsidDel="00AB0E6D">
          <w:rPr>
            <w:rFonts w:ascii="Times New Roman" w:eastAsia="Times New Roman" w:hAnsi="Times New Roman" w:cs="Times New Roman"/>
            <w:sz w:val="24"/>
            <w:szCs w:val="24"/>
          </w:rPr>
          <w:delText>rediidi</w:delText>
        </w:r>
      </w:del>
      <w:r w:rsidR="20DACE74" w:rsidRPr="1BD68A4A">
        <w:rPr>
          <w:rFonts w:ascii="Times New Roman" w:eastAsia="Times New Roman" w:hAnsi="Times New Roman" w:cs="Times New Roman"/>
          <w:sz w:val="24"/>
          <w:szCs w:val="24"/>
        </w:rPr>
        <w:t xml:space="preserve">asutus ning </w:t>
      </w:r>
      <w:del w:id="222" w:author="Merike Koppel - JUSTDIGI" w:date="2025-12-29T11:57:00Z" w16du:dateUtc="2025-12-29T09:57:00Z">
        <w:r w:rsidR="20DACE74" w:rsidRPr="1BD68A4A" w:rsidDel="00AB0E6D">
          <w:rPr>
            <w:rFonts w:ascii="Times New Roman" w:eastAsia="Times New Roman" w:hAnsi="Times New Roman" w:cs="Times New Roman"/>
            <w:sz w:val="24"/>
            <w:szCs w:val="24"/>
          </w:rPr>
          <w:delText>käesoleva seaduse § 13</w:delText>
        </w:r>
        <w:r w:rsidR="20DACE74" w:rsidRPr="1BD68A4A" w:rsidDel="00AB0E6D">
          <w:rPr>
            <w:rFonts w:ascii="Times New Roman" w:eastAsia="Times New Roman" w:hAnsi="Times New Roman" w:cs="Times New Roman"/>
            <w:sz w:val="24"/>
            <w:szCs w:val="24"/>
            <w:vertAlign w:val="superscript"/>
          </w:rPr>
          <w:delText>6</w:delText>
        </w:r>
        <w:r w:rsidR="20DACE74" w:rsidRPr="1BD68A4A" w:rsidDel="00AB0E6D">
          <w:rPr>
            <w:rFonts w:ascii="Times New Roman" w:eastAsia="Times New Roman" w:hAnsi="Times New Roman" w:cs="Times New Roman"/>
            <w:sz w:val="24"/>
            <w:szCs w:val="24"/>
          </w:rPr>
          <w:delText xml:space="preserve"> alusel heakskiidu saanud finantsvaldusettevõtja ja segafinantsvaldus</w:delText>
        </w:r>
      </w:del>
      <w:r w:rsidR="20DACE74" w:rsidRPr="1BD68A4A">
        <w:rPr>
          <w:rFonts w:ascii="Times New Roman" w:eastAsia="Times New Roman" w:hAnsi="Times New Roman" w:cs="Times New Roman"/>
          <w:sz w:val="24"/>
          <w:szCs w:val="24"/>
        </w:rPr>
        <w:t>ettevõtja</w:t>
      </w:r>
      <w:ins w:id="223" w:author="Merike Koppel - JUSTDIGI" w:date="2025-12-29T11:57:00Z" w16du:dateUtc="2025-12-29T09:57:00Z">
        <w:r w:rsidR="00AB0E6D">
          <w:rPr>
            <w:rFonts w:ascii="Times New Roman" w:eastAsia="Times New Roman" w:hAnsi="Times New Roman" w:cs="Times New Roman"/>
            <w:sz w:val="24"/>
            <w:szCs w:val="24"/>
          </w:rPr>
          <w:t>d</w:t>
        </w:r>
      </w:ins>
      <w:r w:rsidR="20DACE74" w:rsidRPr="1BD68A4A">
        <w:rPr>
          <w:rFonts w:ascii="Times New Roman" w:eastAsia="Times New Roman" w:hAnsi="Times New Roman" w:cs="Times New Roman"/>
          <w:sz w:val="24"/>
          <w:szCs w:val="24"/>
        </w:rPr>
        <w:t xml:space="preserve"> </w:t>
      </w:r>
      <w:commentRangeEnd w:id="220"/>
      <w:r w:rsidR="00AB0E6D">
        <w:rPr>
          <w:rStyle w:val="Kommentaariviide"/>
        </w:rPr>
        <w:commentReference w:id="220"/>
      </w:r>
      <w:r w:rsidR="262F5700" w:rsidRPr="1BD68A4A">
        <w:rPr>
          <w:rFonts w:ascii="Times New Roman" w:eastAsia="Times New Roman" w:hAnsi="Times New Roman" w:cs="Times New Roman"/>
          <w:sz w:val="24"/>
          <w:szCs w:val="24"/>
        </w:rPr>
        <w:t xml:space="preserve">juhtide </w:t>
      </w:r>
      <w:r w:rsidR="0408EF2D" w:rsidRPr="1BD68A4A">
        <w:rPr>
          <w:rFonts w:ascii="Times New Roman" w:eastAsia="Times New Roman" w:hAnsi="Times New Roman" w:cs="Times New Roman"/>
          <w:sz w:val="24"/>
          <w:szCs w:val="24"/>
        </w:rPr>
        <w:t>sobivu</w:t>
      </w:r>
      <w:r w:rsidR="12E1AC23" w:rsidRPr="1BD68A4A">
        <w:rPr>
          <w:rFonts w:ascii="Times New Roman" w:eastAsia="Times New Roman" w:hAnsi="Times New Roman" w:cs="Times New Roman"/>
          <w:sz w:val="24"/>
          <w:szCs w:val="24"/>
        </w:rPr>
        <w:t>s</w:t>
      </w:r>
      <w:r w:rsidR="262F5700" w:rsidRPr="1BD68A4A">
        <w:rPr>
          <w:rFonts w:ascii="Times New Roman" w:eastAsia="Times New Roman" w:hAnsi="Times New Roman" w:cs="Times New Roman"/>
          <w:sz w:val="24"/>
          <w:szCs w:val="24"/>
        </w:rPr>
        <w:t>hindamis</w:t>
      </w:r>
      <w:r w:rsidR="77E608C8" w:rsidRPr="1BD68A4A">
        <w:rPr>
          <w:rFonts w:ascii="Times New Roman" w:eastAsia="Times New Roman" w:hAnsi="Times New Roman" w:cs="Times New Roman"/>
          <w:sz w:val="24"/>
          <w:szCs w:val="24"/>
        </w:rPr>
        <w:t>t</w:t>
      </w:r>
      <w:r w:rsidR="1D6D77CE" w:rsidRPr="1BD68A4A">
        <w:rPr>
          <w:rFonts w:ascii="Times New Roman" w:eastAsia="Times New Roman" w:hAnsi="Times New Roman" w:cs="Times New Roman"/>
          <w:sz w:val="24"/>
          <w:szCs w:val="24"/>
        </w:rPr>
        <w:t xml:space="preserve"> regulaarselt</w:t>
      </w:r>
      <w:r w:rsidR="262F5700" w:rsidRPr="1BD68A4A">
        <w:rPr>
          <w:rFonts w:ascii="Times New Roman" w:eastAsia="Times New Roman" w:hAnsi="Times New Roman" w:cs="Times New Roman"/>
          <w:sz w:val="24"/>
          <w:szCs w:val="24"/>
        </w:rPr>
        <w:t xml:space="preserve">. </w:t>
      </w:r>
    </w:p>
    <w:p w14:paraId="753E06B1" w14:textId="52F1BE00" w:rsidR="0B70C47F" w:rsidRDefault="0B70C47F" w:rsidP="0B70C47F">
      <w:pPr>
        <w:spacing w:after="0" w:line="240" w:lineRule="auto"/>
        <w:jc w:val="both"/>
        <w:rPr>
          <w:rFonts w:ascii="Times New Roman" w:eastAsia="Times New Roman" w:hAnsi="Times New Roman" w:cs="Times New Roman"/>
          <w:sz w:val="24"/>
          <w:szCs w:val="24"/>
        </w:rPr>
      </w:pPr>
    </w:p>
    <w:p w14:paraId="2B0A7C2A" w14:textId="2AD4B8B5" w:rsidR="00A85ABF" w:rsidRPr="00FA634D" w:rsidRDefault="70F274CA" w:rsidP="0B70C47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w:t>
      </w:r>
      <w:r w:rsidRPr="1BD68A4A">
        <w:rPr>
          <w:rFonts w:ascii="Times New Roman" w:eastAsia="Times New Roman" w:hAnsi="Times New Roman" w:cs="Times New Roman"/>
          <w:sz w:val="24"/>
          <w:szCs w:val="24"/>
          <w:vertAlign w:val="superscript"/>
        </w:rPr>
        <w:t>3</w:t>
      </w:r>
      <w:r w:rsidRPr="1BD68A4A">
        <w:rPr>
          <w:rFonts w:ascii="Times New Roman" w:eastAsia="Times New Roman" w:hAnsi="Times New Roman" w:cs="Times New Roman"/>
          <w:sz w:val="24"/>
          <w:szCs w:val="24"/>
        </w:rPr>
        <w:t>) Juhul kui enamik juhtorgani liikmetest tuleb asendada uute juhtorgani liikmete</w:t>
      </w:r>
      <w:ins w:id="224" w:author="Merike Koppel - JUSTDIGI" w:date="2025-12-29T11:58:00Z" w16du:dateUtc="2025-12-29T09:58:00Z">
        <w:r w:rsidR="001945D5">
          <w:rPr>
            <w:rFonts w:ascii="Times New Roman" w:eastAsia="Times New Roman" w:hAnsi="Times New Roman" w:cs="Times New Roman"/>
            <w:sz w:val="24"/>
            <w:szCs w:val="24"/>
          </w:rPr>
          <w:t xml:space="preserve"> ametissenimetamise</w:t>
        </w:r>
      </w:ins>
      <w:r w:rsidRPr="1BD68A4A">
        <w:rPr>
          <w:rFonts w:ascii="Times New Roman" w:eastAsia="Times New Roman" w:hAnsi="Times New Roman" w:cs="Times New Roman"/>
          <w:sz w:val="24"/>
          <w:szCs w:val="24"/>
        </w:rPr>
        <w:t xml:space="preserve">ga samal ajal ja juhtorganist lahkuvad liikmed peaksid tegema uute liikmete sobivushindamise, teeb krediidiasutus asutusesisese sobivushindamise pärast seda, kui uute ametisse valitud või määratud juhtide </w:t>
      </w:r>
      <w:commentRangeStart w:id="225"/>
      <w:r w:rsidRPr="1BD68A4A">
        <w:rPr>
          <w:rFonts w:ascii="Times New Roman" w:eastAsia="Times New Roman" w:hAnsi="Times New Roman" w:cs="Times New Roman"/>
          <w:sz w:val="24"/>
          <w:szCs w:val="24"/>
        </w:rPr>
        <w:t xml:space="preserve">volituste tähtpäev </w:t>
      </w:r>
      <w:commentRangeEnd w:id="225"/>
      <w:r w:rsidR="005A5B64">
        <w:rPr>
          <w:rStyle w:val="Kommentaariviide"/>
        </w:rPr>
        <w:commentReference w:id="225"/>
      </w:r>
      <w:r w:rsidRPr="1BD68A4A">
        <w:rPr>
          <w:rFonts w:ascii="Times New Roman" w:eastAsia="Times New Roman" w:hAnsi="Times New Roman" w:cs="Times New Roman"/>
          <w:sz w:val="24"/>
          <w:szCs w:val="24"/>
        </w:rPr>
        <w:t>on saabunud.</w:t>
      </w:r>
    </w:p>
    <w:p w14:paraId="549A64D4" w14:textId="76B848BC" w:rsidR="0B70C47F" w:rsidRDefault="0B70C47F" w:rsidP="0B70C47F">
      <w:pPr>
        <w:spacing w:after="0" w:line="240" w:lineRule="auto"/>
        <w:jc w:val="both"/>
        <w:rPr>
          <w:rFonts w:ascii="Times New Roman" w:eastAsia="Times New Roman" w:hAnsi="Times New Roman" w:cs="Times New Roman"/>
          <w:sz w:val="24"/>
          <w:szCs w:val="24"/>
        </w:rPr>
      </w:pPr>
    </w:p>
    <w:p w14:paraId="61D38A59" w14:textId="6476B0D3" w:rsidR="00A85ABF" w:rsidRPr="00FA634D" w:rsidRDefault="42320010" w:rsidP="1DBCFD9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w:t>
      </w:r>
      <w:r w:rsidR="3990D398" w:rsidRPr="1BD68A4A">
        <w:rPr>
          <w:rFonts w:ascii="Times New Roman" w:eastAsia="Times New Roman" w:hAnsi="Times New Roman" w:cs="Times New Roman"/>
          <w:sz w:val="24"/>
          <w:szCs w:val="24"/>
          <w:vertAlign w:val="superscript"/>
        </w:rPr>
        <w:t>4</w:t>
      </w:r>
      <w:r w:rsidRPr="1BD68A4A">
        <w:rPr>
          <w:rFonts w:ascii="Times New Roman" w:eastAsia="Times New Roman" w:hAnsi="Times New Roman" w:cs="Times New Roman"/>
          <w:sz w:val="24"/>
          <w:szCs w:val="24"/>
        </w:rPr>
        <w:t xml:space="preserve">) </w:t>
      </w:r>
      <w:r w:rsidR="0E0E3503" w:rsidRPr="1BD68A4A">
        <w:rPr>
          <w:rFonts w:ascii="Times New Roman" w:eastAsia="Times New Roman" w:hAnsi="Times New Roman" w:cs="Times New Roman"/>
          <w:sz w:val="24"/>
          <w:szCs w:val="24"/>
        </w:rPr>
        <w:t>Krediidiasutus</w:t>
      </w:r>
      <w:r w:rsidR="03C41AF8" w:rsidRPr="1BD68A4A">
        <w:rPr>
          <w:rFonts w:ascii="Times New Roman" w:eastAsia="Times New Roman" w:hAnsi="Times New Roman" w:cs="Times New Roman"/>
          <w:sz w:val="24"/>
          <w:szCs w:val="24"/>
        </w:rPr>
        <w:t xml:space="preserve"> ning käesoleva seaduse § 13</w:t>
      </w:r>
      <w:r w:rsidR="03C41AF8" w:rsidRPr="1BD68A4A">
        <w:rPr>
          <w:rFonts w:ascii="Times New Roman" w:eastAsia="Times New Roman" w:hAnsi="Times New Roman" w:cs="Times New Roman"/>
          <w:sz w:val="24"/>
          <w:szCs w:val="24"/>
          <w:vertAlign w:val="superscript"/>
        </w:rPr>
        <w:t>6</w:t>
      </w:r>
      <w:r w:rsidR="03C41AF8" w:rsidRPr="1BD68A4A">
        <w:rPr>
          <w:rFonts w:ascii="Times New Roman" w:eastAsia="Times New Roman" w:hAnsi="Times New Roman" w:cs="Times New Roman"/>
          <w:sz w:val="24"/>
          <w:szCs w:val="24"/>
        </w:rPr>
        <w:t xml:space="preserve"> alusel heakskiidu saanud finantsvaldusettevõtja ja </w:t>
      </w:r>
      <w:proofErr w:type="spellStart"/>
      <w:r w:rsidR="03C41AF8" w:rsidRPr="1BD68A4A">
        <w:rPr>
          <w:rFonts w:ascii="Times New Roman" w:eastAsia="Times New Roman" w:hAnsi="Times New Roman" w:cs="Times New Roman"/>
          <w:sz w:val="24"/>
          <w:szCs w:val="24"/>
        </w:rPr>
        <w:t>segafinantsvaldusettevõtja</w:t>
      </w:r>
      <w:proofErr w:type="spellEnd"/>
      <w:r w:rsidR="0E0E3503" w:rsidRPr="1BD68A4A">
        <w:rPr>
          <w:rFonts w:ascii="Times New Roman" w:eastAsia="Times New Roman" w:hAnsi="Times New Roman" w:cs="Times New Roman"/>
          <w:sz w:val="24"/>
          <w:szCs w:val="24"/>
        </w:rPr>
        <w:t xml:space="preserve"> on kohustatud hoidma juhi sobivuse kohta käiva teabe ajakohase</w:t>
      </w:r>
      <w:ins w:id="226" w:author="Merike Koppel - JUSTDIGI" w:date="2025-12-29T12:00:00Z" w16du:dateUtc="2025-12-29T10:00:00Z">
        <w:r w:rsidR="006A2FA4">
          <w:rPr>
            <w:rFonts w:ascii="Times New Roman" w:eastAsia="Times New Roman" w:hAnsi="Times New Roman" w:cs="Times New Roman"/>
            <w:sz w:val="24"/>
            <w:szCs w:val="24"/>
          </w:rPr>
          <w:t>na</w:t>
        </w:r>
      </w:ins>
      <w:r w:rsidR="4E936FA1" w:rsidRPr="1BD68A4A">
        <w:rPr>
          <w:rFonts w:ascii="Times New Roman" w:eastAsia="Times New Roman" w:hAnsi="Times New Roman" w:cs="Times New Roman"/>
          <w:sz w:val="24"/>
          <w:szCs w:val="24"/>
        </w:rPr>
        <w:t>.</w:t>
      </w:r>
    </w:p>
    <w:p w14:paraId="2B2C4DD5" w14:textId="676CAFB5" w:rsidR="1DBCFD9F" w:rsidRPr="00FA634D" w:rsidRDefault="1DBCFD9F" w:rsidP="1DBCFD9F">
      <w:pPr>
        <w:spacing w:after="0" w:line="240" w:lineRule="auto"/>
        <w:jc w:val="both"/>
        <w:rPr>
          <w:rFonts w:ascii="Times New Roman" w:eastAsia="Times New Roman" w:hAnsi="Times New Roman" w:cs="Times New Roman"/>
          <w:sz w:val="24"/>
          <w:szCs w:val="24"/>
        </w:rPr>
      </w:pPr>
    </w:p>
    <w:p w14:paraId="0EFEC2CC" w14:textId="7CE9D469" w:rsidR="7722CDA9" w:rsidRPr="00FA634D" w:rsidRDefault="7032A359" w:rsidP="3826DD15">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w:t>
      </w:r>
      <w:r w:rsidR="4C10F80D" w:rsidRPr="1BD68A4A">
        <w:rPr>
          <w:rFonts w:ascii="Times New Roman" w:eastAsia="Times New Roman" w:hAnsi="Times New Roman" w:cs="Times New Roman"/>
          <w:sz w:val="24"/>
          <w:szCs w:val="24"/>
          <w:vertAlign w:val="superscript"/>
        </w:rPr>
        <w:t>5</w:t>
      </w:r>
      <w:r w:rsidRPr="1BD68A4A">
        <w:rPr>
          <w:rFonts w:ascii="Times New Roman" w:eastAsia="Times New Roman" w:hAnsi="Times New Roman" w:cs="Times New Roman"/>
          <w:sz w:val="24"/>
          <w:szCs w:val="24"/>
        </w:rPr>
        <w:t xml:space="preserve">) </w:t>
      </w:r>
      <w:r w:rsidR="66985D6D" w:rsidRPr="1BD68A4A">
        <w:rPr>
          <w:rFonts w:ascii="Times New Roman" w:eastAsia="Times New Roman" w:hAnsi="Times New Roman" w:cs="Times New Roman"/>
          <w:sz w:val="24"/>
          <w:szCs w:val="24"/>
        </w:rPr>
        <w:t>V</w:t>
      </w:r>
      <w:r w:rsidR="3A8F1732" w:rsidRPr="1BD68A4A">
        <w:rPr>
          <w:rFonts w:ascii="Times New Roman" w:eastAsia="Times New Roman" w:hAnsi="Times New Roman" w:cs="Times New Roman"/>
          <w:sz w:val="24"/>
          <w:szCs w:val="24"/>
        </w:rPr>
        <w:t xml:space="preserve">õtmeisik on isik, kellel on märkimisväärne mõju </w:t>
      </w:r>
      <w:r w:rsidR="720CF855" w:rsidRPr="1BD68A4A">
        <w:rPr>
          <w:rFonts w:ascii="Times New Roman" w:eastAsia="Times New Roman" w:hAnsi="Times New Roman" w:cs="Times New Roman"/>
          <w:sz w:val="24"/>
          <w:szCs w:val="24"/>
        </w:rPr>
        <w:t>krediidiasutuse ning käesoleva seaduse § 13</w:t>
      </w:r>
      <w:r w:rsidR="720CF855" w:rsidRPr="1BD68A4A">
        <w:rPr>
          <w:rFonts w:ascii="Times New Roman" w:eastAsia="Times New Roman" w:hAnsi="Times New Roman" w:cs="Times New Roman"/>
          <w:sz w:val="24"/>
          <w:szCs w:val="24"/>
          <w:vertAlign w:val="superscript"/>
        </w:rPr>
        <w:t>6</w:t>
      </w:r>
      <w:r w:rsidR="720CF855" w:rsidRPr="1BD68A4A">
        <w:rPr>
          <w:rFonts w:ascii="Times New Roman" w:eastAsia="Times New Roman" w:hAnsi="Times New Roman" w:cs="Times New Roman"/>
          <w:sz w:val="24"/>
          <w:szCs w:val="24"/>
        </w:rPr>
        <w:t xml:space="preserve"> alusel heakskiidu saanud finantsvaldusettevõtja ja </w:t>
      </w:r>
      <w:proofErr w:type="spellStart"/>
      <w:r w:rsidR="720CF855" w:rsidRPr="1BD68A4A">
        <w:rPr>
          <w:rFonts w:ascii="Times New Roman" w:eastAsia="Times New Roman" w:hAnsi="Times New Roman" w:cs="Times New Roman"/>
          <w:sz w:val="24"/>
          <w:szCs w:val="24"/>
        </w:rPr>
        <w:t>segafinantsvaldusettevõtja</w:t>
      </w:r>
      <w:proofErr w:type="spellEnd"/>
      <w:r w:rsidR="7668B7D7" w:rsidRPr="1BD68A4A">
        <w:rPr>
          <w:rFonts w:ascii="Times New Roman" w:eastAsia="Times New Roman" w:hAnsi="Times New Roman" w:cs="Times New Roman"/>
          <w:sz w:val="24"/>
          <w:szCs w:val="24"/>
        </w:rPr>
        <w:t xml:space="preserve"> </w:t>
      </w:r>
      <w:r w:rsidR="3A8F1732" w:rsidRPr="1BD68A4A">
        <w:rPr>
          <w:rFonts w:ascii="Times New Roman" w:eastAsia="Times New Roman" w:hAnsi="Times New Roman" w:cs="Times New Roman"/>
          <w:sz w:val="24"/>
          <w:szCs w:val="24"/>
        </w:rPr>
        <w:t>juhtimisele, aga kes ei ole juhtorgani lii</w:t>
      </w:r>
      <w:r w:rsidR="00B155B5" w:rsidRPr="1BD68A4A">
        <w:rPr>
          <w:rFonts w:ascii="Times New Roman" w:eastAsia="Times New Roman" w:hAnsi="Times New Roman" w:cs="Times New Roman"/>
          <w:sz w:val="24"/>
          <w:szCs w:val="24"/>
        </w:rPr>
        <w:t>ge</w:t>
      </w:r>
      <w:r w:rsidR="3A8F1732" w:rsidRPr="1BD68A4A">
        <w:rPr>
          <w:rFonts w:ascii="Times New Roman" w:eastAsia="Times New Roman" w:hAnsi="Times New Roman" w:cs="Times New Roman"/>
          <w:sz w:val="24"/>
          <w:szCs w:val="24"/>
        </w:rPr>
        <w:t xml:space="preserve">. Võtmeisik on eelkõige finantsjuht </w:t>
      </w:r>
      <w:r w:rsidR="5520598C" w:rsidRPr="1BD68A4A">
        <w:rPr>
          <w:rFonts w:ascii="Times New Roman" w:eastAsia="Times New Roman" w:hAnsi="Times New Roman" w:cs="Times New Roman"/>
          <w:sz w:val="24"/>
          <w:szCs w:val="24"/>
        </w:rPr>
        <w:t xml:space="preserve">ja </w:t>
      </w:r>
      <w:r w:rsidR="3A8F1732" w:rsidRPr="1BD68A4A">
        <w:rPr>
          <w:rFonts w:ascii="Times New Roman" w:eastAsia="Times New Roman" w:hAnsi="Times New Roman" w:cs="Times New Roman"/>
          <w:sz w:val="24"/>
          <w:szCs w:val="24"/>
        </w:rPr>
        <w:t xml:space="preserve">vastavuskontrolli, riskikontrolli või siseauditi üksuse juht. </w:t>
      </w:r>
    </w:p>
    <w:p w14:paraId="66026992" w14:textId="2BBE0827" w:rsidR="7722CDA9" w:rsidRPr="00FA634D" w:rsidRDefault="7722CDA9" w:rsidP="3826DD15">
      <w:pPr>
        <w:spacing w:after="0" w:line="240" w:lineRule="auto"/>
        <w:jc w:val="both"/>
        <w:rPr>
          <w:rFonts w:ascii="Times New Roman" w:eastAsia="Times New Roman" w:hAnsi="Times New Roman" w:cs="Times New Roman"/>
          <w:sz w:val="24"/>
          <w:szCs w:val="24"/>
        </w:rPr>
      </w:pPr>
    </w:p>
    <w:p w14:paraId="39DFEC5B" w14:textId="7B4F2B8E" w:rsidR="7722CDA9" w:rsidRPr="00FA634D" w:rsidRDefault="1B292DFB" w:rsidP="7AB7345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w:t>
      </w:r>
      <w:r w:rsidR="08031C60"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w:t>
      </w:r>
      <w:r w:rsidR="3A8F1732" w:rsidRPr="1BD68A4A">
        <w:rPr>
          <w:rFonts w:ascii="Times New Roman" w:eastAsia="Times New Roman" w:hAnsi="Times New Roman" w:cs="Times New Roman"/>
          <w:sz w:val="24"/>
          <w:szCs w:val="24"/>
        </w:rPr>
        <w:t>Võtmeisiku</w:t>
      </w:r>
      <w:r w:rsidR="762D000A" w:rsidRPr="1BD68A4A">
        <w:rPr>
          <w:rFonts w:ascii="Times New Roman" w:eastAsia="Times New Roman" w:hAnsi="Times New Roman" w:cs="Times New Roman"/>
          <w:sz w:val="24"/>
          <w:szCs w:val="24"/>
        </w:rPr>
        <w:t xml:space="preserve"> suhtes</w:t>
      </w:r>
      <w:r w:rsidR="3A8F1732" w:rsidRPr="1BD68A4A">
        <w:rPr>
          <w:rFonts w:ascii="Times New Roman" w:eastAsia="Times New Roman" w:hAnsi="Times New Roman" w:cs="Times New Roman"/>
          <w:sz w:val="24"/>
          <w:szCs w:val="24"/>
        </w:rPr>
        <w:t xml:space="preserve"> kohaldatakse lisaks käesolevas seaduses töötaja kohta sätestatule käesoleva paragrahvi lõikeid 2, 2</w:t>
      </w:r>
      <w:r w:rsidR="3A8F1732" w:rsidRPr="1BD68A4A">
        <w:rPr>
          <w:rFonts w:ascii="Times New Roman" w:eastAsia="Times New Roman" w:hAnsi="Times New Roman" w:cs="Times New Roman"/>
          <w:sz w:val="24"/>
          <w:szCs w:val="24"/>
          <w:vertAlign w:val="superscript"/>
        </w:rPr>
        <w:t>3</w:t>
      </w:r>
      <w:r w:rsidR="3E058100" w:rsidRPr="1BD68A4A">
        <w:rPr>
          <w:rFonts w:ascii="Times New Roman" w:hAnsi="Times New Roman" w:cs="Times New Roman"/>
          <w:sz w:val="24"/>
          <w:szCs w:val="24"/>
        </w:rPr>
        <w:t>–</w:t>
      </w:r>
      <w:r w:rsidR="3C414D16" w:rsidRPr="1BD68A4A">
        <w:rPr>
          <w:rFonts w:ascii="Times New Roman" w:eastAsia="Times New Roman" w:hAnsi="Times New Roman" w:cs="Times New Roman"/>
          <w:sz w:val="24"/>
          <w:szCs w:val="24"/>
        </w:rPr>
        <w:t>2</w:t>
      </w:r>
      <w:r w:rsidR="3C414D16" w:rsidRPr="1BD68A4A">
        <w:rPr>
          <w:rFonts w:ascii="Times New Roman" w:eastAsia="Times New Roman" w:hAnsi="Times New Roman" w:cs="Times New Roman"/>
          <w:sz w:val="24"/>
          <w:szCs w:val="24"/>
          <w:vertAlign w:val="superscript"/>
        </w:rPr>
        <w:t>5</w:t>
      </w:r>
      <w:r w:rsidR="3C414D16" w:rsidRPr="1BD68A4A">
        <w:rPr>
          <w:rFonts w:ascii="Times New Roman" w:eastAsia="Times New Roman" w:hAnsi="Times New Roman" w:cs="Times New Roman"/>
          <w:sz w:val="24"/>
          <w:szCs w:val="24"/>
        </w:rPr>
        <w:t>,</w:t>
      </w:r>
      <w:r w:rsidR="4CCCDF41" w:rsidRPr="1BD68A4A">
        <w:rPr>
          <w:rFonts w:ascii="Times New Roman" w:eastAsia="Times New Roman" w:hAnsi="Times New Roman" w:cs="Times New Roman"/>
          <w:sz w:val="24"/>
          <w:szCs w:val="24"/>
        </w:rPr>
        <w:t xml:space="preserve"> </w:t>
      </w:r>
      <w:r w:rsidR="3A8F1732" w:rsidRPr="1BD68A4A">
        <w:rPr>
          <w:rFonts w:ascii="Times New Roman" w:eastAsia="Times New Roman" w:hAnsi="Times New Roman" w:cs="Times New Roman"/>
          <w:sz w:val="24"/>
          <w:szCs w:val="24"/>
        </w:rPr>
        <w:t>3, 4</w:t>
      </w:r>
      <w:r w:rsidR="3A8F1732" w:rsidRPr="1BD68A4A">
        <w:rPr>
          <w:rFonts w:ascii="Times New Roman" w:eastAsia="Times New Roman" w:hAnsi="Times New Roman" w:cs="Times New Roman"/>
          <w:sz w:val="24"/>
          <w:szCs w:val="24"/>
          <w:vertAlign w:val="superscript"/>
        </w:rPr>
        <w:t>1</w:t>
      </w:r>
      <w:r w:rsidR="6FA0E7E6" w:rsidRPr="1BD68A4A">
        <w:rPr>
          <w:rFonts w:ascii="Times New Roman" w:eastAsia="Times New Roman" w:hAnsi="Times New Roman" w:cs="Times New Roman"/>
          <w:sz w:val="24"/>
          <w:szCs w:val="24"/>
        </w:rPr>
        <w:t>,</w:t>
      </w:r>
      <w:r w:rsidR="3A8F1732" w:rsidRPr="1BD68A4A">
        <w:rPr>
          <w:rFonts w:ascii="Times New Roman" w:eastAsia="Times New Roman" w:hAnsi="Times New Roman" w:cs="Times New Roman"/>
          <w:sz w:val="24"/>
          <w:szCs w:val="24"/>
        </w:rPr>
        <w:t xml:space="preserve"> 5</w:t>
      </w:r>
      <w:r w:rsidR="3A8F1732" w:rsidRPr="1BD68A4A">
        <w:rPr>
          <w:rFonts w:ascii="Times New Roman" w:eastAsia="Times New Roman" w:hAnsi="Times New Roman" w:cs="Times New Roman"/>
          <w:sz w:val="24"/>
          <w:szCs w:val="24"/>
          <w:vertAlign w:val="superscript"/>
        </w:rPr>
        <w:t>2</w:t>
      </w:r>
      <w:r w:rsidR="619EFC72" w:rsidRPr="1BD68A4A">
        <w:rPr>
          <w:rFonts w:ascii="Times New Roman" w:eastAsia="Times New Roman" w:hAnsi="Times New Roman" w:cs="Times New Roman"/>
          <w:sz w:val="24"/>
          <w:szCs w:val="24"/>
        </w:rPr>
        <w:t xml:space="preserve"> ja 5</w:t>
      </w:r>
      <w:r w:rsidR="619EFC72" w:rsidRPr="1BD68A4A">
        <w:rPr>
          <w:rFonts w:ascii="Times New Roman" w:eastAsia="Times New Roman" w:hAnsi="Times New Roman" w:cs="Times New Roman"/>
          <w:sz w:val="24"/>
          <w:szCs w:val="24"/>
          <w:vertAlign w:val="superscript"/>
        </w:rPr>
        <w:t>3</w:t>
      </w:r>
      <w:r w:rsidR="12CE87F8" w:rsidRPr="1BD68A4A">
        <w:rPr>
          <w:rFonts w:ascii="Times New Roman" w:eastAsia="Times New Roman" w:hAnsi="Times New Roman" w:cs="Times New Roman"/>
          <w:sz w:val="24"/>
          <w:szCs w:val="24"/>
        </w:rPr>
        <w:t>.</w:t>
      </w:r>
    </w:p>
    <w:p w14:paraId="41493C3C" w14:textId="72405D8D" w:rsidR="3826DD15" w:rsidRPr="00FA634D" w:rsidRDefault="3826DD15" w:rsidP="3826DD15">
      <w:pPr>
        <w:spacing w:after="0" w:line="240" w:lineRule="auto"/>
        <w:jc w:val="both"/>
        <w:rPr>
          <w:rFonts w:ascii="Times New Roman" w:eastAsia="Times New Roman" w:hAnsi="Times New Roman" w:cs="Times New Roman"/>
          <w:sz w:val="24"/>
          <w:szCs w:val="24"/>
        </w:rPr>
      </w:pPr>
    </w:p>
    <w:p w14:paraId="435538E9" w14:textId="452705FC" w:rsidR="6FA018E0" w:rsidRPr="00FA634D" w:rsidRDefault="277BC593"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(5</w:t>
      </w:r>
      <w:r w:rsidR="07B7C3C9" w:rsidRPr="1BD68A4A">
        <w:rPr>
          <w:rFonts w:ascii="Times New Roman" w:eastAsia="Times New Roman" w:hAnsi="Times New Roman" w:cs="Times New Roman"/>
          <w:sz w:val="24"/>
          <w:szCs w:val="24"/>
          <w:vertAlign w:val="superscript"/>
        </w:rPr>
        <w:t>7</w:t>
      </w:r>
      <w:r w:rsidRPr="1BD68A4A">
        <w:rPr>
          <w:rFonts w:ascii="Times New Roman" w:eastAsia="Times New Roman" w:hAnsi="Times New Roman" w:cs="Times New Roman"/>
          <w:sz w:val="24"/>
          <w:szCs w:val="24"/>
        </w:rPr>
        <w:t xml:space="preserve">) </w:t>
      </w:r>
      <w:r w:rsidRPr="1BD68A4A">
        <w:rPr>
          <w:rFonts w:ascii="Times New Roman" w:hAnsi="Times New Roman" w:cs="Times New Roman"/>
          <w:sz w:val="24"/>
          <w:szCs w:val="24"/>
        </w:rPr>
        <w:t>Krediidiasutu</w:t>
      </w:r>
      <w:r w:rsidRPr="1BD68A4A">
        <w:rPr>
          <w:rFonts w:ascii="Times New Roman" w:eastAsia="Times New Roman" w:hAnsi="Times New Roman" w:cs="Times New Roman"/>
          <w:sz w:val="24"/>
          <w:szCs w:val="24"/>
        </w:rPr>
        <w:t>s ning käesoleva seaduse § 13</w:t>
      </w:r>
      <w:r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alusel heakskiidu saanud finantsvaldusettevõtja ja </w:t>
      </w:r>
      <w:proofErr w:type="spellStart"/>
      <w:r w:rsidRPr="1BD68A4A">
        <w:rPr>
          <w:rFonts w:ascii="Times New Roman" w:eastAsia="Times New Roman" w:hAnsi="Times New Roman" w:cs="Times New Roman"/>
          <w:sz w:val="24"/>
          <w:szCs w:val="24"/>
        </w:rPr>
        <w:t>segafinantsvaldusettevõtja</w:t>
      </w:r>
      <w:proofErr w:type="spellEnd"/>
      <w:r w:rsidRPr="1BD68A4A">
        <w:rPr>
          <w:rFonts w:ascii="Times New Roman" w:eastAsia="Times New Roman" w:hAnsi="Times New Roman" w:cs="Times New Roman"/>
          <w:sz w:val="24"/>
          <w:szCs w:val="24"/>
        </w:rPr>
        <w:t xml:space="preserve"> </w:t>
      </w:r>
      <w:r w:rsidR="52DA9369" w:rsidRPr="1BD68A4A">
        <w:rPr>
          <w:rFonts w:ascii="Times New Roman" w:eastAsia="Times New Roman" w:hAnsi="Times New Roman" w:cs="Times New Roman"/>
          <w:sz w:val="24"/>
          <w:szCs w:val="24"/>
        </w:rPr>
        <w:t>kohalda</w:t>
      </w:r>
      <w:ins w:id="227" w:author="Merike Koppel - JUSTDIGI" w:date="2025-12-29T12:00:00Z" w16du:dateUtc="2025-12-29T10:00:00Z">
        <w:r w:rsidR="006A2FA4">
          <w:rPr>
            <w:rFonts w:ascii="Times New Roman" w:eastAsia="Times New Roman" w:hAnsi="Times New Roman" w:cs="Times New Roman"/>
            <w:sz w:val="24"/>
            <w:szCs w:val="24"/>
          </w:rPr>
          <w:t>vad</w:t>
        </w:r>
      </w:ins>
      <w:del w:id="228" w:author="Merike Koppel - JUSTDIGI" w:date="2025-12-29T12:00:00Z" w16du:dateUtc="2025-12-29T10:00:00Z">
        <w:r w:rsidR="52DA9369" w:rsidRPr="1BD68A4A" w:rsidDel="006A2FA4">
          <w:rPr>
            <w:rFonts w:ascii="Times New Roman" w:eastAsia="Times New Roman" w:hAnsi="Times New Roman" w:cs="Times New Roman"/>
            <w:sz w:val="24"/>
            <w:szCs w:val="24"/>
          </w:rPr>
          <w:delText>b</w:delText>
        </w:r>
      </w:del>
      <w:r w:rsidR="52DA9369" w:rsidRPr="1BD68A4A">
        <w:rPr>
          <w:rFonts w:ascii="Times New Roman" w:eastAsia="Times New Roman" w:hAnsi="Times New Roman" w:cs="Times New Roman"/>
          <w:sz w:val="24"/>
          <w:szCs w:val="24"/>
        </w:rPr>
        <w:t xml:space="preserve"> meetmeid</w:t>
      </w:r>
      <w:r w:rsidR="61505663" w:rsidRPr="1BD68A4A">
        <w:rPr>
          <w:rFonts w:ascii="Times New Roman" w:eastAsia="Times New Roman" w:hAnsi="Times New Roman" w:cs="Times New Roman"/>
          <w:sz w:val="24"/>
          <w:szCs w:val="24"/>
        </w:rPr>
        <w:t>, et</w:t>
      </w:r>
      <w:r w:rsidR="1AB76DC5" w:rsidRPr="1BD68A4A">
        <w:rPr>
          <w:rFonts w:ascii="Times New Roman" w:eastAsia="Times New Roman" w:hAnsi="Times New Roman" w:cs="Times New Roman"/>
          <w:sz w:val="24"/>
          <w:szCs w:val="24"/>
        </w:rPr>
        <w:t xml:space="preserve"> </w:t>
      </w:r>
      <w:r w:rsidR="74507FE3" w:rsidRPr="1BD68A4A">
        <w:rPr>
          <w:rFonts w:ascii="Times New Roman" w:eastAsia="Times New Roman" w:hAnsi="Times New Roman" w:cs="Times New Roman"/>
          <w:sz w:val="24"/>
          <w:szCs w:val="24"/>
        </w:rPr>
        <w:t xml:space="preserve">tagada </w:t>
      </w:r>
      <w:r w:rsidRPr="1BD68A4A">
        <w:rPr>
          <w:rFonts w:ascii="Times New Roman" w:eastAsia="Times New Roman" w:hAnsi="Times New Roman" w:cs="Times New Roman"/>
          <w:sz w:val="24"/>
          <w:szCs w:val="24"/>
        </w:rPr>
        <w:t>võtmeisik</w:t>
      </w:r>
      <w:r w:rsidR="358CA9CA" w:rsidRPr="1BD68A4A">
        <w:rPr>
          <w:rFonts w:ascii="Times New Roman" w:eastAsia="Times New Roman" w:hAnsi="Times New Roman" w:cs="Times New Roman"/>
          <w:sz w:val="24"/>
          <w:szCs w:val="24"/>
        </w:rPr>
        <w:t xml:space="preserve">u </w:t>
      </w:r>
      <w:r w:rsidR="3145BC39" w:rsidRPr="1BD68A4A">
        <w:rPr>
          <w:rFonts w:ascii="Times New Roman" w:eastAsia="Times New Roman" w:hAnsi="Times New Roman" w:cs="Times New Roman"/>
          <w:sz w:val="24"/>
          <w:szCs w:val="24"/>
        </w:rPr>
        <w:t>ülesannete n</w:t>
      </w:r>
      <w:r w:rsidR="7499FECC" w:rsidRPr="1BD68A4A">
        <w:rPr>
          <w:rFonts w:ascii="Times New Roman" w:eastAsia="Times New Roman" w:hAnsi="Times New Roman" w:cs="Times New Roman"/>
          <w:sz w:val="24"/>
          <w:szCs w:val="24"/>
        </w:rPr>
        <w:t>õuet</w:t>
      </w:r>
      <w:r w:rsidR="494AF643" w:rsidRPr="1BD68A4A">
        <w:rPr>
          <w:rFonts w:ascii="Times New Roman" w:eastAsia="Times New Roman" w:hAnsi="Times New Roman" w:cs="Times New Roman"/>
          <w:sz w:val="24"/>
          <w:szCs w:val="24"/>
        </w:rPr>
        <w:t>ekohane täitmine</w:t>
      </w:r>
      <w:r w:rsidRPr="1BD68A4A">
        <w:rPr>
          <w:rFonts w:ascii="Times New Roman" w:eastAsia="Times New Roman" w:hAnsi="Times New Roman" w:cs="Times New Roman"/>
          <w:sz w:val="24"/>
          <w:szCs w:val="24"/>
        </w:rPr>
        <w:t>.</w:t>
      </w:r>
      <w:r w:rsidR="003C630F" w:rsidRPr="1BD68A4A">
        <w:rPr>
          <w:rFonts w:ascii="Times New Roman" w:eastAsia="Times New Roman" w:hAnsi="Times New Roman" w:cs="Times New Roman"/>
          <w:sz w:val="24"/>
          <w:szCs w:val="24"/>
        </w:rPr>
        <w:t>“;</w:t>
      </w:r>
    </w:p>
    <w:p w14:paraId="7D2EC187" w14:textId="7BE7DE95" w:rsidR="7AB73458" w:rsidRPr="00FA634D" w:rsidRDefault="7AB73458" w:rsidP="7AB73458">
      <w:pPr>
        <w:spacing w:after="0" w:line="240" w:lineRule="auto"/>
        <w:jc w:val="both"/>
        <w:rPr>
          <w:rFonts w:ascii="Times New Roman" w:eastAsia="Times New Roman" w:hAnsi="Times New Roman" w:cs="Times New Roman"/>
          <w:sz w:val="24"/>
          <w:szCs w:val="24"/>
        </w:rPr>
      </w:pPr>
    </w:p>
    <w:p w14:paraId="4220A78E" w14:textId="2F945B27" w:rsidR="00A85ABF" w:rsidRPr="00FA634D" w:rsidRDefault="00130B38"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5</w:t>
      </w:r>
      <w:r w:rsidR="630660CF" w:rsidRPr="1BD68A4A">
        <w:rPr>
          <w:rFonts w:ascii="Times New Roman" w:hAnsi="Times New Roman" w:cs="Times New Roman"/>
          <w:b/>
          <w:bCs/>
          <w:sz w:val="24"/>
          <w:szCs w:val="24"/>
        </w:rPr>
        <w:t>5</w:t>
      </w:r>
      <w:r w:rsidR="176E8806" w:rsidRPr="1BD68A4A">
        <w:rPr>
          <w:rFonts w:ascii="Times New Roman" w:hAnsi="Times New Roman" w:cs="Times New Roman"/>
          <w:b/>
          <w:bCs/>
          <w:sz w:val="24"/>
          <w:szCs w:val="24"/>
        </w:rPr>
        <w:t xml:space="preserve">) </w:t>
      </w:r>
      <w:r w:rsidR="176E8806" w:rsidRPr="1BD68A4A">
        <w:rPr>
          <w:rFonts w:ascii="Times New Roman" w:hAnsi="Times New Roman" w:cs="Times New Roman"/>
          <w:sz w:val="24"/>
          <w:szCs w:val="24"/>
        </w:rPr>
        <w:t xml:space="preserve">paragrahvi 48 lõiked 6–7 tunnistatakse kehtetuks; </w:t>
      </w:r>
    </w:p>
    <w:p w14:paraId="7304D0D6" w14:textId="77777777" w:rsidR="00A85ABF" w:rsidRPr="00FA634D"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340979B8" w14:textId="27547E8A" w:rsidR="00A85ABF" w:rsidRPr="00FA634D" w:rsidRDefault="00130B38" w:rsidP="56B4AAE5">
      <w:pPr>
        <w:spacing w:after="0" w:line="240" w:lineRule="auto"/>
        <w:jc w:val="both"/>
        <w:rPr>
          <w:rFonts w:ascii="Times New Roman" w:eastAsia="Times New Roman" w:hAnsi="Times New Roman" w:cs="Times New Roman"/>
          <w:sz w:val="24"/>
          <w:szCs w:val="24"/>
          <w:lang w:eastAsia="et-EE"/>
        </w:rPr>
      </w:pPr>
      <w:r w:rsidRPr="00FA634D">
        <w:rPr>
          <w:rFonts w:ascii="Times New Roman" w:eastAsia="Times New Roman" w:hAnsi="Times New Roman" w:cs="Times New Roman"/>
          <w:b/>
          <w:bCs/>
          <w:kern w:val="0"/>
          <w:sz w:val="24"/>
          <w:szCs w:val="24"/>
          <w:lang w:eastAsia="et-EE"/>
          <w14:ligatures w14:val="none"/>
        </w:rPr>
        <w:t>5</w:t>
      </w:r>
      <w:r w:rsidR="2F7FEAF0" w:rsidRPr="56B4AAE5">
        <w:rPr>
          <w:rFonts w:ascii="Times New Roman" w:eastAsia="Times New Roman" w:hAnsi="Times New Roman" w:cs="Times New Roman"/>
          <w:b/>
          <w:bCs/>
          <w:sz w:val="24"/>
          <w:szCs w:val="24"/>
          <w:lang w:eastAsia="et-EE"/>
        </w:rPr>
        <w:t>6</w:t>
      </w:r>
      <w:r w:rsidR="368CA008" w:rsidRPr="00FA634D">
        <w:rPr>
          <w:rFonts w:ascii="Times New Roman" w:eastAsia="Times New Roman" w:hAnsi="Times New Roman" w:cs="Times New Roman"/>
          <w:b/>
          <w:bCs/>
          <w:kern w:val="0"/>
          <w:sz w:val="24"/>
          <w:szCs w:val="24"/>
          <w:lang w:eastAsia="et-EE"/>
          <w14:ligatures w14:val="none"/>
        </w:rPr>
        <w:t xml:space="preserve">) </w:t>
      </w:r>
      <w:r w:rsidR="368CA008" w:rsidRPr="00FA634D">
        <w:rPr>
          <w:rFonts w:ascii="Times New Roman" w:eastAsia="Times New Roman" w:hAnsi="Times New Roman" w:cs="Times New Roman"/>
          <w:kern w:val="0"/>
          <w:sz w:val="24"/>
          <w:szCs w:val="24"/>
          <w:lang w:eastAsia="et-EE"/>
          <w14:ligatures w14:val="none"/>
        </w:rPr>
        <w:t>seadust täiendatakse §-dega 48</w:t>
      </w:r>
      <w:r w:rsidR="368CA008" w:rsidRPr="00FA634D">
        <w:rPr>
          <w:rFonts w:ascii="Times New Roman" w:eastAsia="Times New Roman" w:hAnsi="Times New Roman" w:cs="Times New Roman"/>
          <w:kern w:val="0"/>
          <w:sz w:val="24"/>
          <w:szCs w:val="24"/>
          <w:vertAlign w:val="superscript"/>
          <w:lang w:eastAsia="et-EE"/>
          <w14:ligatures w14:val="none"/>
        </w:rPr>
        <w:t xml:space="preserve">1 </w:t>
      </w:r>
      <w:r w:rsidR="368CA008" w:rsidRPr="00FA634D">
        <w:rPr>
          <w:rFonts w:ascii="Times New Roman" w:eastAsia="Times New Roman" w:hAnsi="Times New Roman" w:cs="Times New Roman"/>
          <w:kern w:val="0"/>
          <w:sz w:val="24"/>
          <w:szCs w:val="24"/>
          <w:lang w:eastAsia="et-EE"/>
          <w14:ligatures w14:val="none"/>
        </w:rPr>
        <w:t>ja 48</w:t>
      </w:r>
      <w:r w:rsidR="368CA008" w:rsidRPr="00FA634D">
        <w:rPr>
          <w:rFonts w:ascii="Times New Roman" w:eastAsia="Times New Roman" w:hAnsi="Times New Roman" w:cs="Times New Roman"/>
          <w:kern w:val="0"/>
          <w:sz w:val="24"/>
          <w:szCs w:val="24"/>
          <w:vertAlign w:val="superscript"/>
          <w:lang w:eastAsia="et-EE"/>
          <w14:ligatures w14:val="none"/>
        </w:rPr>
        <w:t xml:space="preserve">2 </w:t>
      </w:r>
      <w:r w:rsidR="368CA008" w:rsidRPr="00FA634D">
        <w:rPr>
          <w:rFonts w:ascii="Times New Roman" w:eastAsia="Times New Roman" w:hAnsi="Times New Roman" w:cs="Times New Roman"/>
          <w:kern w:val="0"/>
          <w:sz w:val="24"/>
          <w:szCs w:val="24"/>
          <w:lang w:eastAsia="et-EE"/>
          <w14:ligatures w14:val="none"/>
        </w:rPr>
        <w:t xml:space="preserve">järgmises sõnastuses: </w:t>
      </w:r>
    </w:p>
    <w:p w14:paraId="4B9844FB" w14:textId="58B2EE14" w:rsidR="00543384" w:rsidRPr="00FA634D" w:rsidRDefault="34CB7B1D" w:rsidP="1BD68A4A">
      <w:pPr>
        <w:pStyle w:val="Normaallaadveeb"/>
        <w:spacing w:before="0" w:beforeAutospacing="0" w:after="0" w:afterAutospacing="0"/>
        <w:jc w:val="both"/>
        <w:rPr>
          <w:b/>
          <w:bCs/>
        </w:rPr>
      </w:pPr>
      <w:r>
        <w:t>„</w:t>
      </w:r>
      <w:r w:rsidR="72FDDF31" w:rsidRPr="1BD68A4A">
        <w:rPr>
          <w:b/>
          <w:bCs/>
        </w:rPr>
        <w:t>§ 48</w:t>
      </w:r>
      <w:r w:rsidR="72FDDF31" w:rsidRPr="1BD68A4A">
        <w:rPr>
          <w:b/>
          <w:bCs/>
          <w:vertAlign w:val="superscript"/>
        </w:rPr>
        <w:t>1</w:t>
      </w:r>
      <w:r w:rsidR="72FDDF31" w:rsidRPr="1BD68A4A">
        <w:rPr>
          <w:b/>
          <w:bCs/>
        </w:rPr>
        <w:t xml:space="preserve">. </w:t>
      </w:r>
      <w:r w:rsidR="7552B96B" w:rsidRPr="1BD68A4A">
        <w:rPr>
          <w:b/>
          <w:bCs/>
        </w:rPr>
        <w:t>J</w:t>
      </w:r>
      <w:r w:rsidR="72FDDF31" w:rsidRPr="1BD68A4A">
        <w:rPr>
          <w:b/>
          <w:bCs/>
        </w:rPr>
        <w:t>uhtidest ja võtmeisikutest teavitamine</w:t>
      </w:r>
    </w:p>
    <w:p w14:paraId="7978463D" w14:textId="3B1E55C5" w:rsidR="00543384" w:rsidRPr="009F5E60" w:rsidRDefault="0E1AE77B" w:rsidP="56B4AAE5">
      <w:pPr>
        <w:pStyle w:val="Normaallaadveeb"/>
        <w:spacing w:before="0" w:beforeAutospacing="0" w:after="0" w:afterAutospacing="0"/>
        <w:jc w:val="both"/>
      </w:pPr>
      <w:r>
        <w:t>(1) Krediidiasutus</w:t>
      </w:r>
      <w:r w:rsidR="0D7492B4">
        <w:t xml:space="preserve"> </w:t>
      </w:r>
      <w:r w:rsidR="72FDDF31">
        <w:t xml:space="preserve">teavitab </w:t>
      </w:r>
      <w:r w:rsidR="34CB7B1D">
        <w:t xml:space="preserve">Finantsinspektsiooni </w:t>
      </w:r>
      <w:r w:rsidR="72FDDF31">
        <w:t>juhi või võtmeisiku valimise, määramise või ametiaja pikendamise kavatsusest vähemalt kümme päeva enne selle küsimuse otsustamist</w:t>
      </w:r>
      <w:r w:rsidR="3626F214">
        <w:t xml:space="preserve"> </w:t>
      </w:r>
      <w:r w:rsidR="51E6E222">
        <w:t>ning</w:t>
      </w:r>
      <w:r w:rsidR="3626F214">
        <w:t xml:space="preserve"> esitab</w:t>
      </w:r>
      <w:r w:rsidR="72FDDF31">
        <w:t xml:space="preserve"> käesoleva paragrahvi lõi</w:t>
      </w:r>
      <w:r w:rsidR="78AD76E1">
        <w:t>kes</w:t>
      </w:r>
      <w:r w:rsidR="72FDDF31">
        <w:t xml:space="preserve"> </w:t>
      </w:r>
      <w:r w:rsidR="785E1BBA">
        <w:t>4</w:t>
      </w:r>
      <w:r w:rsidR="72FDDF31">
        <w:t xml:space="preserve"> </w:t>
      </w:r>
      <w:r w:rsidR="3BBE042F">
        <w:t xml:space="preserve">loetletud </w:t>
      </w:r>
      <w:r w:rsidR="72FDDF31">
        <w:t>andmed ja dokumendid.</w:t>
      </w:r>
      <w:r w:rsidR="50242CB1">
        <w:t xml:space="preserve"> </w:t>
      </w:r>
      <w:r w:rsidR="005E7555">
        <w:t>Eeltoodud t</w:t>
      </w:r>
      <w:r w:rsidR="008FC111">
        <w:t>ähtaega ei kohaldata, kui dokumentide eelnev esitamine ei ole mõjuval põhjusel võimalik.</w:t>
      </w:r>
      <w:r w:rsidR="708F66E4">
        <w:t xml:space="preserve"> </w:t>
      </w:r>
      <w:del w:id="229" w:author="Merike Koppel - JUSTDIGI" w:date="2025-12-29T12:00:00Z" w16du:dateUtc="2025-12-29T10:00:00Z">
        <w:r w:rsidR="00502F3C" w:rsidDel="006A2FA4">
          <w:delText>T</w:delText>
        </w:r>
        <w:r w:rsidR="008FC111" w:rsidDel="006A2FA4">
          <w:delText>ähtaega ei kohaldata, kui dokumentide eelnev esitamine ei ole mõjuval põhjusel võimalik.</w:delText>
        </w:r>
        <w:r w:rsidR="708F66E4" w:rsidDel="006A2FA4">
          <w:delText xml:space="preserve"> </w:delText>
        </w:r>
      </w:del>
    </w:p>
    <w:p w14:paraId="1F4A7ABE" w14:textId="0508A3D7" w:rsidR="00543384" w:rsidRPr="00FA634D" w:rsidRDefault="0EF47999" w:rsidP="0B70C47F">
      <w:pPr>
        <w:pStyle w:val="Normaallaadveeb"/>
        <w:spacing w:before="0" w:beforeAutospacing="0" w:after="0" w:afterAutospacing="0"/>
        <w:jc w:val="both"/>
      </w:pPr>
      <w:r>
        <w:t>(2) Euroopa Parlamendi ja nõukogu direktiivi (EL) 2024/1619</w:t>
      </w:r>
      <w:r w:rsidR="7DB99CFE">
        <w:t>,</w:t>
      </w:r>
      <w:r w:rsidR="6312FC79">
        <w:t xml:space="preserve"> millega muudetakse direktiivi 2013/36/EL seoses järelevalvevolituste, sanktsioonide, kolmandate riikide filiaalide ning keskkonna-, sotsiaalsete ja juhtimisriskidega</w:t>
      </w:r>
      <w:r>
        <w:t xml:space="preserve"> </w:t>
      </w:r>
      <w:r w:rsidR="6312FC79">
        <w:t>(</w:t>
      </w:r>
      <w:r w:rsidR="232C7355">
        <w:t>ELT L</w:t>
      </w:r>
      <w:r w:rsidR="6D8AA0DC">
        <w:t>,</w:t>
      </w:r>
      <w:r w:rsidR="232C7355">
        <w:t xml:space="preserve"> </w:t>
      </w:r>
      <w:r w:rsidR="6D8AA0DC">
        <w:t>2024/1619</w:t>
      </w:r>
      <w:r w:rsidR="232C7355">
        <w:t xml:space="preserve">, </w:t>
      </w:r>
      <w:r w:rsidR="7E1D729A">
        <w:t>19.06.2024</w:t>
      </w:r>
      <w:r w:rsidR="260183DA">
        <w:t>)</w:t>
      </w:r>
      <w:r w:rsidR="21AD72F1">
        <w:t>,</w:t>
      </w:r>
      <w:r w:rsidR="260183DA">
        <w:t xml:space="preserve"> </w:t>
      </w:r>
      <w:r>
        <w:t>artikli 91 lõike</w:t>
      </w:r>
      <w:r w:rsidR="673DF4E5">
        <w:t> </w:t>
      </w:r>
      <w:r>
        <w:t>1d punktides a</w:t>
      </w:r>
      <w:r w:rsidR="5B64DAD6">
        <w:t>–</w:t>
      </w:r>
      <w:r>
        <w:t xml:space="preserve">f sätestatud isik (edaspidi käesolevas peatükis </w:t>
      </w:r>
      <w:r w:rsidRPr="1BD68A4A">
        <w:rPr>
          <w:i/>
          <w:iCs/>
        </w:rPr>
        <w:t>oluline krediidiasutus</w:t>
      </w:r>
      <w:r>
        <w:t xml:space="preserve">) teavitab </w:t>
      </w:r>
      <w:r w:rsidR="5975F136">
        <w:t xml:space="preserve">Finantsinspektsiooni </w:t>
      </w:r>
      <w:r>
        <w:t>krediidiasutuse juhi</w:t>
      </w:r>
      <w:r w:rsidR="4C2F6663">
        <w:t xml:space="preserve"> </w:t>
      </w:r>
      <w:r>
        <w:t xml:space="preserve">valimise või määramise kavatsusest, esitades </w:t>
      </w:r>
      <w:r w:rsidR="194DBE1F">
        <w:t xml:space="preserve">käesoleva paragrahvi lõikes </w:t>
      </w:r>
      <w:r w:rsidR="0042B9C4">
        <w:t>4</w:t>
      </w:r>
      <w:r w:rsidR="194DBE1F">
        <w:t xml:space="preserve"> </w:t>
      </w:r>
      <w:r w:rsidR="514DDBD5">
        <w:t>loetle</w:t>
      </w:r>
      <w:r w:rsidR="194DBE1F">
        <w:t xml:space="preserve">tud andmed ja dokumendid </w:t>
      </w:r>
      <w:r w:rsidR="00EB71A0">
        <w:t xml:space="preserve">hiljemalt </w:t>
      </w:r>
      <w:r w:rsidR="79CA34B6">
        <w:t>30</w:t>
      </w:r>
      <w:r>
        <w:t xml:space="preserve"> päeva enne juhi </w:t>
      </w:r>
      <w:r w:rsidR="1D354BF1">
        <w:t>ametisse asumise</w:t>
      </w:r>
      <w:r w:rsidR="4FC78E81">
        <w:t xml:space="preserve"> </w:t>
      </w:r>
      <w:r w:rsidR="4D46A200">
        <w:t>kuupäeva</w:t>
      </w:r>
      <w:r>
        <w:t xml:space="preserve">. </w:t>
      </w:r>
    </w:p>
    <w:p w14:paraId="59303A49" w14:textId="5D65E625" w:rsidR="00543384" w:rsidRPr="00FA634D" w:rsidRDefault="6416D8AE" w:rsidP="0B70C47F">
      <w:pPr>
        <w:pStyle w:val="Normaallaadveeb"/>
        <w:spacing w:before="0" w:beforeAutospacing="0" w:after="0" w:afterAutospacing="0"/>
        <w:jc w:val="both"/>
        <w:rPr>
          <w:b/>
          <w:bCs/>
        </w:rPr>
      </w:pPr>
      <w:r>
        <w:lastRenderedPageBreak/>
        <w:t xml:space="preserve">(3) </w:t>
      </w:r>
      <w:r w:rsidR="4AC61B4F">
        <w:t>Juhi või võtmeisiku sobivust mõjutada võivate uute faktide või muude asjaolude</w:t>
      </w:r>
      <w:r w:rsidR="24DF8CB9">
        <w:t xml:space="preserve"> ilmnemise</w:t>
      </w:r>
      <w:r w:rsidR="14920F7D">
        <w:t xml:space="preserve"> korra</w:t>
      </w:r>
      <w:r w:rsidR="24DF8CB9">
        <w:t xml:space="preserve">l </w:t>
      </w:r>
      <w:r w:rsidR="4AC61B4F">
        <w:t>teavitab</w:t>
      </w:r>
      <w:r w:rsidR="34255DA8">
        <w:t xml:space="preserve"> krediidiasutus </w:t>
      </w:r>
      <w:r w:rsidR="3E07E27D">
        <w:t xml:space="preserve">sellest Finantsinspektsiooni </w:t>
      </w:r>
      <w:r>
        <w:t>viivitamata.</w:t>
      </w:r>
      <w:r w:rsidR="589300BD">
        <w:t xml:space="preserve"> </w:t>
      </w:r>
    </w:p>
    <w:p w14:paraId="60FF4510" w14:textId="7240F4AD" w:rsidR="00464A6C" w:rsidRPr="00FA634D" w:rsidRDefault="72F3E516" w:rsidP="0B70C47F">
      <w:pPr>
        <w:pStyle w:val="Normaallaadveeb"/>
        <w:spacing w:before="0" w:beforeAutospacing="0" w:after="0" w:afterAutospacing="0"/>
        <w:jc w:val="both"/>
      </w:pPr>
      <w:r>
        <w:t>(</w:t>
      </w:r>
      <w:r w:rsidR="0FAA2629">
        <w:t>4</w:t>
      </w:r>
      <w:r>
        <w:t xml:space="preserve">) </w:t>
      </w:r>
      <w:r w:rsidR="155F5E2E">
        <w:t>J</w:t>
      </w:r>
      <w:r>
        <w:t>uh</w:t>
      </w:r>
      <w:r w:rsidR="336A29F1">
        <w:t>i või võtmeisiku</w:t>
      </w:r>
      <w:r>
        <w:t xml:space="preserve"> valimiseks või määramiseks esitatakse Finantsinspektsioonile järgmised andmed ja dokumendid:</w:t>
      </w:r>
    </w:p>
    <w:p w14:paraId="3C097298" w14:textId="098FED2D" w:rsidR="00464A6C" w:rsidRPr="00FA634D" w:rsidRDefault="1F0889D3" w:rsidP="1BD68A4A">
      <w:pPr>
        <w:pStyle w:val="Normaallaadveeb"/>
        <w:spacing w:before="0" w:beforeAutospacing="0" w:after="0" w:afterAutospacing="0"/>
        <w:jc w:val="both"/>
      </w:pPr>
      <w:r>
        <w:t>1) isiku kirjalik nõusolek</w:t>
      </w:r>
      <w:r w:rsidR="3376593C">
        <w:t xml:space="preserve"> ameti</w:t>
      </w:r>
      <w:r w:rsidR="0113AEE9">
        <w:t>k</w:t>
      </w:r>
      <w:r w:rsidR="3376593C">
        <w:t>ohale valimiseks või määramiseks</w:t>
      </w:r>
      <w:r w:rsidR="7279DB60">
        <w:t xml:space="preserve"> ja täidetud sobivusküsimustik</w:t>
      </w:r>
      <w:r>
        <w:t>;</w:t>
      </w:r>
    </w:p>
    <w:p w14:paraId="517E0DC1" w14:textId="260CC890" w:rsidR="00464A6C" w:rsidRPr="00FA634D" w:rsidRDefault="6416D8AE" w:rsidP="1BD68A4A">
      <w:pPr>
        <w:pStyle w:val="Normaallaadveeb"/>
        <w:spacing w:before="0" w:beforeAutospacing="0" w:after="0" w:afterAutospacing="0"/>
        <w:jc w:val="both"/>
        <w:rPr>
          <w:b/>
          <w:bCs/>
        </w:rPr>
      </w:pPr>
      <w:r>
        <w:t xml:space="preserve">2) isiku elulookirjeldus ja üldandmed, juhatuse liikme puhul tema vastutusvaldkonna kirjeldus, ülevaade </w:t>
      </w:r>
      <w:r w:rsidR="44BAE119">
        <w:t>isiku</w:t>
      </w:r>
      <w:r>
        <w:t xml:space="preserve"> hariduse, teadmiste, oskuste ja kogemus</w:t>
      </w:r>
      <w:r w:rsidR="70C52114">
        <w:t>t</w:t>
      </w:r>
      <w:r>
        <w:t xml:space="preserve">e </w:t>
      </w:r>
      <w:r w:rsidR="5DCC1844">
        <w:t xml:space="preserve">ning </w:t>
      </w:r>
      <w:r>
        <w:t>ettevõtluses osalemise kohta</w:t>
      </w:r>
      <w:r w:rsidR="17EAB16F">
        <w:t>;</w:t>
      </w:r>
      <w:r w:rsidR="2E9ABA82" w:rsidRPr="1BD68A4A">
        <w:rPr>
          <w:b/>
          <w:bCs/>
        </w:rPr>
        <w:t xml:space="preserve"> </w:t>
      </w:r>
    </w:p>
    <w:p w14:paraId="04FC2ABF" w14:textId="59C2FD1A" w:rsidR="00464A6C" w:rsidRPr="00FA634D" w:rsidRDefault="72210444" w:rsidP="1BD68A4A">
      <w:pPr>
        <w:pStyle w:val="Normaallaadveeb"/>
        <w:spacing w:before="0" w:beforeAutospacing="0" w:after="0" w:afterAutospacing="0"/>
      </w:pPr>
      <w:r>
        <w:t xml:space="preserve">3) </w:t>
      </w:r>
      <w:r w:rsidR="6B103FE5">
        <w:t>andmed isiku ametiaja ja</w:t>
      </w:r>
      <w:r w:rsidR="0381DEA4">
        <w:t xml:space="preserve"> </w:t>
      </w:r>
      <w:r w:rsidR="6B103FE5">
        <w:t>-koha kohta;</w:t>
      </w:r>
    </w:p>
    <w:p w14:paraId="7E159D90" w14:textId="4B436A93" w:rsidR="00B83951" w:rsidRPr="00FA634D" w:rsidRDefault="607CE088" w:rsidP="1BD68A4A">
      <w:pPr>
        <w:pStyle w:val="Normaallaadveeb"/>
        <w:spacing w:before="0" w:beforeAutospacing="0" w:after="0" w:afterAutospacing="0"/>
        <w:rPr>
          <w:b/>
          <w:bCs/>
        </w:rPr>
      </w:pPr>
      <w:r>
        <w:t>4)</w:t>
      </w:r>
      <w:r w:rsidR="621C4053">
        <w:t xml:space="preserve"> krediidiasutuse</w:t>
      </w:r>
      <w:r w:rsidR="4C75FFD6">
        <w:t xml:space="preserve"> </w:t>
      </w:r>
      <w:r w:rsidR="16B167D6">
        <w:t>tehtud</w:t>
      </w:r>
      <w:r w:rsidR="621C4053">
        <w:t xml:space="preserve"> sobivushindamise dokumendid</w:t>
      </w:r>
      <w:r w:rsidR="4F5C4F40">
        <w:t>, välja arvatud käesoleva paragrahvi lõikes 3 sätestatud juhul</w:t>
      </w:r>
      <w:r w:rsidR="621C4053">
        <w:t>;</w:t>
      </w:r>
    </w:p>
    <w:p w14:paraId="6D0D32B6" w14:textId="1BD7569C" w:rsidR="00464A6C" w:rsidRPr="00FA634D" w:rsidRDefault="55903EA1" w:rsidP="1BD68A4A">
      <w:pPr>
        <w:pStyle w:val="Normaallaadveeb"/>
        <w:spacing w:before="0" w:beforeAutospacing="0" w:after="0" w:afterAutospacing="0"/>
        <w:rPr>
          <w:b/>
          <w:bCs/>
        </w:rPr>
      </w:pPr>
      <w:r>
        <w:t>5</w:t>
      </w:r>
      <w:r w:rsidR="68D2170E">
        <w:t>) andmed äriühingute kohta, milles isiku osalus on suurem kui 20 protsenti;</w:t>
      </w:r>
    </w:p>
    <w:p w14:paraId="2E5F7245" w14:textId="43E46EBD" w:rsidR="00464A6C" w:rsidRPr="00FA634D" w:rsidRDefault="10906FE1" w:rsidP="1BD68A4A">
      <w:pPr>
        <w:pStyle w:val="Normaallaadveeb"/>
        <w:spacing w:before="0" w:beforeAutospacing="0" w:after="0" w:afterAutospacing="0"/>
        <w:jc w:val="both"/>
      </w:pPr>
      <w:r>
        <w:t>6</w:t>
      </w:r>
      <w:r w:rsidR="4FA623E7">
        <w:t xml:space="preserve">) andmed võimalike huvide konfliktide ja isiku </w:t>
      </w:r>
      <w:ins w:id="230" w:author="Merike Koppel - JUSTDIGI" w:date="2025-12-29T12:01:00Z" w16du:dateUtc="2025-12-29T10:01:00Z">
        <w:r w:rsidR="00A91AB9">
          <w:t>om</w:t>
        </w:r>
      </w:ins>
      <w:del w:id="231" w:author="Merike Koppel - JUSTDIGI" w:date="2025-12-29T12:01:00Z" w16du:dateUtc="2025-12-29T10:01:00Z">
        <w:r w:rsidR="72350CEA" w:rsidDel="00A91AB9">
          <w:delText>end</w:delText>
        </w:r>
      </w:del>
      <w:r w:rsidR="72350CEA">
        <w:t xml:space="preserve">a </w:t>
      </w:r>
      <w:r w:rsidR="4FA623E7">
        <w:t>ametiülesannete täitmisele pühendatava aja kohta;</w:t>
      </w:r>
    </w:p>
    <w:p w14:paraId="1EAF882D" w14:textId="3D704B09" w:rsidR="00464A6C" w:rsidRPr="00FA634D" w:rsidRDefault="4FE16F6C" w:rsidP="1BD68A4A">
      <w:pPr>
        <w:pStyle w:val="Normaallaadveeb"/>
        <w:spacing w:before="0" w:beforeAutospacing="0" w:after="0" w:afterAutospacing="0"/>
        <w:jc w:val="both"/>
      </w:pPr>
      <w:r>
        <w:t>7</w:t>
      </w:r>
      <w:r w:rsidR="1F0889D3">
        <w:t>) isiku kinnitus, et t</w:t>
      </w:r>
      <w:del w:id="232" w:author="Merike Koppel - JUSTDIGI" w:date="2025-12-29T12:01:00Z" w16du:dateUtc="2025-12-29T10:01:00Z">
        <w:r w:rsidR="1F0889D3" w:rsidDel="00A91AB9">
          <w:delText>al</w:delText>
        </w:r>
      </w:del>
      <w:ins w:id="233" w:author="Merike Koppel - JUSTDIGI" w:date="2025-12-29T12:01:00Z" w16du:dateUtc="2025-12-29T10:01:00Z">
        <w:r w:rsidR="00A91AB9">
          <w:t>ema puhul</w:t>
        </w:r>
      </w:ins>
      <w:r w:rsidR="1F0889D3">
        <w:t xml:space="preserve"> puuduvad käesolevas seaduses sätestatud asjaolud, mis välistavad õiguse olla krediidiasutuse juht;</w:t>
      </w:r>
    </w:p>
    <w:p w14:paraId="4F07E849" w14:textId="435155AE" w:rsidR="00464A6C" w:rsidRPr="00FA634D" w:rsidRDefault="75A2FBD3" w:rsidP="1BD68A4A">
      <w:pPr>
        <w:pStyle w:val="Normaallaadveeb"/>
        <w:spacing w:before="0" w:beforeAutospacing="0" w:after="0" w:afterAutospacing="0"/>
        <w:jc w:val="both"/>
        <w:rPr>
          <w:b/>
          <w:bCs/>
        </w:rPr>
      </w:pPr>
      <w:r>
        <w:t>8</w:t>
      </w:r>
      <w:r w:rsidR="72210444">
        <w:t>) välisriigi kodaniku puhul tema päritolu- või elukohariigi karistusregistri väljavõte või pädeva kohtu- või haldusorgani väljastatud samaväärne dokument, mis ei või olla vanem kui kolm kuud;</w:t>
      </w:r>
    </w:p>
    <w:p w14:paraId="63E31626" w14:textId="1A2A2043" w:rsidR="00543384" w:rsidRPr="00FA634D" w:rsidRDefault="1D0F94E1" w:rsidP="0B70C47F">
      <w:pPr>
        <w:pStyle w:val="Normaallaadveeb"/>
        <w:spacing w:before="0" w:beforeAutospacing="0" w:after="0" w:afterAutospacing="0"/>
        <w:jc w:val="both"/>
      </w:pPr>
      <w:r>
        <w:t>9</w:t>
      </w:r>
      <w:r w:rsidR="621C4053">
        <w:t xml:space="preserve">) juhi ametisse nimetamise </w:t>
      </w:r>
      <w:r w:rsidR="219461DB">
        <w:t>kuupäev</w:t>
      </w:r>
      <w:r w:rsidR="00533B26">
        <w:t xml:space="preserve"> </w:t>
      </w:r>
      <w:r w:rsidR="621C4053">
        <w:t>ja</w:t>
      </w:r>
      <w:r w:rsidR="00533B26">
        <w:t xml:space="preserve"> </w:t>
      </w:r>
      <w:r w:rsidR="15D60182">
        <w:t>tegelik</w:t>
      </w:r>
      <w:r w:rsidR="621C4053">
        <w:t xml:space="preserve"> ametisse asumise </w:t>
      </w:r>
      <w:r w:rsidR="0BB15EB4">
        <w:t>kuupäev</w:t>
      </w:r>
      <w:r w:rsidR="621C4053">
        <w:t>. </w:t>
      </w:r>
    </w:p>
    <w:p w14:paraId="355273F6" w14:textId="4FB85A26" w:rsidR="00543384" w:rsidRPr="00FA634D" w:rsidRDefault="6416D8AE" w:rsidP="0B70C47F">
      <w:pPr>
        <w:pStyle w:val="Normaallaadveeb"/>
        <w:spacing w:before="0" w:beforeAutospacing="0" w:after="0" w:afterAutospacing="0"/>
        <w:jc w:val="both"/>
      </w:pPr>
      <w:r>
        <w:t>(</w:t>
      </w:r>
      <w:r w:rsidR="550A8EB2">
        <w:t>5</w:t>
      </w:r>
      <w:r>
        <w:t>)</w:t>
      </w:r>
      <w:r w:rsidR="001042E7">
        <w:t xml:space="preserve"> </w:t>
      </w:r>
      <w:r>
        <w:t xml:space="preserve">Käesoleva paragrahvi lõikes </w:t>
      </w:r>
      <w:r w:rsidR="2FC80B10">
        <w:t>4</w:t>
      </w:r>
      <w:r>
        <w:t xml:space="preserve"> </w:t>
      </w:r>
      <w:r w:rsidR="3BBE042F">
        <w:t xml:space="preserve">loetletud </w:t>
      </w:r>
      <w:r>
        <w:t xml:space="preserve">andmed esitatakse Finantsinspektsiooni kinnitatud vormil ja mahus. </w:t>
      </w:r>
    </w:p>
    <w:p w14:paraId="2CD7D264" w14:textId="3263988E" w:rsidR="7AB73458" w:rsidRPr="00FA634D" w:rsidRDefault="285821BD" w:rsidP="0B70C47F">
      <w:pPr>
        <w:pStyle w:val="Normaallaadveeb"/>
        <w:spacing w:before="0" w:beforeAutospacing="0" w:after="0" w:afterAutospacing="0"/>
        <w:jc w:val="both"/>
      </w:pPr>
      <w:r>
        <w:t>(</w:t>
      </w:r>
      <w:r w:rsidR="4115671B">
        <w:t>6</w:t>
      </w:r>
      <w:r>
        <w:t xml:space="preserve">) Kui krediidiasutuse </w:t>
      </w:r>
      <w:r w:rsidR="18D115C8">
        <w:t>teht</w:t>
      </w:r>
      <w:r>
        <w:t xml:space="preserve">ava sobivushindamise käigus selguvad uued asjaolud, mille tõttu ei vasta </w:t>
      </w:r>
      <w:r w:rsidR="07B9EB37">
        <w:t xml:space="preserve">juht </w:t>
      </w:r>
      <w:r>
        <w:t>kehtestatud nõuetele, teavitab ta sellest</w:t>
      </w:r>
      <w:r w:rsidR="2396ED01">
        <w:t xml:space="preserve"> </w:t>
      </w:r>
      <w:r>
        <w:t>Finantsinspektsiooni</w:t>
      </w:r>
      <w:r w:rsidR="135A960C">
        <w:t xml:space="preserve"> viivitamat</w:t>
      </w:r>
      <w:r w:rsidR="2396ED01">
        <w:t>a</w:t>
      </w:r>
      <w:r>
        <w:t>. </w:t>
      </w:r>
    </w:p>
    <w:p w14:paraId="2FA021E1" w14:textId="3A4742D3" w:rsidR="00543384" w:rsidRPr="00FA634D" w:rsidRDefault="64BD320B" w:rsidP="1BD68A4A">
      <w:pPr>
        <w:pStyle w:val="Normaallaadveeb"/>
        <w:spacing w:before="0" w:beforeAutospacing="0" w:after="0" w:afterAutospacing="0"/>
        <w:jc w:val="both"/>
        <w:rPr>
          <w:color w:val="000000" w:themeColor="text1"/>
        </w:rPr>
      </w:pPr>
      <w:r>
        <w:t>(</w:t>
      </w:r>
      <w:r w:rsidR="3B81D837">
        <w:t>7</w:t>
      </w:r>
      <w:r w:rsidR="1BCB8578">
        <w:t>) Krediidiasutus</w:t>
      </w:r>
      <w:r w:rsidR="5D7D16BF">
        <w:t xml:space="preserve"> </w:t>
      </w:r>
      <w:r w:rsidR="1BCB8578">
        <w:t>teavitab Finantsinspektsiooni juhi</w:t>
      </w:r>
      <w:r w:rsidR="66EDD6A4">
        <w:t xml:space="preserve"> või võtmeisiku</w:t>
      </w:r>
      <w:r w:rsidR="1BCB8578">
        <w:t xml:space="preserve"> tagasiastumisest või tema tagasikutsumise algatamisest enne volituste tähtaja lõppemist vähemalt kümme päeva enne </w:t>
      </w:r>
      <w:r w:rsidR="4C97BCDF">
        <w:t xml:space="preserve">selle </w:t>
      </w:r>
      <w:r w:rsidR="1BCB8578">
        <w:t xml:space="preserve">küsimuse otsustamist. </w:t>
      </w:r>
      <w:r w:rsidR="00271A25" w:rsidRPr="1BD68A4A">
        <w:rPr>
          <w:color w:val="000000" w:themeColor="text1"/>
        </w:rPr>
        <w:t>T</w:t>
      </w:r>
      <w:r w:rsidR="57D698FF" w:rsidRPr="1BD68A4A">
        <w:rPr>
          <w:color w:val="000000" w:themeColor="text1"/>
        </w:rPr>
        <w:t>ähtaega ei kohaldata, kui eelnev teavitamine ei ole mõjuval põhjusel võimalik.</w:t>
      </w:r>
    </w:p>
    <w:p w14:paraId="7E5F825D" w14:textId="7A43277A" w:rsidR="7FCBBF75" w:rsidRPr="00FA634D" w:rsidRDefault="761C769A" w:rsidP="0B70C47F">
      <w:pPr>
        <w:pStyle w:val="oj-normal"/>
        <w:shd w:val="clear" w:color="auto" w:fill="FFFFFF" w:themeFill="background1"/>
        <w:spacing w:before="0" w:beforeAutospacing="0" w:after="0" w:afterAutospacing="0"/>
        <w:jc w:val="both"/>
      </w:pPr>
      <w:r>
        <w:t>(</w:t>
      </w:r>
      <w:r w:rsidR="21190744">
        <w:t>8</w:t>
      </w:r>
      <w:r>
        <w:t xml:space="preserve">) </w:t>
      </w:r>
      <w:r w:rsidR="696BE5D0">
        <w:t xml:space="preserve">Käesoleva paragrahvi lõigetes 1 ja </w:t>
      </w:r>
      <w:r w:rsidR="03F3B952">
        <w:t>3</w:t>
      </w:r>
      <w:r w:rsidR="1AAD9EA2">
        <w:t>–</w:t>
      </w:r>
      <w:r w:rsidR="3586C57F">
        <w:t>7</w:t>
      </w:r>
      <w:r w:rsidR="696BE5D0">
        <w:t xml:space="preserve"> </w:t>
      </w:r>
      <w:r w:rsidR="29B68EA5">
        <w:t xml:space="preserve">krediidiasutuse kohta </w:t>
      </w:r>
      <w:r w:rsidR="696BE5D0">
        <w:t xml:space="preserve">sätestatut kohaldatakse ka käesoleva seaduse </w:t>
      </w:r>
      <w:r w:rsidR="671B2134">
        <w:t>§ 13</w:t>
      </w:r>
      <w:r w:rsidR="3C3B9F5C" w:rsidRPr="1BD68A4A">
        <w:rPr>
          <w:vertAlign w:val="superscript"/>
        </w:rPr>
        <w:t>6</w:t>
      </w:r>
      <w:r w:rsidR="671B2134">
        <w:t xml:space="preserve"> alusel heakskiidu saanud finantsvaldusettevõtja </w:t>
      </w:r>
      <w:r w:rsidR="1235814A">
        <w:t xml:space="preserve">ja </w:t>
      </w:r>
      <w:proofErr w:type="spellStart"/>
      <w:r w:rsidR="671B2134">
        <w:t>segafinantsvaldusettevõtja</w:t>
      </w:r>
      <w:proofErr w:type="spellEnd"/>
      <w:r w:rsidR="5D36E94F">
        <w:t xml:space="preserve"> suhtes</w:t>
      </w:r>
      <w:r w:rsidR="77F1D75C">
        <w:t>.</w:t>
      </w:r>
    </w:p>
    <w:p w14:paraId="0BF2EFB5" w14:textId="52CCC895" w:rsidR="00464A6C" w:rsidRPr="00FA634D" w:rsidRDefault="00464A6C" w:rsidP="00464A6C">
      <w:pPr>
        <w:spacing w:after="0" w:line="240" w:lineRule="auto"/>
        <w:jc w:val="both"/>
        <w:rPr>
          <w:rFonts w:ascii="Times New Roman" w:hAnsi="Times New Roman" w:cs="Times New Roman"/>
          <w:sz w:val="24"/>
          <w:szCs w:val="24"/>
        </w:rPr>
      </w:pPr>
    </w:p>
    <w:p w14:paraId="51078C60" w14:textId="4AA8A7C7" w:rsidR="00543384" w:rsidRPr="00FA634D" w:rsidRDefault="1415E828" w:rsidP="1BD68A4A">
      <w:pPr>
        <w:pStyle w:val="Normaallaadveeb"/>
        <w:spacing w:before="0" w:beforeAutospacing="0" w:after="0" w:afterAutospacing="0"/>
        <w:jc w:val="both"/>
        <w:rPr>
          <w:b/>
          <w:bCs/>
        </w:rPr>
      </w:pPr>
      <w:r w:rsidRPr="1BD68A4A">
        <w:rPr>
          <w:b/>
          <w:bCs/>
        </w:rPr>
        <w:t>§ 48</w:t>
      </w:r>
      <w:r w:rsidRPr="1BD68A4A">
        <w:rPr>
          <w:b/>
          <w:bCs/>
          <w:vertAlign w:val="superscript"/>
        </w:rPr>
        <w:t>2</w:t>
      </w:r>
      <w:r w:rsidRPr="1BD68A4A">
        <w:rPr>
          <w:b/>
          <w:bCs/>
        </w:rPr>
        <w:t>. Finantsinspektsiooni</w:t>
      </w:r>
      <w:r w:rsidR="12617D03" w:rsidRPr="1BD68A4A">
        <w:rPr>
          <w:b/>
          <w:bCs/>
        </w:rPr>
        <w:t xml:space="preserve"> sobivushindamise menetlus</w:t>
      </w:r>
    </w:p>
    <w:p w14:paraId="24EA6E65" w14:textId="591DD30B" w:rsidR="00543384" w:rsidRPr="00FA634D" w:rsidRDefault="071BE63C" w:rsidP="1BD68A4A">
      <w:pPr>
        <w:pStyle w:val="Normaallaadveeb"/>
        <w:spacing w:before="0" w:beforeAutospacing="0" w:after="0" w:afterAutospacing="0"/>
        <w:jc w:val="both"/>
      </w:pPr>
      <w:r>
        <w:t>(1) Finantsinspektsioonil on õigus igal ajal, sealhulgas krediidiasutusega seotud riskide suurenemise</w:t>
      </w:r>
      <w:r w:rsidR="36AF9C11">
        <w:t xml:space="preserve"> </w:t>
      </w:r>
      <w:r>
        <w:t xml:space="preserve">või </w:t>
      </w:r>
      <w:r w:rsidR="1415E828">
        <w:t>juh</w:t>
      </w:r>
      <w:r w:rsidR="6C8DC07C">
        <w:t>i</w:t>
      </w:r>
      <w:r w:rsidR="1415E828">
        <w:t xml:space="preserve"> </w:t>
      </w:r>
      <w:r w:rsidR="110BA28A">
        <w:t xml:space="preserve">või </w:t>
      </w:r>
      <w:r w:rsidR="1415E828">
        <w:t xml:space="preserve">võtmeisiku </w:t>
      </w:r>
      <w:r>
        <w:t>kohta uute asjaolude ilmnemise</w:t>
      </w:r>
      <w:r w:rsidR="36AF9C11">
        <w:t xml:space="preserve"> korra</w:t>
      </w:r>
      <w:r>
        <w:t xml:space="preserve">l </w:t>
      </w:r>
      <w:r w:rsidR="36AF9C11">
        <w:t>teha</w:t>
      </w:r>
      <w:r>
        <w:t xml:space="preserve"> krediidiasutuse juhi </w:t>
      </w:r>
      <w:r w:rsidR="4BC4A9CE">
        <w:t>ja</w:t>
      </w:r>
      <w:r>
        <w:t xml:space="preserve"> võtmeisiku sobivushindamine. </w:t>
      </w:r>
    </w:p>
    <w:p w14:paraId="3A597B57" w14:textId="7B2D6B38" w:rsidR="00543384" w:rsidRPr="00FA634D" w:rsidRDefault="071BE63C" w:rsidP="1BD68A4A">
      <w:pPr>
        <w:pStyle w:val="Normaallaadveeb"/>
        <w:spacing w:before="0" w:beforeAutospacing="0" w:after="0" w:afterAutospacing="0"/>
        <w:jc w:val="both"/>
        <w:rPr>
          <w:b/>
          <w:bCs/>
        </w:rPr>
      </w:pPr>
      <w:r>
        <w:t xml:space="preserve">(2) Finantsinspektsioon võib </w:t>
      </w:r>
      <w:r w:rsidR="04432921">
        <w:t xml:space="preserve">määrata </w:t>
      </w:r>
      <w:r>
        <w:t xml:space="preserve">sobivushindamise </w:t>
      </w:r>
      <w:r w:rsidR="7F0ACEF0">
        <w:t xml:space="preserve">tegemise </w:t>
      </w:r>
      <w:r>
        <w:t xml:space="preserve">tähtaja </w:t>
      </w:r>
      <w:r w:rsidR="1E1F7DEE">
        <w:t>olulise</w:t>
      </w:r>
      <w:r w:rsidR="609A6C49">
        <w:t xml:space="preserve"> </w:t>
      </w:r>
      <w:r>
        <w:t xml:space="preserve">krediidiasutuse </w:t>
      </w:r>
      <w:r w:rsidR="1415E828">
        <w:t>juh</w:t>
      </w:r>
      <w:r w:rsidR="0568A474">
        <w:t>i</w:t>
      </w:r>
      <w:r>
        <w:t xml:space="preserve"> </w:t>
      </w:r>
      <w:r w:rsidR="6A2967D9">
        <w:t>või võtmeisiku</w:t>
      </w:r>
      <w:r>
        <w:t xml:space="preserve"> valimise või määramise</w:t>
      </w:r>
      <w:r w:rsidR="7F0ACEF0">
        <w:t xml:space="preserve"> korra</w:t>
      </w:r>
      <w:r>
        <w:t>l.</w:t>
      </w:r>
      <w:r w:rsidR="7910AFF5">
        <w:t xml:space="preserve"> </w:t>
      </w:r>
    </w:p>
    <w:p w14:paraId="70FFE8CE" w14:textId="18D155CE" w:rsidR="00543384" w:rsidRPr="00FA634D" w:rsidRDefault="0B2FBF64" w:rsidP="56B4AAE5">
      <w:pPr>
        <w:pStyle w:val="oj-normal"/>
        <w:shd w:val="clear" w:color="auto" w:fill="FFFFFF" w:themeFill="background1"/>
        <w:spacing w:before="0" w:beforeAutospacing="0" w:after="0" w:afterAutospacing="0"/>
        <w:jc w:val="both"/>
      </w:pPr>
      <w:r>
        <w:t>(</w:t>
      </w:r>
      <w:r w:rsidR="1989599A">
        <w:t>3</w:t>
      </w:r>
      <w:r>
        <w:t>) Kui käesoleva seaduse § 48</w:t>
      </w:r>
      <w:r w:rsidRPr="1BD68A4A">
        <w:rPr>
          <w:vertAlign w:val="superscript"/>
        </w:rPr>
        <w:t>1</w:t>
      </w:r>
      <w:r>
        <w:t xml:space="preserve"> lõikes </w:t>
      </w:r>
      <w:r w:rsidR="20039EAB">
        <w:t>4</w:t>
      </w:r>
      <w:r>
        <w:t xml:space="preserve"> </w:t>
      </w:r>
      <w:r w:rsidR="03E08E39">
        <w:t xml:space="preserve">loetletud </w:t>
      </w:r>
      <w:r>
        <w:t xml:space="preserve">andmed </w:t>
      </w:r>
      <w:r w:rsidR="6531CF6B">
        <w:t xml:space="preserve">või </w:t>
      </w:r>
      <w:r>
        <w:t xml:space="preserve">dokumendid </w:t>
      </w:r>
      <w:r w:rsidR="0E95A922">
        <w:t>on puudu</w:t>
      </w:r>
      <w:del w:id="234" w:author="Merike Koppel - JUSTDIGI" w:date="2025-12-29T12:01:00Z" w16du:dateUtc="2025-12-29T10:01:00Z">
        <w:r w:rsidR="0E95A922" w:rsidDel="00A91AB9">
          <w:delText>stega</w:delText>
        </w:r>
      </w:del>
      <w:ins w:id="235" w:author="Merike Koppel - JUSTDIGI" w:date="2025-12-29T12:01:00Z" w16du:dateUtc="2025-12-29T10:01:00Z">
        <w:r w:rsidR="00A91AB9">
          <w:t>likud</w:t>
        </w:r>
      </w:ins>
      <w:r>
        <w:t>, võib Finantsinspektsioon nõuda, et juht või võtmeisik ei asuks ametisse enne</w:t>
      </w:r>
      <w:r w:rsidR="7E9EB455">
        <w:t xml:space="preserve"> kõikide</w:t>
      </w:r>
      <w:r>
        <w:t xml:space="preserve"> asjakohaste andmete ja dokumentide esitamist.</w:t>
      </w:r>
    </w:p>
    <w:p w14:paraId="3CF434E1" w14:textId="03DCCD1D" w:rsidR="00543384" w:rsidRPr="00FA634D" w:rsidRDefault="26711C7F" w:rsidP="56B4AAE5">
      <w:pPr>
        <w:pStyle w:val="oj-normal"/>
        <w:shd w:val="clear" w:color="auto" w:fill="FFFFFF" w:themeFill="background1"/>
        <w:spacing w:before="0" w:beforeAutospacing="0" w:after="0" w:afterAutospacing="0"/>
        <w:jc w:val="both"/>
      </w:pPr>
      <w:r>
        <w:t>(</w:t>
      </w:r>
      <w:r w:rsidR="177D5D7B">
        <w:t>4</w:t>
      </w:r>
      <w:r>
        <w:t xml:space="preserve">) Finantsinspektsioon võib nõuda </w:t>
      </w:r>
      <w:del w:id="236" w:author="Merike Koppel - JUSTDIGI" w:date="2025-12-29T12:01:00Z" w16du:dateUtc="2025-12-29T10:01:00Z">
        <w:r w:rsidR="26A5F8B5" w:rsidDel="00A91AB9">
          <w:delText xml:space="preserve">lisaandmeid, -dokumente ja -selgitusi </w:delText>
        </w:r>
      </w:del>
      <w:r>
        <w:t>käesoleva seaduse §</w:t>
      </w:r>
      <w:r w:rsidR="26A5F8B5">
        <w:t> </w:t>
      </w:r>
      <w:r>
        <w:t>48</w:t>
      </w:r>
      <w:r w:rsidRPr="1BD68A4A">
        <w:rPr>
          <w:vertAlign w:val="superscript"/>
        </w:rPr>
        <w:t>1</w:t>
      </w:r>
      <w:r>
        <w:t xml:space="preserve"> lõikes </w:t>
      </w:r>
      <w:r w:rsidR="02E4C475">
        <w:t>4</w:t>
      </w:r>
      <w:r>
        <w:t xml:space="preserve"> </w:t>
      </w:r>
      <w:r w:rsidR="03E08E39">
        <w:t xml:space="preserve">loetletud </w:t>
      </w:r>
      <w:r>
        <w:t>andmete täpsustamiseks ja kontrollimiseks</w:t>
      </w:r>
      <w:ins w:id="237" w:author="Merike Koppel - JUSTDIGI" w:date="2025-12-29T12:01:00Z" w16du:dateUtc="2025-12-29T10:01:00Z">
        <w:r w:rsidR="00A91AB9" w:rsidRPr="00A91AB9">
          <w:t xml:space="preserve"> </w:t>
        </w:r>
        <w:r w:rsidR="00A91AB9">
          <w:t>lisaandmeid, -dokumente ja -selgitusi</w:t>
        </w:r>
      </w:ins>
      <w:r>
        <w:t>.</w:t>
      </w:r>
    </w:p>
    <w:p w14:paraId="34F96F9E" w14:textId="45951CC2" w:rsidR="396CFE58" w:rsidRPr="00FA634D" w:rsidRDefault="3BD3E660" w:rsidP="0B70C47F">
      <w:pPr>
        <w:pStyle w:val="Normaallaadveeb"/>
        <w:spacing w:before="0" w:beforeAutospacing="0" w:after="0" w:afterAutospacing="0"/>
        <w:jc w:val="both"/>
      </w:pPr>
      <w:r>
        <w:t>(</w:t>
      </w:r>
      <w:r w:rsidR="51AD8202">
        <w:t>5</w:t>
      </w:r>
      <w:r>
        <w:t xml:space="preserve">) </w:t>
      </w:r>
      <w:r w:rsidR="733B859E">
        <w:t xml:space="preserve">Finantsinspektsioonil on </w:t>
      </w:r>
      <w:r w:rsidR="1B4BEE7F">
        <w:t>käesoleva seaduse § 48</w:t>
      </w:r>
      <w:r w:rsidR="1B4BEE7F" w:rsidRPr="1BD68A4A">
        <w:rPr>
          <w:vertAlign w:val="superscript"/>
        </w:rPr>
        <w:t>1</w:t>
      </w:r>
      <w:r w:rsidR="1B4BEE7F">
        <w:t xml:space="preserve"> lõikes </w:t>
      </w:r>
      <w:r w:rsidR="61DC68B5">
        <w:t>4</w:t>
      </w:r>
      <w:r w:rsidR="733B859E">
        <w:t xml:space="preserve"> </w:t>
      </w:r>
      <w:r w:rsidR="6D666854">
        <w:t>loetletud andmete</w:t>
      </w:r>
      <w:r w:rsidR="733B859E">
        <w:t xml:space="preserve"> kontrollimiseks õigus saada isikuandmeid ja muud teavet</w:t>
      </w:r>
      <w:r w:rsidR="0E3155B0" w:rsidRPr="1BD68A4A">
        <w:rPr>
          <w:color w:val="000000" w:themeColor="text1"/>
        </w:rPr>
        <w:t xml:space="preserve"> karistusregistrist </w:t>
      </w:r>
      <w:del w:id="238" w:author="Merike Koppel - JUSTDIGI" w:date="2025-12-29T12:01:00Z" w16du:dateUtc="2025-12-29T10:01:00Z">
        <w:r w:rsidR="0E3155B0" w:rsidRPr="1BD68A4A" w:rsidDel="00A91AB9">
          <w:rPr>
            <w:color w:val="000000" w:themeColor="text1"/>
          </w:rPr>
          <w:delText>ja</w:delText>
        </w:r>
      </w:del>
      <w:ins w:id="239" w:author="Merike Koppel - JUSTDIGI" w:date="2025-12-29T12:01:00Z" w16du:dateUtc="2025-12-29T10:01:00Z">
        <w:r w:rsidR="00A91AB9">
          <w:rPr>
            <w:color w:val="000000" w:themeColor="text1"/>
          </w:rPr>
          <w:t>ning</w:t>
        </w:r>
      </w:ins>
      <w:r w:rsidR="0E3155B0" w:rsidRPr="1BD68A4A">
        <w:rPr>
          <w:color w:val="000000" w:themeColor="text1"/>
        </w:rPr>
        <w:t xml:space="preserve"> muudest allikatest.</w:t>
      </w:r>
    </w:p>
    <w:p w14:paraId="4ADD5113" w14:textId="4BDB1745" w:rsidR="00543384" w:rsidRPr="00FA634D" w:rsidRDefault="1DADA8BB" w:rsidP="1BD68A4A">
      <w:pPr>
        <w:pStyle w:val="Normaallaadveeb"/>
        <w:spacing w:before="0" w:beforeAutospacing="0" w:after="0" w:afterAutospacing="0"/>
        <w:jc w:val="both"/>
      </w:pPr>
      <w:r>
        <w:t xml:space="preserve">(6) Finantsinspektsioon </w:t>
      </w:r>
      <w:r w:rsidR="1588D8F6">
        <w:t>võib</w:t>
      </w:r>
      <w:r>
        <w:t xml:space="preserve"> nõuda krediidiasutuselt asjakohaste meetmete rakendamist, et tagada juhi või võtmeisiku sobivus ja nõuetelevastavus </w:t>
      </w:r>
      <w:commentRangeStart w:id="240"/>
      <w:r>
        <w:t>valitavasse või määratavasse ametisse</w:t>
      </w:r>
      <w:commentRangeEnd w:id="240"/>
      <w:r w:rsidR="00D460EF">
        <w:rPr>
          <w:rStyle w:val="Kommentaariviide"/>
          <w:rFonts w:asciiTheme="minorHAnsi" w:eastAsiaTheme="minorHAnsi" w:hAnsiTheme="minorHAnsi" w:cstheme="minorBidi"/>
          <w:kern w:val="2"/>
          <w:lang w:eastAsia="en-US"/>
          <w14:ligatures w14:val="standardContextual"/>
        </w:rPr>
        <w:commentReference w:id="240"/>
      </w:r>
      <w:r>
        <w:t xml:space="preserve">. </w:t>
      </w:r>
    </w:p>
    <w:p w14:paraId="18A3D0D7" w14:textId="7FFA3914" w:rsidR="00543384" w:rsidRPr="00FA634D" w:rsidRDefault="084E3B32" w:rsidP="1BD68A4A">
      <w:pPr>
        <w:pStyle w:val="oj-normal"/>
        <w:spacing w:before="0" w:beforeAutospacing="0" w:after="0" w:afterAutospacing="0"/>
        <w:jc w:val="both"/>
      </w:pPr>
      <w:r>
        <w:t>(</w:t>
      </w:r>
      <w:r w:rsidR="2827D730">
        <w:t>7</w:t>
      </w:r>
      <w:r>
        <w:t xml:space="preserve">) Finantsinspektsioon ei pea </w:t>
      </w:r>
      <w:r w:rsidR="19567B30">
        <w:t xml:space="preserve">tegema </w:t>
      </w:r>
      <w:r>
        <w:t xml:space="preserve">sobivushindamist, kui </w:t>
      </w:r>
      <w:r w:rsidR="5706DB5C">
        <w:t>juhi või võtmeisiku ametiaega pikendatakse</w:t>
      </w:r>
      <w:r>
        <w:t xml:space="preserve">, välja arvatud juhul, kui </w:t>
      </w:r>
      <w:commentRangeStart w:id="241"/>
      <w:del w:id="242" w:author="Merike Koppel - JUSTDIGI" w:date="2025-12-29T12:02:00Z" w16du:dateUtc="2025-12-29T10:02:00Z">
        <w:r w:rsidR="000C3E16" w:rsidDel="00D460EF">
          <w:delText>neid</w:delText>
        </w:r>
        <w:r w:rsidR="1CB8B4E5" w:rsidDel="00D460EF">
          <w:delText xml:space="preserve"> </w:delText>
        </w:r>
      </w:del>
      <w:commentRangeEnd w:id="241"/>
      <w:r w:rsidR="00710F86">
        <w:rPr>
          <w:rStyle w:val="Kommentaariviide"/>
          <w:rFonts w:asciiTheme="minorHAnsi" w:eastAsiaTheme="minorHAnsi" w:hAnsiTheme="minorHAnsi" w:cstheme="minorBidi"/>
          <w:kern w:val="2"/>
          <w:lang w:eastAsia="en-US"/>
          <w14:ligatures w14:val="standardContextual"/>
        </w:rPr>
        <w:commentReference w:id="241"/>
      </w:r>
      <w:ins w:id="243" w:author="Merike Koppel - JUSTDIGI" w:date="2025-12-29T12:03:00Z" w16du:dateUtc="2025-12-29T10:03:00Z">
        <w:r w:rsidR="00D460EF">
          <w:t xml:space="preserve">nimetatud </w:t>
        </w:r>
      </w:ins>
      <w:ins w:id="244" w:author="Merike Koppel - JUSTDIGI" w:date="2025-12-29T12:02:00Z" w16du:dateUtc="2025-12-29T10:02:00Z">
        <w:r w:rsidR="00D460EF">
          <w:t xml:space="preserve">isikut </w:t>
        </w:r>
      </w:ins>
      <w:r w:rsidR="1CB8B4E5">
        <w:t xml:space="preserve">puudutav </w:t>
      </w:r>
      <w:r>
        <w:t>teave on muutunud ja see võ</w:t>
      </w:r>
      <w:r w:rsidR="5442C643">
        <w:t>ib</w:t>
      </w:r>
      <w:r>
        <w:t xml:space="preserve"> mõjutada </w:t>
      </w:r>
      <w:r w:rsidR="078C7D25">
        <w:t xml:space="preserve">isiku </w:t>
      </w:r>
      <w:ins w:id="245" w:author="Merike Koppel - JUSTDIGI" w:date="2025-12-29T12:03:00Z" w16du:dateUtc="2025-12-29T10:03:00Z">
        <w:r w:rsidR="00D460EF">
          <w:t xml:space="preserve">ametisse </w:t>
        </w:r>
      </w:ins>
      <w:r>
        <w:t>sobivust</w:t>
      </w:r>
      <w:del w:id="246" w:author="Merike Koppel - JUSTDIGI" w:date="2025-12-29T12:03:00Z" w16du:dateUtc="2025-12-29T10:03:00Z">
        <w:r w:rsidR="19567B30" w:rsidDel="00D460EF">
          <w:delText xml:space="preserve"> määratavasse ametisse</w:delText>
        </w:r>
      </w:del>
      <w:r>
        <w:t>.</w:t>
      </w:r>
    </w:p>
    <w:p w14:paraId="03C9A5D6" w14:textId="6E1275D0" w:rsidR="00464A6C" w:rsidRPr="00FA634D" w:rsidRDefault="03627E36" w:rsidP="1BD68A4A">
      <w:pPr>
        <w:pStyle w:val="Normaallaadveeb"/>
        <w:spacing w:before="0" w:beforeAutospacing="0" w:after="0" w:afterAutospacing="0"/>
        <w:jc w:val="both"/>
      </w:pPr>
      <w:r>
        <w:lastRenderedPageBreak/>
        <w:t>(</w:t>
      </w:r>
      <w:r w:rsidR="0AE6B3AE">
        <w:t>8</w:t>
      </w:r>
      <w:r w:rsidR="43429404">
        <w:t>) Käesolevas paragrahvis krediidiasutuse kohta sätestatut kohaldatakse ka käesoleva seaduse § 13</w:t>
      </w:r>
      <w:r w:rsidR="43B4CE2A" w:rsidRPr="1BD68A4A">
        <w:rPr>
          <w:vertAlign w:val="superscript"/>
        </w:rPr>
        <w:t>6</w:t>
      </w:r>
      <w:r w:rsidR="43429404">
        <w:t xml:space="preserve"> alusel heakskiidu saanud finantsvaldusettevõtja ja </w:t>
      </w:r>
      <w:proofErr w:type="spellStart"/>
      <w:r w:rsidR="43429404">
        <w:t>segafinantsvaldusettevõtja</w:t>
      </w:r>
      <w:proofErr w:type="spellEnd"/>
      <w:r w:rsidR="4F3E03A5">
        <w:t xml:space="preserve"> suhtes</w:t>
      </w:r>
      <w:r w:rsidR="7750C5D7">
        <w:t>.</w:t>
      </w:r>
      <w:r w:rsidR="15205C6D">
        <w:t>“</w:t>
      </w:r>
      <w:r w:rsidR="7750C5D7">
        <w:t>;</w:t>
      </w:r>
    </w:p>
    <w:p w14:paraId="0B7E4F90" w14:textId="4A5F7069" w:rsidR="00A85ABF" w:rsidRPr="00FA634D"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216069AF" w14:textId="12E8406D" w:rsidR="00A85ABF" w:rsidRPr="00FA634D" w:rsidRDefault="2EDBB6E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5</w:t>
      </w:r>
      <w:r w:rsidR="2C39079B" w:rsidRPr="00FA634D">
        <w:rPr>
          <w:rFonts w:ascii="Times New Roman" w:eastAsia="Times New Roman" w:hAnsi="Times New Roman" w:cs="Times New Roman"/>
          <w:b/>
          <w:bCs/>
          <w:kern w:val="0"/>
          <w:sz w:val="24"/>
          <w:szCs w:val="24"/>
          <w:lang w:eastAsia="et-EE"/>
          <w14:ligatures w14:val="none"/>
        </w:rPr>
        <w:t>7</w:t>
      </w:r>
      <w:r w:rsidR="1F0889D3" w:rsidRPr="00FA634D">
        <w:rPr>
          <w:rFonts w:ascii="Times New Roman" w:eastAsia="Times New Roman" w:hAnsi="Times New Roman" w:cs="Times New Roman"/>
          <w:b/>
          <w:bCs/>
          <w:kern w:val="0"/>
          <w:sz w:val="24"/>
          <w:szCs w:val="24"/>
          <w:lang w:eastAsia="et-EE"/>
          <w14:ligatures w14:val="none"/>
        </w:rPr>
        <w:t xml:space="preserve">) </w:t>
      </w:r>
      <w:commentRangeStart w:id="247"/>
      <w:r w:rsidR="1F0889D3" w:rsidRPr="00FA634D">
        <w:rPr>
          <w:rFonts w:ascii="Times New Roman" w:eastAsia="Times New Roman" w:hAnsi="Times New Roman" w:cs="Times New Roman"/>
          <w:kern w:val="0"/>
          <w:sz w:val="24"/>
          <w:szCs w:val="24"/>
          <w:lang w:eastAsia="et-EE"/>
          <w14:ligatures w14:val="none"/>
        </w:rPr>
        <w:t>paragrahvi 49 lõike 1</w:t>
      </w:r>
      <w:r w:rsidR="1F0889D3" w:rsidRPr="00FA634D">
        <w:rPr>
          <w:rFonts w:ascii="Times New Roman" w:eastAsia="Times New Roman" w:hAnsi="Times New Roman" w:cs="Times New Roman"/>
          <w:kern w:val="0"/>
          <w:sz w:val="24"/>
          <w:szCs w:val="24"/>
          <w:vertAlign w:val="superscript"/>
          <w:lang w:eastAsia="et-EE"/>
          <w14:ligatures w14:val="none"/>
        </w:rPr>
        <w:t>1</w:t>
      </w:r>
      <w:r w:rsidR="1F0889D3" w:rsidRPr="00FA634D">
        <w:rPr>
          <w:rFonts w:ascii="Times New Roman" w:eastAsia="Times New Roman" w:hAnsi="Times New Roman" w:cs="Times New Roman"/>
          <w:kern w:val="0"/>
          <w:sz w:val="24"/>
          <w:szCs w:val="24"/>
          <w:lang w:eastAsia="et-EE"/>
          <w14:ligatures w14:val="none"/>
        </w:rPr>
        <w:t xml:space="preserve"> tei</w:t>
      </w:r>
      <w:r w:rsidR="5861C314" w:rsidRPr="00FA634D">
        <w:rPr>
          <w:rFonts w:ascii="Times New Roman" w:eastAsia="Times New Roman" w:hAnsi="Times New Roman" w:cs="Times New Roman"/>
          <w:kern w:val="0"/>
          <w:sz w:val="24"/>
          <w:szCs w:val="24"/>
          <w:lang w:eastAsia="et-EE"/>
          <w14:ligatures w14:val="none"/>
        </w:rPr>
        <w:t>s</w:t>
      </w:r>
      <w:r w:rsidR="1F0889D3" w:rsidRPr="00FA634D">
        <w:rPr>
          <w:rFonts w:ascii="Times New Roman" w:eastAsia="Times New Roman" w:hAnsi="Times New Roman" w:cs="Times New Roman"/>
          <w:kern w:val="0"/>
          <w:sz w:val="24"/>
          <w:szCs w:val="24"/>
          <w:lang w:eastAsia="et-EE"/>
          <w14:ligatures w14:val="none"/>
        </w:rPr>
        <w:t xml:space="preserve">e lause </w:t>
      </w:r>
      <w:r w:rsidR="721B16F0" w:rsidRPr="00FA634D">
        <w:rPr>
          <w:rFonts w:ascii="Times New Roman" w:eastAsia="Times New Roman" w:hAnsi="Times New Roman" w:cs="Times New Roman"/>
          <w:kern w:val="0"/>
          <w:sz w:val="24"/>
          <w:szCs w:val="24"/>
          <w:lang w:eastAsia="et-EE"/>
          <w14:ligatures w14:val="none"/>
        </w:rPr>
        <w:t xml:space="preserve">sissejuhatav lauseosa </w:t>
      </w:r>
      <w:r w:rsidR="1F0889D3" w:rsidRPr="00FA634D">
        <w:rPr>
          <w:rFonts w:ascii="Times New Roman" w:eastAsia="Times New Roman" w:hAnsi="Times New Roman" w:cs="Times New Roman"/>
          <w:kern w:val="0"/>
          <w:sz w:val="24"/>
          <w:szCs w:val="24"/>
          <w:lang w:eastAsia="et-EE"/>
          <w14:ligatures w14:val="none"/>
        </w:rPr>
        <w:t>muudetakse ja sõnastatakse järgmiselt</w:t>
      </w:r>
      <w:commentRangeEnd w:id="247"/>
      <w:r w:rsidR="00FA4DC1">
        <w:rPr>
          <w:rStyle w:val="Kommentaariviide"/>
        </w:rPr>
        <w:commentReference w:id="247"/>
      </w:r>
      <w:r w:rsidR="1F0889D3" w:rsidRPr="00FA634D">
        <w:rPr>
          <w:rFonts w:ascii="Times New Roman" w:eastAsia="Times New Roman" w:hAnsi="Times New Roman" w:cs="Times New Roman"/>
          <w:kern w:val="0"/>
          <w:sz w:val="24"/>
          <w:szCs w:val="24"/>
          <w:lang w:eastAsia="et-EE"/>
          <w14:ligatures w14:val="none"/>
        </w:rPr>
        <w:t xml:space="preserve">: </w:t>
      </w:r>
    </w:p>
    <w:p w14:paraId="08C3580A" w14:textId="2D91D4A4" w:rsidR="00464A6C" w:rsidRPr="00FA634D" w:rsidRDefault="37E3063A"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5108D69E" w:rsidRPr="00FA634D">
        <w:rPr>
          <w:rFonts w:ascii="Times New Roman" w:eastAsia="Times New Roman" w:hAnsi="Times New Roman" w:cs="Times New Roman"/>
          <w:kern w:val="0"/>
          <w:sz w:val="24"/>
          <w:szCs w:val="24"/>
          <w:lang w:eastAsia="et-EE"/>
          <w14:ligatures w14:val="none"/>
        </w:rPr>
        <w:t xml:space="preserve">ei või </w:t>
      </w:r>
      <w:del w:id="248" w:author="Merike Koppel - JUSTDIGI" w:date="2025-12-29T12:05:00Z" w16du:dateUtc="2025-12-29T10:05:00Z">
        <w:r w:rsidR="6C64659F" w:rsidRPr="00FA634D" w:rsidDel="00FA4DC1">
          <w:rPr>
            <w:rFonts w:ascii="Times New Roman" w:eastAsia="Times New Roman" w:hAnsi="Times New Roman" w:cs="Times New Roman"/>
            <w:kern w:val="0"/>
            <w:sz w:val="24"/>
            <w:szCs w:val="24"/>
            <w:lang w:eastAsia="et-EE"/>
            <w14:ligatures w14:val="none"/>
          </w:rPr>
          <w:delText xml:space="preserve">olla </w:delText>
        </w:r>
      </w:del>
      <w:r w:rsidR="5108D69E" w:rsidRPr="00FA634D">
        <w:rPr>
          <w:rFonts w:ascii="Times New Roman" w:eastAsia="Times New Roman" w:hAnsi="Times New Roman" w:cs="Times New Roman"/>
          <w:kern w:val="0"/>
          <w:sz w:val="24"/>
          <w:szCs w:val="24"/>
          <w:lang w:eastAsia="et-EE"/>
          <w14:ligatures w14:val="none"/>
        </w:rPr>
        <w:t>o</w:t>
      </w:r>
      <w:r w:rsidR="071BE63C" w:rsidRPr="00FA634D">
        <w:rPr>
          <w:rFonts w:ascii="Times New Roman" w:eastAsia="Times New Roman" w:hAnsi="Times New Roman" w:cs="Times New Roman"/>
          <w:kern w:val="0"/>
          <w:sz w:val="24"/>
          <w:szCs w:val="24"/>
          <w:lang w:eastAsia="et-EE"/>
          <w14:ligatures w14:val="none"/>
        </w:rPr>
        <w:t>lulise krediidiasutuse juh</w:t>
      </w:r>
      <w:r w:rsidR="6E2F7F50" w:rsidRPr="00FA634D">
        <w:rPr>
          <w:rFonts w:ascii="Times New Roman" w:eastAsia="Times New Roman" w:hAnsi="Times New Roman" w:cs="Times New Roman"/>
          <w:kern w:val="0"/>
          <w:sz w:val="24"/>
          <w:szCs w:val="24"/>
          <w:lang w:eastAsia="et-EE"/>
          <w14:ligatures w14:val="none"/>
        </w:rPr>
        <w:t>t</w:t>
      </w:r>
      <w:r w:rsidR="071BE63C" w:rsidRPr="00FA634D">
        <w:rPr>
          <w:rFonts w:ascii="Times New Roman" w:eastAsia="Times New Roman" w:hAnsi="Times New Roman" w:cs="Times New Roman"/>
          <w:kern w:val="0"/>
          <w:sz w:val="24"/>
          <w:szCs w:val="24"/>
          <w:lang w:eastAsia="et-EE"/>
          <w14:ligatures w14:val="none"/>
        </w:rPr>
        <w:t xml:space="preserve"> </w:t>
      </w:r>
      <w:ins w:id="249" w:author="Merike Koppel - JUSTDIGI" w:date="2025-12-29T12:05:00Z" w16du:dateUtc="2025-12-29T10:05:00Z">
        <w:r w:rsidR="00FA4DC1">
          <w:rPr>
            <w:rFonts w:ascii="Times New Roman" w:eastAsia="Times New Roman" w:hAnsi="Times New Roman" w:cs="Times New Roman"/>
            <w:kern w:val="0"/>
            <w:sz w:val="24"/>
            <w:szCs w:val="24"/>
            <w:lang w:eastAsia="et-EE"/>
            <w14:ligatures w14:val="none"/>
          </w:rPr>
          <w:t xml:space="preserve">olla </w:t>
        </w:r>
      </w:ins>
      <w:r w:rsidR="071BE63C" w:rsidRPr="00FA634D">
        <w:rPr>
          <w:rFonts w:ascii="Times New Roman" w:eastAsia="Times New Roman" w:hAnsi="Times New Roman" w:cs="Times New Roman"/>
          <w:kern w:val="0"/>
          <w:sz w:val="24"/>
          <w:szCs w:val="24"/>
          <w:lang w:eastAsia="et-EE"/>
          <w14:ligatures w14:val="none"/>
        </w:rPr>
        <w:t>enamal kui:“;</w:t>
      </w:r>
    </w:p>
    <w:p w14:paraId="78AC6D7C" w14:textId="77777777" w:rsidR="00A85ABF" w:rsidRPr="00FA634D"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4017DF06" w14:textId="1B55A307" w:rsidR="00464A6C" w:rsidRPr="00FA634D" w:rsidRDefault="461B203F" w:rsidP="1DBCFD9F">
      <w:pPr>
        <w:spacing w:after="0" w:line="240" w:lineRule="auto"/>
        <w:jc w:val="both"/>
        <w:rPr>
          <w:rFonts w:ascii="Times New Roman" w:eastAsia="Times New Roman" w:hAnsi="Times New Roman" w:cs="Times New Roman"/>
          <w:kern w:val="0"/>
          <w:sz w:val="24"/>
          <w:szCs w:val="24"/>
          <w14:ligatures w14:val="none"/>
        </w:rPr>
      </w:pPr>
      <w:r w:rsidRPr="00FA634D">
        <w:rPr>
          <w:rFonts w:ascii="Times New Roman" w:eastAsia="Times New Roman" w:hAnsi="Times New Roman" w:cs="Times New Roman"/>
          <w:b/>
          <w:bCs/>
          <w:kern w:val="0"/>
          <w:sz w:val="24"/>
          <w:szCs w:val="24"/>
          <w:lang w:eastAsia="et-EE"/>
          <w14:ligatures w14:val="none"/>
        </w:rPr>
        <w:t>58</w:t>
      </w:r>
      <w:r w:rsidR="5E905CC6" w:rsidRPr="00FA634D">
        <w:rPr>
          <w:rFonts w:ascii="Times New Roman" w:eastAsia="Times New Roman" w:hAnsi="Times New Roman" w:cs="Times New Roman"/>
          <w:b/>
          <w:bCs/>
          <w:kern w:val="0"/>
          <w:sz w:val="24"/>
          <w:szCs w:val="24"/>
          <w:lang w:eastAsia="et-EE"/>
          <w14:ligatures w14:val="none"/>
        </w:rPr>
        <w:t xml:space="preserve">) </w:t>
      </w:r>
      <w:r w:rsidR="5E905CC6" w:rsidRPr="00FA634D">
        <w:rPr>
          <w:rFonts w:ascii="Times New Roman" w:eastAsia="Times New Roman" w:hAnsi="Times New Roman" w:cs="Times New Roman"/>
          <w:kern w:val="0"/>
          <w:sz w:val="24"/>
          <w:szCs w:val="24"/>
          <w:lang w:eastAsia="et-EE"/>
          <w14:ligatures w14:val="none"/>
        </w:rPr>
        <w:t>paragrahvi 49 lõike 1</w:t>
      </w:r>
      <w:r w:rsidR="5E905CC6" w:rsidRPr="00FA634D">
        <w:rPr>
          <w:rFonts w:ascii="Times New Roman" w:eastAsia="Times New Roman" w:hAnsi="Times New Roman" w:cs="Times New Roman"/>
          <w:kern w:val="0"/>
          <w:sz w:val="24"/>
          <w:szCs w:val="24"/>
          <w:vertAlign w:val="superscript"/>
          <w:lang w:eastAsia="et-EE"/>
          <w14:ligatures w14:val="none"/>
        </w:rPr>
        <w:t>2</w:t>
      </w:r>
      <w:r w:rsidR="5E905CC6" w:rsidRPr="00FA634D">
        <w:rPr>
          <w:rFonts w:ascii="Times New Roman" w:eastAsia="Times New Roman" w:hAnsi="Times New Roman" w:cs="Times New Roman"/>
          <w:kern w:val="0"/>
          <w:sz w:val="24"/>
          <w:szCs w:val="24"/>
          <w:lang w:eastAsia="et-EE"/>
          <w14:ligatures w14:val="none"/>
        </w:rPr>
        <w:t xml:space="preserve"> punkti</w:t>
      </w:r>
      <w:r w:rsidR="3E9F7847" w:rsidRPr="00FA634D">
        <w:rPr>
          <w:rFonts w:ascii="Times New Roman" w:eastAsia="Times New Roman" w:hAnsi="Times New Roman" w:cs="Times New Roman"/>
          <w:kern w:val="0"/>
          <w:sz w:val="24"/>
          <w:szCs w:val="24"/>
          <w:lang w:eastAsia="et-EE"/>
          <w14:ligatures w14:val="none"/>
        </w:rPr>
        <w:t>s</w:t>
      </w:r>
      <w:r w:rsidR="5E905CC6" w:rsidRPr="00FA634D">
        <w:rPr>
          <w:rFonts w:ascii="Times New Roman" w:eastAsia="Times New Roman" w:hAnsi="Times New Roman" w:cs="Times New Roman"/>
          <w:kern w:val="0"/>
          <w:sz w:val="24"/>
          <w:szCs w:val="24"/>
          <w:lang w:eastAsia="et-EE"/>
          <w14:ligatures w14:val="none"/>
        </w:rPr>
        <w:t xml:space="preserve"> 2 </w:t>
      </w:r>
      <w:r w:rsidR="1CA579EA" w:rsidRPr="00FA634D">
        <w:rPr>
          <w:rFonts w:ascii="Times New Roman" w:eastAsia="Times New Roman" w:hAnsi="Times New Roman" w:cs="Times New Roman"/>
          <w:kern w:val="0"/>
          <w:sz w:val="24"/>
          <w:szCs w:val="24"/>
          <w:lang w:eastAsia="et-EE"/>
          <w14:ligatures w14:val="none"/>
        </w:rPr>
        <w:t>as</w:t>
      </w:r>
      <w:r w:rsidR="5E905CC6" w:rsidRPr="00FA634D">
        <w:rPr>
          <w:rFonts w:ascii="Times New Roman" w:eastAsia="Times New Roman" w:hAnsi="Times New Roman" w:cs="Times New Roman"/>
          <w:kern w:val="0"/>
          <w:sz w:val="24"/>
          <w:szCs w:val="24"/>
          <w:lang w:eastAsia="et-EE"/>
          <w14:ligatures w14:val="none"/>
        </w:rPr>
        <w:t xml:space="preserve">endatakse </w:t>
      </w:r>
      <w:del w:id="250" w:author="Merike Koppel - JUSTDIGI" w:date="2026-01-03T11:57:00Z" w16du:dateUtc="2026-01-03T09:57:00Z">
        <w:r w:rsidR="00D80AF7" w:rsidDel="007251E0">
          <w:rPr>
            <w:rFonts w:ascii="Times New Roman" w:eastAsia="Times New Roman" w:hAnsi="Times New Roman" w:cs="Times New Roman"/>
            <w:kern w:val="0"/>
            <w:sz w:val="24"/>
            <w:szCs w:val="24"/>
            <w:lang w:eastAsia="et-EE"/>
            <w14:ligatures w14:val="none"/>
          </w:rPr>
          <w:delText>tekstiosa</w:delText>
        </w:r>
      </w:del>
      <w:ins w:id="251" w:author="Merike Koppel - JUSTDIGI" w:date="2026-01-03T11:57:00Z" w16du:dateUtc="2026-01-03T09:57:00Z">
        <w:r w:rsidR="007251E0">
          <w:rPr>
            <w:rFonts w:ascii="Times New Roman" w:eastAsia="Times New Roman" w:hAnsi="Times New Roman" w:cs="Times New Roman"/>
            <w:kern w:val="0"/>
            <w:sz w:val="24"/>
            <w:szCs w:val="24"/>
            <w:lang w:eastAsia="et-EE"/>
            <w14:ligatures w14:val="none"/>
          </w:rPr>
          <w:t>sõna</w:t>
        </w:r>
      </w:ins>
      <w:r w:rsidR="00D80AF7" w:rsidRPr="00FA634D">
        <w:rPr>
          <w:rFonts w:ascii="Times New Roman" w:eastAsia="Times New Roman" w:hAnsi="Times New Roman" w:cs="Times New Roman"/>
          <w:kern w:val="0"/>
          <w:sz w:val="24"/>
          <w:szCs w:val="24"/>
          <w:lang w:eastAsia="et-EE"/>
          <w14:ligatures w14:val="none"/>
        </w:rPr>
        <w:t xml:space="preserve"> </w:t>
      </w:r>
      <w:r w:rsidR="6DDA2602" w:rsidRPr="00FA634D">
        <w:rPr>
          <w:rFonts w:ascii="Times New Roman" w:eastAsia="Times New Roman" w:hAnsi="Times New Roman" w:cs="Times New Roman"/>
          <w:kern w:val="0"/>
          <w:sz w:val="24"/>
          <w:szCs w:val="24"/>
          <w:lang w:eastAsia="et-EE"/>
          <w14:ligatures w14:val="none"/>
        </w:rPr>
        <w:t>„</w:t>
      </w:r>
      <w:r w:rsidR="5E905CC6" w:rsidRPr="00FA634D">
        <w:rPr>
          <w:rFonts w:ascii="Times New Roman" w:eastAsia="Times New Roman" w:hAnsi="Times New Roman" w:cs="Times New Roman"/>
          <w:kern w:val="0"/>
          <w:sz w:val="24"/>
          <w:szCs w:val="24"/>
          <w:lang w:eastAsia="et-EE"/>
          <w14:ligatures w14:val="none"/>
        </w:rPr>
        <w:t xml:space="preserve">krediidiasutustes“ </w:t>
      </w:r>
      <w:r w:rsidR="00D80AF7">
        <w:rPr>
          <w:rFonts w:ascii="Times New Roman" w:eastAsia="Times New Roman" w:hAnsi="Times New Roman" w:cs="Times New Roman"/>
          <w:kern w:val="0"/>
          <w:sz w:val="24"/>
          <w:szCs w:val="24"/>
          <w:lang w:eastAsia="et-EE"/>
          <w14:ligatures w14:val="none"/>
        </w:rPr>
        <w:t>tekstiosaga</w:t>
      </w:r>
      <w:r w:rsidR="00D80AF7" w:rsidRPr="00FA634D">
        <w:rPr>
          <w:rFonts w:ascii="Times New Roman" w:eastAsia="Times New Roman" w:hAnsi="Times New Roman" w:cs="Times New Roman"/>
          <w:kern w:val="0"/>
          <w:sz w:val="24"/>
          <w:szCs w:val="24"/>
          <w:lang w:eastAsia="et-EE"/>
          <w14:ligatures w14:val="none"/>
        </w:rPr>
        <w:t xml:space="preserve"> </w:t>
      </w:r>
      <w:r w:rsidR="6DDA2602" w:rsidRPr="00FA634D">
        <w:rPr>
          <w:rFonts w:ascii="Times New Roman" w:eastAsia="Times New Roman" w:hAnsi="Times New Roman" w:cs="Times New Roman"/>
          <w:kern w:val="0"/>
          <w:sz w:val="24"/>
          <w:szCs w:val="24"/>
          <w:lang w:eastAsia="et-EE"/>
          <w14:ligatures w14:val="none"/>
        </w:rPr>
        <w:t>„</w:t>
      </w:r>
      <w:r w:rsidR="3DE915A2" w:rsidRPr="00FA634D">
        <w:rPr>
          <w:rFonts w:ascii="Times New Roman" w:eastAsia="Times New Roman" w:hAnsi="Times New Roman" w:cs="Times New Roman"/>
          <w:kern w:val="0"/>
          <w:sz w:val="24"/>
          <w:szCs w:val="24"/>
          <w:lang w:eastAsia="et-EE"/>
          <w14:ligatures w14:val="none"/>
        </w:rPr>
        <w:t xml:space="preserve">krediidiasutustes </w:t>
      </w:r>
      <w:r w:rsidR="64A1FCE5" w:rsidRPr="00FA634D">
        <w:rPr>
          <w:rFonts w:ascii="Times New Roman" w:eastAsia="Times New Roman" w:hAnsi="Times New Roman" w:cs="Times New Roman"/>
          <w:sz w:val="24"/>
          <w:szCs w:val="24"/>
        </w:rPr>
        <w:t xml:space="preserve">või äriühingus, </w:t>
      </w:r>
      <w:commentRangeStart w:id="252"/>
      <w:del w:id="253" w:author="Merike Koppel - JUSTDIGI" w:date="2025-12-29T12:07:00Z" w16du:dateUtc="2025-12-29T10:07:00Z">
        <w:r w:rsidR="64A1FCE5" w:rsidRPr="00FA634D" w:rsidDel="00AC34A7">
          <w:rPr>
            <w:rFonts w:ascii="Times New Roman" w:eastAsia="Times New Roman" w:hAnsi="Times New Roman" w:cs="Times New Roman"/>
            <w:sz w:val="24"/>
            <w:szCs w:val="24"/>
          </w:rPr>
          <w:delText>ku</w:delText>
        </w:r>
      </w:del>
      <w:ins w:id="254" w:author="Merike Koppel - JUSTDIGI" w:date="2025-12-29T12:07:00Z" w16du:dateUtc="2025-12-29T10:07:00Z">
        <w:r w:rsidR="00AC34A7">
          <w:rPr>
            <w:rFonts w:ascii="Times New Roman" w:eastAsia="Times New Roman" w:hAnsi="Times New Roman" w:cs="Times New Roman"/>
            <w:sz w:val="24"/>
            <w:szCs w:val="24"/>
          </w:rPr>
          <w:t>mille</w:t>
        </w:r>
      </w:ins>
      <w:r w:rsidR="64A1FCE5" w:rsidRPr="00FA634D">
        <w:rPr>
          <w:rFonts w:ascii="Times New Roman" w:eastAsia="Times New Roman" w:hAnsi="Times New Roman" w:cs="Times New Roman"/>
          <w:sz w:val="24"/>
          <w:szCs w:val="24"/>
        </w:rPr>
        <w:t xml:space="preserve">s </w:t>
      </w:r>
      <w:commentRangeEnd w:id="252"/>
      <w:r w:rsidR="00067D68">
        <w:rPr>
          <w:rStyle w:val="Kommentaariviide"/>
        </w:rPr>
        <w:commentReference w:id="252"/>
      </w:r>
      <w:r w:rsidR="64A1FCE5" w:rsidRPr="00FA634D">
        <w:rPr>
          <w:rFonts w:ascii="Times New Roman" w:eastAsia="Times New Roman" w:hAnsi="Times New Roman" w:cs="Times New Roman"/>
          <w:sz w:val="24"/>
          <w:szCs w:val="24"/>
        </w:rPr>
        <w:t>kaitseskeemi kuuluvatel krediidiasutustel on oluline osalus</w:t>
      </w:r>
      <w:r w:rsidR="5E905CC6" w:rsidRPr="00FA634D">
        <w:rPr>
          <w:rFonts w:ascii="Times New Roman" w:eastAsia="Times New Roman" w:hAnsi="Times New Roman" w:cs="Times New Roman"/>
          <w:kern w:val="0"/>
          <w:sz w:val="24"/>
          <w:szCs w:val="24"/>
          <w:lang w:eastAsia="et-EE"/>
          <w14:ligatures w14:val="none"/>
        </w:rPr>
        <w:t>“;</w:t>
      </w:r>
    </w:p>
    <w:p w14:paraId="05E3EF47" w14:textId="77777777" w:rsidR="00A85ABF" w:rsidRPr="00FA634D"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77065F0" w14:textId="269C23BD" w:rsidR="00A85ABF" w:rsidRPr="00FA634D" w:rsidRDefault="333AF23B"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59</w:t>
      </w:r>
      <w:r w:rsidR="1F0889D3" w:rsidRPr="00FA634D">
        <w:rPr>
          <w:rFonts w:ascii="Times New Roman" w:eastAsia="Times New Roman" w:hAnsi="Times New Roman" w:cs="Times New Roman"/>
          <w:b/>
          <w:bCs/>
          <w:kern w:val="0"/>
          <w:sz w:val="24"/>
          <w:szCs w:val="24"/>
          <w:lang w:eastAsia="et-EE"/>
          <w14:ligatures w14:val="none"/>
        </w:rPr>
        <w:t xml:space="preserve">) </w:t>
      </w:r>
      <w:r w:rsidR="1F0889D3" w:rsidRPr="00FA634D">
        <w:rPr>
          <w:rFonts w:ascii="Times New Roman" w:eastAsia="Times New Roman" w:hAnsi="Times New Roman" w:cs="Times New Roman"/>
          <w:kern w:val="0"/>
          <w:sz w:val="24"/>
          <w:szCs w:val="24"/>
          <w:lang w:eastAsia="et-EE"/>
          <w14:ligatures w14:val="none"/>
        </w:rPr>
        <w:t>paragrahvi 49 lõikes 1</w:t>
      </w:r>
      <w:r w:rsidR="1F0889D3" w:rsidRPr="00FA634D">
        <w:rPr>
          <w:rFonts w:ascii="Times New Roman" w:eastAsia="Times New Roman" w:hAnsi="Times New Roman" w:cs="Times New Roman"/>
          <w:kern w:val="0"/>
          <w:sz w:val="24"/>
          <w:szCs w:val="24"/>
          <w:vertAlign w:val="superscript"/>
          <w:lang w:eastAsia="et-EE"/>
          <w14:ligatures w14:val="none"/>
        </w:rPr>
        <w:t>4</w:t>
      </w:r>
      <w:r w:rsidR="1F0889D3" w:rsidRPr="00FA634D">
        <w:rPr>
          <w:rFonts w:ascii="Times New Roman" w:eastAsia="Times New Roman" w:hAnsi="Times New Roman" w:cs="Times New Roman"/>
          <w:kern w:val="0"/>
          <w:sz w:val="24"/>
          <w:szCs w:val="24"/>
          <w:lang w:eastAsia="et-EE"/>
          <w14:ligatures w14:val="none"/>
        </w:rPr>
        <w:t xml:space="preserve"> asendatakse tekstiosa </w:t>
      </w:r>
      <w:r w:rsidR="00AA605A" w:rsidRPr="00FA634D">
        <w:rPr>
          <w:rFonts w:ascii="Times New Roman" w:eastAsia="Times New Roman" w:hAnsi="Times New Roman" w:cs="Times New Roman"/>
          <w:kern w:val="0"/>
          <w:sz w:val="24"/>
          <w:szCs w:val="24"/>
          <w:lang w:eastAsia="et-EE"/>
          <w14:ligatures w14:val="none"/>
        </w:rPr>
        <w:t>„</w:t>
      </w:r>
      <w:r w:rsidR="1F0889D3" w:rsidRPr="00FA634D">
        <w:rPr>
          <w:rFonts w:ascii="Times New Roman" w:eastAsia="Times New Roman" w:hAnsi="Times New Roman" w:cs="Times New Roman"/>
          <w:kern w:val="0"/>
          <w:sz w:val="24"/>
          <w:szCs w:val="24"/>
          <w:lang w:eastAsia="et-EE"/>
          <w14:ligatures w14:val="none"/>
        </w:rPr>
        <w:t xml:space="preserve">§ 48 lõigetes 6 ja 7“ tekstiosaga </w:t>
      </w:r>
      <w:r w:rsidR="00AA605A" w:rsidRPr="00FA634D">
        <w:rPr>
          <w:rFonts w:ascii="Times New Roman" w:eastAsia="Times New Roman" w:hAnsi="Times New Roman" w:cs="Times New Roman"/>
          <w:kern w:val="0"/>
          <w:sz w:val="24"/>
          <w:szCs w:val="24"/>
          <w:lang w:eastAsia="et-EE"/>
          <w14:ligatures w14:val="none"/>
        </w:rPr>
        <w:t>„</w:t>
      </w:r>
      <w:r w:rsidR="1F0889D3" w:rsidRPr="00FA634D">
        <w:rPr>
          <w:rFonts w:ascii="Times New Roman" w:eastAsia="Times New Roman" w:hAnsi="Times New Roman" w:cs="Times New Roman"/>
          <w:kern w:val="0"/>
          <w:sz w:val="24"/>
          <w:szCs w:val="24"/>
          <w:lang w:eastAsia="et-EE"/>
          <w14:ligatures w14:val="none"/>
        </w:rPr>
        <w:t>§-s 48</w:t>
      </w:r>
      <w:r w:rsidR="72ABB35E" w:rsidRPr="00FA634D">
        <w:rPr>
          <w:rFonts w:ascii="Times New Roman" w:eastAsia="Times New Roman" w:hAnsi="Times New Roman" w:cs="Times New Roman"/>
          <w:kern w:val="0"/>
          <w:sz w:val="24"/>
          <w:szCs w:val="24"/>
          <w:vertAlign w:val="superscript"/>
          <w:lang w:eastAsia="et-EE"/>
          <w14:ligatures w14:val="none"/>
        </w:rPr>
        <w:t>1</w:t>
      </w:r>
      <w:r w:rsidR="1F0889D3" w:rsidRPr="00FA634D">
        <w:rPr>
          <w:rFonts w:ascii="Times New Roman" w:eastAsia="Times New Roman" w:hAnsi="Times New Roman" w:cs="Times New Roman"/>
          <w:kern w:val="0"/>
          <w:sz w:val="24"/>
          <w:szCs w:val="24"/>
          <w:lang w:eastAsia="et-EE"/>
          <w14:ligatures w14:val="none"/>
        </w:rPr>
        <w:t xml:space="preserve">“; </w:t>
      </w:r>
    </w:p>
    <w:p w14:paraId="332CC9E8" w14:textId="1CB0122D" w:rsidR="50A26114" w:rsidRPr="00FA634D" w:rsidRDefault="50A26114" w:rsidP="1BD68A4A">
      <w:pPr>
        <w:pStyle w:val="Normaallaadveeb"/>
        <w:shd w:val="clear" w:color="auto" w:fill="FFFFFF" w:themeFill="background1"/>
        <w:spacing w:before="0" w:beforeAutospacing="0" w:after="0" w:afterAutospacing="0"/>
        <w:jc w:val="both"/>
        <w:rPr>
          <w:b/>
          <w:bCs/>
        </w:rPr>
      </w:pPr>
    </w:p>
    <w:p w14:paraId="0B2CEF67" w14:textId="1C2F5BCA" w:rsidR="00BD593A" w:rsidRPr="00FA634D"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1EF104E5" w:rsidRPr="00FA634D">
        <w:rPr>
          <w:rFonts w:ascii="Times New Roman" w:eastAsia="Times New Roman" w:hAnsi="Times New Roman" w:cs="Times New Roman"/>
          <w:b/>
          <w:bCs/>
          <w:kern w:val="0"/>
          <w:sz w:val="24"/>
          <w:szCs w:val="24"/>
          <w:lang w:eastAsia="et-EE"/>
          <w14:ligatures w14:val="none"/>
        </w:rPr>
        <w:t>0</w:t>
      </w:r>
      <w:r w:rsidR="72ABB35E" w:rsidRPr="00FA634D">
        <w:rPr>
          <w:rFonts w:ascii="Times New Roman" w:eastAsia="Times New Roman" w:hAnsi="Times New Roman" w:cs="Times New Roman"/>
          <w:b/>
          <w:bCs/>
          <w:kern w:val="0"/>
          <w:sz w:val="24"/>
          <w:szCs w:val="24"/>
          <w:lang w:eastAsia="et-EE"/>
          <w14:ligatures w14:val="none"/>
        </w:rPr>
        <w:t xml:space="preserve">) </w:t>
      </w:r>
      <w:r w:rsidR="72ABB35E" w:rsidRPr="00FA634D">
        <w:rPr>
          <w:rFonts w:ascii="Times New Roman" w:eastAsia="Times New Roman" w:hAnsi="Times New Roman" w:cs="Times New Roman"/>
          <w:kern w:val="0"/>
          <w:sz w:val="24"/>
          <w:szCs w:val="24"/>
          <w:lang w:eastAsia="et-EE"/>
          <w14:ligatures w14:val="none"/>
        </w:rPr>
        <w:t>paragrahvi 50 pealkir</w:t>
      </w:r>
      <w:r w:rsidR="364DD795" w:rsidRPr="00FA634D">
        <w:rPr>
          <w:rFonts w:ascii="Times New Roman" w:eastAsia="Times New Roman" w:hAnsi="Times New Roman" w:cs="Times New Roman"/>
          <w:kern w:val="0"/>
          <w:sz w:val="24"/>
          <w:szCs w:val="24"/>
          <w:lang w:eastAsia="et-EE"/>
          <w14:ligatures w14:val="none"/>
        </w:rPr>
        <w:t>i</w:t>
      </w:r>
      <w:r w:rsidR="72ABB35E" w:rsidRPr="00FA634D">
        <w:rPr>
          <w:rFonts w:ascii="Times New Roman" w:eastAsia="Times New Roman" w:hAnsi="Times New Roman" w:cs="Times New Roman"/>
          <w:kern w:val="0"/>
          <w:sz w:val="24"/>
          <w:szCs w:val="24"/>
          <w:lang w:eastAsia="et-EE"/>
          <w14:ligatures w14:val="none"/>
        </w:rPr>
        <w:t xml:space="preserve"> muudetakse ja sõnastatakse järgmiselt: </w:t>
      </w:r>
    </w:p>
    <w:p w14:paraId="5AA9B5FE" w14:textId="40340A96" w:rsidR="00BD593A" w:rsidRPr="00FA634D" w:rsidRDefault="71309AEB" w:rsidP="14D1E9CD">
      <w:pPr>
        <w:spacing w:after="0" w:line="240" w:lineRule="auto"/>
        <w:jc w:val="both"/>
        <w:rPr>
          <w:rFonts w:ascii="Times New Roman" w:eastAsia="Times New Roman" w:hAnsi="Times New Roman" w:cs="Times New Roman"/>
          <w:b/>
          <w:bCs/>
          <w:sz w:val="24"/>
          <w:szCs w:val="24"/>
          <w:lang w:eastAsia="et-EE"/>
        </w:rPr>
      </w:pPr>
      <w:r w:rsidRPr="00FA634D">
        <w:rPr>
          <w:rFonts w:ascii="Times New Roman" w:eastAsia="Times New Roman" w:hAnsi="Times New Roman" w:cs="Times New Roman"/>
          <w:kern w:val="0"/>
          <w:sz w:val="24"/>
          <w:szCs w:val="24"/>
          <w:lang w:eastAsia="et-EE"/>
          <w14:ligatures w14:val="none"/>
        </w:rPr>
        <w:t>„</w:t>
      </w:r>
      <w:r w:rsidR="5D7E3418" w:rsidRPr="00FA634D">
        <w:rPr>
          <w:rFonts w:ascii="Times New Roman" w:eastAsia="Times New Roman" w:hAnsi="Times New Roman" w:cs="Times New Roman"/>
          <w:b/>
          <w:bCs/>
          <w:kern w:val="0"/>
          <w:sz w:val="24"/>
          <w:szCs w:val="24"/>
          <w:lang w:eastAsia="et-EE"/>
          <w14:ligatures w14:val="none"/>
        </w:rPr>
        <w:t xml:space="preserve">§ 50. Krediidiasutuse juhi </w:t>
      </w:r>
      <w:r w:rsidR="3870CA2A" w:rsidRPr="00FA634D">
        <w:rPr>
          <w:rFonts w:ascii="Times New Roman" w:eastAsia="Times New Roman" w:hAnsi="Times New Roman" w:cs="Times New Roman"/>
          <w:b/>
          <w:bCs/>
          <w:kern w:val="0"/>
          <w:sz w:val="24"/>
          <w:szCs w:val="24"/>
          <w:lang w:eastAsia="et-EE"/>
          <w14:ligatures w14:val="none"/>
        </w:rPr>
        <w:t xml:space="preserve">või </w:t>
      </w:r>
      <w:r w:rsidR="5D7E3418" w:rsidRPr="00FA634D">
        <w:rPr>
          <w:rFonts w:ascii="Times New Roman" w:eastAsia="Times New Roman" w:hAnsi="Times New Roman" w:cs="Times New Roman"/>
          <w:b/>
          <w:bCs/>
          <w:kern w:val="0"/>
          <w:sz w:val="24"/>
          <w:szCs w:val="24"/>
          <w:lang w:eastAsia="et-EE"/>
          <w14:ligatures w14:val="none"/>
        </w:rPr>
        <w:t xml:space="preserve">võtmeisiku valimata või määramata jätmine </w:t>
      </w:r>
      <w:del w:id="255" w:author="Merike Koppel - JUSTDIGI" w:date="2025-12-29T12:07:00Z" w16du:dateUtc="2025-12-29T10:07:00Z">
        <w:r w:rsidR="5D7E3418" w:rsidRPr="00FA634D" w:rsidDel="00067D68">
          <w:rPr>
            <w:rFonts w:ascii="Times New Roman" w:eastAsia="Times New Roman" w:hAnsi="Times New Roman" w:cs="Times New Roman"/>
            <w:b/>
            <w:bCs/>
            <w:kern w:val="0"/>
            <w:sz w:val="24"/>
            <w:szCs w:val="24"/>
            <w:lang w:eastAsia="et-EE"/>
            <w14:ligatures w14:val="none"/>
          </w:rPr>
          <w:delText xml:space="preserve">ning </w:delText>
        </w:r>
      </w:del>
      <w:ins w:id="256" w:author="Merike Koppel - JUSTDIGI" w:date="2025-12-29T12:07:00Z" w16du:dateUtc="2025-12-29T10:07:00Z">
        <w:r w:rsidR="00067D68">
          <w:rPr>
            <w:rFonts w:ascii="Times New Roman" w:eastAsia="Times New Roman" w:hAnsi="Times New Roman" w:cs="Times New Roman"/>
            <w:b/>
            <w:bCs/>
            <w:kern w:val="0"/>
            <w:sz w:val="24"/>
            <w:szCs w:val="24"/>
            <w:lang w:eastAsia="et-EE"/>
            <w14:ligatures w14:val="none"/>
          </w:rPr>
          <w:t>ja</w:t>
        </w:r>
        <w:r w:rsidR="00067D68" w:rsidRPr="00FA634D">
          <w:rPr>
            <w:rFonts w:ascii="Times New Roman" w:eastAsia="Times New Roman" w:hAnsi="Times New Roman" w:cs="Times New Roman"/>
            <w:b/>
            <w:bCs/>
            <w:kern w:val="0"/>
            <w:sz w:val="24"/>
            <w:szCs w:val="24"/>
            <w:lang w:eastAsia="et-EE"/>
            <w14:ligatures w14:val="none"/>
          </w:rPr>
          <w:t xml:space="preserve"> </w:t>
        </w:r>
      </w:ins>
      <w:r w:rsidR="5D7E3418" w:rsidRPr="00FA634D">
        <w:rPr>
          <w:rFonts w:ascii="Times New Roman" w:eastAsia="Times New Roman" w:hAnsi="Times New Roman" w:cs="Times New Roman"/>
          <w:b/>
          <w:bCs/>
          <w:kern w:val="0"/>
          <w:sz w:val="24"/>
          <w:szCs w:val="24"/>
          <w:lang w:eastAsia="et-EE"/>
          <w14:ligatures w14:val="none"/>
        </w:rPr>
        <w:t>tagasikutsumine</w:t>
      </w:r>
      <w:r w:rsidR="5D7E3418" w:rsidRPr="00FA634D">
        <w:rPr>
          <w:rFonts w:ascii="Times New Roman" w:eastAsia="Times New Roman" w:hAnsi="Times New Roman" w:cs="Times New Roman"/>
          <w:kern w:val="0"/>
          <w:sz w:val="24"/>
          <w:szCs w:val="24"/>
          <w:lang w:eastAsia="et-EE"/>
          <w14:ligatures w14:val="none"/>
        </w:rPr>
        <w:t>“;</w:t>
      </w:r>
    </w:p>
    <w:p w14:paraId="51934498" w14:textId="3558C918" w:rsidR="14D1E9CD" w:rsidRPr="00FA634D" w:rsidRDefault="14D1E9CD" w:rsidP="14D1E9CD">
      <w:pPr>
        <w:spacing w:after="0" w:line="240" w:lineRule="auto"/>
        <w:jc w:val="both"/>
        <w:rPr>
          <w:rFonts w:ascii="Times New Roman" w:eastAsia="Times New Roman" w:hAnsi="Times New Roman" w:cs="Times New Roman"/>
          <w:sz w:val="24"/>
          <w:szCs w:val="24"/>
          <w:lang w:eastAsia="et-EE"/>
        </w:rPr>
      </w:pPr>
    </w:p>
    <w:p w14:paraId="536D9D2F" w14:textId="5EAA9730" w:rsidR="00BD593A" w:rsidRPr="00FA634D"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76E873FC" w:rsidRPr="00FA634D">
        <w:rPr>
          <w:rFonts w:ascii="Times New Roman" w:eastAsia="Times New Roman" w:hAnsi="Times New Roman" w:cs="Times New Roman"/>
          <w:b/>
          <w:bCs/>
          <w:kern w:val="0"/>
          <w:sz w:val="24"/>
          <w:szCs w:val="24"/>
          <w:lang w:eastAsia="et-EE"/>
          <w14:ligatures w14:val="none"/>
        </w:rPr>
        <w:t>1</w:t>
      </w:r>
      <w:r w:rsidR="72ABB35E" w:rsidRPr="00FA634D">
        <w:rPr>
          <w:rFonts w:ascii="Times New Roman" w:eastAsia="Times New Roman" w:hAnsi="Times New Roman" w:cs="Times New Roman"/>
          <w:b/>
          <w:bCs/>
          <w:kern w:val="0"/>
          <w:sz w:val="24"/>
          <w:szCs w:val="24"/>
          <w:lang w:eastAsia="et-EE"/>
          <w14:ligatures w14:val="none"/>
        </w:rPr>
        <w:t xml:space="preserve">) </w:t>
      </w:r>
      <w:r w:rsidR="72ABB35E" w:rsidRPr="00FA634D">
        <w:rPr>
          <w:rFonts w:ascii="Times New Roman" w:eastAsia="Times New Roman" w:hAnsi="Times New Roman" w:cs="Times New Roman"/>
          <w:kern w:val="0"/>
          <w:sz w:val="24"/>
          <w:szCs w:val="24"/>
          <w:lang w:eastAsia="et-EE"/>
          <w14:ligatures w14:val="none"/>
        </w:rPr>
        <w:t>paragrahvi 50 lõike 1 sissejuhatava</w:t>
      </w:r>
      <w:r w:rsidR="34A9271C" w:rsidRPr="00FA634D">
        <w:rPr>
          <w:rFonts w:ascii="Times New Roman" w:eastAsia="Times New Roman" w:hAnsi="Times New Roman" w:cs="Times New Roman"/>
          <w:kern w:val="0"/>
          <w:sz w:val="24"/>
          <w:szCs w:val="24"/>
          <w:lang w:eastAsia="et-EE"/>
          <w14:ligatures w14:val="none"/>
        </w:rPr>
        <w:t>s</w:t>
      </w:r>
      <w:r w:rsidR="72ABB35E" w:rsidRPr="00FA634D">
        <w:rPr>
          <w:rFonts w:ascii="Times New Roman" w:eastAsia="Times New Roman" w:hAnsi="Times New Roman" w:cs="Times New Roman"/>
          <w:kern w:val="0"/>
          <w:sz w:val="24"/>
          <w:szCs w:val="24"/>
          <w:lang w:eastAsia="et-EE"/>
          <w14:ligatures w14:val="none"/>
        </w:rPr>
        <w:t xml:space="preserve"> lauseosa</w:t>
      </w:r>
      <w:r w:rsidR="421C8D4E" w:rsidRPr="00FA634D">
        <w:rPr>
          <w:rFonts w:ascii="Times New Roman" w:eastAsia="Times New Roman" w:hAnsi="Times New Roman" w:cs="Times New Roman"/>
          <w:kern w:val="0"/>
          <w:sz w:val="24"/>
          <w:szCs w:val="24"/>
          <w:lang w:eastAsia="et-EE"/>
          <w14:ligatures w14:val="none"/>
        </w:rPr>
        <w:t>s</w:t>
      </w:r>
      <w:r w:rsidR="72ABB35E" w:rsidRPr="00FA634D">
        <w:rPr>
          <w:rFonts w:ascii="Times New Roman" w:eastAsia="Times New Roman" w:hAnsi="Times New Roman" w:cs="Times New Roman"/>
          <w:kern w:val="0"/>
          <w:sz w:val="24"/>
          <w:szCs w:val="24"/>
          <w:lang w:eastAsia="et-EE"/>
          <w14:ligatures w14:val="none"/>
        </w:rPr>
        <w:t xml:space="preserve"> </w:t>
      </w:r>
      <w:r w:rsidR="63BB9CD8" w:rsidRPr="00FA634D">
        <w:rPr>
          <w:rFonts w:ascii="Times New Roman" w:eastAsia="Times New Roman" w:hAnsi="Times New Roman" w:cs="Times New Roman"/>
          <w:kern w:val="0"/>
          <w:sz w:val="24"/>
          <w:szCs w:val="24"/>
          <w:lang w:eastAsia="et-EE"/>
          <w14:ligatures w14:val="none"/>
        </w:rPr>
        <w:t>as</w:t>
      </w:r>
      <w:r w:rsidR="72ABB35E" w:rsidRPr="00FA634D">
        <w:rPr>
          <w:rFonts w:ascii="Times New Roman" w:eastAsia="Times New Roman" w:hAnsi="Times New Roman" w:cs="Times New Roman"/>
          <w:kern w:val="0"/>
          <w:sz w:val="24"/>
          <w:szCs w:val="24"/>
          <w:lang w:eastAsia="et-EE"/>
          <w14:ligatures w14:val="none"/>
        </w:rPr>
        <w:t>endatakse sõna</w:t>
      </w:r>
      <w:r w:rsidR="567324BD" w:rsidRPr="00FA634D">
        <w:rPr>
          <w:rFonts w:ascii="Times New Roman" w:eastAsia="Times New Roman" w:hAnsi="Times New Roman" w:cs="Times New Roman"/>
          <w:kern w:val="0"/>
          <w:sz w:val="24"/>
          <w:szCs w:val="24"/>
          <w:lang w:eastAsia="et-EE"/>
          <w14:ligatures w14:val="none"/>
        </w:rPr>
        <w:t>d</w:t>
      </w:r>
      <w:r w:rsidR="72ABB35E" w:rsidRPr="00FA634D">
        <w:rPr>
          <w:rFonts w:ascii="Times New Roman" w:eastAsia="Times New Roman" w:hAnsi="Times New Roman" w:cs="Times New Roman"/>
          <w:kern w:val="0"/>
          <w:sz w:val="24"/>
          <w:szCs w:val="24"/>
          <w:lang w:eastAsia="et-EE"/>
          <w14:ligatures w14:val="none"/>
        </w:rPr>
        <w:t xml:space="preserve"> </w:t>
      </w:r>
      <w:r w:rsidR="006B6E7E" w:rsidRPr="00FA634D">
        <w:rPr>
          <w:rFonts w:ascii="Times New Roman" w:eastAsia="Times New Roman" w:hAnsi="Times New Roman" w:cs="Times New Roman"/>
          <w:kern w:val="0"/>
          <w:sz w:val="24"/>
          <w:szCs w:val="24"/>
          <w:lang w:eastAsia="et-EE"/>
          <w14:ligatures w14:val="none"/>
        </w:rPr>
        <w:t>„</w:t>
      </w:r>
      <w:r w:rsidR="72ABB35E" w:rsidRPr="00FA634D">
        <w:rPr>
          <w:rFonts w:ascii="Times New Roman" w:eastAsia="Times New Roman" w:hAnsi="Times New Roman" w:cs="Times New Roman"/>
          <w:kern w:val="0"/>
          <w:sz w:val="24"/>
          <w:szCs w:val="24"/>
          <w:lang w:eastAsia="et-EE"/>
          <w14:ligatures w14:val="none"/>
        </w:rPr>
        <w:t>võtmeisiku</w:t>
      </w:r>
      <w:r w:rsidR="1FCF3D90" w:rsidRPr="00FA634D">
        <w:rPr>
          <w:rFonts w:ascii="Times New Roman" w:eastAsia="Times New Roman" w:hAnsi="Times New Roman" w:cs="Times New Roman"/>
          <w:kern w:val="0"/>
          <w:sz w:val="24"/>
          <w:szCs w:val="24"/>
          <w:lang w:eastAsia="et-EE"/>
          <w14:ligatures w14:val="none"/>
        </w:rPr>
        <w:t xml:space="preserve"> tagasikutsumist</w:t>
      </w:r>
      <w:r w:rsidR="72ABB35E" w:rsidRPr="00FA634D">
        <w:rPr>
          <w:rFonts w:ascii="Times New Roman" w:eastAsia="Times New Roman" w:hAnsi="Times New Roman" w:cs="Times New Roman"/>
          <w:kern w:val="0"/>
          <w:sz w:val="24"/>
          <w:szCs w:val="24"/>
          <w:lang w:eastAsia="et-EE"/>
          <w14:ligatures w14:val="none"/>
        </w:rPr>
        <w:t xml:space="preserve">“ sõnadega </w:t>
      </w:r>
      <w:r w:rsidR="006B6E7E" w:rsidRPr="00FA634D">
        <w:rPr>
          <w:rFonts w:ascii="Times New Roman" w:eastAsia="Times New Roman" w:hAnsi="Times New Roman" w:cs="Times New Roman"/>
          <w:kern w:val="0"/>
          <w:sz w:val="24"/>
          <w:szCs w:val="24"/>
          <w:lang w:eastAsia="et-EE"/>
          <w14:ligatures w14:val="none"/>
        </w:rPr>
        <w:t>„</w:t>
      </w:r>
      <w:r w:rsidR="06992E90" w:rsidRPr="00FA634D">
        <w:rPr>
          <w:rFonts w:ascii="Times New Roman" w:eastAsia="Times New Roman" w:hAnsi="Times New Roman" w:cs="Times New Roman"/>
          <w:kern w:val="0"/>
          <w:sz w:val="24"/>
          <w:szCs w:val="24"/>
          <w:lang w:eastAsia="et-EE"/>
          <w14:ligatures w14:val="none"/>
        </w:rPr>
        <w:t xml:space="preserve">võtmeisiku </w:t>
      </w:r>
      <w:r w:rsidR="72ABB35E" w:rsidRPr="00FA634D">
        <w:rPr>
          <w:rFonts w:ascii="Times New Roman" w:eastAsia="Times New Roman" w:hAnsi="Times New Roman" w:cs="Times New Roman"/>
          <w:kern w:val="0"/>
          <w:sz w:val="24"/>
          <w:szCs w:val="24"/>
          <w:lang w:eastAsia="et-EE"/>
          <w14:ligatures w14:val="none"/>
        </w:rPr>
        <w:t>valimata või määramata jätmist või</w:t>
      </w:r>
      <w:r w:rsidR="26AA653A" w:rsidRPr="00FA634D">
        <w:rPr>
          <w:rFonts w:ascii="Times New Roman" w:eastAsia="Times New Roman" w:hAnsi="Times New Roman" w:cs="Times New Roman"/>
          <w:kern w:val="0"/>
          <w:sz w:val="24"/>
          <w:szCs w:val="24"/>
          <w:lang w:eastAsia="et-EE"/>
          <w14:ligatures w14:val="none"/>
        </w:rPr>
        <w:t xml:space="preserve"> tagasikutsumist</w:t>
      </w:r>
      <w:r w:rsidR="72ABB35E" w:rsidRPr="00FA634D">
        <w:rPr>
          <w:rFonts w:ascii="Times New Roman" w:eastAsia="Times New Roman" w:hAnsi="Times New Roman" w:cs="Times New Roman"/>
          <w:kern w:val="0"/>
          <w:sz w:val="24"/>
          <w:szCs w:val="24"/>
          <w:lang w:eastAsia="et-EE"/>
          <w14:ligatures w14:val="none"/>
        </w:rPr>
        <w:t xml:space="preserve">“; </w:t>
      </w:r>
    </w:p>
    <w:p w14:paraId="4C44EAEF" w14:textId="77777777" w:rsidR="001C408D" w:rsidRPr="00FA634D" w:rsidRDefault="001C408D"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0F8BB4CF" w14:textId="6FE660BF" w:rsidR="001C408D" w:rsidRPr="00FA634D"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0F69226D" w:rsidRPr="00FA634D">
        <w:rPr>
          <w:rFonts w:ascii="Times New Roman" w:eastAsia="Times New Roman" w:hAnsi="Times New Roman" w:cs="Times New Roman"/>
          <w:b/>
          <w:bCs/>
          <w:kern w:val="0"/>
          <w:sz w:val="24"/>
          <w:szCs w:val="24"/>
          <w:lang w:eastAsia="et-EE"/>
          <w14:ligatures w14:val="none"/>
        </w:rPr>
        <w:t>2</w:t>
      </w:r>
      <w:r w:rsidR="5388F8F0" w:rsidRPr="00FA634D">
        <w:rPr>
          <w:rFonts w:ascii="Times New Roman" w:eastAsia="Times New Roman" w:hAnsi="Times New Roman" w:cs="Times New Roman"/>
          <w:b/>
          <w:bCs/>
          <w:kern w:val="0"/>
          <w:sz w:val="24"/>
          <w:szCs w:val="24"/>
          <w:lang w:eastAsia="et-EE"/>
          <w14:ligatures w14:val="none"/>
        </w:rPr>
        <w:t xml:space="preserve">) </w:t>
      </w:r>
      <w:r w:rsidR="5388F8F0" w:rsidRPr="00FA634D">
        <w:rPr>
          <w:rFonts w:ascii="Times New Roman" w:eastAsia="Times New Roman" w:hAnsi="Times New Roman" w:cs="Times New Roman"/>
          <w:kern w:val="0"/>
          <w:sz w:val="24"/>
          <w:szCs w:val="24"/>
          <w:lang w:eastAsia="et-EE"/>
          <w14:ligatures w14:val="none"/>
        </w:rPr>
        <w:t xml:space="preserve">paragrahvi 50 lõike 1 punktis 1 asendatakse sõnad </w:t>
      </w:r>
      <w:r w:rsidR="00520844" w:rsidRPr="00FA634D">
        <w:rPr>
          <w:rFonts w:ascii="Times New Roman" w:eastAsia="Times New Roman" w:hAnsi="Times New Roman" w:cs="Times New Roman"/>
          <w:kern w:val="0"/>
          <w:sz w:val="24"/>
          <w:szCs w:val="24"/>
          <w:lang w:eastAsia="et-EE"/>
          <w14:ligatures w14:val="none"/>
        </w:rPr>
        <w:t>„</w:t>
      </w:r>
      <w:r w:rsidR="5388F8F0" w:rsidRPr="00FA634D">
        <w:rPr>
          <w:rFonts w:ascii="Times New Roman" w:eastAsia="Times New Roman" w:hAnsi="Times New Roman" w:cs="Times New Roman"/>
          <w:kern w:val="0"/>
          <w:sz w:val="24"/>
          <w:szCs w:val="24"/>
          <w:lang w:eastAsia="et-EE"/>
          <w14:ligatures w14:val="none"/>
        </w:rPr>
        <w:t xml:space="preserve">Finantsinspektsiooni arvamuse kohaselt ei vasta isik“ sõnadega </w:t>
      </w:r>
      <w:r w:rsidR="00520844" w:rsidRPr="00FA634D">
        <w:rPr>
          <w:rFonts w:ascii="Times New Roman" w:eastAsia="Times New Roman" w:hAnsi="Times New Roman" w:cs="Times New Roman"/>
          <w:kern w:val="0"/>
          <w:sz w:val="24"/>
          <w:szCs w:val="24"/>
          <w:lang w:eastAsia="et-EE"/>
          <w14:ligatures w14:val="none"/>
        </w:rPr>
        <w:t>„</w:t>
      </w:r>
      <w:r w:rsidR="1478203F" w:rsidRPr="00FA634D">
        <w:rPr>
          <w:rFonts w:ascii="Times New Roman" w:eastAsia="Times New Roman" w:hAnsi="Times New Roman" w:cs="Times New Roman"/>
          <w:kern w:val="0"/>
          <w:sz w:val="24"/>
          <w:szCs w:val="24"/>
          <w:lang w:eastAsia="et-EE"/>
          <w14:ligatures w14:val="none"/>
        </w:rPr>
        <w:t>i</w:t>
      </w:r>
      <w:r w:rsidR="5388F8F0" w:rsidRPr="00FA634D">
        <w:rPr>
          <w:rFonts w:ascii="Times New Roman" w:eastAsia="Times New Roman" w:hAnsi="Times New Roman" w:cs="Times New Roman"/>
          <w:kern w:val="0"/>
          <w:sz w:val="24"/>
          <w:szCs w:val="24"/>
          <w:lang w:eastAsia="et-EE"/>
          <w14:ligatures w14:val="none"/>
        </w:rPr>
        <w:t xml:space="preserve">sik ei vasta“; </w:t>
      </w:r>
    </w:p>
    <w:p w14:paraId="6456622F" w14:textId="77777777" w:rsidR="001C408D" w:rsidRPr="00FA634D" w:rsidRDefault="001C408D"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20421F5" w14:textId="701E8482" w:rsidR="001C408D" w:rsidRPr="00FA634D"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0F7AD090" w:rsidRPr="00FA634D">
        <w:rPr>
          <w:rFonts w:ascii="Times New Roman" w:eastAsia="Times New Roman" w:hAnsi="Times New Roman" w:cs="Times New Roman"/>
          <w:b/>
          <w:bCs/>
          <w:kern w:val="0"/>
          <w:sz w:val="24"/>
          <w:szCs w:val="24"/>
          <w:lang w:eastAsia="et-EE"/>
          <w14:ligatures w14:val="none"/>
        </w:rPr>
        <w:t>3</w:t>
      </w:r>
      <w:r w:rsidR="1BE874EB" w:rsidRPr="00FA634D">
        <w:rPr>
          <w:rFonts w:ascii="Times New Roman" w:eastAsia="Times New Roman" w:hAnsi="Times New Roman" w:cs="Times New Roman"/>
          <w:b/>
          <w:bCs/>
          <w:kern w:val="0"/>
          <w:sz w:val="24"/>
          <w:szCs w:val="24"/>
          <w:lang w:eastAsia="et-EE"/>
          <w14:ligatures w14:val="none"/>
        </w:rPr>
        <w:t xml:space="preserve">) </w:t>
      </w:r>
      <w:r w:rsidR="1BE874EB" w:rsidRPr="00FA634D">
        <w:rPr>
          <w:rFonts w:ascii="Times New Roman" w:eastAsia="Times New Roman" w:hAnsi="Times New Roman" w:cs="Times New Roman"/>
          <w:kern w:val="0"/>
          <w:sz w:val="24"/>
          <w:szCs w:val="24"/>
          <w:lang w:eastAsia="et-EE"/>
          <w14:ligatures w14:val="none"/>
        </w:rPr>
        <w:t xml:space="preserve">paragrahvi 50 lõiget 1 täiendatakse punktiga 4 järgmises sõnastuses: </w:t>
      </w:r>
    </w:p>
    <w:p w14:paraId="1E3EC981" w14:textId="6AAF1CDE" w:rsidR="001C408D" w:rsidRPr="00FA634D" w:rsidRDefault="2ADA6EBC"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43E1F89C" w:rsidRPr="00FA634D">
        <w:rPr>
          <w:rFonts w:ascii="Times New Roman" w:eastAsia="Times New Roman" w:hAnsi="Times New Roman" w:cs="Times New Roman"/>
          <w:kern w:val="0"/>
          <w:sz w:val="24"/>
          <w:szCs w:val="24"/>
          <w:lang w:eastAsia="et-EE"/>
          <w14:ligatures w14:val="none"/>
        </w:rPr>
        <w:t xml:space="preserve">4) Finantsinspektsioonile ei ole esitatud seadusega </w:t>
      </w:r>
      <w:commentRangeStart w:id="257"/>
      <w:r w:rsidR="43E1F89C" w:rsidRPr="00FA634D">
        <w:rPr>
          <w:rFonts w:ascii="Times New Roman" w:eastAsia="Times New Roman" w:hAnsi="Times New Roman" w:cs="Times New Roman"/>
          <w:kern w:val="0"/>
          <w:sz w:val="24"/>
          <w:szCs w:val="24"/>
          <w:lang w:eastAsia="et-EE"/>
          <w14:ligatures w14:val="none"/>
        </w:rPr>
        <w:t>ette</w:t>
      </w:r>
      <w:del w:id="258" w:author="Merike Koppel - JUSTDIGI" w:date="2025-12-29T12:08:00Z" w16du:dateUtc="2025-12-29T10:08:00Z">
        <w:r w:rsidR="002B3C22" w:rsidDel="00067D68">
          <w:rPr>
            <w:rFonts w:ascii="Times New Roman" w:eastAsia="Times New Roman" w:hAnsi="Times New Roman" w:cs="Times New Roman"/>
            <w:kern w:val="0"/>
            <w:sz w:val="24"/>
            <w:szCs w:val="24"/>
            <w:lang w:eastAsia="et-EE"/>
            <w14:ligatures w14:val="none"/>
          </w:rPr>
          <w:delText xml:space="preserve"> </w:delText>
        </w:r>
      </w:del>
      <w:r w:rsidR="43E1F89C" w:rsidRPr="00FA634D">
        <w:rPr>
          <w:rFonts w:ascii="Times New Roman" w:eastAsia="Times New Roman" w:hAnsi="Times New Roman" w:cs="Times New Roman"/>
          <w:kern w:val="0"/>
          <w:sz w:val="24"/>
          <w:szCs w:val="24"/>
          <w:lang w:eastAsia="et-EE"/>
          <w14:ligatures w14:val="none"/>
        </w:rPr>
        <w:t xml:space="preserve">nähtud või Finantsinspektsiooni </w:t>
      </w:r>
      <w:ins w:id="259" w:author="Merike Koppel - JUSTDIGI" w:date="2025-12-29T12:08:00Z" w16du:dateUtc="2025-12-29T10:08:00Z">
        <w:r w:rsidR="00067D68">
          <w:rPr>
            <w:rFonts w:ascii="Times New Roman" w:eastAsia="Times New Roman" w:hAnsi="Times New Roman" w:cs="Times New Roman"/>
            <w:kern w:val="0"/>
            <w:sz w:val="24"/>
            <w:szCs w:val="24"/>
            <w:lang w:eastAsia="et-EE"/>
            <w14:ligatures w14:val="none"/>
          </w:rPr>
          <w:t xml:space="preserve">poolt </w:t>
        </w:r>
        <w:commentRangeEnd w:id="257"/>
        <w:r w:rsidR="00067D68">
          <w:rPr>
            <w:rStyle w:val="Kommentaariviide"/>
          </w:rPr>
          <w:commentReference w:id="257"/>
        </w:r>
      </w:ins>
      <w:r w:rsidR="43E1F89C" w:rsidRPr="00FA634D">
        <w:rPr>
          <w:rFonts w:ascii="Times New Roman" w:eastAsia="Times New Roman" w:hAnsi="Times New Roman" w:cs="Times New Roman"/>
          <w:kern w:val="0"/>
          <w:sz w:val="24"/>
          <w:szCs w:val="24"/>
          <w:lang w:eastAsia="et-EE"/>
          <w14:ligatures w14:val="none"/>
        </w:rPr>
        <w:t>käesoleva seaduse alusel nõutud andmeid või dokumente</w:t>
      </w:r>
      <w:r w:rsidR="30CC39D3" w:rsidRPr="00FA634D">
        <w:rPr>
          <w:rFonts w:ascii="Times New Roman" w:eastAsia="Times New Roman" w:hAnsi="Times New Roman" w:cs="Times New Roman"/>
          <w:kern w:val="0"/>
          <w:sz w:val="24"/>
          <w:szCs w:val="24"/>
          <w:lang w:eastAsia="et-EE"/>
          <w14:ligatures w14:val="none"/>
        </w:rPr>
        <w:t xml:space="preserve"> isiku sobivushindamise tegemiseks</w:t>
      </w:r>
      <w:r w:rsidR="16905AE2" w:rsidRPr="00FA634D">
        <w:rPr>
          <w:rFonts w:ascii="Times New Roman" w:eastAsia="Times New Roman" w:hAnsi="Times New Roman" w:cs="Times New Roman"/>
          <w:kern w:val="0"/>
          <w:sz w:val="24"/>
          <w:szCs w:val="24"/>
          <w:lang w:eastAsia="et-EE"/>
          <w14:ligatures w14:val="none"/>
        </w:rPr>
        <w:t xml:space="preserve"> </w:t>
      </w:r>
      <w:r w:rsidR="16905AE2" w:rsidRPr="00FA634D">
        <w:rPr>
          <w:rFonts w:ascii="Times New Roman" w:eastAsia="Times New Roman" w:hAnsi="Times New Roman" w:cs="Times New Roman"/>
          <w:sz w:val="24"/>
          <w:szCs w:val="24"/>
          <w:lang w:eastAsia="et-EE"/>
        </w:rPr>
        <w:t>või need on oluliste puudustega.</w:t>
      </w:r>
      <w:r w:rsidR="43E1F89C" w:rsidRPr="00FA634D">
        <w:rPr>
          <w:rFonts w:ascii="Times New Roman" w:eastAsia="Times New Roman" w:hAnsi="Times New Roman" w:cs="Times New Roman"/>
          <w:kern w:val="0"/>
          <w:sz w:val="24"/>
          <w:szCs w:val="24"/>
          <w:lang w:eastAsia="et-EE"/>
          <w14:ligatures w14:val="none"/>
        </w:rPr>
        <w:t xml:space="preserve">“; </w:t>
      </w:r>
    </w:p>
    <w:p w14:paraId="142356A3" w14:textId="3E0F4A72" w:rsidR="537A79D5" w:rsidRPr="00FA634D" w:rsidRDefault="537A79D5" w:rsidP="537A79D5">
      <w:pPr>
        <w:spacing w:after="0" w:line="240" w:lineRule="auto"/>
        <w:jc w:val="both"/>
        <w:rPr>
          <w:rFonts w:ascii="Times New Roman" w:eastAsia="Times New Roman" w:hAnsi="Times New Roman" w:cs="Times New Roman"/>
          <w:b/>
          <w:bCs/>
          <w:sz w:val="24"/>
          <w:szCs w:val="24"/>
          <w:lang w:eastAsia="et-EE"/>
        </w:rPr>
      </w:pPr>
    </w:p>
    <w:p w14:paraId="156EB343" w14:textId="7C6DCB33" w:rsidR="2FC8C09C" w:rsidRPr="00FA634D" w:rsidRDefault="00130B38" w:rsidP="7C90EBAF">
      <w:pPr>
        <w:spacing w:after="0" w:line="240" w:lineRule="auto"/>
        <w:jc w:val="both"/>
        <w:rPr>
          <w:rFonts w:ascii="Times New Roman" w:eastAsia="Times New Roman" w:hAnsi="Times New Roman" w:cs="Times New Roman"/>
          <w:sz w:val="24"/>
          <w:szCs w:val="24"/>
          <w:lang w:eastAsia="et-EE"/>
        </w:rPr>
      </w:pPr>
      <w:r w:rsidRPr="1BD68A4A">
        <w:rPr>
          <w:rFonts w:ascii="Times New Roman" w:eastAsia="Times New Roman" w:hAnsi="Times New Roman" w:cs="Times New Roman"/>
          <w:b/>
          <w:bCs/>
          <w:sz w:val="24"/>
          <w:szCs w:val="24"/>
          <w:lang w:eastAsia="et-EE"/>
        </w:rPr>
        <w:t>6</w:t>
      </w:r>
      <w:r w:rsidR="3D84B21C" w:rsidRPr="1BD68A4A">
        <w:rPr>
          <w:rFonts w:ascii="Times New Roman" w:eastAsia="Times New Roman" w:hAnsi="Times New Roman" w:cs="Times New Roman"/>
          <w:b/>
          <w:bCs/>
          <w:sz w:val="24"/>
          <w:szCs w:val="24"/>
          <w:lang w:eastAsia="et-EE"/>
        </w:rPr>
        <w:t>4</w:t>
      </w:r>
      <w:r w:rsidR="2FC8C09C" w:rsidRPr="1BD68A4A">
        <w:rPr>
          <w:rFonts w:ascii="Times New Roman" w:eastAsia="Times New Roman" w:hAnsi="Times New Roman" w:cs="Times New Roman"/>
          <w:b/>
          <w:bCs/>
          <w:sz w:val="24"/>
          <w:szCs w:val="24"/>
          <w:lang w:eastAsia="et-EE"/>
        </w:rPr>
        <w:t xml:space="preserve">) </w:t>
      </w:r>
      <w:r w:rsidR="2FC8C09C" w:rsidRPr="1BD68A4A">
        <w:rPr>
          <w:rFonts w:ascii="Times New Roman" w:eastAsia="Times New Roman" w:hAnsi="Times New Roman" w:cs="Times New Roman"/>
          <w:sz w:val="24"/>
          <w:szCs w:val="24"/>
          <w:lang w:eastAsia="et-EE"/>
        </w:rPr>
        <w:t>paragrahvi 50 täiendatakse lõikega 1</w:t>
      </w:r>
      <w:r w:rsidR="43AA6CFE" w:rsidRPr="1BD68A4A">
        <w:rPr>
          <w:rFonts w:ascii="Times New Roman" w:eastAsia="Times New Roman" w:hAnsi="Times New Roman" w:cs="Times New Roman"/>
          <w:sz w:val="24"/>
          <w:szCs w:val="24"/>
          <w:vertAlign w:val="superscript"/>
          <w:lang w:eastAsia="et-EE"/>
        </w:rPr>
        <w:t>1</w:t>
      </w:r>
      <w:r w:rsidR="43AA6CFE" w:rsidRPr="1BD68A4A">
        <w:rPr>
          <w:rFonts w:ascii="Times New Roman" w:eastAsia="Times New Roman" w:hAnsi="Times New Roman" w:cs="Times New Roman"/>
          <w:sz w:val="24"/>
          <w:szCs w:val="24"/>
          <w:lang w:eastAsia="et-EE"/>
        </w:rPr>
        <w:t xml:space="preserve"> järgmises sõnastuses:</w:t>
      </w:r>
    </w:p>
    <w:p w14:paraId="02B854B4" w14:textId="1159562D" w:rsidR="43AA6CFE" w:rsidRPr="00FA634D" w:rsidRDefault="2ADA6EBC" w:rsidP="7C90EBA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lang w:eastAsia="et-EE"/>
        </w:rPr>
        <w:t>„</w:t>
      </w:r>
      <w:r w:rsidR="6311FC78" w:rsidRPr="1BD68A4A">
        <w:rPr>
          <w:rFonts w:ascii="Times New Roman" w:eastAsia="Times New Roman" w:hAnsi="Times New Roman" w:cs="Times New Roman"/>
          <w:sz w:val="24"/>
          <w:szCs w:val="24"/>
          <w:lang w:eastAsia="et-EE"/>
        </w:rPr>
        <w:t>(1</w:t>
      </w:r>
      <w:r w:rsidR="6311FC78" w:rsidRPr="1BD68A4A">
        <w:rPr>
          <w:rFonts w:ascii="Times New Roman" w:eastAsia="Times New Roman" w:hAnsi="Times New Roman" w:cs="Times New Roman"/>
          <w:sz w:val="24"/>
          <w:szCs w:val="24"/>
          <w:vertAlign w:val="superscript"/>
          <w:lang w:eastAsia="et-EE"/>
        </w:rPr>
        <w:t>1</w:t>
      </w:r>
      <w:r w:rsidR="6311FC78" w:rsidRPr="1BD68A4A">
        <w:rPr>
          <w:rFonts w:ascii="Times New Roman" w:eastAsia="Times New Roman" w:hAnsi="Times New Roman" w:cs="Times New Roman"/>
          <w:sz w:val="24"/>
          <w:szCs w:val="24"/>
          <w:lang w:eastAsia="et-EE"/>
        </w:rPr>
        <w:t xml:space="preserve">) Käesolevas paragrahvis krediidiasutuse kohta sätestatut </w:t>
      </w:r>
      <w:r w:rsidR="6311FC78" w:rsidRPr="1BD68A4A">
        <w:rPr>
          <w:rFonts w:ascii="Times New Roman" w:eastAsia="Times New Roman" w:hAnsi="Times New Roman" w:cs="Times New Roman"/>
          <w:sz w:val="24"/>
          <w:szCs w:val="24"/>
        </w:rPr>
        <w:t>kohaldatakse ka käesoleva seaduse § 13</w:t>
      </w:r>
      <w:r w:rsidR="34843819" w:rsidRPr="1BD68A4A">
        <w:rPr>
          <w:rFonts w:ascii="Times New Roman" w:eastAsia="Times New Roman" w:hAnsi="Times New Roman" w:cs="Times New Roman"/>
          <w:sz w:val="24"/>
          <w:szCs w:val="24"/>
          <w:vertAlign w:val="superscript"/>
        </w:rPr>
        <w:t>6</w:t>
      </w:r>
      <w:r w:rsidR="6311FC78" w:rsidRPr="1BD68A4A">
        <w:rPr>
          <w:rFonts w:ascii="Times New Roman" w:eastAsia="Times New Roman" w:hAnsi="Times New Roman" w:cs="Times New Roman"/>
          <w:sz w:val="24"/>
          <w:szCs w:val="24"/>
        </w:rPr>
        <w:t xml:space="preserve"> alusel heakskiidu saanud finantsvaldusettevõtja ja </w:t>
      </w:r>
      <w:proofErr w:type="spellStart"/>
      <w:r w:rsidR="6311FC78" w:rsidRPr="1BD68A4A">
        <w:rPr>
          <w:rFonts w:ascii="Times New Roman" w:eastAsia="Times New Roman" w:hAnsi="Times New Roman" w:cs="Times New Roman"/>
          <w:sz w:val="24"/>
          <w:szCs w:val="24"/>
        </w:rPr>
        <w:t>segafinantsvaldusettevõtja</w:t>
      </w:r>
      <w:proofErr w:type="spellEnd"/>
      <w:r w:rsidR="633DDDF0" w:rsidRPr="1BD68A4A">
        <w:rPr>
          <w:rFonts w:ascii="Times New Roman" w:eastAsia="Times New Roman" w:hAnsi="Times New Roman" w:cs="Times New Roman"/>
          <w:sz w:val="24"/>
          <w:szCs w:val="24"/>
        </w:rPr>
        <w:t xml:space="preserve"> suhtes</w:t>
      </w:r>
      <w:r w:rsidR="6311FC78" w:rsidRPr="1BD68A4A">
        <w:rPr>
          <w:rFonts w:ascii="Times New Roman" w:eastAsia="Times New Roman" w:hAnsi="Times New Roman" w:cs="Times New Roman"/>
          <w:sz w:val="24"/>
          <w:szCs w:val="24"/>
        </w:rPr>
        <w:t>.</w:t>
      </w:r>
      <w:r w:rsidR="03A91A45" w:rsidRPr="1BD68A4A">
        <w:rPr>
          <w:rFonts w:ascii="Times New Roman" w:eastAsia="Times New Roman" w:hAnsi="Times New Roman" w:cs="Times New Roman"/>
          <w:sz w:val="24"/>
          <w:szCs w:val="24"/>
        </w:rPr>
        <w:t>“</w:t>
      </w:r>
      <w:r w:rsidR="6311FC78" w:rsidRPr="1BD68A4A">
        <w:rPr>
          <w:rFonts w:ascii="Times New Roman" w:eastAsia="Times New Roman" w:hAnsi="Times New Roman" w:cs="Times New Roman"/>
          <w:sz w:val="24"/>
          <w:szCs w:val="24"/>
        </w:rPr>
        <w:t>;</w:t>
      </w:r>
    </w:p>
    <w:p w14:paraId="397D2DC8" w14:textId="77777777" w:rsidR="00894B97" w:rsidRPr="00FA634D" w:rsidRDefault="00894B97" w:rsidP="14D1E9CD">
      <w:pPr>
        <w:spacing w:after="0" w:line="240" w:lineRule="auto"/>
        <w:jc w:val="both"/>
        <w:rPr>
          <w:rFonts w:ascii="Times New Roman" w:eastAsia="Times New Roman" w:hAnsi="Times New Roman" w:cs="Times New Roman"/>
          <w:b/>
          <w:bCs/>
          <w:kern w:val="0"/>
          <w:sz w:val="24"/>
          <w:szCs w:val="24"/>
          <w:lang w:eastAsia="et-EE"/>
          <w14:ligatures w14:val="none"/>
        </w:rPr>
      </w:pPr>
      <w:bookmarkStart w:id="260" w:name="_Hlk198304737"/>
    </w:p>
    <w:p w14:paraId="19BC8D07" w14:textId="0B5A7B42" w:rsidR="00894B97" w:rsidRPr="00FA634D" w:rsidRDefault="00130B38" w:rsidP="14D1E9C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3565D873" w:rsidRPr="00FA634D">
        <w:rPr>
          <w:rFonts w:ascii="Times New Roman" w:eastAsia="Times New Roman" w:hAnsi="Times New Roman" w:cs="Times New Roman"/>
          <w:b/>
          <w:bCs/>
          <w:kern w:val="0"/>
          <w:sz w:val="24"/>
          <w:szCs w:val="24"/>
          <w:lang w:eastAsia="et-EE"/>
          <w14:ligatures w14:val="none"/>
        </w:rPr>
        <w:t>5</w:t>
      </w:r>
      <w:r w:rsidR="630E155F" w:rsidRPr="00FA634D">
        <w:rPr>
          <w:rFonts w:ascii="Times New Roman" w:eastAsia="Times New Roman" w:hAnsi="Times New Roman" w:cs="Times New Roman"/>
          <w:b/>
          <w:bCs/>
          <w:kern w:val="0"/>
          <w:sz w:val="24"/>
          <w:szCs w:val="24"/>
          <w:lang w:eastAsia="et-EE"/>
          <w14:ligatures w14:val="none"/>
        </w:rPr>
        <w:t xml:space="preserve">) </w:t>
      </w:r>
      <w:r w:rsidR="630E155F" w:rsidRPr="00FA634D">
        <w:rPr>
          <w:rFonts w:ascii="Times New Roman" w:eastAsia="Times New Roman" w:hAnsi="Times New Roman" w:cs="Times New Roman"/>
          <w:kern w:val="0"/>
          <w:sz w:val="24"/>
          <w:szCs w:val="24"/>
          <w:lang w:eastAsia="et-EE"/>
          <w14:ligatures w14:val="none"/>
        </w:rPr>
        <w:t>paragrahvi 52 lõike 4 punkt 7 muudetakse ja sõnastatakse järgmiselt:</w:t>
      </w:r>
    </w:p>
    <w:p w14:paraId="29629ABE" w14:textId="75A7CFDF" w:rsidR="00894B97" w:rsidRPr="00FA634D" w:rsidRDefault="45BFC841"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„7) krediidiasutuse </w:t>
      </w:r>
      <w:r w:rsidRPr="255D1B44" w:rsidDel="45BFC841">
        <w:rPr>
          <w:rFonts w:ascii="Times New Roman" w:eastAsia="Times New Roman" w:hAnsi="Times New Roman" w:cs="Times New Roman"/>
          <w:sz w:val="24"/>
          <w:szCs w:val="24"/>
          <w:lang w:eastAsia="et-EE"/>
        </w:rPr>
        <w:t>s</w:t>
      </w:r>
      <w:commentRangeStart w:id="261"/>
      <w:r w:rsidRPr="255D1B44" w:rsidDel="45BFC841">
        <w:rPr>
          <w:rFonts w:ascii="Times New Roman" w:eastAsia="Times New Roman" w:hAnsi="Times New Roman" w:cs="Times New Roman"/>
          <w:sz w:val="24"/>
          <w:szCs w:val="24"/>
          <w:lang w:eastAsia="et-EE"/>
        </w:rPr>
        <w:t>isekontrolli</w:t>
      </w:r>
      <w:r w:rsidR="79E35E95" w:rsidRPr="00FA634D">
        <w:rPr>
          <w:rFonts w:ascii="Times New Roman" w:eastAsia="Times New Roman" w:hAnsi="Times New Roman" w:cs="Times New Roman"/>
          <w:sz w:val="24"/>
          <w:szCs w:val="24"/>
          <w:lang w:eastAsia="et-EE"/>
        </w:rPr>
        <w:t xml:space="preserve">funktsioone </w:t>
      </w:r>
      <w:r w:rsidR="79E35E95" w:rsidRPr="00FA634D">
        <w:rPr>
          <w:rFonts w:ascii="Times New Roman" w:eastAsia="Times New Roman" w:hAnsi="Times New Roman" w:cs="Times New Roman"/>
          <w:kern w:val="0"/>
          <w:sz w:val="24"/>
          <w:szCs w:val="24"/>
          <w:lang w:eastAsia="et-EE"/>
          <w14:ligatures w14:val="none"/>
        </w:rPr>
        <w:t>juhtivate</w:t>
      </w:r>
      <w:commentRangeEnd w:id="261"/>
      <w:r w:rsidR="001E07F9">
        <w:rPr>
          <w:rStyle w:val="Kommentaariviide"/>
        </w:rPr>
        <w:commentReference w:id="261"/>
      </w:r>
      <w:r w:rsidR="79E35E95" w:rsidRPr="00FA634D">
        <w:rPr>
          <w:rFonts w:ascii="Times New Roman" w:eastAsia="Times New Roman" w:hAnsi="Times New Roman" w:cs="Times New Roman"/>
          <w:kern w:val="0"/>
          <w:sz w:val="24"/>
          <w:szCs w:val="24"/>
          <w:lang w:eastAsia="et-EE"/>
          <w14:ligatures w14:val="none"/>
        </w:rPr>
        <w:t xml:space="preserve"> isikute </w:t>
      </w:r>
      <w:r w:rsidRPr="00FA634D">
        <w:rPr>
          <w:rFonts w:ascii="Times New Roman" w:eastAsia="Times New Roman" w:hAnsi="Times New Roman" w:cs="Times New Roman"/>
          <w:kern w:val="0"/>
          <w:sz w:val="24"/>
          <w:szCs w:val="24"/>
          <w:lang w:eastAsia="et-EE"/>
          <w14:ligatures w14:val="none"/>
        </w:rPr>
        <w:t xml:space="preserve">ametisse nimetamine ja </w:t>
      </w:r>
      <w:del w:id="262" w:author="Merike Koppel - JUSTDIGI" w:date="2025-12-29T12:09:00Z" w16du:dateUtc="2025-12-29T10:09:00Z">
        <w:r w:rsidR="5CAD235F" w:rsidRPr="00FA634D" w:rsidDel="001E07F9">
          <w:rPr>
            <w:rFonts w:ascii="Times New Roman" w:eastAsia="Times New Roman" w:hAnsi="Times New Roman" w:cs="Times New Roman"/>
            <w:kern w:val="0"/>
            <w:sz w:val="24"/>
            <w:szCs w:val="24"/>
            <w:lang w:eastAsia="et-EE"/>
            <w14:ligatures w14:val="none"/>
          </w:rPr>
          <w:delText>seal</w:delText>
        </w:r>
      </w:del>
      <w:commentRangeStart w:id="263"/>
      <w:ins w:id="264" w:author="Merike Koppel - JUSTDIGI" w:date="2025-12-29T12:09:00Z" w16du:dateUtc="2025-12-29T10:09:00Z">
        <w:r w:rsidR="001E07F9">
          <w:rPr>
            <w:rFonts w:ascii="Times New Roman" w:eastAsia="Times New Roman" w:hAnsi="Times New Roman" w:cs="Times New Roman"/>
            <w:kern w:val="0"/>
            <w:sz w:val="24"/>
            <w:szCs w:val="24"/>
            <w:lang w:eastAsia="et-EE"/>
            <w14:ligatures w14:val="none"/>
          </w:rPr>
          <w:t>ametis</w:t>
        </w:r>
      </w:ins>
      <w:r w:rsidR="5CAD235F" w:rsidRPr="00FA634D">
        <w:rPr>
          <w:rFonts w:ascii="Times New Roman" w:eastAsia="Times New Roman" w:hAnsi="Times New Roman" w:cs="Times New Roman"/>
          <w:kern w:val="0"/>
          <w:sz w:val="24"/>
          <w:szCs w:val="24"/>
          <w:lang w:eastAsia="et-EE"/>
          <w14:ligatures w14:val="none"/>
        </w:rPr>
        <w:t>t</w:t>
      </w:r>
      <w:commentRangeEnd w:id="263"/>
      <w:r w:rsidR="001E07F9">
        <w:rPr>
          <w:rStyle w:val="Kommentaariviide"/>
        </w:rPr>
        <w:commentReference w:id="263"/>
      </w:r>
      <w:r w:rsidR="5CAD235F" w:rsidRPr="00FA634D">
        <w:rPr>
          <w:rFonts w:ascii="Times New Roman" w:eastAsia="Times New Roman" w:hAnsi="Times New Roman" w:cs="Times New Roman"/>
          <w:kern w:val="0"/>
          <w:sz w:val="24"/>
          <w:szCs w:val="24"/>
          <w:lang w:eastAsia="et-EE"/>
          <w14:ligatures w14:val="none"/>
        </w:rPr>
        <w:t xml:space="preserve"> </w:t>
      </w:r>
      <w:r w:rsidRPr="00FA634D">
        <w:rPr>
          <w:rFonts w:ascii="Times New Roman" w:eastAsia="Times New Roman" w:hAnsi="Times New Roman" w:cs="Times New Roman"/>
          <w:kern w:val="0"/>
          <w:sz w:val="24"/>
          <w:szCs w:val="24"/>
          <w:lang w:eastAsia="et-EE"/>
          <w14:ligatures w14:val="none"/>
        </w:rPr>
        <w:t xml:space="preserve">vabastamine ning siseauditi </w:t>
      </w:r>
      <w:r w:rsidR="7CC50485" w:rsidRPr="00FA634D">
        <w:rPr>
          <w:rFonts w:ascii="Times New Roman" w:eastAsia="Times New Roman" w:hAnsi="Times New Roman" w:cs="Times New Roman"/>
          <w:kern w:val="0"/>
          <w:sz w:val="24"/>
          <w:szCs w:val="24"/>
          <w:lang w:eastAsia="et-EE"/>
          <w14:ligatures w14:val="none"/>
        </w:rPr>
        <w:t>üksuse</w:t>
      </w:r>
      <w:r w:rsidRPr="00FA634D">
        <w:rPr>
          <w:rFonts w:ascii="Times New Roman" w:eastAsia="Times New Roman" w:hAnsi="Times New Roman" w:cs="Times New Roman"/>
          <w:kern w:val="0"/>
          <w:sz w:val="24"/>
          <w:szCs w:val="24"/>
          <w:lang w:eastAsia="et-EE"/>
          <w14:ligatures w14:val="none"/>
        </w:rPr>
        <w:t xml:space="preserve"> </w:t>
      </w:r>
      <w:r w:rsidR="7CC50485" w:rsidRPr="00FA634D">
        <w:rPr>
          <w:rFonts w:ascii="Times New Roman" w:eastAsia="Times New Roman" w:hAnsi="Times New Roman" w:cs="Times New Roman"/>
          <w:kern w:val="0"/>
          <w:sz w:val="24"/>
          <w:szCs w:val="24"/>
          <w:lang w:eastAsia="et-EE"/>
          <w14:ligatures w14:val="none"/>
        </w:rPr>
        <w:t xml:space="preserve">juhi </w:t>
      </w:r>
      <w:r w:rsidRPr="00FA634D">
        <w:rPr>
          <w:rFonts w:ascii="Times New Roman" w:eastAsia="Times New Roman" w:hAnsi="Times New Roman" w:cs="Times New Roman"/>
          <w:kern w:val="0"/>
          <w:sz w:val="24"/>
          <w:szCs w:val="24"/>
          <w:lang w:eastAsia="et-EE"/>
          <w14:ligatures w14:val="none"/>
        </w:rPr>
        <w:t>ettepanekul</w:t>
      </w:r>
      <w:r w:rsidR="591E8FAB" w:rsidRPr="00FA634D">
        <w:rPr>
          <w:rFonts w:ascii="Times New Roman" w:eastAsia="Times New Roman" w:hAnsi="Times New Roman" w:cs="Times New Roman"/>
          <w:kern w:val="0"/>
          <w:sz w:val="24"/>
          <w:szCs w:val="24"/>
          <w:lang w:eastAsia="et-EE"/>
          <w14:ligatures w14:val="none"/>
        </w:rPr>
        <w:t xml:space="preserve"> </w:t>
      </w:r>
      <w:r w:rsidRPr="00FA634D">
        <w:rPr>
          <w:rFonts w:ascii="Times New Roman" w:eastAsia="Times New Roman" w:hAnsi="Times New Roman" w:cs="Times New Roman"/>
          <w:kern w:val="0"/>
          <w:sz w:val="24"/>
          <w:szCs w:val="24"/>
          <w:lang w:eastAsia="et-EE"/>
          <w14:ligatures w14:val="none"/>
        </w:rPr>
        <w:t xml:space="preserve">üksuse töötajate ametisse nimetamine ja </w:t>
      </w:r>
      <w:del w:id="265" w:author="Merike Koppel - JUSTDIGI" w:date="2025-12-29T12:09:00Z" w16du:dateUtc="2025-12-29T10:09:00Z">
        <w:r w:rsidR="6651A715" w:rsidRPr="1BD68A4A" w:rsidDel="001E07F9">
          <w:rPr>
            <w:rFonts w:ascii="Times New Roman" w:eastAsia="Times New Roman" w:hAnsi="Times New Roman" w:cs="Times New Roman"/>
            <w:sz w:val="24"/>
            <w:szCs w:val="24"/>
            <w:lang w:eastAsia="et-EE"/>
          </w:rPr>
          <w:delText xml:space="preserve">sealt </w:delText>
        </w:r>
      </w:del>
      <w:ins w:id="266" w:author="Merike Koppel - JUSTDIGI" w:date="2025-12-29T12:09:00Z" w16du:dateUtc="2025-12-29T10:09:00Z">
        <w:r w:rsidR="001E07F9">
          <w:rPr>
            <w:rFonts w:ascii="Times New Roman" w:eastAsia="Times New Roman" w:hAnsi="Times New Roman" w:cs="Times New Roman"/>
            <w:sz w:val="24"/>
            <w:szCs w:val="24"/>
            <w:lang w:eastAsia="et-EE"/>
          </w:rPr>
          <w:t>ametis</w:t>
        </w:r>
        <w:r w:rsidR="001E07F9" w:rsidRPr="1BD68A4A">
          <w:rPr>
            <w:rFonts w:ascii="Times New Roman" w:eastAsia="Times New Roman" w:hAnsi="Times New Roman" w:cs="Times New Roman"/>
            <w:sz w:val="24"/>
            <w:szCs w:val="24"/>
            <w:lang w:eastAsia="et-EE"/>
          </w:rPr>
          <w:t xml:space="preserve">t </w:t>
        </w:r>
      </w:ins>
      <w:r w:rsidRPr="1BD68A4A">
        <w:rPr>
          <w:rFonts w:ascii="Times New Roman" w:eastAsia="Times New Roman" w:hAnsi="Times New Roman" w:cs="Times New Roman"/>
          <w:sz w:val="24"/>
          <w:szCs w:val="24"/>
          <w:lang w:eastAsia="et-EE"/>
        </w:rPr>
        <w:t>vabastamine;“;</w:t>
      </w:r>
    </w:p>
    <w:p w14:paraId="603B1FC4" w14:textId="77777777" w:rsidR="00FC3DC4" w:rsidRPr="00FA634D" w:rsidRDefault="00FC3DC4"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79050FA" w14:textId="2E083871" w:rsidR="00FC3DC4" w:rsidRPr="00FA634D" w:rsidRDefault="364A49B3"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545BE4DE" w:rsidRPr="00FA634D">
        <w:rPr>
          <w:rFonts w:ascii="Times New Roman" w:eastAsia="Times New Roman" w:hAnsi="Times New Roman" w:cs="Times New Roman"/>
          <w:b/>
          <w:bCs/>
          <w:kern w:val="0"/>
          <w:sz w:val="24"/>
          <w:szCs w:val="24"/>
          <w:lang w:eastAsia="et-EE"/>
          <w14:ligatures w14:val="none"/>
        </w:rPr>
        <w:t>6</w:t>
      </w:r>
      <w:r w:rsidR="221A9766" w:rsidRPr="00FA634D">
        <w:rPr>
          <w:rFonts w:ascii="Times New Roman" w:eastAsia="Times New Roman" w:hAnsi="Times New Roman" w:cs="Times New Roman"/>
          <w:b/>
          <w:bCs/>
          <w:kern w:val="0"/>
          <w:sz w:val="24"/>
          <w:szCs w:val="24"/>
          <w:lang w:eastAsia="et-EE"/>
          <w14:ligatures w14:val="none"/>
        </w:rPr>
        <w:t>)</w:t>
      </w:r>
      <w:r w:rsidR="221A9766" w:rsidRPr="00FA634D">
        <w:rPr>
          <w:rFonts w:ascii="Times New Roman" w:eastAsia="Times New Roman" w:hAnsi="Times New Roman" w:cs="Times New Roman"/>
          <w:kern w:val="0"/>
          <w:sz w:val="24"/>
          <w:szCs w:val="24"/>
          <w:lang w:eastAsia="et-EE"/>
          <w14:ligatures w14:val="none"/>
        </w:rPr>
        <w:t xml:space="preserve"> paragrahvi 52 lõike 4 punkt 10 muudetakse ja sõnastatakse järgmiselt:</w:t>
      </w:r>
    </w:p>
    <w:p w14:paraId="6E0F72D4" w14:textId="6E3438D5" w:rsidR="00FC3DC4" w:rsidRPr="00FA634D" w:rsidRDefault="221A9766" w:rsidP="00FC639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„10) </w:t>
      </w:r>
      <w:r w:rsidR="00FC639D" w:rsidRPr="00FA634D">
        <w:rPr>
          <w:rFonts w:ascii="Times New Roman" w:eastAsia="Times New Roman" w:hAnsi="Times New Roman" w:cs="Times New Roman"/>
          <w:kern w:val="0"/>
          <w:sz w:val="24"/>
          <w:szCs w:val="24"/>
          <w:lang w:eastAsia="et-EE"/>
          <w14:ligatures w14:val="none"/>
        </w:rPr>
        <w:t xml:space="preserve">auditikomitee, krediidikomitee, riskikomitee, </w:t>
      </w:r>
      <w:proofErr w:type="spellStart"/>
      <w:r w:rsidR="00FC639D" w:rsidRPr="00FA634D">
        <w:rPr>
          <w:rFonts w:ascii="Times New Roman" w:eastAsia="Times New Roman" w:hAnsi="Times New Roman" w:cs="Times New Roman"/>
          <w:kern w:val="0"/>
          <w:sz w:val="24"/>
          <w:szCs w:val="24"/>
          <w:lang w:eastAsia="et-EE"/>
          <w14:ligatures w14:val="none"/>
        </w:rPr>
        <w:t>nomineerimiskomitee</w:t>
      </w:r>
      <w:proofErr w:type="spellEnd"/>
      <w:r w:rsidR="00FC639D" w:rsidRPr="00FA634D">
        <w:rPr>
          <w:rFonts w:ascii="Times New Roman" w:eastAsia="Times New Roman" w:hAnsi="Times New Roman" w:cs="Times New Roman"/>
          <w:kern w:val="0"/>
          <w:sz w:val="24"/>
          <w:szCs w:val="24"/>
          <w:lang w:eastAsia="et-EE"/>
          <w14:ligatures w14:val="none"/>
        </w:rPr>
        <w:t xml:space="preserve"> ja töötasukomitee</w:t>
      </w:r>
      <w:r w:rsidR="00794939">
        <w:rPr>
          <w:rFonts w:ascii="Times New Roman" w:eastAsia="Times New Roman" w:hAnsi="Times New Roman" w:cs="Times New Roman"/>
          <w:kern w:val="0"/>
          <w:sz w:val="24"/>
          <w:szCs w:val="24"/>
          <w:lang w:eastAsia="et-EE"/>
          <w14:ligatures w14:val="none"/>
        </w:rPr>
        <w:t xml:space="preserve"> </w:t>
      </w:r>
      <w:r w:rsidRPr="00FA634D">
        <w:rPr>
          <w:rFonts w:ascii="Times New Roman" w:eastAsia="Times New Roman" w:hAnsi="Times New Roman" w:cs="Times New Roman"/>
          <w:kern w:val="0"/>
          <w:sz w:val="24"/>
          <w:szCs w:val="24"/>
          <w:lang w:eastAsia="et-EE"/>
          <w14:ligatures w14:val="none"/>
        </w:rPr>
        <w:t xml:space="preserve">pädevuse, õiguste </w:t>
      </w:r>
      <w:ins w:id="267" w:author="Merike Koppel - JUSTDIGI" w:date="2026-01-05T15:12:00Z" w16du:dateUtc="2026-01-05T13:12:00Z">
        <w:r w:rsidR="003147DC">
          <w:rPr>
            <w:rFonts w:ascii="Times New Roman" w:eastAsia="Times New Roman" w:hAnsi="Times New Roman" w:cs="Times New Roman"/>
            <w:kern w:val="0"/>
            <w:sz w:val="24"/>
            <w:szCs w:val="24"/>
            <w:lang w:eastAsia="et-EE"/>
            <w14:ligatures w14:val="none"/>
          </w:rPr>
          <w:t>ja</w:t>
        </w:r>
      </w:ins>
      <w:del w:id="268" w:author="Merike Koppel - JUSTDIGI" w:date="2026-01-05T15:12:00Z" w16du:dateUtc="2026-01-05T13:12:00Z">
        <w:r w:rsidR="00AD7422" w:rsidRPr="00FA634D" w:rsidDel="003147DC">
          <w:rPr>
            <w:rFonts w:ascii="Times New Roman" w:eastAsia="Times New Roman" w:hAnsi="Times New Roman" w:cs="Times New Roman"/>
            <w:kern w:val="0"/>
            <w:sz w:val="24"/>
            <w:szCs w:val="24"/>
            <w:lang w:eastAsia="et-EE"/>
            <w14:ligatures w14:val="none"/>
          </w:rPr>
          <w:delText>ning</w:delText>
        </w:r>
      </w:del>
      <w:r w:rsidR="00AD7422" w:rsidRPr="00FA634D">
        <w:rPr>
          <w:rFonts w:ascii="Times New Roman" w:eastAsia="Times New Roman" w:hAnsi="Times New Roman" w:cs="Times New Roman"/>
          <w:kern w:val="0"/>
          <w:sz w:val="24"/>
          <w:szCs w:val="24"/>
          <w:lang w:eastAsia="et-EE"/>
          <w14:ligatures w14:val="none"/>
        </w:rPr>
        <w:t xml:space="preserve"> </w:t>
      </w:r>
      <w:commentRangeStart w:id="269"/>
      <w:r w:rsidRPr="00FA634D">
        <w:rPr>
          <w:rFonts w:ascii="Times New Roman" w:eastAsia="Times New Roman" w:hAnsi="Times New Roman" w:cs="Times New Roman"/>
          <w:kern w:val="0"/>
          <w:sz w:val="24"/>
          <w:szCs w:val="24"/>
          <w:lang w:eastAsia="et-EE"/>
          <w14:ligatures w14:val="none"/>
        </w:rPr>
        <w:t>tegevus</w:t>
      </w:r>
      <w:del w:id="270" w:author="Merike Koppel - JUSTDIGI" w:date="2025-12-29T12:09:00Z" w16du:dateUtc="2025-12-29T10:09:00Z">
        <w:r w:rsidRPr="00FA634D" w:rsidDel="001E07F9">
          <w:rPr>
            <w:rFonts w:ascii="Times New Roman" w:eastAsia="Times New Roman" w:hAnsi="Times New Roman" w:cs="Times New Roman"/>
            <w:kern w:val="0"/>
            <w:sz w:val="24"/>
            <w:szCs w:val="24"/>
            <w:lang w:eastAsia="et-EE"/>
            <w14:ligatures w14:val="none"/>
          </w:rPr>
          <w:delText xml:space="preserve">te </w:delText>
        </w:r>
      </w:del>
      <w:r w:rsidRPr="00FA634D">
        <w:rPr>
          <w:rFonts w:ascii="Times New Roman" w:eastAsia="Times New Roman" w:hAnsi="Times New Roman" w:cs="Times New Roman"/>
          <w:kern w:val="0"/>
          <w:sz w:val="24"/>
          <w:szCs w:val="24"/>
          <w:lang w:eastAsia="et-EE"/>
          <w14:ligatures w14:val="none"/>
        </w:rPr>
        <w:t xml:space="preserve">põhimõtete </w:t>
      </w:r>
      <w:commentRangeEnd w:id="269"/>
      <w:r w:rsidR="00B12EC3">
        <w:rPr>
          <w:rStyle w:val="Kommentaariviide"/>
        </w:rPr>
        <w:commentReference w:id="269"/>
      </w:r>
      <w:r w:rsidRPr="00FA634D">
        <w:rPr>
          <w:rFonts w:ascii="Times New Roman" w:eastAsia="Times New Roman" w:hAnsi="Times New Roman" w:cs="Times New Roman"/>
          <w:kern w:val="0"/>
          <w:sz w:val="24"/>
          <w:szCs w:val="24"/>
          <w:lang w:eastAsia="et-EE"/>
          <w14:ligatures w14:val="none"/>
        </w:rPr>
        <w:t>kinnitamine;“;</w:t>
      </w:r>
    </w:p>
    <w:p w14:paraId="16A17BA1" w14:textId="77777777" w:rsidR="00894B97" w:rsidRPr="00FA634D" w:rsidRDefault="00894B97" w:rsidP="00464A6C">
      <w:pPr>
        <w:spacing w:after="0" w:line="240" w:lineRule="auto"/>
        <w:jc w:val="both"/>
        <w:rPr>
          <w:rFonts w:ascii="Times New Roman" w:eastAsia="Times New Roman" w:hAnsi="Times New Roman" w:cs="Times New Roman"/>
          <w:b/>
          <w:bCs/>
          <w:kern w:val="0"/>
          <w:sz w:val="24"/>
          <w:szCs w:val="24"/>
          <w:lang w:eastAsia="et-EE"/>
          <w14:ligatures w14:val="none"/>
        </w:rPr>
      </w:pPr>
    </w:p>
    <w:p w14:paraId="5152C430" w14:textId="3D20083B" w:rsidR="004E254B" w:rsidRPr="00FA634D" w:rsidRDefault="2A188796"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w:t>
      </w:r>
      <w:r w:rsidR="6E6990DC" w:rsidRPr="00FA634D">
        <w:rPr>
          <w:rFonts w:ascii="Times New Roman" w:eastAsia="Times New Roman" w:hAnsi="Times New Roman" w:cs="Times New Roman"/>
          <w:b/>
          <w:bCs/>
          <w:kern w:val="0"/>
          <w:sz w:val="24"/>
          <w:szCs w:val="24"/>
          <w:lang w:eastAsia="et-EE"/>
          <w14:ligatures w14:val="none"/>
        </w:rPr>
        <w:t>7</w:t>
      </w:r>
      <w:r w:rsidR="3461BCCA" w:rsidRPr="00FA634D">
        <w:rPr>
          <w:rFonts w:ascii="Times New Roman" w:eastAsia="Times New Roman" w:hAnsi="Times New Roman" w:cs="Times New Roman"/>
          <w:b/>
          <w:bCs/>
          <w:kern w:val="0"/>
          <w:sz w:val="24"/>
          <w:szCs w:val="24"/>
          <w:lang w:eastAsia="et-EE"/>
          <w14:ligatures w14:val="none"/>
        </w:rPr>
        <w:t xml:space="preserve">) </w:t>
      </w:r>
      <w:r w:rsidR="3461BCCA" w:rsidRPr="00FA634D">
        <w:rPr>
          <w:rFonts w:ascii="Times New Roman" w:eastAsia="Times New Roman" w:hAnsi="Times New Roman" w:cs="Times New Roman"/>
          <w:kern w:val="0"/>
          <w:sz w:val="24"/>
          <w:szCs w:val="24"/>
          <w:lang w:eastAsia="et-EE"/>
          <w14:ligatures w14:val="none"/>
        </w:rPr>
        <w:t xml:space="preserve">paragrahvi 55 lõike 2 punkt 2 muudetakse ja sõnastatakse järgmiselt: </w:t>
      </w:r>
    </w:p>
    <w:p w14:paraId="0411513B" w14:textId="473A8224" w:rsidR="004E254B" w:rsidRPr="00FA634D" w:rsidRDefault="0038149E" w:rsidP="1BD68A4A">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3461BCCA" w:rsidRPr="00FA634D">
        <w:rPr>
          <w:rFonts w:ascii="Times New Roman" w:eastAsia="Times New Roman" w:hAnsi="Times New Roman" w:cs="Times New Roman"/>
          <w:kern w:val="0"/>
          <w:sz w:val="24"/>
          <w:szCs w:val="24"/>
          <w:lang w:eastAsia="et-EE"/>
          <w14:ligatures w14:val="none"/>
        </w:rPr>
        <w:t xml:space="preserve">2) kehtestama ja vähemalt </w:t>
      </w:r>
      <w:r w:rsidR="6D02FCF8" w:rsidRPr="00FA634D">
        <w:rPr>
          <w:rFonts w:ascii="Times New Roman" w:eastAsia="Times New Roman" w:hAnsi="Times New Roman" w:cs="Times New Roman"/>
          <w:sz w:val="24"/>
          <w:szCs w:val="24"/>
          <w:lang w:eastAsia="et-EE"/>
        </w:rPr>
        <w:t xml:space="preserve">iga </w:t>
      </w:r>
      <w:r w:rsidR="3461BCCA" w:rsidRPr="00FA634D">
        <w:rPr>
          <w:rFonts w:ascii="Times New Roman" w:eastAsia="Times New Roman" w:hAnsi="Times New Roman" w:cs="Times New Roman"/>
          <w:kern w:val="0"/>
          <w:sz w:val="24"/>
          <w:szCs w:val="24"/>
          <w:lang w:eastAsia="et-EE"/>
          <w14:ligatures w14:val="none"/>
        </w:rPr>
        <w:t xml:space="preserve">kahe aasta </w:t>
      </w:r>
      <w:r w:rsidR="6D02FCF8" w:rsidRPr="00FA634D">
        <w:rPr>
          <w:rFonts w:ascii="Times New Roman" w:eastAsia="Times New Roman" w:hAnsi="Times New Roman" w:cs="Times New Roman"/>
          <w:sz w:val="24"/>
          <w:szCs w:val="24"/>
          <w:lang w:eastAsia="et-EE"/>
        </w:rPr>
        <w:t xml:space="preserve">järel </w:t>
      </w:r>
      <w:r w:rsidR="3461BCCA" w:rsidRPr="00FA634D">
        <w:rPr>
          <w:rFonts w:ascii="Times New Roman" w:eastAsia="Times New Roman" w:hAnsi="Times New Roman" w:cs="Times New Roman"/>
          <w:kern w:val="0"/>
          <w:sz w:val="24"/>
          <w:szCs w:val="24"/>
          <w:lang w:eastAsia="et-EE"/>
          <w14:ligatures w14:val="none"/>
        </w:rPr>
        <w:t xml:space="preserve">üle vaatama krediidiasutuse riskide võtmise, juhtimise, jälgimise </w:t>
      </w:r>
      <w:r w:rsidR="00257D95" w:rsidRPr="00FA634D">
        <w:rPr>
          <w:rFonts w:ascii="Times New Roman" w:eastAsia="Times New Roman" w:hAnsi="Times New Roman" w:cs="Times New Roman"/>
          <w:kern w:val="0"/>
          <w:sz w:val="24"/>
          <w:szCs w:val="24"/>
          <w:lang w:eastAsia="et-EE"/>
          <w14:ligatures w14:val="none"/>
        </w:rPr>
        <w:t xml:space="preserve">ja </w:t>
      </w:r>
      <w:r w:rsidR="3461BCCA" w:rsidRPr="00FA634D">
        <w:rPr>
          <w:rFonts w:ascii="Times New Roman" w:eastAsia="Times New Roman" w:hAnsi="Times New Roman" w:cs="Times New Roman"/>
          <w:kern w:val="0"/>
          <w:sz w:val="24"/>
          <w:szCs w:val="24"/>
          <w:lang w:eastAsia="et-EE"/>
          <w14:ligatures w14:val="none"/>
        </w:rPr>
        <w:t xml:space="preserve">maandamise põhimõtted ja protseduurid, mis hõlmavad nii olemasolevaid kui ka </w:t>
      </w:r>
      <w:r w:rsidR="00676A4D">
        <w:rPr>
          <w:rFonts w:ascii="Times New Roman" w:eastAsia="Times New Roman" w:hAnsi="Times New Roman" w:cs="Times New Roman"/>
          <w:kern w:val="0"/>
          <w:sz w:val="24"/>
          <w:szCs w:val="24"/>
          <w:lang w:eastAsia="et-EE"/>
          <w14:ligatures w14:val="none"/>
        </w:rPr>
        <w:t>potentsiaalseid</w:t>
      </w:r>
      <w:r w:rsidR="3461BCCA" w:rsidRPr="00FA634D">
        <w:rPr>
          <w:rFonts w:ascii="Times New Roman" w:eastAsia="Times New Roman" w:hAnsi="Times New Roman" w:cs="Times New Roman"/>
          <w:kern w:val="0"/>
          <w:sz w:val="24"/>
          <w:szCs w:val="24"/>
          <w:lang w:eastAsia="et-EE"/>
          <w14:ligatures w14:val="none"/>
        </w:rPr>
        <w:t xml:space="preserve"> riske, sealhulgas makromajanduskeskkonnast tulenevaid majandustsükli faasiga seotud riske ning keskkonna-, sotsiaalsete ja juhtimistegurite praegusest </w:t>
      </w:r>
      <w:r w:rsidR="00E23136" w:rsidRPr="00FA634D">
        <w:rPr>
          <w:rFonts w:ascii="Times New Roman" w:eastAsia="Times New Roman" w:hAnsi="Times New Roman" w:cs="Times New Roman"/>
          <w:kern w:val="0"/>
          <w:sz w:val="24"/>
          <w:szCs w:val="24"/>
          <w:lang w:eastAsia="et-EE"/>
          <w14:ligatures w14:val="none"/>
        </w:rPr>
        <w:t xml:space="preserve">ning </w:t>
      </w:r>
      <w:r w:rsidR="3461BCCA" w:rsidRPr="00FA634D">
        <w:rPr>
          <w:rFonts w:ascii="Times New Roman" w:eastAsia="Times New Roman" w:hAnsi="Times New Roman" w:cs="Times New Roman"/>
          <w:kern w:val="0"/>
          <w:sz w:val="24"/>
          <w:szCs w:val="24"/>
          <w:lang w:eastAsia="et-EE"/>
          <w14:ligatures w14:val="none"/>
        </w:rPr>
        <w:t>lühi</w:t>
      </w:r>
      <w:del w:id="271" w:author="Merike Koppel - JUSTDIGI" w:date="2026-01-02T12:02:00Z" w16du:dateUtc="2026-01-02T10:02:00Z">
        <w:r w:rsidR="3461BCCA" w:rsidRPr="00FA634D" w:rsidDel="00E73010">
          <w:rPr>
            <w:rFonts w:ascii="Times New Roman" w:eastAsia="Times New Roman" w:hAnsi="Times New Roman" w:cs="Times New Roman"/>
            <w:kern w:val="0"/>
            <w:sz w:val="24"/>
            <w:szCs w:val="24"/>
            <w:lang w:eastAsia="et-EE"/>
            <w14:ligatures w14:val="none"/>
          </w:rPr>
          <w:delText>kese</w:delText>
        </w:r>
      </w:del>
      <w:ins w:id="272" w:author="Merike Koppel - JUSTDIGI" w:date="2026-01-02T12:02:00Z" w16du:dateUtc="2026-01-02T10:02:00Z">
        <w:r w:rsidR="00E73010">
          <w:rPr>
            <w:rFonts w:ascii="Times New Roman" w:eastAsia="Times New Roman" w:hAnsi="Times New Roman" w:cs="Times New Roman"/>
            <w:kern w:val="0"/>
            <w:sz w:val="24"/>
            <w:szCs w:val="24"/>
            <w:lang w:eastAsia="et-EE"/>
            <w14:ligatures w14:val="none"/>
          </w:rPr>
          <w:t>ajalise</w:t>
        </w:r>
      </w:ins>
      <w:r w:rsidR="3461BCCA" w:rsidRPr="00FA634D">
        <w:rPr>
          <w:rFonts w:ascii="Times New Roman" w:eastAsia="Times New Roman" w:hAnsi="Times New Roman" w:cs="Times New Roman"/>
          <w:kern w:val="0"/>
          <w:sz w:val="24"/>
          <w:szCs w:val="24"/>
          <w:lang w:eastAsia="et-EE"/>
          <w14:ligatures w14:val="none"/>
        </w:rPr>
        <w:t>st</w:t>
      </w:r>
      <w:commentRangeStart w:id="273"/>
      <w:r w:rsidR="3461BCCA" w:rsidRPr="00FA634D">
        <w:rPr>
          <w:rFonts w:ascii="Times New Roman" w:eastAsia="Times New Roman" w:hAnsi="Times New Roman" w:cs="Times New Roman"/>
          <w:kern w:val="0"/>
          <w:sz w:val="24"/>
          <w:szCs w:val="24"/>
          <w:lang w:eastAsia="et-EE"/>
          <w14:ligatures w14:val="none"/>
        </w:rPr>
        <w:t>, keskmise</w:t>
      </w:r>
      <w:del w:id="274" w:author="Merike Koppel - JUSTDIGI" w:date="2026-01-02T12:02:00Z" w16du:dateUtc="2026-01-02T10:02:00Z">
        <w:r w:rsidR="3461BCCA" w:rsidRPr="00FA634D" w:rsidDel="00E73010">
          <w:rPr>
            <w:rFonts w:ascii="Times New Roman" w:eastAsia="Times New Roman" w:hAnsi="Times New Roman" w:cs="Times New Roman"/>
            <w:kern w:val="0"/>
            <w:sz w:val="24"/>
            <w:szCs w:val="24"/>
            <w:lang w:eastAsia="et-EE"/>
            <w14:ligatures w14:val="none"/>
          </w:rPr>
          <w:delText>st</w:delText>
        </w:r>
      </w:del>
      <w:ins w:id="275" w:author="Merike Koppel - JUSTDIGI" w:date="2026-01-02T12:02:00Z" w16du:dateUtc="2026-01-02T10:02:00Z">
        <w:r w:rsidR="00E73010">
          <w:rPr>
            <w:rFonts w:ascii="Times New Roman" w:eastAsia="Times New Roman" w:hAnsi="Times New Roman" w:cs="Times New Roman"/>
            <w:kern w:val="0"/>
            <w:sz w:val="24"/>
            <w:szCs w:val="24"/>
            <w:lang w:eastAsia="et-EE"/>
            <w14:ligatures w14:val="none"/>
          </w:rPr>
          <w:t xml:space="preserve"> pikkusega</w:t>
        </w:r>
      </w:ins>
      <w:r w:rsidR="3461BCCA" w:rsidRPr="00FA634D">
        <w:rPr>
          <w:rFonts w:ascii="Times New Roman" w:eastAsia="Times New Roman" w:hAnsi="Times New Roman" w:cs="Times New Roman"/>
          <w:kern w:val="0"/>
          <w:sz w:val="24"/>
          <w:szCs w:val="24"/>
          <w:lang w:eastAsia="et-EE"/>
          <w14:ligatures w14:val="none"/>
        </w:rPr>
        <w:t xml:space="preserve"> </w:t>
      </w:r>
      <w:commentRangeEnd w:id="273"/>
      <w:r w:rsidR="00F64BE3">
        <w:rPr>
          <w:rStyle w:val="Kommentaariviide"/>
        </w:rPr>
        <w:commentReference w:id="273"/>
      </w:r>
      <w:r w:rsidR="3461BCCA" w:rsidRPr="00FA634D">
        <w:rPr>
          <w:rFonts w:ascii="Times New Roman" w:eastAsia="Times New Roman" w:hAnsi="Times New Roman" w:cs="Times New Roman"/>
          <w:kern w:val="0"/>
          <w:sz w:val="24"/>
          <w:szCs w:val="24"/>
          <w:lang w:eastAsia="et-EE"/>
          <w14:ligatures w14:val="none"/>
        </w:rPr>
        <w:t>ja pikaajalisest mõjust tingitud riske</w:t>
      </w:r>
      <w:r w:rsidR="45D2FCB1" w:rsidRPr="00FA634D">
        <w:rPr>
          <w:rFonts w:ascii="Times New Roman" w:eastAsia="Times New Roman" w:hAnsi="Times New Roman" w:cs="Times New Roman"/>
          <w:kern w:val="0"/>
          <w:sz w:val="24"/>
          <w:szCs w:val="24"/>
          <w:lang w:eastAsia="et-EE"/>
          <w14:ligatures w14:val="none"/>
        </w:rPr>
        <w:t xml:space="preserve"> vastavalt Euroopa Parlamendi ja nõukogu määruse (EL) nr 575/2013 artikli 4 lõike 1 punktile 52d</w:t>
      </w:r>
      <w:r w:rsidR="3461BCCA" w:rsidRPr="00FA634D">
        <w:rPr>
          <w:rFonts w:ascii="Times New Roman" w:eastAsia="Times New Roman" w:hAnsi="Times New Roman" w:cs="Times New Roman"/>
          <w:kern w:val="0"/>
          <w:sz w:val="24"/>
          <w:szCs w:val="24"/>
          <w:lang w:eastAsia="et-EE"/>
          <w14:ligatures w14:val="none"/>
        </w:rPr>
        <w:t xml:space="preserve">;“; </w:t>
      </w:r>
    </w:p>
    <w:bookmarkEnd w:id="260"/>
    <w:p w14:paraId="77E2B6F4" w14:textId="77777777" w:rsidR="004E254B" w:rsidRPr="00FA634D" w:rsidRDefault="004E254B" w:rsidP="00464A6C">
      <w:pPr>
        <w:spacing w:after="0" w:line="240" w:lineRule="auto"/>
        <w:jc w:val="both"/>
        <w:rPr>
          <w:rFonts w:ascii="Times New Roman" w:eastAsia="Times New Roman" w:hAnsi="Times New Roman" w:cs="Times New Roman"/>
          <w:b/>
          <w:bCs/>
          <w:kern w:val="0"/>
          <w:sz w:val="24"/>
          <w:szCs w:val="24"/>
          <w:lang w:eastAsia="et-EE"/>
          <w14:ligatures w14:val="none"/>
        </w:rPr>
      </w:pPr>
    </w:p>
    <w:p w14:paraId="1FFC481A" w14:textId="318CC0A1" w:rsidR="004E254B" w:rsidRPr="00FA634D" w:rsidRDefault="6D0872B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68</w:t>
      </w:r>
      <w:r w:rsidR="3461BCCA" w:rsidRPr="00FA634D">
        <w:rPr>
          <w:rFonts w:ascii="Times New Roman" w:eastAsia="Times New Roman" w:hAnsi="Times New Roman" w:cs="Times New Roman"/>
          <w:b/>
          <w:bCs/>
          <w:kern w:val="0"/>
          <w:sz w:val="24"/>
          <w:szCs w:val="24"/>
          <w:lang w:eastAsia="et-EE"/>
          <w14:ligatures w14:val="none"/>
        </w:rPr>
        <w:t xml:space="preserve">) </w:t>
      </w:r>
      <w:r w:rsidR="3461BCCA" w:rsidRPr="00FA634D">
        <w:rPr>
          <w:rFonts w:ascii="Times New Roman" w:eastAsia="Times New Roman" w:hAnsi="Times New Roman" w:cs="Times New Roman"/>
          <w:kern w:val="0"/>
          <w:sz w:val="24"/>
          <w:szCs w:val="24"/>
          <w:lang w:eastAsia="et-EE"/>
          <w14:ligatures w14:val="none"/>
        </w:rPr>
        <w:t xml:space="preserve">paragrahvi 55 täiendatakse lõikega 5 järgmises sõnastuses: </w:t>
      </w:r>
    </w:p>
    <w:p w14:paraId="68CFFE20" w14:textId="7DFF2112" w:rsidR="004E254B" w:rsidRPr="00FA634D" w:rsidRDefault="0007054F"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lastRenderedPageBreak/>
        <w:t>„</w:t>
      </w:r>
      <w:r w:rsidR="3461BCCA" w:rsidRPr="00FA634D">
        <w:rPr>
          <w:rFonts w:ascii="Times New Roman" w:eastAsia="Times New Roman" w:hAnsi="Times New Roman" w:cs="Times New Roman"/>
          <w:kern w:val="0"/>
          <w:sz w:val="24"/>
          <w:szCs w:val="24"/>
          <w:lang w:eastAsia="et-EE"/>
          <w14:ligatures w14:val="none"/>
        </w:rPr>
        <w:t xml:space="preserve">(5) </w:t>
      </w:r>
      <w:bookmarkStart w:id="276" w:name="_Hlk191914495"/>
      <w:r w:rsidR="0FEC551B" w:rsidRPr="00FA634D">
        <w:rPr>
          <w:rFonts w:ascii="Times New Roman" w:eastAsia="Times New Roman" w:hAnsi="Times New Roman" w:cs="Times New Roman"/>
          <w:kern w:val="0"/>
          <w:sz w:val="24"/>
          <w:szCs w:val="24"/>
          <w:lang w:eastAsia="et-EE"/>
          <w14:ligatures w14:val="none"/>
        </w:rPr>
        <w:t xml:space="preserve">Euroopa Parlamendi ja nõukogu määruse (EL) nr 575/2013 artikli 4 lõike 1 punktis 145 </w:t>
      </w:r>
      <w:r w:rsidR="00A5459E" w:rsidRPr="00FA634D">
        <w:rPr>
          <w:rFonts w:ascii="Times New Roman" w:eastAsia="Times New Roman" w:hAnsi="Times New Roman" w:cs="Times New Roman"/>
          <w:kern w:val="0"/>
          <w:sz w:val="24"/>
          <w:szCs w:val="24"/>
          <w:lang w:eastAsia="et-EE"/>
          <w14:ligatures w14:val="none"/>
        </w:rPr>
        <w:t xml:space="preserve">määratletud </w:t>
      </w:r>
      <w:r w:rsidR="0FEC551B" w:rsidRPr="00FA634D">
        <w:rPr>
          <w:rFonts w:ascii="Times New Roman" w:eastAsia="Times New Roman" w:hAnsi="Times New Roman" w:cs="Times New Roman"/>
          <w:kern w:val="0"/>
          <w:sz w:val="24"/>
          <w:szCs w:val="24"/>
          <w:lang w:eastAsia="et-EE"/>
          <w14:ligatures w14:val="none"/>
        </w:rPr>
        <w:t xml:space="preserve">väikese </w:t>
      </w:r>
      <w:r w:rsidR="3461BCCA" w:rsidRPr="00FA634D">
        <w:rPr>
          <w:rFonts w:ascii="Times New Roman" w:eastAsia="Times New Roman" w:hAnsi="Times New Roman" w:cs="Times New Roman"/>
          <w:kern w:val="0"/>
          <w:sz w:val="24"/>
          <w:szCs w:val="24"/>
          <w:lang w:eastAsia="et-EE"/>
          <w14:ligatures w14:val="none"/>
        </w:rPr>
        <w:t xml:space="preserve">ja </w:t>
      </w:r>
      <w:commentRangeStart w:id="277"/>
      <w:r w:rsidR="3461BCCA" w:rsidRPr="00FA634D">
        <w:rPr>
          <w:rFonts w:ascii="Times New Roman" w:eastAsia="Times New Roman" w:hAnsi="Times New Roman" w:cs="Times New Roman"/>
          <w:kern w:val="0"/>
          <w:sz w:val="24"/>
          <w:szCs w:val="24"/>
          <w:lang w:eastAsia="et-EE"/>
          <w14:ligatures w14:val="none"/>
        </w:rPr>
        <w:t>mittekeeruka</w:t>
      </w:r>
      <w:commentRangeEnd w:id="277"/>
      <w:r w:rsidR="000C73D4">
        <w:rPr>
          <w:rStyle w:val="Kommentaariviide"/>
        </w:rPr>
        <w:commentReference w:id="277"/>
      </w:r>
      <w:r w:rsidR="3461BCCA" w:rsidRPr="00FA634D">
        <w:rPr>
          <w:rFonts w:ascii="Times New Roman" w:eastAsia="Times New Roman" w:hAnsi="Times New Roman" w:cs="Times New Roman"/>
          <w:kern w:val="0"/>
          <w:sz w:val="24"/>
          <w:szCs w:val="24"/>
          <w:lang w:eastAsia="et-EE"/>
          <w14:ligatures w14:val="none"/>
        </w:rPr>
        <w:t xml:space="preserve"> krediidiasutuse</w:t>
      </w:r>
      <w:r w:rsidR="393794F8" w:rsidRPr="00FA634D">
        <w:rPr>
          <w:rFonts w:ascii="Times New Roman" w:eastAsia="Times New Roman" w:hAnsi="Times New Roman" w:cs="Times New Roman"/>
          <w:kern w:val="0"/>
          <w:sz w:val="24"/>
          <w:szCs w:val="24"/>
          <w:lang w:eastAsia="et-EE"/>
          <w14:ligatures w14:val="none"/>
        </w:rPr>
        <w:t xml:space="preserve"> </w:t>
      </w:r>
      <w:bookmarkEnd w:id="276"/>
      <w:r w:rsidR="393794F8" w:rsidRPr="00FA634D">
        <w:rPr>
          <w:rFonts w:ascii="Times New Roman" w:eastAsia="Times New Roman" w:hAnsi="Times New Roman" w:cs="Times New Roman"/>
          <w:kern w:val="0"/>
          <w:sz w:val="24"/>
          <w:szCs w:val="24"/>
          <w:lang w:eastAsia="et-EE"/>
          <w14:ligatures w14:val="none"/>
        </w:rPr>
        <w:t xml:space="preserve">(edaspidi </w:t>
      </w:r>
      <w:r w:rsidR="393794F8" w:rsidRPr="1BD68A4A">
        <w:rPr>
          <w:rFonts w:ascii="Times New Roman" w:eastAsia="Times New Roman" w:hAnsi="Times New Roman" w:cs="Times New Roman"/>
          <w:i/>
          <w:iCs/>
          <w:kern w:val="0"/>
          <w:sz w:val="24"/>
          <w:szCs w:val="24"/>
          <w:lang w:eastAsia="et-EE"/>
          <w14:ligatures w14:val="none"/>
        </w:rPr>
        <w:t>väike ja mittekeerukas krediidiasutus</w:t>
      </w:r>
      <w:r w:rsidR="393794F8" w:rsidRPr="00FA634D">
        <w:rPr>
          <w:rFonts w:ascii="Times New Roman" w:eastAsia="Times New Roman" w:hAnsi="Times New Roman" w:cs="Times New Roman"/>
          <w:kern w:val="0"/>
          <w:sz w:val="24"/>
          <w:szCs w:val="24"/>
          <w:lang w:eastAsia="et-EE"/>
          <w14:ligatures w14:val="none"/>
        </w:rPr>
        <w:t>)</w:t>
      </w:r>
      <w:r w:rsidR="3461BCCA" w:rsidRPr="00FA634D">
        <w:rPr>
          <w:rFonts w:ascii="Times New Roman" w:eastAsia="Times New Roman" w:hAnsi="Times New Roman" w:cs="Times New Roman"/>
          <w:kern w:val="0"/>
          <w:sz w:val="24"/>
          <w:szCs w:val="24"/>
          <w:lang w:eastAsia="et-EE"/>
          <w14:ligatures w14:val="none"/>
        </w:rPr>
        <w:t xml:space="preserve"> juhatus võib käesoleva paragrahvi lõike 2 punktis 2 nimetatud riskide võtmise, juhtimise, jälgimise </w:t>
      </w:r>
      <w:r w:rsidR="00B363E1" w:rsidRPr="00FA634D">
        <w:rPr>
          <w:rFonts w:ascii="Times New Roman" w:eastAsia="Times New Roman" w:hAnsi="Times New Roman" w:cs="Times New Roman"/>
          <w:kern w:val="0"/>
          <w:sz w:val="24"/>
          <w:szCs w:val="24"/>
          <w:lang w:eastAsia="et-EE"/>
          <w14:ligatures w14:val="none"/>
        </w:rPr>
        <w:t xml:space="preserve">ja </w:t>
      </w:r>
      <w:r w:rsidR="3461BCCA" w:rsidRPr="00FA634D">
        <w:rPr>
          <w:rFonts w:ascii="Times New Roman" w:eastAsia="Times New Roman" w:hAnsi="Times New Roman" w:cs="Times New Roman"/>
          <w:kern w:val="0"/>
          <w:sz w:val="24"/>
          <w:szCs w:val="24"/>
          <w:lang w:eastAsia="et-EE"/>
          <w14:ligatures w14:val="none"/>
        </w:rPr>
        <w:t xml:space="preserve">maandamise põhimõtted ja </w:t>
      </w:r>
      <w:commentRangeStart w:id="278"/>
      <w:r w:rsidR="3461BCCA" w:rsidRPr="00FA634D">
        <w:rPr>
          <w:rFonts w:ascii="Times New Roman" w:eastAsia="Times New Roman" w:hAnsi="Times New Roman" w:cs="Times New Roman"/>
          <w:kern w:val="0"/>
          <w:sz w:val="24"/>
          <w:szCs w:val="24"/>
          <w:lang w:eastAsia="et-EE"/>
          <w14:ligatures w14:val="none"/>
        </w:rPr>
        <w:t>protseduurid läbi vaadata</w:t>
      </w:r>
      <w:r w:rsidR="1A9A0A2E" w:rsidRPr="00FA634D">
        <w:rPr>
          <w:rFonts w:ascii="Times New Roman" w:eastAsia="Times New Roman" w:hAnsi="Times New Roman" w:cs="Times New Roman"/>
          <w:kern w:val="0"/>
          <w:sz w:val="24"/>
          <w:szCs w:val="24"/>
          <w:lang w:eastAsia="et-EE"/>
          <w14:ligatures w14:val="none"/>
        </w:rPr>
        <w:t xml:space="preserve"> </w:t>
      </w:r>
      <w:commentRangeEnd w:id="278"/>
      <w:r w:rsidR="00B50371">
        <w:rPr>
          <w:rStyle w:val="Kommentaariviide"/>
        </w:rPr>
        <w:commentReference w:id="278"/>
      </w:r>
      <w:r w:rsidR="1A9A0A2E" w:rsidRPr="00FA634D">
        <w:rPr>
          <w:rFonts w:ascii="Times New Roman" w:eastAsia="Times New Roman" w:hAnsi="Times New Roman" w:cs="Times New Roman"/>
          <w:kern w:val="0"/>
          <w:sz w:val="24"/>
          <w:szCs w:val="24"/>
          <w:lang w:eastAsia="et-EE"/>
          <w14:ligatures w14:val="none"/>
        </w:rPr>
        <w:t>harvem</w:t>
      </w:r>
      <w:r w:rsidR="00B363E1" w:rsidRPr="00FA634D">
        <w:rPr>
          <w:rFonts w:ascii="Times New Roman" w:eastAsia="Times New Roman" w:hAnsi="Times New Roman" w:cs="Times New Roman"/>
          <w:kern w:val="0"/>
          <w:sz w:val="24"/>
          <w:szCs w:val="24"/>
          <w:lang w:eastAsia="et-EE"/>
          <w14:ligatures w14:val="none"/>
        </w:rPr>
        <w:t>,</w:t>
      </w:r>
      <w:r w:rsidR="6D02FCF8" w:rsidRPr="00FA634D">
        <w:rPr>
          <w:rFonts w:ascii="Times New Roman" w:eastAsia="Times New Roman" w:hAnsi="Times New Roman" w:cs="Times New Roman"/>
          <w:sz w:val="24"/>
          <w:szCs w:val="24"/>
          <w:lang w:eastAsia="et-EE"/>
        </w:rPr>
        <w:t xml:space="preserve"> kui on sätestatud </w:t>
      </w:r>
      <w:r w:rsidR="00965CFE" w:rsidRPr="00FA634D">
        <w:rPr>
          <w:rFonts w:ascii="Times New Roman" w:eastAsia="Times New Roman" w:hAnsi="Times New Roman" w:cs="Times New Roman"/>
          <w:sz w:val="24"/>
          <w:szCs w:val="24"/>
          <w:lang w:eastAsia="et-EE"/>
        </w:rPr>
        <w:t xml:space="preserve">sama </w:t>
      </w:r>
      <w:r w:rsidR="2D03AC04" w:rsidRPr="00FA634D">
        <w:rPr>
          <w:rFonts w:ascii="Times New Roman" w:eastAsia="Times New Roman" w:hAnsi="Times New Roman" w:cs="Times New Roman"/>
          <w:sz w:val="24"/>
          <w:szCs w:val="24"/>
          <w:lang w:eastAsia="et-EE"/>
        </w:rPr>
        <w:t xml:space="preserve">paragrahvi </w:t>
      </w:r>
      <w:r w:rsidR="00965CFE" w:rsidRPr="00FA634D">
        <w:rPr>
          <w:rFonts w:ascii="Times New Roman" w:eastAsia="Times New Roman" w:hAnsi="Times New Roman" w:cs="Times New Roman"/>
          <w:sz w:val="24"/>
          <w:szCs w:val="24"/>
          <w:lang w:eastAsia="et-EE"/>
        </w:rPr>
        <w:t xml:space="preserve">sama </w:t>
      </w:r>
      <w:r w:rsidR="2D03AC04" w:rsidRPr="00FA634D">
        <w:rPr>
          <w:rFonts w:ascii="Times New Roman" w:eastAsia="Times New Roman" w:hAnsi="Times New Roman" w:cs="Times New Roman"/>
          <w:sz w:val="24"/>
          <w:szCs w:val="24"/>
          <w:lang w:eastAsia="et-EE"/>
        </w:rPr>
        <w:t xml:space="preserve">lõike </w:t>
      </w:r>
      <w:r w:rsidR="00965CFE" w:rsidRPr="00FA634D">
        <w:rPr>
          <w:rFonts w:ascii="Times New Roman" w:eastAsia="Times New Roman" w:hAnsi="Times New Roman" w:cs="Times New Roman"/>
          <w:sz w:val="24"/>
          <w:szCs w:val="24"/>
          <w:lang w:eastAsia="et-EE"/>
        </w:rPr>
        <w:t xml:space="preserve">samas </w:t>
      </w:r>
      <w:r w:rsidR="2D03AC04" w:rsidRPr="00FA634D">
        <w:rPr>
          <w:rFonts w:ascii="Times New Roman" w:eastAsia="Times New Roman" w:hAnsi="Times New Roman" w:cs="Times New Roman"/>
          <w:sz w:val="24"/>
          <w:szCs w:val="24"/>
          <w:lang w:eastAsia="et-EE"/>
        </w:rPr>
        <w:t>punktis</w:t>
      </w:r>
      <w:r w:rsidR="3461BCCA" w:rsidRPr="00FA634D">
        <w:rPr>
          <w:rFonts w:ascii="Times New Roman" w:eastAsia="Times New Roman" w:hAnsi="Times New Roman" w:cs="Times New Roman"/>
          <w:kern w:val="0"/>
          <w:sz w:val="24"/>
          <w:szCs w:val="24"/>
          <w:lang w:eastAsia="et-EE"/>
          <w14:ligatures w14:val="none"/>
        </w:rPr>
        <w:t>.“;</w:t>
      </w:r>
      <w:bookmarkStart w:id="279" w:name="_Hlk199885339"/>
      <w:r w:rsidR="3461BCCA" w:rsidRPr="00FA634D">
        <w:rPr>
          <w:rFonts w:ascii="Times New Roman" w:eastAsia="Times New Roman" w:hAnsi="Times New Roman" w:cs="Times New Roman"/>
          <w:b/>
          <w:bCs/>
          <w:kern w:val="0"/>
          <w:sz w:val="24"/>
          <w:szCs w:val="24"/>
          <w:lang w:eastAsia="et-EE"/>
          <w14:ligatures w14:val="none"/>
        </w:rPr>
        <w:t xml:space="preserve"> </w:t>
      </w:r>
      <w:bookmarkEnd w:id="279"/>
    </w:p>
    <w:p w14:paraId="298E93B2" w14:textId="77294997" w:rsidR="3826DD15" w:rsidRPr="00FA634D" w:rsidRDefault="3826DD15" w:rsidP="3826DD15">
      <w:pPr>
        <w:spacing w:after="0" w:line="240" w:lineRule="auto"/>
        <w:jc w:val="both"/>
        <w:rPr>
          <w:rFonts w:ascii="Times New Roman" w:eastAsia="Times New Roman" w:hAnsi="Times New Roman" w:cs="Times New Roman"/>
          <w:b/>
          <w:bCs/>
          <w:sz w:val="24"/>
          <w:szCs w:val="24"/>
          <w:lang w:eastAsia="et-EE"/>
        </w:rPr>
      </w:pPr>
    </w:p>
    <w:p w14:paraId="4F547D1F" w14:textId="5A47D807" w:rsidR="56F5AEE1" w:rsidRPr="00FA634D" w:rsidRDefault="00F4E27D" w:rsidP="3826DD15">
      <w:pPr>
        <w:spacing w:after="0" w:line="240" w:lineRule="auto"/>
        <w:jc w:val="both"/>
        <w:rPr>
          <w:rFonts w:ascii="Times New Roman" w:eastAsia="Times New Roman" w:hAnsi="Times New Roman" w:cs="Times New Roman"/>
          <w:sz w:val="24"/>
          <w:szCs w:val="24"/>
          <w:lang w:eastAsia="et-EE"/>
        </w:rPr>
      </w:pPr>
      <w:r w:rsidRPr="1BD68A4A">
        <w:rPr>
          <w:rFonts w:ascii="Times New Roman" w:eastAsia="Times New Roman" w:hAnsi="Times New Roman" w:cs="Times New Roman"/>
          <w:b/>
          <w:bCs/>
          <w:sz w:val="24"/>
          <w:szCs w:val="24"/>
          <w:lang w:eastAsia="et-EE"/>
        </w:rPr>
        <w:t>69</w:t>
      </w:r>
      <w:r w:rsidR="3DA323A8" w:rsidRPr="1BD68A4A">
        <w:rPr>
          <w:rFonts w:ascii="Times New Roman" w:eastAsia="Times New Roman" w:hAnsi="Times New Roman" w:cs="Times New Roman"/>
          <w:b/>
          <w:bCs/>
          <w:sz w:val="24"/>
          <w:szCs w:val="24"/>
          <w:lang w:eastAsia="et-EE"/>
        </w:rPr>
        <w:t xml:space="preserve">) </w:t>
      </w:r>
      <w:r w:rsidR="3DA323A8" w:rsidRPr="1BD68A4A">
        <w:rPr>
          <w:rFonts w:ascii="Times New Roman" w:eastAsia="Times New Roman" w:hAnsi="Times New Roman" w:cs="Times New Roman"/>
          <w:sz w:val="24"/>
          <w:szCs w:val="24"/>
          <w:lang w:eastAsia="et-EE"/>
        </w:rPr>
        <w:t>paragrahvi 57</w:t>
      </w:r>
      <w:r w:rsidR="3DA323A8" w:rsidRPr="1BD68A4A">
        <w:rPr>
          <w:rFonts w:ascii="Times New Roman" w:eastAsia="Times New Roman" w:hAnsi="Times New Roman" w:cs="Times New Roman"/>
          <w:sz w:val="24"/>
          <w:szCs w:val="24"/>
          <w:vertAlign w:val="superscript"/>
          <w:lang w:eastAsia="et-EE"/>
        </w:rPr>
        <w:t>1</w:t>
      </w:r>
      <w:r w:rsidR="3DA323A8" w:rsidRPr="1BD68A4A">
        <w:rPr>
          <w:rFonts w:ascii="Times New Roman" w:eastAsia="Times New Roman" w:hAnsi="Times New Roman" w:cs="Times New Roman"/>
          <w:sz w:val="24"/>
          <w:szCs w:val="24"/>
          <w:lang w:eastAsia="et-EE"/>
        </w:rPr>
        <w:t xml:space="preserve"> lõike 1</w:t>
      </w:r>
      <w:r w:rsidR="41DDB69D" w:rsidRPr="1BD68A4A">
        <w:rPr>
          <w:rFonts w:ascii="Times New Roman" w:eastAsia="Times New Roman" w:hAnsi="Times New Roman" w:cs="Times New Roman"/>
          <w:sz w:val="24"/>
          <w:szCs w:val="24"/>
          <w:vertAlign w:val="superscript"/>
          <w:lang w:eastAsia="et-EE"/>
        </w:rPr>
        <w:t>2</w:t>
      </w:r>
      <w:r w:rsidR="3DA323A8" w:rsidRPr="1BD68A4A">
        <w:rPr>
          <w:rFonts w:ascii="Times New Roman" w:eastAsia="Times New Roman" w:hAnsi="Times New Roman" w:cs="Times New Roman"/>
          <w:sz w:val="24"/>
          <w:szCs w:val="24"/>
          <w:lang w:eastAsia="et-EE"/>
        </w:rPr>
        <w:t xml:space="preserve"> </w:t>
      </w:r>
      <w:r w:rsidR="4BDC1237" w:rsidRPr="1BD68A4A">
        <w:rPr>
          <w:rFonts w:ascii="Times New Roman" w:eastAsia="Times New Roman" w:hAnsi="Times New Roman" w:cs="Times New Roman"/>
          <w:sz w:val="24"/>
          <w:szCs w:val="24"/>
          <w:lang w:eastAsia="et-EE"/>
        </w:rPr>
        <w:t xml:space="preserve">teises lauses </w:t>
      </w:r>
      <w:r w:rsidR="1FD82796" w:rsidRPr="1BD68A4A">
        <w:rPr>
          <w:rFonts w:ascii="Times New Roman" w:eastAsia="Times New Roman" w:hAnsi="Times New Roman" w:cs="Times New Roman"/>
          <w:sz w:val="24"/>
          <w:szCs w:val="24"/>
          <w:lang w:eastAsia="et-EE"/>
        </w:rPr>
        <w:t>asendatakse sõna</w:t>
      </w:r>
      <w:r w:rsidR="10B1DA87" w:rsidRPr="1BD68A4A">
        <w:rPr>
          <w:rFonts w:ascii="Times New Roman" w:eastAsia="Times New Roman" w:hAnsi="Times New Roman" w:cs="Times New Roman"/>
          <w:sz w:val="24"/>
          <w:szCs w:val="24"/>
          <w:lang w:eastAsia="et-EE"/>
        </w:rPr>
        <w:t xml:space="preserve"> </w:t>
      </w:r>
      <w:r w:rsidR="00ED7C75" w:rsidRPr="1BD68A4A">
        <w:rPr>
          <w:rFonts w:ascii="Times New Roman" w:eastAsia="Times New Roman" w:hAnsi="Times New Roman" w:cs="Times New Roman"/>
          <w:sz w:val="24"/>
          <w:szCs w:val="24"/>
          <w:lang w:eastAsia="et-EE"/>
        </w:rPr>
        <w:t>„</w:t>
      </w:r>
      <w:r w:rsidR="1FD82796" w:rsidRPr="1BD68A4A">
        <w:rPr>
          <w:rFonts w:ascii="Times New Roman" w:eastAsia="Times New Roman" w:hAnsi="Times New Roman" w:cs="Times New Roman"/>
          <w:sz w:val="24"/>
          <w:szCs w:val="24"/>
          <w:lang w:eastAsia="et-EE"/>
        </w:rPr>
        <w:t>Kontrollifunktsiooni</w:t>
      </w:r>
      <w:r w:rsidR="0056310F" w:rsidRPr="1BD68A4A">
        <w:rPr>
          <w:rFonts w:ascii="Times New Roman" w:eastAsia="Times New Roman" w:hAnsi="Times New Roman" w:cs="Times New Roman"/>
          <w:sz w:val="24"/>
          <w:szCs w:val="24"/>
          <w:lang w:eastAsia="et-EE"/>
        </w:rPr>
        <w:t>“</w:t>
      </w:r>
      <w:r w:rsidR="1FD82796" w:rsidRPr="1BD68A4A">
        <w:rPr>
          <w:rFonts w:ascii="Times New Roman" w:eastAsia="Times New Roman" w:hAnsi="Times New Roman" w:cs="Times New Roman"/>
          <w:sz w:val="24"/>
          <w:szCs w:val="24"/>
          <w:lang w:eastAsia="et-EE"/>
        </w:rPr>
        <w:t xml:space="preserve"> sõnaga </w:t>
      </w:r>
      <w:r w:rsidR="00ED7C75" w:rsidRPr="1BD68A4A">
        <w:rPr>
          <w:rFonts w:ascii="Times New Roman" w:eastAsia="Times New Roman" w:hAnsi="Times New Roman" w:cs="Times New Roman"/>
          <w:sz w:val="24"/>
          <w:szCs w:val="24"/>
          <w:lang w:eastAsia="et-EE"/>
        </w:rPr>
        <w:t>„</w:t>
      </w:r>
      <w:r w:rsidR="1FD82796" w:rsidRPr="1BD68A4A">
        <w:rPr>
          <w:rFonts w:ascii="Times New Roman" w:eastAsia="Times New Roman" w:hAnsi="Times New Roman" w:cs="Times New Roman"/>
          <w:sz w:val="24"/>
          <w:szCs w:val="24"/>
          <w:lang w:eastAsia="et-EE"/>
        </w:rPr>
        <w:t>Sisekontrollifunktsiooni</w:t>
      </w:r>
      <w:r w:rsidR="0056310F" w:rsidRPr="1BD68A4A">
        <w:rPr>
          <w:rFonts w:ascii="Times New Roman" w:eastAsia="Times New Roman" w:hAnsi="Times New Roman" w:cs="Times New Roman"/>
          <w:sz w:val="24"/>
          <w:szCs w:val="24"/>
          <w:lang w:eastAsia="et-EE"/>
        </w:rPr>
        <w:t>“</w:t>
      </w:r>
      <w:r w:rsidR="1FD82796" w:rsidRPr="1BD68A4A">
        <w:rPr>
          <w:rFonts w:ascii="Times New Roman" w:eastAsia="Times New Roman" w:hAnsi="Times New Roman" w:cs="Times New Roman"/>
          <w:sz w:val="24"/>
          <w:szCs w:val="24"/>
          <w:lang w:eastAsia="et-EE"/>
        </w:rPr>
        <w:t>;</w:t>
      </w:r>
    </w:p>
    <w:p w14:paraId="3D5ABA1C" w14:textId="748B3AA8" w:rsidR="3826DD15" w:rsidRPr="00FA634D" w:rsidRDefault="3826DD15" w:rsidP="3826DD15">
      <w:pPr>
        <w:spacing w:after="0" w:line="240" w:lineRule="auto"/>
        <w:jc w:val="both"/>
        <w:rPr>
          <w:rFonts w:ascii="Times New Roman" w:eastAsia="Times New Roman" w:hAnsi="Times New Roman" w:cs="Times New Roman"/>
          <w:b/>
          <w:bCs/>
          <w:sz w:val="24"/>
          <w:szCs w:val="24"/>
          <w:lang w:eastAsia="et-EE"/>
        </w:rPr>
      </w:pPr>
    </w:p>
    <w:p w14:paraId="4C2C4463" w14:textId="417AAB30" w:rsidR="2B7954A8" w:rsidRPr="00FA634D" w:rsidRDefault="00130B38" w:rsidP="3826DD15">
      <w:pPr>
        <w:spacing w:after="0" w:line="240" w:lineRule="auto"/>
        <w:jc w:val="both"/>
        <w:rPr>
          <w:rFonts w:ascii="Times New Roman" w:eastAsia="Times New Roman" w:hAnsi="Times New Roman" w:cs="Times New Roman"/>
          <w:sz w:val="24"/>
          <w:szCs w:val="24"/>
          <w:lang w:eastAsia="et-EE"/>
        </w:rPr>
      </w:pPr>
      <w:r w:rsidRPr="1BD68A4A">
        <w:rPr>
          <w:rFonts w:ascii="Times New Roman" w:eastAsia="Times New Roman" w:hAnsi="Times New Roman" w:cs="Times New Roman"/>
          <w:b/>
          <w:bCs/>
          <w:sz w:val="24"/>
          <w:szCs w:val="24"/>
          <w:lang w:eastAsia="et-EE"/>
        </w:rPr>
        <w:t>7</w:t>
      </w:r>
      <w:r w:rsidR="78DF0E02" w:rsidRPr="1BD68A4A">
        <w:rPr>
          <w:rFonts w:ascii="Times New Roman" w:eastAsia="Times New Roman" w:hAnsi="Times New Roman" w:cs="Times New Roman"/>
          <w:b/>
          <w:bCs/>
          <w:sz w:val="24"/>
          <w:szCs w:val="24"/>
          <w:lang w:eastAsia="et-EE"/>
        </w:rPr>
        <w:t>0</w:t>
      </w:r>
      <w:r w:rsidR="727D5C0E" w:rsidRPr="1BD68A4A">
        <w:rPr>
          <w:rFonts w:ascii="Times New Roman" w:eastAsia="Times New Roman" w:hAnsi="Times New Roman" w:cs="Times New Roman"/>
          <w:b/>
          <w:bCs/>
          <w:sz w:val="24"/>
          <w:szCs w:val="24"/>
          <w:lang w:eastAsia="et-EE"/>
        </w:rPr>
        <w:t xml:space="preserve">) </w:t>
      </w:r>
      <w:r w:rsidR="727D5C0E" w:rsidRPr="1BD68A4A">
        <w:rPr>
          <w:rFonts w:ascii="Times New Roman" w:eastAsia="Times New Roman" w:hAnsi="Times New Roman" w:cs="Times New Roman"/>
          <w:sz w:val="24"/>
          <w:szCs w:val="24"/>
          <w:lang w:eastAsia="et-EE"/>
        </w:rPr>
        <w:t>paragrahvi 57</w:t>
      </w:r>
      <w:r w:rsidR="727D5C0E" w:rsidRPr="1BD68A4A">
        <w:rPr>
          <w:rFonts w:ascii="Times New Roman" w:eastAsia="Times New Roman" w:hAnsi="Times New Roman" w:cs="Times New Roman"/>
          <w:sz w:val="24"/>
          <w:szCs w:val="24"/>
          <w:vertAlign w:val="superscript"/>
          <w:lang w:eastAsia="et-EE"/>
        </w:rPr>
        <w:t>1</w:t>
      </w:r>
      <w:r w:rsidR="727D5C0E" w:rsidRPr="1BD68A4A">
        <w:rPr>
          <w:rFonts w:ascii="Times New Roman" w:eastAsia="Times New Roman" w:hAnsi="Times New Roman" w:cs="Times New Roman"/>
          <w:sz w:val="24"/>
          <w:szCs w:val="24"/>
          <w:lang w:eastAsia="et-EE"/>
        </w:rPr>
        <w:t xml:space="preserve"> lõike 3 punktis 1</w:t>
      </w:r>
      <w:r w:rsidR="60410E12" w:rsidRPr="1BD68A4A">
        <w:rPr>
          <w:rFonts w:ascii="Times New Roman" w:eastAsia="Times New Roman" w:hAnsi="Times New Roman" w:cs="Times New Roman"/>
          <w:sz w:val="24"/>
          <w:szCs w:val="24"/>
          <w:lang w:eastAsia="et-EE"/>
        </w:rPr>
        <w:t xml:space="preserve"> </w:t>
      </w:r>
      <w:r w:rsidR="727D5C0E" w:rsidRPr="1BD68A4A">
        <w:rPr>
          <w:rFonts w:ascii="Times New Roman" w:eastAsia="Times New Roman" w:hAnsi="Times New Roman" w:cs="Times New Roman"/>
          <w:sz w:val="24"/>
          <w:szCs w:val="24"/>
          <w:lang w:eastAsia="et-EE"/>
        </w:rPr>
        <w:t xml:space="preserve">asendatakse sõna </w:t>
      </w:r>
      <w:r w:rsidR="004C0010" w:rsidRPr="1BD68A4A">
        <w:rPr>
          <w:rFonts w:ascii="Times New Roman" w:eastAsia="Times New Roman" w:hAnsi="Times New Roman" w:cs="Times New Roman"/>
          <w:sz w:val="24"/>
          <w:szCs w:val="24"/>
          <w:lang w:eastAsia="et-EE"/>
        </w:rPr>
        <w:t>„</w:t>
      </w:r>
      <w:r w:rsidR="727D5C0E" w:rsidRPr="1BD68A4A">
        <w:rPr>
          <w:rFonts w:ascii="Times New Roman" w:eastAsia="Times New Roman" w:hAnsi="Times New Roman" w:cs="Times New Roman"/>
          <w:sz w:val="24"/>
          <w:szCs w:val="24"/>
          <w:lang w:eastAsia="et-EE"/>
        </w:rPr>
        <w:t>kontrolli</w:t>
      </w:r>
      <w:r w:rsidR="7312493F" w:rsidRPr="1BD68A4A">
        <w:rPr>
          <w:rFonts w:ascii="Times New Roman" w:eastAsia="Times New Roman" w:hAnsi="Times New Roman" w:cs="Times New Roman"/>
          <w:sz w:val="24"/>
          <w:szCs w:val="24"/>
          <w:lang w:eastAsia="et-EE"/>
        </w:rPr>
        <w:t>üksuse</w:t>
      </w:r>
      <w:r w:rsidR="00113EF2" w:rsidRPr="1BD68A4A">
        <w:rPr>
          <w:rFonts w:ascii="Times New Roman" w:eastAsia="Times New Roman" w:hAnsi="Times New Roman" w:cs="Times New Roman"/>
          <w:sz w:val="24"/>
          <w:szCs w:val="24"/>
          <w:lang w:eastAsia="et-EE"/>
        </w:rPr>
        <w:t>“</w:t>
      </w:r>
      <w:r w:rsidR="727D5C0E" w:rsidRPr="1BD68A4A">
        <w:rPr>
          <w:rFonts w:ascii="Times New Roman" w:eastAsia="Times New Roman" w:hAnsi="Times New Roman" w:cs="Times New Roman"/>
          <w:sz w:val="24"/>
          <w:szCs w:val="24"/>
          <w:lang w:eastAsia="et-EE"/>
        </w:rPr>
        <w:t xml:space="preserve"> sõnaga </w:t>
      </w:r>
      <w:r w:rsidR="004C0010" w:rsidRPr="1BD68A4A">
        <w:rPr>
          <w:rFonts w:ascii="Times New Roman" w:eastAsia="Times New Roman" w:hAnsi="Times New Roman" w:cs="Times New Roman"/>
          <w:sz w:val="24"/>
          <w:szCs w:val="24"/>
          <w:lang w:eastAsia="et-EE"/>
        </w:rPr>
        <w:t>„</w:t>
      </w:r>
      <w:r w:rsidR="3ED5805F" w:rsidRPr="1BD68A4A">
        <w:rPr>
          <w:rFonts w:ascii="Times New Roman" w:eastAsia="Times New Roman" w:hAnsi="Times New Roman" w:cs="Times New Roman"/>
          <w:sz w:val="24"/>
          <w:szCs w:val="24"/>
          <w:lang w:eastAsia="et-EE"/>
        </w:rPr>
        <w:t>s</w:t>
      </w:r>
      <w:r w:rsidR="727D5C0E" w:rsidRPr="1BD68A4A">
        <w:rPr>
          <w:rFonts w:ascii="Times New Roman" w:eastAsia="Times New Roman" w:hAnsi="Times New Roman" w:cs="Times New Roman"/>
          <w:sz w:val="24"/>
          <w:szCs w:val="24"/>
          <w:lang w:eastAsia="et-EE"/>
        </w:rPr>
        <w:t>isekontrolli</w:t>
      </w:r>
      <w:r w:rsidR="0AA13C3F" w:rsidRPr="1BD68A4A">
        <w:rPr>
          <w:rFonts w:ascii="Times New Roman" w:eastAsia="Times New Roman" w:hAnsi="Times New Roman" w:cs="Times New Roman"/>
          <w:sz w:val="24"/>
          <w:szCs w:val="24"/>
          <w:lang w:eastAsia="et-EE"/>
        </w:rPr>
        <w:t>üksuse</w:t>
      </w:r>
      <w:r w:rsidR="00113EF2" w:rsidRPr="1BD68A4A">
        <w:rPr>
          <w:rFonts w:ascii="Times New Roman" w:eastAsia="Times New Roman" w:hAnsi="Times New Roman" w:cs="Times New Roman"/>
          <w:sz w:val="24"/>
          <w:szCs w:val="24"/>
          <w:lang w:eastAsia="et-EE"/>
        </w:rPr>
        <w:t>“</w:t>
      </w:r>
      <w:r w:rsidR="727D5C0E" w:rsidRPr="1BD68A4A">
        <w:rPr>
          <w:rFonts w:ascii="Times New Roman" w:eastAsia="Times New Roman" w:hAnsi="Times New Roman" w:cs="Times New Roman"/>
          <w:sz w:val="24"/>
          <w:szCs w:val="24"/>
          <w:lang w:eastAsia="et-EE"/>
        </w:rPr>
        <w:t>;</w:t>
      </w:r>
    </w:p>
    <w:p w14:paraId="6BC557A4" w14:textId="367429DD" w:rsidR="3826DD15" w:rsidRPr="00FA634D" w:rsidRDefault="3826DD15" w:rsidP="14D1E9CD">
      <w:pPr>
        <w:spacing w:after="0" w:line="240" w:lineRule="auto"/>
        <w:jc w:val="both"/>
        <w:rPr>
          <w:rFonts w:ascii="Times New Roman" w:eastAsia="Times New Roman" w:hAnsi="Times New Roman" w:cs="Times New Roman"/>
          <w:sz w:val="24"/>
          <w:szCs w:val="24"/>
          <w:lang w:eastAsia="et-EE"/>
        </w:rPr>
      </w:pPr>
    </w:p>
    <w:p w14:paraId="700AF68C" w14:textId="03EAC34B" w:rsidR="7D6BD456" w:rsidRPr="00FA634D" w:rsidRDefault="00130B38" w:rsidP="14D1E9CD">
      <w:pPr>
        <w:spacing w:after="0" w:line="240" w:lineRule="auto"/>
        <w:jc w:val="both"/>
        <w:rPr>
          <w:rFonts w:ascii="Times New Roman" w:eastAsia="Times New Roman" w:hAnsi="Times New Roman" w:cs="Times New Roman"/>
          <w:sz w:val="24"/>
          <w:szCs w:val="24"/>
          <w:lang w:eastAsia="et-EE"/>
        </w:rPr>
      </w:pPr>
      <w:r w:rsidRPr="1BD68A4A">
        <w:rPr>
          <w:rFonts w:ascii="Times New Roman" w:eastAsia="Times New Roman" w:hAnsi="Times New Roman" w:cs="Times New Roman"/>
          <w:b/>
          <w:bCs/>
          <w:sz w:val="24"/>
          <w:szCs w:val="24"/>
          <w:lang w:eastAsia="et-EE"/>
        </w:rPr>
        <w:t>7</w:t>
      </w:r>
      <w:r w:rsidR="11900F26" w:rsidRPr="1BD68A4A">
        <w:rPr>
          <w:rFonts w:ascii="Times New Roman" w:eastAsia="Times New Roman" w:hAnsi="Times New Roman" w:cs="Times New Roman"/>
          <w:b/>
          <w:bCs/>
          <w:sz w:val="24"/>
          <w:szCs w:val="24"/>
          <w:lang w:eastAsia="et-EE"/>
        </w:rPr>
        <w:t>1</w:t>
      </w:r>
      <w:r w:rsidR="7D6BD456" w:rsidRPr="1BD68A4A">
        <w:rPr>
          <w:rFonts w:ascii="Times New Roman" w:eastAsia="Times New Roman" w:hAnsi="Times New Roman" w:cs="Times New Roman"/>
          <w:b/>
          <w:bCs/>
          <w:sz w:val="24"/>
          <w:szCs w:val="24"/>
          <w:lang w:eastAsia="et-EE"/>
        </w:rPr>
        <w:t xml:space="preserve">) </w:t>
      </w:r>
      <w:r w:rsidR="7D6BD456" w:rsidRPr="1BD68A4A">
        <w:rPr>
          <w:rFonts w:ascii="Times New Roman" w:eastAsia="Times New Roman" w:hAnsi="Times New Roman" w:cs="Times New Roman"/>
          <w:sz w:val="24"/>
          <w:szCs w:val="24"/>
          <w:lang w:eastAsia="et-EE"/>
        </w:rPr>
        <w:t>paragrahvi 57</w:t>
      </w:r>
      <w:r w:rsidR="7D6BD456" w:rsidRPr="1BD68A4A">
        <w:rPr>
          <w:rFonts w:ascii="Times New Roman" w:eastAsia="Times New Roman" w:hAnsi="Times New Roman" w:cs="Times New Roman"/>
          <w:sz w:val="24"/>
          <w:szCs w:val="24"/>
          <w:vertAlign w:val="superscript"/>
          <w:lang w:eastAsia="et-EE"/>
        </w:rPr>
        <w:t>2</w:t>
      </w:r>
      <w:r w:rsidR="7D6BD456" w:rsidRPr="1BD68A4A">
        <w:rPr>
          <w:rFonts w:ascii="Times New Roman" w:eastAsia="Times New Roman" w:hAnsi="Times New Roman" w:cs="Times New Roman"/>
          <w:sz w:val="24"/>
          <w:szCs w:val="24"/>
          <w:lang w:eastAsia="et-EE"/>
        </w:rPr>
        <w:t xml:space="preserve"> lõike 2 punkt 3 muudetakse ja sõnastatakse järgmiselt: </w:t>
      </w:r>
    </w:p>
    <w:p w14:paraId="49CE201C" w14:textId="7D872E41" w:rsidR="7D6BD456" w:rsidRPr="00FA634D" w:rsidRDefault="1BB217AD" w:rsidP="14D1E9CD">
      <w:pPr>
        <w:spacing w:after="0" w:line="240" w:lineRule="auto"/>
        <w:jc w:val="both"/>
        <w:rPr>
          <w:rFonts w:ascii="Times New Roman" w:eastAsia="Times New Roman" w:hAnsi="Times New Roman" w:cs="Times New Roman"/>
          <w:b/>
          <w:bCs/>
          <w:sz w:val="24"/>
          <w:szCs w:val="24"/>
          <w:lang w:eastAsia="et-EE"/>
        </w:rPr>
      </w:pPr>
      <w:r w:rsidRPr="1BD68A4A">
        <w:rPr>
          <w:rFonts w:ascii="Times New Roman" w:eastAsia="Times New Roman" w:hAnsi="Times New Roman" w:cs="Times New Roman"/>
          <w:sz w:val="24"/>
          <w:szCs w:val="24"/>
          <w:lang w:eastAsia="et-EE"/>
        </w:rPr>
        <w:t>„</w:t>
      </w:r>
      <w:r w:rsidR="7D1E3EAF" w:rsidRPr="1BD68A4A">
        <w:rPr>
          <w:rFonts w:ascii="Times New Roman" w:eastAsia="Times New Roman" w:hAnsi="Times New Roman" w:cs="Times New Roman"/>
          <w:sz w:val="24"/>
          <w:szCs w:val="24"/>
          <w:lang w:eastAsia="et-EE"/>
        </w:rPr>
        <w:t xml:space="preserve">3) juhi või töötaja </w:t>
      </w:r>
      <w:r w:rsidR="512C0864" w:rsidRPr="1BD68A4A">
        <w:rPr>
          <w:rFonts w:ascii="Times New Roman" w:eastAsia="Times New Roman" w:hAnsi="Times New Roman" w:cs="Times New Roman"/>
          <w:sz w:val="24"/>
          <w:szCs w:val="24"/>
          <w:lang w:eastAsia="et-EE"/>
        </w:rPr>
        <w:t xml:space="preserve">isiklikke </w:t>
      </w:r>
      <w:r w:rsidR="7D1E3EAF" w:rsidRPr="1BD68A4A">
        <w:rPr>
          <w:rFonts w:ascii="Times New Roman" w:eastAsia="Times New Roman" w:hAnsi="Times New Roman" w:cs="Times New Roman"/>
          <w:sz w:val="24"/>
          <w:szCs w:val="24"/>
          <w:lang w:eastAsia="et-EE"/>
        </w:rPr>
        <w:t xml:space="preserve">töötulemusi, arvestades nii rahalisi kui ka muid </w:t>
      </w:r>
      <w:proofErr w:type="spellStart"/>
      <w:r w:rsidR="7D1E3EAF" w:rsidRPr="1BD68A4A">
        <w:rPr>
          <w:rFonts w:ascii="Times New Roman" w:eastAsia="Times New Roman" w:hAnsi="Times New Roman" w:cs="Times New Roman"/>
          <w:sz w:val="24"/>
          <w:szCs w:val="24"/>
          <w:lang w:eastAsia="et-EE"/>
        </w:rPr>
        <w:t>sise</w:t>
      </w:r>
      <w:proofErr w:type="spellEnd"/>
      <w:r w:rsidR="7D1E3EAF" w:rsidRPr="1BD68A4A">
        <w:rPr>
          <w:rFonts w:ascii="Times New Roman" w:eastAsia="Times New Roman" w:hAnsi="Times New Roman" w:cs="Times New Roman"/>
          <w:sz w:val="24"/>
          <w:szCs w:val="24"/>
          <w:lang w:eastAsia="et-EE"/>
        </w:rPr>
        <w:t>-eeskirjadest ja protseduurireeglitest tulenevaid kriteeriume, sealhulgas keskkonna-, sotsiaalseid ja juhtimisrisk</w:t>
      </w:r>
      <w:r w:rsidR="45A13ACC" w:rsidRPr="1BD68A4A">
        <w:rPr>
          <w:rFonts w:ascii="Times New Roman" w:eastAsia="Times New Roman" w:hAnsi="Times New Roman" w:cs="Times New Roman"/>
          <w:sz w:val="24"/>
          <w:szCs w:val="24"/>
          <w:lang w:eastAsia="et-EE"/>
        </w:rPr>
        <w:t>e</w:t>
      </w:r>
      <w:r w:rsidR="6F114F2C" w:rsidRPr="1BD68A4A">
        <w:rPr>
          <w:rFonts w:ascii="Times New Roman" w:eastAsia="Times New Roman" w:hAnsi="Times New Roman" w:cs="Times New Roman"/>
          <w:sz w:val="24"/>
          <w:szCs w:val="24"/>
          <w:lang w:eastAsia="et-EE"/>
        </w:rPr>
        <w:t xml:space="preserve">, </w:t>
      </w:r>
      <w:r w:rsidR="6F114F2C" w:rsidRPr="1BD68A4A">
        <w:rPr>
          <w:rFonts w:ascii="Times New Roman" w:hAnsi="Times New Roman" w:cs="Times New Roman"/>
          <w:sz w:val="24"/>
          <w:szCs w:val="24"/>
        </w:rPr>
        <w:t>jätkusuutlikke ja riskiga korrigeeritud töötulemusi ning tööülesandeid, mida on täidetud lisaks lepingus</w:t>
      </w:r>
      <w:r w:rsidR="0FB5C7A3" w:rsidRPr="1BD68A4A">
        <w:rPr>
          <w:rFonts w:ascii="Times New Roman" w:hAnsi="Times New Roman" w:cs="Times New Roman"/>
          <w:sz w:val="24"/>
          <w:szCs w:val="24"/>
        </w:rPr>
        <w:t xml:space="preserve"> sätestatud</w:t>
      </w:r>
      <w:r w:rsidR="6F114F2C" w:rsidRPr="1BD68A4A">
        <w:rPr>
          <w:rFonts w:ascii="Times New Roman" w:hAnsi="Times New Roman" w:cs="Times New Roman"/>
          <w:sz w:val="24"/>
          <w:szCs w:val="24"/>
        </w:rPr>
        <w:t xml:space="preserve"> ülesannetele</w:t>
      </w:r>
      <w:r w:rsidR="7D1E3EAF" w:rsidRPr="1BD68A4A">
        <w:rPr>
          <w:rFonts w:ascii="Times New Roman" w:eastAsia="Times New Roman" w:hAnsi="Times New Roman" w:cs="Times New Roman"/>
          <w:sz w:val="24"/>
          <w:szCs w:val="24"/>
          <w:lang w:eastAsia="et-EE"/>
        </w:rPr>
        <w:t>;</w:t>
      </w:r>
      <w:r w:rsidR="0FB5C7A3" w:rsidRPr="1BD68A4A">
        <w:rPr>
          <w:rFonts w:ascii="Times New Roman" w:eastAsia="Times New Roman" w:hAnsi="Times New Roman" w:cs="Times New Roman"/>
          <w:sz w:val="24"/>
          <w:szCs w:val="24"/>
          <w:lang w:eastAsia="et-EE"/>
        </w:rPr>
        <w:t>“</w:t>
      </w:r>
      <w:r w:rsidR="7D1E3EAF" w:rsidRPr="1BD68A4A">
        <w:rPr>
          <w:rFonts w:ascii="Times New Roman" w:eastAsia="Times New Roman" w:hAnsi="Times New Roman" w:cs="Times New Roman"/>
          <w:sz w:val="24"/>
          <w:szCs w:val="24"/>
          <w:lang w:eastAsia="et-EE"/>
        </w:rPr>
        <w:t>;</w:t>
      </w:r>
    </w:p>
    <w:p w14:paraId="0A7BE40F" w14:textId="413EC10E" w:rsidR="14D1E9CD" w:rsidRPr="00FA634D" w:rsidRDefault="14D1E9CD" w:rsidP="14D1E9CD">
      <w:pPr>
        <w:spacing w:after="0" w:line="240" w:lineRule="auto"/>
        <w:jc w:val="both"/>
        <w:rPr>
          <w:rFonts w:ascii="Times New Roman" w:eastAsia="Times New Roman" w:hAnsi="Times New Roman" w:cs="Times New Roman"/>
          <w:sz w:val="24"/>
          <w:szCs w:val="24"/>
          <w:lang w:eastAsia="et-EE"/>
        </w:rPr>
      </w:pPr>
    </w:p>
    <w:p w14:paraId="19CF1A05" w14:textId="238A95B8" w:rsidR="591DD346" w:rsidRPr="00FA634D" w:rsidRDefault="00130B38" w:rsidP="7AB73458">
      <w:pPr>
        <w:spacing w:after="0" w:line="240" w:lineRule="auto"/>
        <w:jc w:val="both"/>
        <w:rPr>
          <w:rFonts w:ascii="Times New Roman" w:eastAsia="Times New Roman" w:hAnsi="Times New Roman" w:cs="Times New Roman"/>
          <w:sz w:val="24"/>
          <w:szCs w:val="24"/>
          <w:lang w:eastAsia="et-EE"/>
        </w:rPr>
      </w:pPr>
      <w:r w:rsidRPr="1BD68A4A">
        <w:rPr>
          <w:rFonts w:ascii="Times New Roman" w:eastAsia="Times New Roman" w:hAnsi="Times New Roman" w:cs="Times New Roman"/>
          <w:b/>
          <w:bCs/>
          <w:sz w:val="24"/>
          <w:szCs w:val="24"/>
          <w:lang w:eastAsia="et-EE"/>
        </w:rPr>
        <w:t>7</w:t>
      </w:r>
      <w:r w:rsidR="4C2EEBCF" w:rsidRPr="1BD68A4A">
        <w:rPr>
          <w:rFonts w:ascii="Times New Roman" w:eastAsia="Times New Roman" w:hAnsi="Times New Roman" w:cs="Times New Roman"/>
          <w:b/>
          <w:bCs/>
          <w:sz w:val="24"/>
          <w:szCs w:val="24"/>
          <w:lang w:eastAsia="et-EE"/>
        </w:rPr>
        <w:t>2</w:t>
      </w:r>
      <w:r w:rsidR="420C82C9" w:rsidRPr="1BD68A4A">
        <w:rPr>
          <w:rFonts w:ascii="Times New Roman" w:eastAsia="Times New Roman" w:hAnsi="Times New Roman" w:cs="Times New Roman"/>
          <w:b/>
          <w:bCs/>
          <w:sz w:val="24"/>
          <w:szCs w:val="24"/>
          <w:lang w:eastAsia="et-EE"/>
        </w:rPr>
        <w:t xml:space="preserve">) </w:t>
      </w:r>
      <w:r w:rsidR="161C1074" w:rsidRPr="1BD68A4A">
        <w:rPr>
          <w:rFonts w:ascii="Times New Roman" w:eastAsia="Times New Roman" w:hAnsi="Times New Roman" w:cs="Times New Roman"/>
          <w:sz w:val="24"/>
          <w:szCs w:val="24"/>
          <w:lang w:eastAsia="et-EE"/>
        </w:rPr>
        <w:t>paragrahvi 57</w:t>
      </w:r>
      <w:r w:rsidR="161C1074" w:rsidRPr="1BD68A4A">
        <w:rPr>
          <w:rFonts w:ascii="Times New Roman" w:eastAsia="Times New Roman" w:hAnsi="Times New Roman" w:cs="Times New Roman"/>
          <w:sz w:val="24"/>
          <w:szCs w:val="24"/>
          <w:vertAlign w:val="superscript"/>
          <w:lang w:eastAsia="et-EE"/>
        </w:rPr>
        <w:t>2</w:t>
      </w:r>
      <w:r w:rsidR="161C1074" w:rsidRPr="1BD68A4A">
        <w:rPr>
          <w:rFonts w:ascii="Times New Roman" w:eastAsia="Times New Roman" w:hAnsi="Times New Roman" w:cs="Times New Roman"/>
          <w:sz w:val="24"/>
          <w:szCs w:val="24"/>
          <w:lang w:eastAsia="et-EE"/>
        </w:rPr>
        <w:t xml:space="preserve"> lõike 10 </w:t>
      </w:r>
      <w:r w:rsidR="600E1F74" w:rsidRPr="1BD68A4A">
        <w:rPr>
          <w:rFonts w:ascii="Times New Roman" w:eastAsia="Times New Roman" w:hAnsi="Times New Roman" w:cs="Times New Roman"/>
          <w:sz w:val="24"/>
          <w:szCs w:val="24"/>
          <w:lang w:eastAsia="et-EE"/>
        </w:rPr>
        <w:t>punkt</w:t>
      </w:r>
      <w:r w:rsidR="161C1074" w:rsidRPr="1BD68A4A">
        <w:rPr>
          <w:rFonts w:ascii="Times New Roman" w:eastAsia="Times New Roman" w:hAnsi="Times New Roman" w:cs="Times New Roman"/>
          <w:sz w:val="24"/>
          <w:szCs w:val="24"/>
          <w:lang w:eastAsia="et-EE"/>
        </w:rPr>
        <w:t xml:space="preserve"> 1 muudetakse ja sõnastatakse </w:t>
      </w:r>
      <w:r w:rsidR="3705C356" w:rsidRPr="1BD68A4A">
        <w:rPr>
          <w:rFonts w:ascii="Times New Roman" w:eastAsia="Times New Roman" w:hAnsi="Times New Roman" w:cs="Times New Roman"/>
          <w:sz w:val="24"/>
          <w:szCs w:val="24"/>
          <w:lang w:eastAsia="et-EE"/>
        </w:rPr>
        <w:t>järgmiselt:</w:t>
      </w:r>
    </w:p>
    <w:p w14:paraId="4D172DF3" w14:textId="4894AC0B" w:rsidR="7AB73458" w:rsidRPr="00FA634D" w:rsidRDefault="058C07F3" w:rsidP="14D1E9CD">
      <w:pPr>
        <w:spacing w:after="0" w:line="240" w:lineRule="auto"/>
        <w:jc w:val="both"/>
        <w:rPr>
          <w:rFonts w:ascii="Times New Roman" w:eastAsia="Times New Roman" w:hAnsi="Times New Roman" w:cs="Times New Roman"/>
          <w:b/>
          <w:bCs/>
          <w:sz w:val="24"/>
          <w:szCs w:val="24"/>
          <w:lang w:eastAsia="et-EE"/>
        </w:rPr>
      </w:pPr>
      <w:r w:rsidRPr="1BD68A4A">
        <w:rPr>
          <w:rFonts w:ascii="Times New Roman" w:eastAsia="Times New Roman" w:hAnsi="Times New Roman" w:cs="Times New Roman"/>
          <w:sz w:val="24"/>
          <w:szCs w:val="24"/>
          <w:lang w:eastAsia="et-EE"/>
        </w:rPr>
        <w:t>„</w:t>
      </w:r>
      <w:r w:rsidR="14F113CF" w:rsidRPr="1BD68A4A">
        <w:rPr>
          <w:rFonts w:ascii="Times New Roman" w:eastAsia="Times New Roman" w:hAnsi="Times New Roman" w:cs="Times New Roman"/>
          <w:sz w:val="24"/>
          <w:szCs w:val="24"/>
          <w:lang w:eastAsia="et-EE"/>
        </w:rPr>
        <w:t>1) krediidiasutusele, mis ei ole</w:t>
      </w:r>
      <w:r w:rsidR="205905DE" w:rsidRPr="1BD68A4A">
        <w:rPr>
          <w:rFonts w:ascii="Times New Roman" w:hAnsi="Times New Roman" w:cs="Times New Roman"/>
          <w:sz w:val="24"/>
          <w:szCs w:val="24"/>
        </w:rPr>
        <w:t xml:space="preserve"> vastavalt </w:t>
      </w:r>
      <w:r w:rsidR="205905DE" w:rsidRPr="1BD68A4A">
        <w:rPr>
          <w:rFonts w:ascii="Times New Roman" w:eastAsia="Times New Roman" w:hAnsi="Times New Roman" w:cs="Times New Roman"/>
          <w:sz w:val="24"/>
          <w:szCs w:val="24"/>
          <w:lang w:eastAsia="et-EE"/>
        </w:rPr>
        <w:t>Euroopa Parlamendi ja nõukogu määruse (EL) nr</w:t>
      </w:r>
      <w:r w:rsidR="6E98CB87" w:rsidRPr="1BD68A4A">
        <w:rPr>
          <w:rFonts w:ascii="Times New Roman" w:eastAsia="Times New Roman" w:hAnsi="Times New Roman" w:cs="Times New Roman"/>
          <w:sz w:val="24"/>
          <w:szCs w:val="24"/>
          <w:lang w:eastAsia="et-EE"/>
        </w:rPr>
        <w:t> </w:t>
      </w:r>
      <w:r w:rsidR="205905DE" w:rsidRPr="1BD68A4A">
        <w:rPr>
          <w:rFonts w:ascii="Times New Roman" w:eastAsia="Times New Roman" w:hAnsi="Times New Roman" w:cs="Times New Roman"/>
          <w:sz w:val="24"/>
          <w:szCs w:val="24"/>
          <w:lang w:eastAsia="et-EE"/>
        </w:rPr>
        <w:t>575/2013 artikli 4 lõike 1 punktile 146</w:t>
      </w:r>
      <w:r w:rsidR="14F113CF" w:rsidRPr="1BD68A4A">
        <w:rPr>
          <w:rFonts w:ascii="Times New Roman" w:eastAsia="Times New Roman" w:hAnsi="Times New Roman" w:cs="Times New Roman"/>
          <w:sz w:val="24"/>
          <w:szCs w:val="24"/>
          <w:lang w:eastAsia="et-EE"/>
        </w:rPr>
        <w:t xml:space="preserve"> suur krediidiasutus ning mille varade väärtus on keskmiselt ja individuaalsel alusel jooksvale majandusaastale</w:t>
      </w:r>
      <w:r w:rsidR="4782D828" w:rsidRPr="1BD68A4A">
        <w:rPr>
          <w:rFonts w:ascii="Times New Roman" w:eastAsia="Times New Roman" w:hAnsi="Times New Roman" w:cs="Times New Roman"/>
          <w:sz w:val="24"/>
          <w:szCs w:val="24"/>
          <w:lang w:eastAsia="et-EE"/>
        </w:rPr>
        <w:t xml:space="preserve"> vahetult</w:t>
      </w:r>
      <w:r w:rsidR="14F113CF" w:rsidRPr="1BD68A4A">
        <w:rPr>
          <w:rFonts w:ascii="Times New Roman" w:eastAsia="Times New Roman" w:hAnsi="Times New Roman" w:cs="Times New Roman"/>
          <w:sz w:val="24"/>
          <w:szCs w:val="24"/>
          <w:lang w:eastAsia="et-EE"/>
        </w:rPr>
        <w:t xml:space="preserve"> eelnenud nelja aasta jooksul </w:t>
      </w:r>
      <w:commentRangeStart w:id="280"/>
      <w:r w:rsidR="14F113CF" w:rsidRPr="1BD68A4A">
        <w:rPr>
          <w:rFonts w:ascii="Times New Roman" w:eastAsia="Times New Roman" w:hAnsi="Times New Roman" w:cs="Times New Roman"/>
          <w:sz w:val="24"/>
          <w:szCs w:val="24"/>
          <w:lang w:eastAsia="et-EE"/>
        </w:rPr>
        <w:t>viis miljardit eurot</w:t>
      </w:r>
      <w:r w:rsidR="57870983" w:rsidRPr="1BD68A4A">
        <w:rPr>
          <w:rFonts w:ascii="Times New Roman" w:eastAsia="Times New Roman" w:hAnsi="Times New Roman" w:cs="Times New Roman"/>
          <w:sz w:val="24"/>
          <w:szCs w:val="24"/>
          <w:lang w:eastAsia="et-EE"/>
        </w:rPr>
        <w:t xml:space="preserve"> või vähem</w:t>
      </w:r>
      <w:commentRangeEnd w:id="280"/>
      <w:r w:rsidR="00006DD9">
        <w:rPr>
          <w:rStyle w:val="Kommentaariviide"/>
        </w:rPr>
        <w:commentReference w:id="280"/>
      </w:r>
      <w:r w:rsidR="57870983" w:rsidRPr="1BD68A4A">
        <w:rPr>
          <w:rFonts w:ascii="Times New Roman" w:eastAsia="Times New Roman" w:hAnsi="Times New Roman" w:cs="Times New Roman"/>
          <w:sz w:val="24"/>
          <w:szCs w:val="24"/>
          <w:lang w:eastAsia="et-EE"/>
        </w:rPr>
        <w:t>;</w:t>
      </w:r>
      <w:r w:rsidR="16914A60" w:rsidRPr="1BD68A4A">
        <w:rPr>
          <w:rFonts w:ascii="Times New Roman" w:eastAsia="Times New Roman" w:hAnsi="Times New Roman" w:cs="Times New Roman"/>
          <w:sz w:val="24"/>
          <w:szCs w:val="24"/>
          <w:lang w:eastAsia="et-EE"/>
        </w:rPr>
        <w:t>“</w:t>
      </w:r>
      <w:r w:rsidR="57870983" w:rsidRPr="1BD68A4A">
        <w:rPr>
          <w:rFonts w:ascii="Times New Roman" w:eastAsia="Times New Roman" w:hAnsi="Times New Roman" w:cs="Times New Roman"/>
          <w:sz w:val="24"/>
          <w:szCs w:val="24"/>
          <w:lang w:eastAsia="et-EE"/>
        </w:rPr>
        <w:t>;</w:t>
      </w:r>
    </w:p>
    <w:p w14:paraId="2986FDA5" w14:textId="4C378404" w:rsidR="14D1E9CD" w:rsidRPr="00FA634D" w:rsidRDefault="14D1E9CD" w:rsidP="14D1E9CD">
      <w:pPr>
        <w:spacing w:after="0" w:line="240" w:lineRule="auto"/>
        <w:jc w:val="both"/>
        <w:rPr>
          <w:rFonts w:ascii="Times New Roman" w:eastAsia="Times New Roman" w:hAnsi="Times New Roman" w:cs="Times New Roman"/>
          <w:b/>
          <w:bCs/>
          <w:sz w:val="24"/>
          <w:szCs w:val="24"/>
          <w:lang w:eastAsia="et-EE"/>
        </w:rPr>
      </w:pPr>
    </w:p>
    <w:p w14:paraId="4BCAD3F3" w14:textId="2BAD9339" w:rsidR="004E254B" w:rsidRPr="00FA634D" w:rsidRDefault="56E1F2A9"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b/>
          <w:bCs/>
          <w:kern w:val="0"/>
          <w:sz w:val="24"/>
          <w:szCs w:val="24"/>
          <w:lang w:eastAsia="et-EE"/>
          <w14:ligatures w14:val="none"/>
        </w:rPr>
        <w:t>7</w:t>
      </w:r>
      <w:r w:rsidR="2F9DA938" w:rsidRPr="00FA634D">
        <w:rPr>
          <w:rFonts w:ascii="Times New Roman" w:eastAsia="Times New Roman" w:hAnsi="Times New Roman" w:cs="Times New Roman"/>
          <w:b/>
          <w:bCs/>
          <w:kern w:val="0"/>
          <w:sz w:val="24"/>
          <w:szCs w:val="24"/>
          <w:lang w:eastAsia="et-EE"/>
          <w14:ligatures w14:val="none"/>
        </w:rPr>
        <w:t>3</w:t>
      </w:r>
      <w:r w:rsidR="0F2E994C" w:rsidRPr="00FA634D">
        <w:rPr>
          <w:rFonts w:ascii="Times New Roman" w:eastAsia="Times New Roman" w:hAnsi="Times New Roman" w:cs="Times New Roman"/>
          <w:b/>
          <w:bCs/>
          <w:kern w:val="0"/>
          <w:sz w:val="24"/>
          <w:szCs w:val="24"/>
          <w:lang w:eastAsia="et-EE"/>
          <w14:ligatures w14:val="none"/>
        </w:rPr>
        <w:t xml:space="preserve">) </w:t>
      </w:r>
      <w:r w:rsidR="0F2E994C" w:rsidRPr="00FA634D">
        <w:rPr>
          <w:rFonts w:ascii="Times New Roman" w:eastAsia="Times New Roman" w:hAnsi="Times New Roman" w:cs="Times New Roman"/>
          <w:kern w:val="0"/>
          <w:sz w:val="24"/>
          <w:szCs w:val="24"/>
          <w:lang w:eastAsia="et-EE"/>
          <w14:ligatures w14:val="none"/>
        </w:rPr>
        <w:t>paragrahvi</w:t>
      </w:r>
      <w:r w:rsidR="2D48991A" w:rsidRPr="00FA634D">
        <w:rPr>
          <w:rFonts w:ascii="Times New Roman" w:eastAsia="Times New Roman" w:hAnsi="Times New Roman" w:cs="Times New Roman"/>
          <w:kern w:val="0"/>
          <w:sz w:val="24"/>
          <w:szCs w:val="24"/>
          <w:lang w:eastAsia="et-EE"/>
          <w14:ligatures w14:val="none"/>
        </w:rPr>
        <w:t>d</w:t>
      </w:r>
      <w:r w:rsidR="0F2E994C" w:rsidRPr="00FA634D">
        <w:rPr>
          <w:rFonts w:ascii="Times New Roman" w:eastAsia="Times New Roman" w:hAnsi="Times New Roman" w:cs="Times New Roman"/>
          <w:kern w:val="0"/>
          <w:sz w:val="24"/>
          <w:szCs w:val="24"/>
          <w:lang w:eastAsia="et-EE"/>
          <w14:ligatures w14:val="none"/>
        </w:rPr>
        <w:t xml:space="preserve"> 57</w:t>
      </w:r>
      <w:r w:rsidR="0F2E994C" w:rsidRPr="00FA634D">
        <w:rPr>
          <w:rFonts w:ascii="Times New Roman" w:eastAsia="Times New Roman" w:hAnsi="Times New Roman" w:cs="Times New Roman"/>
          <w:kern w:val="0"/>
          <w:sz w:val="24"/>
          <w:szCs w:val="24"/>
          <w:vertAlign w:val="superscript"/>
          <w:lang w:eastAsia="et-EE"/>
          <w14:ligatures w14:val="none"/>
        </w:rPr>
        <w:t>4</w:t>
      </w:r>
      <w:r w:rsidR="2D48991A" w:rsidRPr="00FA634D">
        <w:rPr>
          <w:rFonts w:ascii="Times New Roman" w:eastAsia="Times New Roman" w:hAnsi="Times New Roman" w:cs="Times New Roman"/>
          <w:kern w:val="0"/>
          <w:sz w:val="24"/>
          <w:szCs w:val="24"/>
          <w:vertAlign w:val="superscript"/>
          <w:lang w:eastAsia="et-EE"/>
          <w14:ligatures w14:val="none"/>
        </w:rPr>
        <w:t xml:space="preserve"> </w:t>
      </w:r>
      <w:r w:rsidR="2D48991A" w:rsidRPr="00FA634D">
        <w:rPr>
          <w:rFonts w:ascii="Times New Roman" w:eastAsia="Times New Roman" w:hAnsi="Times New Roman" w:cs="Times New Roman"/>
          <w:kern w:val="0"/>
          <w:sz w:val="24"/>
          <w:szCs w:val="24"/>
          <w:lang w:eastAsia="et-EE"/>
          <w14:ligatures w14:val="none"/>
        </w:rPr>
        <w:t>ja 58</w:t>
      </w:r>
      <w:r w:rsidR="0F2E994C" w:rsidRPr="00FA634D">
        <w:rPr>
          <w:rFonts w:ascii="Times New Roman" w:eastAsia="Times New Roman" w:hAnsi="Times New Roman" w:cs="Times New Roman"/>
          <w:kern w:val="0"/>
          <w:sz w:val="24"/>
          <w:szCs w:val="24"/>
          <w:lang w:eastAsia="et-EE"/>
          <w14:ligatures w14:val="none"/>
        </w:rPr>
        <w:t xml:space="preserve"> muudetakse </w:t>
      </w:r>
      <w:r w:rsidR="66587C88" w:rsidRPr="00FA634D">
        <w:rPr>
          <w:rFonts w:ascii="Times New Roman" w:eastAsia="Times New Roman" w:hAnsi="Times New Roman" w:cs="Times New Roman"/>
          <w:kern w:val="0"/>
          <w:sz w:val="24"/>
          <w:szCs w:val="24"/>
          <w:lang w:eastAsia="et-EE"/>
          <w14:ligatures w14:val="none"/>
        </w:rPr>
        <w:t xml:space="preserve">ning </w:t>
      </w:r>
      <w:r w:rsidR="0F2E994C" w:rsidRPr="00FA634D">
        <w:rPr>
          <w:rFonts w:ascii="Times New Roman" w:eastAsia="Times New Roman" w:hAnsi="Times New Roman" w:cs="Times New Roman"/>
          <w:kern w:val="0"/>
          <w:sz w:val="24"/>
          <w:szCs w:val="24"/>
          <w:lang w:eastAsia="et-EE"/>
          <w14:ligatures w14:val="none"/>
        </w:rPr>
        <w:t xml:space="preserve">sõnastatakse järgmiselt: </w:t>
      </w:r>
    </w:p>
    <w:p w14:paraId="1F9E8821" w14:textId="299D037B" w:rsidR="004E254B" w:rsidRPr="00FA634D" w:rsidRDefault="7ABC1AA3" w:rsidP="4FA6A224">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0F2E994C" w:rsidRPr="00FA634D">
        <w:rPr>
          <w:rFonts w:ascii="Times New Roman" w:eastAsia="Times New Roman" w:hAnsi="Times New Roman" w:cs="Times New Roman"/>
          <w:b/>
          <w:bCs/>
          <w:kern w:val="0"/>
          <w:sz w:val="24"/>
          <w:szCs w:val="24"/>
          <w:lang w:eastAsia="et-EE"/>
          <w14:ligatures w14:val="none"/>
        </w:rPr>
        <w:t>§ 57</w:t>
      </w:r>
      <w:r w:rsidR="0F2E994C" w:rsidRPr="00FA634D">
        <w:rPr>
          <w:rFonts w:ascii="Times New Roman" w:eastAsia="Times New Roman" w:hAnsi="Times New Roman" w:cs="Times New Roman"/>
          <w:b/>
          <w:bCs/>
          <w:kern w:val="0"/>
          <w:sz w:val="24"/>
          <w:szCs w:val="24"/>
          <w:vertAlign w:val="superscript"/>
          <w:lang w:eastAsia="et-EE"/>
          <w14:ligatures w14:val="none"/>
        </w:rPr>
        <w:t>4</w:t>
      </w:r>
      <w:r w:rsidR="0F2E994C" w:rsidRPr="00FA634D">
        <w:rPr>
          <w:rFonts w:ascii="Times New Roman" w:eastAsia="Times New Roman" w:hAnsi="Times New Roman" w:cs="Times New Roman"/>
          <w:b/>
          <w:bCs/>
          <w:kern w:val="0"/>
          <w:sz w:val="24"/>
          <w:szCs w:val="24"/>
          <w:lang w:eastAsia="et-EE"/>
          <w14:ligatures w14:val="none"/>
        </w:rPr>
        <w:t>. Komiteede moodustamine krediidiasutuses</w:t>
      </w:r>
      <w:r w:rsidR="661B6141" w:rsidRPr="00FA634D">
        <w:rPr>
          <w:rFonts w:ascii="Times New Roman" w:eastAsia="Times New Roman" w:hAnsi="Times New Roman" w:cs="Times New Roman"/>
          <w:b/>
          <w:bCs/>
          <w:kern w:val="0"/>
          <w:sz w:val="24"/>
          <w:szCs w:val="24"/>
          <w:lang w:eastAsia="et-EE"/>
          <w14:ligatures w14:val="none"/>
        </w:rPr>
        <w:t xml:space="preserve"> ja nende koosseis</w:t>
      </w:r>
    </w:p>
    <w:p w14:paraId="604C559E" w14:textId="5F8F82EC" w:rsidR="004E254B" w:rsidRPr="00FA634D"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 Krediidiasutuses </w:t>
      </w:r>
      <w:r w:rsidR="130CC582" w:rsidRPr="00FA634D">
        <w:rPr>
          <w:rFonts w:ascii="Times New Roman" w:eastAsia="Times New Roman" w:hAnsi="Times New Roman" w:cs="Times New Roman"/>
          <w:sz w:val="24"/>
          <w:szCs w:val="24"/>
          <w:lang w:eastAsia="et-EE"/>
        </w:rPr>
        <w:t>moodustatakse</w:t>
      </w:r>
      <w:r w:rsidRPr="00FA634D">
        <w:rPr>
          <w:rFonts w:ascii="Times New Roman" w:eastAsia="Times New Roman" w:hAnsi="Times New Roman" w:cs="Times New Roman"/>
          <w:kern w:val="0"/>
          <w:sz w:val="24"/>
          <w:szCs w:val="24"/>
          <w:lang w:eastAsia="et-EE"/>
          <w14:ligatures w14:val="none"/>
        </w:rPr>
        <w:t xml:space="preserve"> järgmised komiteed: </w:t>
      </w:r>
    </w:p>
    <w:p w14:paraId="3E8A7A5F" w14:textId="46FA1065" w:rsidR="004E254B" w:rsidRPr="00FA634D"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 auditikomitee; </w:t>
      </w:r>
    </w:p>
    <w:p w14:paraId="678CC161" w14:textId="7AA31EA2" w:rsidR="004E254B" w:rsidRPr="00FA634D" w:rsidRDefault="76E195FF" w:rsidP="4FA6A224">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sz w:val="24"/>
          <w:szCs w:val="24"/>
          <w:lang w:eastAsia="et-EE"/>
        </w:rPr>
        <w:t>2</w:t>
      </w:r>
      <w:r w:rsidR="0F2E994C" w:rsidRPr="00FA634D">
        <w:rPr>
          <w:rFonts w:ascii="Times New Roman" w:eastAsia="Times New Roman" w:hAnsi="Times New Roman" w:cs="Times New Roman"/>
          <w:kern w:val="0"/>
          <w:sz w:val="24"/>
          <w:szCs w:val="24"/>
          <w:lang w:eastAsia="et-EE"/>
          <w14:ligatures w14:val="none"/>
        </w:rPr>
        <w:t xml:space="preserve">) krediidikomitee. </w:t>
      </w:r>
    </w:p>
    <w:p w14:paraId="77B7C4D7" w14:textId="4D47E309" w:rsidR="00F20C0C" w:rsidRPr="00FA634D"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(2) Kui see on proportsionaalne krediidiasutuse tegevuse laadi, ulatuse ja keerukuse astmega või </w:t>
      </w:r>
      <w:r w:rsidR="00B43288">
        <w:rPr>
          <w:rFonts w:ascii="Times New Roman" w:eastAsia="Times New Roman" w:hAnsi="Times New Roman" w:cs="Times New Roman"/>
          <w:kern w:val="0"/>
          <w:sz w:val="24"/>
          <w:szCs w:val="24"/>
          <w:lang w:eastAsia="et-EE"/>
          <w14:ligatures w14:val="none"/>
        </w:rPr>
        <w:t xml:space="preserve">kui </w:t>
      </w:r>
      <w:r w:rsidRPr="00FA634D">
        <w:rPr>
          <w:rFonts w:ascii="Times New Roman" w:eastAsia="Times New Roman" w:hAnsi="Times New Roman" w:cs="Times New Roman"/>
          <w:kern w:val="0"/>
          <w:sz w:val="24"/>
          <w:szCs w:val="24"/>
          <w:lang w:eastAsia="et-EE"/>
          <w14:ligatures w14:val="none"/>
        </w:rPr>
        <w:t xml:space="preserve">krediidiasutus </w:t>
      </w:r>
      <w:r w:rsidR="6F243BED" w:rsidRPr="00FA634D">
        <w:rPr>
          <w:rFonts w:ascii="Times New Roman" w:eastAsia="Times New Roman" w:hAnsi="Times New Roman" w:cs="Times New Roman"/>
          <w:kern w:val="0"/>
          <w:sz w:val="24"/>
          <w:szCs w:val="24"/>
          <w:lang w:eastAsia="et-EE"/>
          <w14:ligatures w14:val="none"/>
        </w:rPr>
        <w:t xml:space="preserve">on süsteemselt oluline, tuleb krediidiasutuses lisaks moodustada </w:t>
      </w:r>
      <w:r w:rsidR="76C61F98" w:rsidRPr="00FA634D">
        <w:rPr>
          <w:rFonts w:ascii="Times New Roman" w:eastAsia="Times New Roman" w:hAnsi="Times New Roman" w:cs="Times New Roman"/>
          <w:kern w:val="0"/>
          <w:sz w:val="24"/>
          <w:szCs w:val="24"/>
          <w:lang w:eastAsia="et-EE"/>
          <w14:ligatures w14:val="none"/>
        </w:rPr>
        <w:t>järgmised komiteed:</w:t>
      </w:r>
    </w:p>
    <w:p w14:paraId="78F7531C" w14:textId="5DE2FBDE" w:rsidR="00F20C0C" w:rsidRPr="00FA634D" w:rsidRDefault="76C61F9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 </w:t>
      </w:r>
      <w:r w:rsidR="6F243BED" w:rsidRPr="00FA634D">
        <w:rPr>
          <w:rFonts w:ascii="Times New Roman" w:eastAsia="Times New Roman" w:hAnsi="Times New Roman" w:cs="Times New Roman"/>
          <w:kern w:val="0"/>
          <w:sz w:val="24"/>
          <w:szCs w:val="24"/>
          <w:lang w:eastAsia="et-EE"/>
          <w14:ligatures w14:val="none"/>
        </w:rPr>
        <w:t>riskikomitee</w:t>
      </w:r>
      <w:r w:rsidRPr="00FA634D">
        <w:rPr>
          <w:rFonts w:ascii="Times New Roman" w:eastAsia="Times New Roman" w:hAnsi="Times New Roman" w:cs="Times New Roman"/>
          <w:kern w:val="0"/>
          <w:sz w:val="24"/>
          <w:szCs w:val="24"/>
          <w:lang w:eastAsia="et-EE"/>
          <w14:ligatures w14:val="none"/>
        </w:rPr>
        <w:t>;</w:t>
      </w:r>
    </w:p>
    <w:p w14:paraId="541FE418" w14:textId="18E66936" w:rsidR="00EA3110" w:rsidRPr="00FA634D" w:rsidRDefault="76C61F98"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2)</w:t>
      </w:r>
      <w:r w:rsidR="6F243BED" w:rsidRPr="00FA634D">
        <w:rPr>
          <w:rFonts w:ascii="Times New Roman" w:eastAsia="Times New Roman" w:hAnsi="Times New Roman" w:cs="Times New Roman"/>
          <w:kern w:val="0"/>
          <w:sz w:val="24"/>
          <w:szCs w:val="24"/>
          <w:lang w:eastAsia="et-EE"/>
          <w14:ligatures w14:val="none"/>
        </w:rPr>
        <w:t xml:space="preserve"> </w:t>
      </w:r>
      <w:proofErr w:type="spellStart"/>
      <w:r w:rsidR="6F243BED" w:rsidRPr="00FA634D">
        <w:rPr>
          <w:rFonts w:ascii="Times New Roman" w:eastAsia="Times New Roman" w:hAnsi="Times New Roman" w:cs="Times New Roman"/>
          <w:kern w:val="0"/>
          <w:sz w:val="24"/>
          <w:szCs w:val="24"/>
          <w:lang w:eastAsia="et-EE"/>
          <w14:ligatures w14:val="none"/>
        </w:rPr>
        <w:t>nomineerimiskomitee</w:t>
      </w:r>
      <w:proofErr w:type="spellEnd"/>
      <w:r w:rsidR="5F66E71D" w:rsidRPr="00FA634D">
        <w:rPr>
          <w:rFonts w:ascii="Times New Roman" w:eastAsia="Times New Roman" w:hAnsi="Times New Roman" w:cs="Times New Roman"/>
          <w:kern w:val="0"/>
          <w:sz w:val="24"/>
          <w:szCs w:val="24"/>
          <w:lang w:eastAsia="et-EE"/>
          <w14:ligatures w14:val="none"/>
        </w:rPr>
        <w:t>;</w:t>
      </w:r>
    </w:p>
    <w:p w14:paraId="5B587E17" w14:textId="5A5F0D17" w:rsidR="00664FA1" w:rsidRPr="00FA634D" w:rsidRDefault="6E32225C"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3) töö</w:t>
      </w:r>
      <w:r w:rsidR="76E195FF" w:rsidRPr="00FA634D">
        <w:rPr>
          <w:rFonts w:ascii="Times New Roman" w:eastAsia="Times New Roman" w:hAnsi="Times New Roman" w:cs="Times New Roman"/>
          <w:kern w:val="0"/>
          <w:sz w:val="24"/>
          <w:szCs w:val="24"/>
          <w:lang w:eastAsia="et-EE"/>
          <w14:ligatures w14:val="none"/>
        </w:rPr>
        <w:t>tasukomitee.</w:t>
      </w:r>
      <w:r w:rsidRPr="00FA634D">
        <w:rPr>
          <w:rFonts w:ascii="Times New Roman" w:eastAsia="Times New Roman" w:hAnsi="Times New Roman" w:cs="Times New Roman"/>
          <w:kern w:val="0"/>
          <w:sz w:val="24"/>
          <w:szCs w:val="24"/>
          <w:lang w:eastAsia="et-EE"/>
          <w14:ligatures w14:val="none"/>
        </w:rPr>
        <w:t xml:space="preserve"> </w:t>
      </w:r>
    </w:p>
    <w:p w14:paraId="6ED96B04" w14:textId="072B5BDA" w:rsidR="00196035" w:rsidRPr="00FA634D" w:rsidRDefault="2D48991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7F79844D" w:rsidRPr="00FA634D">
        <w:rPr>
          <w:rFonts w:ascii="Times New Roman" w:eastAsia="Times New Roman" w:hAnsi="Times New Roman" w:cs="Times New Roman"/>
          <w:kern w:val="0"/>
          <w:sz w:val="24"/>
          <w:szCs w:val="24"/>
          <w:lang w:eastAsia="et-EE"/>
          <w14:ligatures w14:val="none"/>
        </w:rPr>
        <w:t>3</w:t>
      </w:r>
      <w:r w:rsidRPr="00FA634D">
        <w:rPr>
          <w:rFonts w:ascii="Times New Roman" w:eastAsia="Times New Roman" w:hAnsi="Times New Roman" w:cs="Times New Roman"/>
          <w:kern w:val="0"/>
          <w:sz w:val="24"/>
          <w:szCs w:val="24"/>
          <w:lang w:eastAsia="et-EE"/>
          <w14:ligatures w14:val="none"/>
        </w:rPr>
        <w:t xml:space="preserve">) </w:t>
      </w:r>
      <w:r w:rsidR="3DC03982" w:rsidRPr="00FA634D">
        <w:rPr>
          <w:rFonts w:ascii="Times New Roman" w:eastAsia="Times New Roman" w:hAnsi="Times New Roman" w:cs="Times New Roman"/>
          <w:kern w:val="0"/>
          <w:sz w:val="24"/>
          <w:szCs w:val="24"/>
          <w:lang w:eastAsia="et-EE"/>
          <w14:ligatures w14:val="none"/>
        </w:rPr>
        <w:t xml:space="preserve">Auditikomitee, riskikomitee, </w:t>
      </w:r>
      <w:proofErr w:type="spellStart"/>
      <w:r w:rsidR="3DC03982" w:rsidRPr="00FA634D">
        <w:rPr>
          <w:rFonts w:ascii="Times New Roman" w:eastAsia="Times New Roman" w:hAnsi="Times New Roman" w:cs="Times New Roman"/>
          <w:kern w:val="0"/>
          <w:sz w:val="24"/>
          <w:szCs w:val="24"/>
          <w:lang w:eastAsia="et-EE"/>
          <w14:ligatures w14:val="none"/>
        </w:rPr>
        <w:t>nomineerimiskomitee</w:t>
      </w:r>
      <w:proofErr w:type="spellEnd"/>
      <w:r w:rsidR="3DC03982" w:rsidRPr="00FA634D">
        <w:rPr>
          <w:rFonts w:ascii="Times New Roman" w:eastAsia="Times New Roman" w:hAnsi="Times New Roman" w:cs="Times New Roman"/>
          <w:kern w:val="0"/>
          <w:sz w:val="24"/>
          <w:szCs w:val="24"/>
          <w:lang w:eastAsia="et-EE"/>
          <w14:ligatures w14:val="none"/>
        </w:rPr>
        <w:t xml:space="preserve"> ja töötasukomitee </w:t>
      </w:r>
      <w:r w:rsidRPr="00FA634D">
        <w:rPr>
          <w:rFonts w:ascii="Times New Roman" w:eastAsia="Times New Roman" w:hAnsi="Times New Roman" w:cs="Times New Roman"/>
          <w:kern w:val="0"/>
          <w:sz w:val="24"/>
          <w:szCs w:val="24"/>
          <w:lang w:eastAsia="et-EE"/>
          <w14:ligatures w14:val="none"/>
        </w:rPr>
        <w:t>moodustatakse nõukogu liikmetest</w:t>
      </w:r>
      <w:r w:rsidR="1AFB2BE6" w:rsidRPr="00FA634D">
        <w:rPr>
          <w:rFonts w:ascii="Times New Roman" w:eastAsia="Times New Roman" w:hAnsi="Times New Roman" w:cs="Times New Roman"/>
          <w:kern w:val="0"/>
          <w:sz w:val="24"/>
          <w:szCs w:val="24"/>
          <w:lang w:eastAsia="et-EE"/>
          <w14:ligatures w14:val="none"/>
        </w:rPr>
        <w:t>, sealhulgas</w:t>
      </w:r>
      <w:r w:rsidR="4C80E7F5" w:rsidRPr="00FA634D">
        <w:rPr>
          <w:rFonts w:ascii="Times New Roman" w:eastAsia="Times New Roman" w:hAnsi="Times New Roman" w:cs="Times New Roman"/>
          <w:kern w:val="0"/>
          <w:sz w:val="24"/>
          <w:szCs w:val="24"/>
          <w:lang w:eastAsia="et-EE"/>
          <w14:ligatures w14:val="none"/>
        </w:rPr>
        <w:t xml:space="preserve"> sõltumatutest </w:t>
      </w:r>
      <w:r w:rsidR="1AFB2BE6" w:rsidRPr="00FA634D">
        <w:rPr>
          <w:rFonts w:ascii="Times New Roman" w:eastAsia="Times New Roman" w:hAnsi="Times New Roman" w:cs="Times New Roman"/>
          <w:kern w:val="0"/>
          <w:sz w:val="24"/>
          <w:szCs w:val="24"/>
          <w:lang w:eastAsia="et-EE"/>
          <w14:ligatures w14:val="none"/>
        </w:rPr>
        <w:t>nõukogu liikmetest</w:t>
      </w:r>
      <w:r w:rsidRPr="00FA634D">
        <w:rPr>
          <w:rFonts w:ascii="Times New Roman" w:eastAsia="Times New Roman" w:hAnsi="Times New Roman" w:cs="Times New Roman"/>
          <w:kern w:val="0"/>
          <w:sz w:val="24"/>
          <w:szCs w:val="24"/>
          <w:lang w:eastAsia="et-EE"/>
          <w14:ligatures w14:val="none"/>
        </w:rPr>
        <w:t xml:space="preserve">, juhul kui käesolevas seaduses ei ole sätestatud teisiti. </w:t>
      </w:r>
    </w:p>
    <w:p w14:paraId="5616100D" w14:textId="039CACE8" w:rsidR="00664FA1" w:rsidRPr="00FA634D" w:rsidRDefault="66794E3D" w:rsidP="14D1E9C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7F79844D" w:rsidRPr="00FA634D">
        <w:rPr>
          <w:rFonts w:ascii="Times New Roman" w:eastAsia="Times New Roman" w:hAnsi="Times New Roman" w:cs="Times New Roman"/>
          <w:kern w:val="0"/>
          <w:sz w:val="24"/>
          <w:szCs w:val="24"/>
          <w:lang w:eastAsia="et-EE"/>
          <w14:ligatures w14:val="none"/>
        </w:rPr>
        <w:t>4</w:t>
      </w:r>
      <w:r w:rsidRPr="00FA634D">
        <w:rPr>
          <w:rFonts w:ascii="Times New Roman" w:eastAsia="Times New Roman" w:hAnsi="Times New Roman" w:cs="Times New Roman"/>
          <w:kern w:val="0"/>
          <w:sz w:val="24"/>
          <w:szCs w:val="24"/>
          <w:lang w:eastAsia="et-EE"/>
          <w14:ligatures w14:val="none"/>
        </w:rPr>
        <w:t xml:space="preserve">) </w:t>
      </w:r>
      <w:r w:rsidR="4C80E7F5" w:rsidRPr="00FA634D">
        <w:rPr>
          <w:rFonts w:ascii="Times New Roman" w:eastAsia="Times New Roman" w:hAnsi="Times New Roman" w:cs="Times New Roman"/>
          <w:sz w:val="24"/>
          <w:szCs w:val="24"/>
        </w:rPr>
        <w:t>Auditikomitee liikmeteks võivad nõukogu liikmete asemel olla ka muud nõukogu määratud isikud, välja arvatud krediidiasutuse juhatuse liikmed ja krediidiasutuse töötajad.</w:t>
      </w:r>
    </w:p>
    <w:p w14:paraId="76488B50" w14:textId="6B97357D" w:rsidR="00196035" w:rsidRPr="00FA634D" w:rsidRDefault="66794E3D" w:rsidP="4FA6A224">
      <w:pPr>
        <w:spacing w:after="0" w:line="240" w:lineRule="auto"/>
        <w:jc w:val="both"/>
        <w:rPr>
          <w:rFonts w:ascii="Times New Roman" w:eastAsia="Times New Roman" w:hAnsi="Times New Roman" w:cs="Times New Roman"/>
          <w:sz w:val="24"/>
          <w:szCs w:val="24"/>
          <w:lang w:eastAsia="et-EE"/>
        </w:rPr>
      </w:pPr>
      <w:r w:rsidRPr="00FA634D">
        <w:rPr>
          <w:rFonts w:ascii="Times New Roman" w:eastAsia="Times New Roman" w:hAnsi="Times New Roman" w:cs="Times New Roman"/>
          <w:kern w:val="0"/>
          <w:sz w:val="24"/>
          <w:szCs w:val="24"/>
          <w:lang w:eastAsia="et-EE"/>
          <w14:ligatures w14:val="none"/>
        </w:rPr>
        <w:t>(</w:t>
      </w:r>
      <w:r w:rsidR="7F79844D" w:rsidRPr="00FA634D">
        <w:rPr>
          <w:rFonts w:ascii="Times New Roman" w:eastAsia="Times New Roman" w:hAnsi="Times New Roman" w:cs="Times New Roman"/>
          <w:kern w:val="0"/>
          <w:sz w:val="24"/>
          <w:szCs w:val="24"/>
          <w:lang w:eastAsia="et-EE"/>
          <w14:ligatures w14:val="none"/>
        </w:rPr>
        <w:t>5</w:t>
      </w:r>
      <w:r w:rsidRPr="00FA634D">
        <w:rPr>
          <w:rFonts w:ascii="Times New Roman" w:eastAsia="Times New Roman" w:hAnsi="Times New Roman" w:cs="Times New Roman"/>
          <w:kern w:val="0"/>
          <w:sz w:val="24"/>
          <w:szCs w:val="24"/>
          <w:lang w:eastAsia="et-EE"/>
          <w14:ligatures w14:val="none"/>
        </w:rPr>
        <w:t xml:space="preserve">) Krediidikomitee </w:t>
      </w:r>
      <w:r w:rsidR="3DC03982" w:rsidRPr="00FA634D">
        <w:rPr>
          <w:rFonts w:ascii="Times New Roman" w:eastAsia="Times New Roman" w:hAnsi="Times New Roman" w:cs="Times New Roman"/>
          <w:kern w:val="0"/>
          <w:sz w:val="24"/>
          <w:szCs w:val="24"/>
          <w:lang w:eastAsia="et-EE"/>
          <w14:ligatures w14:val="none"/>
        </w:rPr>
        <w:t>moodustatakse</w:t>
      </w:r>
      <w:r w:rsidRPr="00FA634D">
        <w:rPr>
          <w:rFonts w:ascii="Times New Roman" w:eastAsia="Times New Roman" w:hAnsi="Times New Roman" w:cs="Times New Roman"/>
          <w:kern w:val="0"/>
          <w:sz w:val="24"/>
          <w:szCs w:val="24"/>
          <w:lang w:eastAsia="et-EE"/>
          <w14:ligatures w14:val="none"/>
        </w:rPr>
        <w:t xml:space="preserve"> krediidiasutuse juhatuse </w:t>
      </w:r>
      <w:r w:rsidR="3DC03982" w:rsidRPr="00FA634D">
        <w:rPr>
          <w:rFonts w:ascii="Times New Roman" w:eastAsia="Times New Roman" w:hAnsi="Times New Roman" w:cs="Times New Roman"/>
          <w:kern w:val="0"/>
          <w:sz w:val="24"/>
          <w:szCs w:val="24"/>
          <w:lang w:eastAsia="et-EE"/>
          <w14:ligatures w14:val="none"/>
        </w:rPr>
        <w:t xml:space="preserve">liikmetest või </w:t>
      </w:r>
      <w:r w:rsidR="60BBE0B3" w:rsidRPr="00FA634D">
        <w:rPr>
          <w:rFonts w:ascii="Times New Roman" w:eastAsia="Times New Roman" w:hAnsi="Times New Roman" w:cs="Times New Roman"/>
          <w:kern w:val="0"/>
          <w:sz w:val="24"/>
          <w:szCs w:val="24"/>
          <w:lang w:eastAsia="et-EE"/>
          <w14:ligatures w14:val="none"/>
        </w:rPr>
        <w:t xml:space="preserve">krediidiasutuse </w:t>
      </w:r>
      <w:r w:rsidR="3DC03982" w:rsidRPr="00FA634D">
        <w:rPr>
          <w:rFonts w:ascii="Times New Roman" w:eastAsia="Times New Roman" w:hAnsi="Times New Roman" w:cs="Times New Roman"/>
          <w:kern w:val="0"/>
          <w:sz w:val="24"/>
          <w:szCs w:val="24"/>
          <w:lang w:eastAsia="et-EE"/>
          <w14:ligatures w14:val="none"/>
        </w:rPr>
        <w:t>töötajatest. K</w:t>
      </w:r>
      <w:r w:rsidR="5FCE54E8" w:rsidRPr="00FA634D">
        <w:rPr>
          <w:rFonts w:ascii="Times New Roman" w:eastAsia="Times New Roman" w:hAnsi="Times New Roman" w:cs="Times New Roman"/>
          <w:kern w:val="0"/>
          <w:sz w:val="24"/>
          <w:szCs w:val="24"/>
          <w:lang w:eastAsia="et-EE"/>
          <w14:ligatures w14:val="none"/>
        </w:rPr>
        <w:t xml:space="preserve">rediidiasutuse juhatuse </w:t>
      </w:r>
      <w:r w:rsidR="249C0247" w:rsidRPr="00FA634D">
        <w:rPr>
          <w:rFonts w:ascii="Times New Roman" w:eastAsia="Times New Roman" w:hAnsi="Times New Roman" w:cs="Times New Roman"/>
          <w:kern w:val="0"/>
          <w:sz w:val="24"/>
          <w:szCs w:val="24"/>
          <w:lang w:eastAsia="et-EE"/>
          <w14:ligatures w14:val="none"/>
        </w:rPr>
        <w:t xml:space="preserve">esimees </w:t>
      </w:r>
      <w:r w:rsidRPr="00FA634D">
        <w:rPr>
          <w:rFonts w:ascii="Times New Roman" w:eastAsia="Times New Roman" w:hAnsi="Times New Roman" w:cs="Times New Roman"/>
          <w:kern w:val="0"/>
          <w:sz w:val="24"/>
          <w:szCs w:val="24"/>
          <w:lang w:eastAsia="et-EE"/>
          <w14:ligatures w14:val="none"/>
        </w:rPr>
        <w:t xml:space="preserve">ei tohi olla krediidikomitee esimees </w:t>
      </w:r>
      <w:r w:rsidR="5DE97636" w:rsidRPr="00FA634D">
        <w:rPr>
          <w:rFonts w:ascii="Times New Roman" w:eastAsia="Times New Roman" w:hAnsi="Times New Roman" w:cs="Times New Roman"/>
          <w:sz w:val="24"/>
          <w:szCs w:val="24"/>
          <w:lang w:eastAsia="et-EE"/>
        </w:rPr>
        <w:t xml:space="preserve">ega </w:t>
      </w:r>
      <w:r w:rsidR="6A547326" w:rsidRPr="00FA634D">
        <w:rPr>
          <w:rFonts w:ascii="Times New Roman" w:eastAsia="Times New Roman" w:hAnsi="Times New Roman" w:cs="Times New Roman"/>
          <w:sz w:val="24"/>
          <w:szCs w:val="24"/>
          <w:lang w:eastAsia="et-EE"/>
        </w:rPr>
        <w:t xml:space="preserve">juhtida </w:t>
      </w:r>
      <w:r w:rsidR="00BB46DB">
        <w:rPr>
          <w:rFonts w:ascii="Times New Roman" w:eastAsia="Times New Roman" w:hAnsi="Times New Roman" w:cs="Times New Roman"/>
          <w:kern w:val="0"/>
          <w:sz w:val="24"/>
          <w:szCs w:val="24"/>
          <w:lang w:eastAsia="et-EE"/>
          <w14:ligatures w14:val="none"/>
        </w:rPr>
        <w:t>selle komitee</w:t>
      </w:r>
      <w:r w:rsidRPr="00FA634D">
        <w:rPr>
          <w:rFonts w:ascii="Times New Roman" w:eastAsia="Times New Roman" w:hAnsi="Times New Roman" w:cs="Times New Roman"/>
          <w:kern w:val="0"/>
          <w:sz w:val="24"/>
          <w:szCs w:val="24"/>
          <w:lang w:eastAsia="et-EE"/>
          <w14:ligatures w14:val="none"/>
        </w:rPr>
        <w:t xml:space="preserve"> istungit</w:t>
      </w:r>
      <w:r w:rsidR="0879F0F4" w:rsidRPr="00FA634D">
        <w:rPr>
          <w:rFonts w:ascii="Times New Roman" w:eastAsia="Times New Roman" w:hAnsi="Times New Roman" w:cs="Times New Roman"/>
          <w:kern w:val="0"/>
          <w:sz w:val="24"/>
          <w:szCs w:val="24"/>
          <w:lang w:eastAsia="et-EE"/>
          <w14:ligatures w14:val="none"/>
        </w:rPr>
        <w:t xml:space="preserve"> esimehe äraoleku korral</w:t>
      </w:r>
      <w:r w:rsidRPr="00FA634D">
        <w:rPr>
          <w:rFonts w:ascii="Times New Roman" w:eastAsia="Times New Roman" w:hAnsi="Times New Roman" w:cs="Times New Roman"/>
          <w:kern w:val="0"/>
          <w:sz w:val="24"/>
          <w:szCs w:val="24"/>
          <w:lang w:eastAsia="et-EE"/>
          <w14:ligatures w14:val="none"/>
        </w:rPr>
        <w:t>.</w:t>
      </w:r>
      <w:r w:rsidR="60BBE0B3" w:rsidRPr="00FA634D">
        <w:rPr>
          <w:rFonts w:ascii="Times New Roman" w:eastAsia="Times New Roman" w:hAnsi="Times New Roman" w:cs="Times New Roman"/>
          <w:kern w:val="0"/>
          <w:sz w:val="24"/>
          <w:szCs w:val="24"/>
          <w:lang w:eastAsia="et-EE"/>
          <w14:ligatures w14:val="none"/>
        </w:rPr>
        <w:t xml:space="preserve"> </w:t>
      </w:r>
      <w:bookmarkStart w:id="281" w:name="_Hlk196483051"/>
      <w:r w:rsidR="60BBE0B3" w:rsidRPr="00FA634D">
        <w:rPr>
          <w:rFonts w:ascii="Times New Roman" w:eastAsia="Times New Roman" w:hAnsi="Times New Roman" w:cs="Times New Roman"/>
          <w:kern w:val="0"/>
          <w:sz w:val="24"/>
          <w:szCs w:val="24"/>
          <w:lang w:eastAsia="et-EE"/>
          <w14:ligatures w14:val="none"/>
        </w:rPr>
        <w:t>Vähemalt pooled ühistupanga krediidikomitee liikmed peavad olema ühistupanga liikmed või ühistupanga liikmete esindajad.</w:t>
      </w:r>
    </w:p>
    <w:p w14:paraId="762C2C6F" w14:textId="62DDE218" w:rsidR="002626C3" w:rsidRPr="00FA634D" w:rsidRDefault="337163F7" w:rsidP="002626C3">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7F79844D" w:rsidRPr="1BD68A4A">
        <w:rPr>
          <w:rFonts w:ascii="Times New Roman" w:eastAsia="Times New Roman" w:hAnsi="Times New Roman" w:cs="Times New Roman"/>
          <w:sz w:val="24"/>
          <w:szCs w:val="24"/>
        </w:rPr>
        <w:t>6</w:t>
      </w:r>
      <w:r w:rsidRPr="1BD68A4A">
        <w:rPr>
          <w:rFonts w:ascii="Times New Roman" w:eastAsia="Times New Roman" w:hAnsi="Times New Roman" w:cs="Times New Roman"/>
          <w:sz w:val="24"/>
          <w:szCs w:val="24"/>
        </w:rPr>
        <w:t xml:space="preserve">) Riskikomitee liikmetel peavad olema vajalikud teadmised, oskused ja kogemused, et mõista </w:t>
      </w:r>
      <w:r w:rsidR="037BD7F1"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pidevalt jälgida krediidiasutuse riskijuhtimise põhimõtteid ja riskitaluvust.</w:t>
      </w:r>
    </w:p>
    <w:bookmarkEnd w:id="281"/>
    <w:p w14:paraId="4A8C770A" w14:textId="224F1209" w:rsidR="00543384" w:rsidRPr="00FA634D" w:rsidRDefault="7F79844D" w:rsidP="4FA6A22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1BD68A4A">
        <w:rPr>
          <w:rFonts w:ascii="Times New Roman" w:eastAsia="Times New Roman" w:hAnsi="Times New Roman" w:cs="Times New Roman"/>
          <w:sz w:val="24"/>
          <w:szCs w:val="24"/>
        </w:rPr>
        <w:t>(7) Krediidiasutuses, mis on väike ja mittekeerukas</w:t>
      </w:r>
      <w:r w:rsidR="21DC0B26" w:rsidRPr="1BD68A4A">
        <w:rPr>
          <w:rFonts w:ascii="Times New Roman" w:eastAsia="Times New Roman" w:hAnsi="Times New Roman" w:cs="Times New Roman"/>
          <w:sz w:val="24"/>
          <w:szCs w:val="24"/>
        </w:rPr>
        <w:t xml:space="preserve"> ning </w:t>
      </w:r>
      <w:r w:rsidR="00E75784" w:rsidRPr="1BD68A4A">
        <w:rPr>
          <w:rFonts w:ascii="Times New Roman" w:eastAsia="Times New Roman" w:hAnsi="Times New Roman" w:cs="Times New Roman"/>
          <w:sz w:val="24"/>
          <w:szCs w:val="24"/>
        </w:rPr>
        <w:t xml:space="preserve">milles on </w:t>
      </w:r>
      <w:r w:rsidR="21DC0B26" w:rsidRPr="1BD68A4A">
        <w:rPr>
          <w:rFonts w:ascii="Times New Roman" w:eastAsia="Times New Roman" w:hAnsi="Times New Roman" w:cs="Times New Roman"/>
          <w:sz w:val="24"/>
          <w:szCs w:val="24"/>
        </w:rPr>
        <w:t>välditud huvide konfliktide tekkimi</w:t>
      </w:r>
      <w:r w:rsidR="00E75784" w:rsidRPr="1BD68A4A">
        <w:rPr>
          <w:rFonts w:ascii="Times New Roman" w:eastAsia="Times New Roman" w:hAnsi="Times New Roman" w:cs="Times New Roman"/>
          <w:sz w:val="24"/>
          <w:szCs w:val="24"/>
        </w:rPr>
        <w:t>st</w:t>
      </w:r>
      <w:r w:rsidRPr="1BD68A4A">
        <w:rPr>
          <w:rFonts w:ascii="Times New Roman" w:eastAsia="Times New Roman" w:hAnsi="Times New Roman" w:cs="Times New Roman"/>
          <w:sz w:val="24"/>
          <w:szCs w:val="24"/>
        </w:rPr>
        <w:t xml:space="preserve">, võib </w:t>
      </w:r>
      <w:r w:rsidR="00B91EBF" w:rsidRPr="1BD68A4A">
        <w:rPr>
          <w:rFonts w:ascii="Times New Roman" w:eastAsia="Times New Roman" w:hAnsi="Times New Roman" w:cs="Times New Roman"/>
          <w:sz w:val="24"/>
          <w:szCs w:val="24"/>
        </w:rPr>
        <w:t>ühendada</w:t>
      </w:r>
      <w:ins w:id="282" w:author="Merike Koppel - JUSTDIGI" w:date="2025-12-29T12:12:00Z" w16du:dateUtc="2025-12-29T10:12:00Z">
        <w:r w:rsidR="00B60589">
          <w:rPr>
            <w:rFonts w:ascii="Times New Roman" w:eastAsia="Times New Roman" w:hAnsi="Times New Roman" w:cs="Times New Roman"/>
            <w:sz w:val="24"/>
            <w:szCs w:val="24"/>
          </w:rPr>
          <w:t xml:space="preserve"> omavahel</w:t>
        </w:r>
      </w:ins>
      <w:r w:rsidR="00B91EBF"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riskikomitee ja auditikomitee </w:t>
      </w:r>
      <w:r w:rsidR="21DC0B26" w:rsidRPr="1BD68A4A">
        <w:rPr>
          <w:rFonts w:ascii="Times New Roman" w:eastAsia="Times New Roman" w:hAnsi="Times New Roman" w:cs="Times New Roman"/>
          <w:sz w:val="24"/>
          <w:szCs w:val="24"/>
        </w:rPr>
        <w:t xml:space="preserve">ning </w:t>
      </w:r>
      <w:proofErr w:type="spellStart"/>
      <w:r w:rsidR="46C69783" w:rsidRPr="1BD68A4A">
        <w:rPr>
          <w:rFonts w:ascii="Times New Roman" w:eastAsia="Times New Roman" w:hAnsi="Times New Roman" w:cs="Times New Roman"/>
          <w:sz w:val="24"/>
          <w:szCs w:val="24"/>
        </w:rPr>
        <w:t>nomineerimiskomitee</w:t>
      </w:r>
      <w:proofErr w:type="spellEnd"/>
      <w:r w:rsidR="46C69783" w:rsidRPr="1BD68A4A">
        <w:rPr>
          <w:rFonts w:ascii="Times New Roman" w:eastAsia="Times New Roman" w:hAnsi="Times New Roman" w:cs="Times New Roman"/>
          <w:sz w:val="24"/>
          <w:szCs w:val="24"/>
        </w:rPr>
        <w:t xml:space="preserve"> ja töötasukomitee</w:t>
      </w:r>
      <w:r w:rsidRPr="1BD68A4A">
        <w:rPr>
          <w:rFonts w:ascii="Times New Roman" w:eastAsia="Times New Roman" w:hAnsi="Times New Roman" w:cs="Times New Roman"/>
          <w:sz w:val="24"/>
          <w:szCs w:val="24"/>
        </w:rPr>
        <w:t>. Sellisel juhul peavad komitee liikmetel olema mõlema komitee ülesannete täitmiseks vajalikud teadmised, oskused ja kogemused.</w:t>
      </w:r>
      <w:r w:rsidR="46C69783" w:rsidRPr="1BD68A4A">
        <w:rPr>
          <w:rFonts w:ascii="Times New Roman" w:eastAsia="Times New Roman" w:hAnsi="Times New Roman" w:cs="Times New Roman"/>
          <w:sz w:val="24"/>
          <w:szCs w:val="24"/>
        </w:rPr>
        <w:t xml:space="preserve"> Krediidiasutus peab komiteede ühendamist Finantsinspektsiooni</w:t>
      </w:r>
      <w:ins w:id="283" w:author="Merike Koppel - JUSTDIGI" w:date="2025-12-29T12:12:00Z" w16du:dateUtc="2025-12-29T10:12:00Z">
        <w:r w:rsidR="00B60589">
          <w:rPr>
            <w:rFonts w:ascii="Times New Roman" w:eastAsia="Times New Roman" w:hAnsi="Times New Roman" w:cs="Times New Roman"/>
            <w:sz w:val="24"/>
            <w:szCs w:val="24"/>
          </w:rPr>
          <w:t>le</w:t>
        </w:r>
      </w:ins>
      <w:del w:id="284" w:author="Merike Koppel - JUSTDIGI" w:date="2025-12-29T12:12:00Z" w16du:dateUtc="2025-12-29T10:12:00Z">
        <w:r w:rsidR="46C69783" w:rsidRPr="1BD68A4A" w:rsidDel="00B60589">
          <w:rPr>
            <w:rFonts w:ascii="Times New Roman" w:eastAsia="Times New Roman" w:hAnsi="Times New Roman" w:cs="Times New Roman"/>
            <w:sz w:val="24"/>
            <w:szCs w:val="24"/>
          </w:rPr>
          <w:delText xml:space="preserve"> jaoks</w:delText>
        </w:r>
      </w:del>
      <w:r w:rsidR="46C69783" w:rsidRPr="1BD68A4A">
        <w:rPr>
          <w:rFonts w:ascii="Times New Roman" w:eastAsia="Times New Roman" w:hAnsi="Times New Roman" w:cs="Times New Roman"/>
          <w:sz w:val="24"/>
          <w:szCs w:val="24"/>
        </w:rPr>
        <w:t xml:space="preserve"> eraldi põhjendama.</w:t>
      </w:r>
    </w:p>
    <w:p w14:paraId="534DFFDB" w14:textId="26866FC7" w:rsidR="00664FA1" w:rsidRPr="00FA634D" w:rsidRDefault="2D48991A" w:rsidP="00464A6C">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lastRenderedPageBreak/>
        <w:t>(</w:t>
      </w:r>
      <w:r w:rsidR="337163F7" w:rsidRPr="00FA634D">
        <w:rPr>
          <w:rFonts w:ascii="Times New Roman" w:eastAsia="Times New Roman" w:hAnsi="Times New Roman" w:cs="Times New Roman"/>
          <w:sz w:val="24"/>
          <w:szCs w:val="24"/>
          <w:lang w:eastAsia="et-EE"/>
        </w:rPr>
        <w:t>8</w:t>
      </w:r>
      <w:r w:rsidRPr="00FA634D">
        <w:rPr>
          <w:rFonts w:ascii="Times New Roman" w:eastAsia="Times New Roman" w:hAnsi="Times New Roman" w:cs="Times New Roman"/>
          <w:kern w:val="0"/>
          <w:sz w:val="24"/>
          <w:szCs w:val="24"/>
          <w:lang w:eastAsia="et-EE"/>
          <w14:ligatures w14:val="none"/>
        </w:rPr>
        <w:t xml:space="preserve">) </w:t>
      </w:r>
      <w:r w:rsidR="13BCEBE1" w:rsidRPr="00FA634D">
        <w:rPr>
          <w:rFonts w:ascii="Times New Roman" w:eastAsia="Times New Roman" w:hAnsi="Times New Roman" w:cs="Times New Roman"/>
          <w:kern w:val="0"/>
          <w:sz w:val="24"/>
          <w:szCs w:val="24"/>
          <w:lang w:eastAsia="et-EE"/>
          <w14:ligatures w14:val="none"/>
        </w:rPr>
        <w:t>Käesoleva</w:t>
      </w:r>
      <w:del w:id="285" w:author="Merike Koppel - JUSTDIGI" w:date="2025-12-29T12:12:00Z" w16du:dateUtc="2025-12-29T10:12:00Z">
        <w:r w:rsidR="13BCEBE1" w:rsidRPr="00FA634D" w:rsidDel="00B60589">
          <w:rPr>
            <w:rFonts w:ascii="Times New Roman" w:eastAsia="Times New Roman" w:hAnsi="Times New Roman" w:cs="Times New Roman"/>
            <w:kern w:val="0"/>
            <w:sz w:val="24"/>
            <w:szCs w:val="24"/>
            <w:lang w:eastAsia="et-EE"/>
            <w14:ligatures w14:val="none"/>
          </w:rPr>
          <w:delText>s</w:delText>
        </w:r>
      </w:del>
      <w:r w:rsidR="13BCEBE1" w:rsidRPr="00FA634D">
        <w:rPr>
          <w:rFonts w:ascii="Times New Roman" w:eastAsia="Times New Roman" w:hAnsi="Times New Roman" w:cs="Times New Roman"/>
          <w:kern w:val="0"/>
          <w:sz w:val="24"/>
          <w:szCs w:val="24"/>
          <w:lang w:eastAsia="et-EE"/>
          <w14:ligatures w14:val="none"/>
        </w:rPr>
        <w:t xml:space="preserve"> paragrahvi</w:t>
      </w:r>
      <w:r w:rsidR="7F79844D" w:rsidRPr="00FA634D">
        <w:rPr>
          <w:rFonts w:ascii="Times New Roman" w:eastAsia="Times New Roman" w:hAnsi="Times New Roman" w:cs="Times New Roman"/>
          <w:kern w:val="0"/>
          <w:sz w:val="24"/>
          <w:szCs w:val="24"/>
          <w:lang w:eastAsia="et-EE"/>
          <w14:ligatures w14:val="none"/>
        </w:rPr>
        <w:t xml:space="preserve"> lõigetes 1 ja 2</w:t>
      </w:r>
      <w:r w:rsidR="13BCEBE1" w:rsidRPr="00FA634D">
        <w:rPr>
          <w:rFonts w:ascii="Times New Roman" w:eastAsia="Times New Roman" w:hAnsi="Times New Roman" w:cs="Times New Roman"/>
          <w:kern w:val="0"/>
          <w:sz w:val="24"/>
          <w:szCs w:val="24"/>
          <w:lang w:eastAsia="et-EE"/>
          <w14:ligatures w14:val="none"/>
        </w:rPr>
        <w:t xml:space="preserve"> sätestatud </w:t>
      </w:r>
      <w:bookmarkStart w:id="286" w:name="_Hlk196483746"/>
      <w:r w:rsidR="13BCEBE1" w:rsidRPr="00FA634D">
        <w:rPr>
          <w:rFonts w:ascii="Times New Roman" w:eastAsia="Times New Roman" w:hAnsi="Times New Roman" w:cs="Times New Roman"/>
          <w:kern w:val="0"/>
          <w:sz w:val="24"/>
          <w:szCs w:val="24"/>
          <w:lang w:eastAsia="et-EE"/>
          <w14:ligatures w14:val="none"/>
        </w:rPr>
        <w:t xml:space="preserve">komiteede </w:t>
      </w:r>
      <w:r w:rsidR="0D592DFA" w:rsidRPr="00FA634D">
        <w:rPr>
          <w:rFonts w:ascii="Times New Roman" w:eastAsia="Times New Roman" w:hAnsi="Times New Roman" w:cs="Times New Roman"/>
          <w:sz w:val="24"/>
          <w:szCs w:val="24"/>
          <w:lang w:eastAsia="et-EE"/>
        </w:rPr>
        <w:t>moodustamise täpsemad alused</w:t>
      </w:r>
      <w:r w:rsidRPr="00FA634D">
        <w:rPr>
          <w:rFonts w:ascii="Times New Roman" w:eastAsia="Times New Roman" w:hAnsi="Times New Roman" w:cs="Times New Roman"/>
          <w:kern w:val="0"/>
          <w:sz w:val="24"/>
          <w:szCs w:val="24"/>
          <w:lang w:eastAsia="et-EE"/>
          <w14:ligatures w14:val="none"/>
        </w:rPr>
        <w:t xml:space="preserve"> määratakse kindlaks krediidiasutuse </w:t>
      </w:r>
      <w:proofErr w:type="spellStart"/>
      <w:r w:rsidRPr="00FA634D">
        <w:rPr>
          <w:rFonts w:ascii="Times New Roman" w:eastAsia="Times New Roman" w:hAnsi="Times New Roman" w:cs="Times New Roman"/>
          <w:kern w:val="0"/>
          <w:sz w:val="24"/>
          <w:szCs w:val="24"/>
          <w:lang w:eastAsia="et-EE"/>
          <w14:ligatures w14:val="none"/>
        </w:rPr>
        <w:t>sise</w:t>
      </w:r>
      <w:proofErr w:type="spellEnd"/>
      <w:r w:rsidRPr="00FA634D">
        <w:rPr>
          <w:rFonts w:ascii="Times New Roman" w:eastAsia="Times New Roman" w:hAnsi="Times New Roman" w:cs="Times New Roman"/>
          <w:kern w:val="0"/>
          <w:sz w:val="24"/>
          <w:szCs w:val="24"/>
          <w:lang w:eastAsia="et-EE"/>
          <w14:ligatures w14:val="none"/>
        </w:rPr>
        <w:t>-eeskirjades ja protseduurireeglites.</w:t>
      </w:r>
      <w:bookmarkEnd w:id="286"/>
    </w:p>
    <w:p w14:paraId="1D05B58D" w14:textId="487A5D6A" w:rsidR="008C4179" w:rsidRPr="00FA634D" w:rsidRDefault="008C4179"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(9) Käesolevas paragrahvis sätestatu ei välista krediidiasutuses muude komiteede moodustamist.</w:t>
      </w:r>
    </w:p>
    <w:p w14:paraId="72677459" w14:textId="77777777" w:rsidR="00A85ABF" w:rsidRPr="00FA634D" w:rsidRDefault="00A85ABF" w:rsidP="00464A6C">
      <w:pPr>
        <w:spacing w:after="0" w:line="240" w:lineRule="auto"/>
        <w:jc w:val="both"/>
        <w:rPr>
          <w:rFonts w:ascii="Times New Roman" w:hAnsi="Times New Roman" w:cs="Times New Roman"/>
          <w:sz w:val="24"/>
          <w:szCs w:val="24"/>
        </w:rPr>
      </w:pPr>
    </w:p>
    <w:p w14:paraId="16C0CB59" w14:textId="22A23D9B" w:rsidR="00543384" w:rsidRPr="00FA634D" w:rsidRDefault="2D48991A"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58. </w:t>
      </w:r>
      <w:r w:rsidR="661B6141" w:rsidRPr="1BD68A4A">
        <w:rPr>
          <w:rFonts w:ascii="Times New Roman" w:hAnsi="Times New Roman" w:cs="Times New Roman"/>
          <w:b/>
          <w:bCs/>
          <w:sz w:val="24"/>
          <w:szCs w:val="24"/>
        </w:rPr>
        <w:t>K</w:t>
      </w:r>
      <w:r w:rsidRPr="1BD68A4A">
        <w:rPr>
          <w:rFonts w:ascii="Times New Roman" w:hAnsi="Times New Roman" w:cs="Times New Roman"/>
          <w:b/>
          <w:bCs/>
          <w:sz w:val="24"/>
          <w:szCs w:val="24"/>
        </w:rPr>
        <w:t xml:space="preserve">omiteede </w:t>
      </w:r>
      <w:r w:rsidR="661B6141" w:rsidRPr="1BD68A4A">
        <w:rPr>
          <w:rFonts w:ascii="Times New Roman" w:hAnsi="Times New Roman" w:cs="Times New Roman"/>
          <w:b/>
          <w:bCs/>
          <w:sz w:val="24"/>
          <w:szCs w:val="24"/>
        </w:rPr>
        <w:t>ülesanded</w:t>
      </w:r>
      <w:r w:rsidRPr="1BD68A4A">
        <w:rPr>
          <w:rFonts w:ascii="Times New Roman" w:hAnsi="Times New Roman" w:cs="Times New Roman"/>
          <w:b/>
          <w:bCs/>
          <w:sz w:val="24"/>
          <w:szCs w:val="24"/>
        </w:rPr>
        <w:t xml:space="preserve"> </w:t>
      </w:r>
    </w:p>
    <w:p w14:paraId="77F66D39" w14:textId="1C1548CD" w:rsidR="007109F3" w:rsidRPr="00FA634D" w:rsidRDefault="2D48991A" w:rsidP="4FA6A22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A634D">
        <w:rPr>
          <w:rFonts w:ascii="Times New Roman" w:hAnsi="Times New Roman" w:cs="Times New Roman"/>
          <w:sz w:val="24"/>
          <w:szCs w:val="24"/>
        </w:rPr>
        <w:t xml:space="preserve">(1) </w:t>
      </w:r>
      <w:r w:rsidRPr="00FA634D">
        <w:rPr>
          <w:rFonts w:ascii="Times New Roman" w:eastAsia="Times New Roman" w:hAnsi="Times New Roman" w:cs="Times New Roman"/>
          <w:sz w:val="24"/>
          <w:szCs w:val="24"/>
        </w:rPr>
        <w:t xml:space="preserve">Auditikomitee </w:t>
      </w:r>
      <w:r w:rsidR="254D28B0" w:rsidRPr="00FA634D">
        <w:rPr>
          <w:rFonts w:ascii="Times New Roman" w:eastAsia="Times New Roman" w:hAnsi="Times New Roman" w:cs="Times New Roman"/>
          <w:sz w:val="24"/>
          <w:szCs w:val="24"/>
          <w:lang w:eastAsia="et-EE"/>
        </w:rPr>
        <w:t>ülesan</w:t>
      </w:r>
      <w:r w:rsidR="1881FFD0" w:rsidRPr="00FA634D">
        <w:rPr>
          <w:rFonts w:ascii="Times New Roman" w:eastAsia="Times New Roman" w:hAnsi="Times New Roman" w:cs="Times New Roman"/>
          <w:sz w:val="24"/>
          <w:szCs w:val="24"/>
          <w:lang w:eastAsia="et-EE"/>
        </w:rPr>
        <w:t>n</w:t>
      </w:r>
      <w:r w:rsidR="254D28B0" w:rsidRPr="00FA634D">
        <w:rPr>
          <w:rFonts w:ascii="Times New Roman" w:eastAsia="Times New Roman" w:hAnsi="Times New Roman" w:cs="Times New Roman"/>
          <w:sz w:val="24"/>
          <w:szCs w:val="24"/>
          <w:lang w:eastAsia="et-EE"/>
        </w:rPr>
        <w:t xml:space="preserve">e on </w:t>
      </w:r>
      <w:r w:rsidR="1881FFD0" w:rsidRPr="00FA634D">
        <w:rPr>
          <w:rFonts w:ascii="Times New Roman" w:eastAsia="Times New Roman" w:hAnsi="Times New Roman" w:cs="Times New Roman"/>
          <w:sz w:val="24"/>
          <w:szCs w:val="24"/>
          <w:lang w:eastAsia="et-EE"/>
        </w:rPr>
        <w:t xml:space="preserve">kontrollida </w:t>
      </w:r>
      <w:r w:rsidR="49A6EBE8" w:rsidRPr="00FA634D">
        <w:rPr>
          <w:rFonts w:ascii="Times New Roman" w:eastAsia="Times New Roman" w:hAnsi="Times New Roman" w:cs="Times New Roman"/>
          <w:kern w:val="0"/>
          <w:sz w:val="24"/>
          <w:szCs w:val="24"/>
          <w:lang w:eastAsia="et-EE"/>
          <w14:ligatures w14:val="none"/>
        </w:rPr>
        <w:t xml:space="preserve">krediidiasutuse </w:t>
      </w:r>
      <w:r w:rsidR="254D28B0" w:rsidRPr="00FA634D">
        <w:rPr>
          <w:rFonts w:ascii="Times New Roman" w:eastAsia="Times New Roman" w:hAnsi="Times New Roman" w:cs="Times New Roman"/>
          <w:sz w:val="24"/>
          <w:szCs w:val="24"/>
          <w:lang w:eastAsia="et-EE"/>
        </w:rPr>
        <w:t>juhatuse tegevus</w:t>
      </w:r>
      <w:r w:rsidR="0EF30401" w:rsidRPr="00FA634D">
        <w:rPr>
          <w:rFonts w:ascii="Times New Roman" w:eastAsia="Times New Roman" w:hAnsi="Times New Roman" w:cs="Times New Roman"/>
          <w:sz w:val="24"/>
          <w:szCs w:val="24"/>
          <w:lang w:eastAsia="et-EE"/>
        </w:rPr>
        <w:t>t</w:t>
      </w:r>
      <w:r w:rsidR="1527686E" w:rsidRPr="00FA634D">
        <w:rPr>
          <w:rFonts w:ascii="Times New Roman" w:eastAsia="Times New Roman" w:hAnsi="Times New Roman" w:cs="Times New Roman"/>
          <w:sz w:val="24"/>
          <w:szCs w:val="24"/>
          <w:lang w:eastAsia="et-EE"/>
        </w:rPr>
        <w:t>.</w:t>
      </w:r>
    </w:p>
    <w:p w14:paraId="58D8E793" w14:textId="38C1848C" w:rsidR="007109F3" w:rsidRPr="00FA634D" w:rsidRDefault="056A62A5"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5456FB9A" w:rsidRPr="1BD68A4A">
        <w:rPr>
          <w:rFonts w:ascii="Times New Roman" w:eastAsia="Times New Roman" w:hAnsi="Times New Roman" w:cs="Times New Roman"/>
          <w:sz w:val="24"/>
          <w:szCs w:val="24"/>
        </w:rPr>
        <w:t>2</w:t>
      </w:r>
      <w:r w:rsidRPr="1BD68A4A">
        <w:rPr>
          <w:rFonts w:ascii="Times New Roman" w:eastAsia="Times New Roman" w:hAnsi="Times New Roman" w:cs="Times New Roman"/>
          <w:sz w:val="24"/>
          <w:szCs w:val="24"/>
        </w:rPr>
        <w:t>) Krediidikomitee ülesan</w:t>
      </w:r>
      <w:r w:rsidR="008512AE" w:rsidRPr="1BD68A4A">
        <w:rPr>
          <w:rFonts w:ascii="Times New Roman" w:eastAsia="Times New Roman" w:hAnsi="Times New Roman" w:cs="Times New Roman"/>
          <w:sz w:val="24"/>
          <w:szCs w:val="24"/>
        </w:rPr>
        <w:t>n</w:t>
      </w:r>
      <w:r w:rsidRPr="1BD68A4A">
        <w:rPr>
          <w:rFonts w:ascii="Times New Roman" w:eastAsia="Times New Roman" w:hAnsi="Times New Roman" w:cs="Times New Roman"/>
          <w:sz w:val="24"/>
          <w:szCs w:val="24"/>
        </w:rPr>
        <w:t xml:space="preserve">e on </w:t>
      </w:r>
      <w:r w:rsidR="008512AE" w:rsidRPr="1BD68A4A">
        <w:rPr>
          <w:rFonts w:ascii="Times New Roman" w:eastAsia="Times New Roman" w:hAnsi="Times New Roman" w:cs="Times New Roman"/>
          <w:sz w:val="24"/>
          <w:szCs w:val="24"/>
        </w:rPr>
        <w:t>otsustada,</w:t>
      </w:r>
      <w:r w:rsidR="006849F6" w:rsidRPr="1BD68A4A">
        <w:rPr>
          <w:rFonts w:ascii="Times New Roman" w:eastAsia="Times New Roman" w:hAnsi="Times New Roman" w:cs="Times New Roman"/>
          <w:sz w:val="24"/>
          <w:szCs w:val="24"/>
        </w:rPr>
        <w:t xml:space="preserve"> kas anda </w:t>
      </w:r>
      <w:r w:rsidRPr="1BD68A4A">
        <w:rPr>
          <w:rFonts w:ascii="Times New Roman" w:eastAsia="Times New Roman" w:hAnsi="Times New Roman" w:cs="Times New Roman"/>
          <w:sz w:val="24"/>
          <w:szCs w:val="24"/>
        </w:rPr>
        <w:t>krediidiasutuse nõukogu kehtestatud piirmäärast suurema</w:t>
      </w:r>
      <w:r w:rsidR="006849F6" w:rsidRPr="1BD68A4A">
        <w:rPr>
          <w:rFonts w:ascii="Times New Roman" w:eastAsia="Times New Roman" w:hAnsi="Times New Roman" w:cs="Times New Roman"/>
          <w:sz w:val="24"/>
          <w:szCs w:val="24"/>
        </w:rPr>
        <w:t>id</w:t>
      </w:r>
      <w:r w:rsidRPr="1BD68A4A">
        <w:rPr>
          <w:rFonts w:ascii="Times New Roman" w:eastAsia="Times New Roman" w:hAnsi="Times New Roman" w:cs="Times New Roman"/>
          <w:sz w:val="24"/>
          <w:szCs w:val="24"/>
        </w:rPr>
        <w:t xml:space="preserve"> laene</w:t>
      </w:r>
      <w:r w:rsidR="130CC582"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ja </w:t>
      </w:r>
      <w:r w:rsidR="006849F6" w:rsidRPr="1BD68A4A">
        <w:rPr>
          <w:rFonts w:ascii="Times New Roman" w:eastAsia="Times New Roman" w:hAnsi="Times New Roman" w:cs="Times New Roman"/>
          <w:sz w:val="24"/>
          <w:szCs w:val="24"/>
        </w:rPr>
        <w:t xml:space="preserve">neid </w:t>
      </w:r>
      <w:r w:rsidR="130CC582" w:rsidRPr="1BD68A4A">
        <w:rPr>
          <w:rFonts w:ascii="Times New Roman" w:eastAsia="Times New Roman" w:hAnsi="Times New Roman" w:cs="Times New Roman"/>
          <w:sz w:val="24"/>
          <w:szCs w:val="24"/>
        </w:rPr>
        <w:t>pikenda</w:t>
      </w:r>
      <w:r w:rsidR="006849F6" w:rsidRPr="1BD68A4A">
        <w:rPr>
          <w:rFonts w:ascii="Times New Roman" w:eastAsia="Times New Roman" w:hAnsi="Times New Roman" w:cs="Times New Roman"/>
          <w:sz w:val="24"/>
          <w:szCs w:val="24"/>
        </w:rPr>
        <w:t>da</w:t>
      </w:r>
      <w:r w:rsidRPr="1BD68A4A">
        <w:rPr>
          <w:rFonts w:ascii="Times New Roman" w:eastAsia="Times New Roman" w:hAnsi="Times New Roman" w:cs="Times New Roman"/>
          <w:sz w:val="24"/>
          <w:szCs w:val="24"/>
        </w:rPr>
        <w:t xml:space="preserve">. Krediidikomitee vaatab enne laenude andmise ja pikendamise otsustamist läbi kõik laenu taotlemiseks esitatud dokumendid ja muu </w:t>
      </w:r>
      <w:r w:rsidR="006849F6" w:rsidRPr="1BD68A4A">
        <w:rPr>
          <w:rFonts w:ascii="Times New Roman" w:eastAsia="Times New Roman" w:hAnsi="Times New Roman" w:cs="Times New Roman"/>
          <w:sz w:val="24"/>
          <w:szCs w:val="24"/>
        </w:rPr>
        <w:t>teabe</w:t>
      </w:r>
      <w:r w:rsidRPr="1BD68A4A">
        <w:rPr>
          <w:rFonts w:ascii="Times New Roman" w:eastAsia="Times New Roman" w:hAnsi="Times New Roman" w:cs="Times New Roman"/>
          <w:sz w:val="24"/>
          <w:szCs w:val="24"/>
        </w:rPr>
        <w:t xml:space="preserve"> ning võtab selle alusel seisukoha laenu taotleja maksevõime ja usaldusväärsuse</w:t>
      </w:r>
      <w:r w:rsidR="006849F6" w:rsidRPr="1BD68A4A">
        <w:rPr>
          <w:rFonts w:ascii="Times New Roman" w:eastAsia="Times New Roman" w:hAnsi="Times New Roman" w:cs="Times New Roman"/>
          <w:sz w:val="24"/>
          <w:szCs w:val="24"/>
        </w:rPr>
        <w:t xml:space="preserve"> ning</w:t>
      </w:r>
      <w:r w:rsidRPr="1BD68A4A">
        <w:rPr>
          <w:rFonts w:ascii="Times New Roman" w:eastAsia="Times New Roman" w:hAnsi="Times New Roman" w:cs="Times New Roman"/>
          <w:sz w:val="24"/>
          <w:szCs w:val="24"/>
        </w:rPr>
        <w:t xml:space="preserve"> tema pakutavate tagatiste olemasolu ja piisavuse kohta. Krediidikomitee ei ole kohustatud </w:t>
      </w:r>
      <w:r w:rsidR="007C0B33" w:rsidRPr="1BD68A4A">
        <w:rPr>
          <w:rFonts w:ascii="Times New Roman" w:eastAsia="Times New Roman" w:hAnsi="Times New Roman" w:cs="Times New Roman"/>
          <w:sz w:val="24"/>
          <w:szCs w:val="24"/>
        </w:rPr>
        <w:t xml:space="preserve">põhjendama </w:t>
      </w:r>
      <w:r w:rsidRPr="1BD68A4A">
        <w:rPr>
          <w:rFonts w:ascii="Times New Roman" w:eastAsia="Times New Roman" w:hAnsi="Times New Roman" w:cs="Times New Roman"/>
          <w:sz w:val="24"/>
          <w:szCs w:val="24"/>
        </w:rPr>
        <w:t>laenu andmisest keeldumist.</w:t>
      </w:r>
    </w:p>
    <w:p w14:paraId="1AE701BF" w14:textId="7BF46031" w:rsidR="00664FA1" w:rsidRPr="00FA634D" w:rsidRDefault="00664FA1"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006C1443" w:rsidRPr="1BD68A4A">
        <w:rPr>
          <w:rFonts w:ascii="Times New Roman" w:eastAsia="Times New Roman" w:hAnsi="Times New Roman" w:cs="Times New Roman"/>
          <w:sz w:val="24"/>
          <w:szCs w:val="24"/>
        </w:rPr>
        <w:t>3</w:t>
      </w:r>
      <w:r w:rsidRPr="1BD68A4A">
        <w:rPr>
          <w:rFonts w:ascii="Times New Roman" w:eastAsia="Times New Roman" w:hAnsi="Times New Roman" w:cs="Times New Roman"/>
          <w:sz w:val="24"/>
          <w:szCs w:val="24"/>
        </w:rPr>
        <w:t xml:space="preserve">) Riskikomitee </w:t>
      </w:r>
      <w:r w:rsidR="001911D7" w:rsidRPr="1BD68A4A">
        <w:rPr>
          <w:rFonts w:ascii="Times New Roman" w:eastAsia="Times New Roman" w:hAnsi="Times New Roman" w:cs="Times New Roman"/>
          <w:sz w:val="24"/>
          <w:szCs w:val="24"/>
        </w:rPr>
        <w:t>ülesan</w:t>
      </w:r>
      <w:r w:rsidR="009A70CA" w:rsidRPr="1BD68A4A">
        <w:rPr>
          <w:rFonts w:ascii="Times New Roman" w:eastAsia="Times New Roman" w:hAnsi="Times New Roman" w:cs="Times New Roman"/>
          <w:sz w:val="24"/>
          <w:szCs w:val="24"/>
        </w:rPr>
        <w:t>ne</w:t>
      </w:r>
      <w:r w:rsidR="001911D7" w:rsidRPr="1BD68A4A">
        <w:rPr>
          <w:rFonts w:ascii="Times New Roman" w:eastAsia="Times New Roman" w:hAnsi="Times New Roman" w:cs="Times New Roman"/>
          <w:sz w:val="24"/>
          <w:szCs w:val="24"/>
        </w:rPr>
        <w:t xml:space="preserve"> on</w:t>
      </w:r>
      <w:r w:rsidRPr="1BD68A4A">
        <w:rPr>
          <w:rFonts w:ascii="Times New Roman" w:eastAsia="Times New Roman" w:hAnsi="Times New Roman" w:cs="Times New Roman"/>
          <w:sz w:val="24"/>
          <w:szCs w:val="24"/>
        </w:rPr>
        <w:t xml:space="preserve">: </w:t>
      </w:r>
    </w:p>
    <w:p w14:paraId="19AC93DF" w14:textId="77777777" w:rsidR="001C5D37" w:rsidRPr="00FA634D" w:rsidRDefault="6F243BE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r w:rsidR="2D03AC04" w:rsidRPr="1BD68A4A">
        <w:rPr>
          <w:rFonts w:ascii="Times New Roman" w:eastAsia="Times New Roman" w:hAnsi="Times New Roman" w:cs="Times New Roman"/>
          <w:sz w:val="24"/>
          <w:szCs w:val="24"/>
        </w:rPr>
        <w:t xml:space="preserve">nõustada </w:t>
      </w:r>
      <w:r w:rsidRPr="1BD68A4A">
        <w:rPr>
          <w:rFonts w:ascii="Times New Roman" w:eastAsia="Times New Roman" w:hAnsi="Times New Roman" w:cs="Times New Roman"/>
          <w:sz w:val="24"/>
          <w:szCs w:val="24"/>
        </w:rPr>
        <w:t>nõukogu ja juhatus</w:t>
      </w:r>
      <w:r w:rsidR="2D03AC04"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krediidiasutuse riskijuhtimise põhimõtete ja riskitaluvuse alal;</w:t>
      </w:r>
    </w:p>
    <w:p w14:paraId="2E0B17F2" w14:textId="77777777" w:rsidR="001C5D37" w:rsidRPr="00FA634D" w:rsidRDefault="6F243BE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w:t>
      </w:r>
      <w:r w:rsidR="2D03AC04" w:rsidRPr="1BD68A4A">
        <w:rPr>
          <w:rFonts w:ascii="Times New Roman" w:eastAsia="Times New Roman" w:hAnsi="Times New Roman" w:cs="Times New Roman"/>
          <w:sz w:val="24"/>
          <w:szCs w:val="24"/>
        </w:rPr>
        <w:t>jälgida</w:t>
      </w:r>
      <w:r w:rsidR="002936A4" w:rsidRPr="1BD68A4A">
        <w:rPr>
          <w:rFonts w:ascii="Times New Roman" w:eastAsia="Times New Roman" w:hAnsi="Times New Roman" w:cs="Times New Roman"/>
          <w:sz w:val="24"/>
          <w:szCs w:val="24"/>
        </w:rPr>
        <w:t>, et juhatus rakendaks</w:t>
      </w:r>
      <w:r w:rsidR="2D03AC04"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riskijuhtimise põhimõt</w:t>
      </w:r>
      <w:r w:rsidR="002936A4" w:rsidRPr="1BD68A4A">
        <w:rPr>
          <w:rFonts w:ascii="Times New Roman" w:eastAsia="Times New Roman" w:hAnsi="Times New Roman" w:cs="Times New Roman"/>
          <w:sz w:val="24"/>
          <w:szCs w:val="24"/>
        </w:rPr>
        <w:t>teid</w:t>
      </w:r>
      <w:r w:rsidRPr="1BD68A4A">
        <w:rPr>
          <w:rFonts w:ascii="Times New Roman" w:eastAsia="Times New Roman" w:hAnsi="Times New Roman" w:cs="Times New Roman"/>
          <w:sz w:val="24"/>
          <w:szCs w:val="24"/>
        </w:rPr>
        <w:t xml:space="preserve"> nõukogu juhiste</w:t>
      </w:r>
      <w:r w:rsidR="00C90518" w:rsidRPr="1BD68A4A">
        <w:rPr>
          <w:rFonts w:ascii="Times New Roman" w:eastAsia="Times New Roman" w:hAnsi="Times New Roman" w:cs="Times New Roman"/>
          <w:sz w:val="24"/>
          <w:szCs w:val="24"/>
        </w:rPr>
        <w:t xml:space="preserve"> alusel</w:t>
      </w:r>
      <w:r w:rsidRPr="1BD68A4A">
        <w:rPr>
          <w:rFonts w:ascii="Times New Roman" w:eastAsia="Times New Roman" w:hAnsi="Times New Roman" w:cs="Times New Roman"/>
          <w:sz w:val="24"/>
          <w:szCs w:val="24"/>
        </w:rPr>
        <w:t>;</w:t>
      </w:r>
    </w:p>
    <w:p w14:paraId="1839D935" w14:textId="77777777" w:rsidR="001C5D37" w:rsidRPr="00FA634D" w:rsidRDefault="6F243BE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w:t>
      </w:r>
      <w:r w:rsidR="6631173A" w:rsidRPr="1BD68A4A">
        <w:rPr>
          <w:rFonts w:ascii="Times New Roman" w:eastAsia="Times New Roman" w:hAnsi="Times New Roman" w:cs="Times New Roman"/>
          <w:sz w:val="24"/>
          <w:szCs w:val="24"/>
        </w:rPr>
        <w:t xml:space="preserve">kontrollida </w:t>
      </w:r>
      <w:r w:rsidRPr="1BD68A4A">
        <w:rPr>
          <w:rFonts w:ascii="Times New Roman" w:eastAsia="Times New Roman" w:hAnsi="Times New Roman" w:cs="Times New Roman"/>
          <w:sz w:val="24"/>
          <w:szCs w:val="24"/>
        </w:rPr>
        <w:t xml:space="preserve">krediidiasutuse klientidele kehtestatud tasudes krediidiasutuse ärimudeli ja riskijuhtimise põhimõtete </w:t>
      </w:r>
      <w:r w:rsidR="6631173A" w:rsidRPr="1BD68A4A">
        <w:rPr>
          <w:rFonts w:ascii="Times New Roman" w:eastAsia="Times New Roman" w:hAnsi="Times New Roman" w:cs="Times New Roman"/>
          <w:sz w:val="24"/>
          <w:szCs w:val="24"/>
        </w:rPr>
        <w:t xml:space="preserve">arvestamist </w:t>
      </w:r>
      <w:r w:rsidR="00B53020" w:rsidRPr="1BD68A4A">
        <w:rPr>
          <w:rFonts w:ascii="Times New Roman" w:eastAsia="Times New Roman" w:hAnsi="Times New Roman" w:cs="Times New Roman"/>
          <w:sz w:val="24"/>
          <w:szCs w:val="24"/>
        </w:rPr>
        <w:t xml:space="preserve">ning </w:t>
      </w:r>
      <w:r w:rsidRPr="1BD68A4A">
        <w:rPr>
          <w:rFonts w:ascii="Times New Roman" w:eastAsia="Times New Roman" w:hAnsi="Times New Roman" w:cs="Times New Roman"/>
          <w:sz w:val="24"/>
          <w:szCs w:val="24"/>
        </w:rPr>
        <w:t xml:space="preserve">puuduste korral </w:t>
      </w:r>
      <w:r w:rsidR="6631173A" w:rsidRPr="1BD68A4A">
        <w:rPr>
          <w:rFonts w:ascii="Times New Roman" w:eastAsia="Times New Roman" w:hAnsi="Times New Roman" w:cs="Times New Roman"/>
          <w:sz w:val="24"/>
          <w:szCs w:val="24"/>
        </w:rPr>
        <w:t xml:space="preserve">esitada </w:t>
      </w:r>
      <w:r w:rsidR="000C1D1D" w:rsidRPr="1BD68A4A">
        <w:rPr>
          <w:rFonts w:ascii="Times New Roman" w:eastAsia="Times New Roman" w:hAnsi="Times New Roman" w:cs="Times New Roman"/>
          <w:sz w:val="24"/>
          <w:szCs w:val="24"/>
        </w:rPr>
        <w:t xml:space="preserve">nõukogule </w:t>
      </w:r>
      <w:r w:rsidRPr="1BD68A4A">
        <w:rPr>
          <w:rFonts w:ascii="Times New Roman" w:eastAsia="Times New Roman" w:hAnsi="Times New Roman" w:cs="Times New Roman"/>
          <w:sz w:val="24"/>
          <w:szCs w:val="24"/>
        </w:rPr>
        <w:t>paranduskava;</w:t>
      </w:r>
    </w:p>
    <w:p w14:paraId="2F5C981F" w14:textId="6E200C8A" w:rsidR="00543384" w:rsidRPr="00FA634D" w:rsidRDefault="2D48991A" w:rsidP="4FA6A224">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4) </w:t>
      </w:r>
      <w:r w:rsidR="0D592DFA" w:rsidRPr="1BD68A4A">
        <w:rPr>
          <w:rFonts w:ascii="Times New Roman" w:eastAsia="Times New Roman" w:hAnsi="Times New Roman" w:cs="Times New Roman"/>
          <w:sz w:val="24"/>
          <w:szCs w:val="24"/>
        </w:rPr>
        <w:t>kontrollida</w:t>
      </w:r>
      <w:r w:rsidRPr="1BD68A4A">
        <w:rPr>
          <w:rFonts w:ascii="Times New Roman" w:eastAsia="Times New Roman" w:hAnsi="Times New Roman" w:cs="Times New Roman"/>
          <w:sz w:val="24"/>
          <w:szCs w:val="24"/>
        </w:rPr>
        <w:t xml:space="preserve">, kas </w:t>
      </w:r>
      <w:commentRangeStart w:id="287"/>
      <w:r w:rsidRPr="1BD68A4A">
        <w:rPr>
          <w:rFonts w:ascii="Times New Roman" w:eastAsia="Times New Roman" w:hAnsi="Times New Roman" w:cs="Times New Roman"/>
          <w:sz w:val="24"/>
          <w:szCs w:val="24"/>
        </w:rPr>
        <w:t>tasustamise põhimõtete</w:t>
      </w:r>
      <w:r w:rsidR="36B28548" w:rsidRPr="1BD68A4A">
        <w:rPr>
          <w:rFonts w:ascii="Times New Roman" w:eastAsia="Times New Roman" w:hAnsi="Times New Roman" w:cs="Times New Roman"/>
          <w:sz w:val="24"/>
          <w:szCs w:val="24"/>
        </w:rPr>
        <w:t xml:space="preserve"> puhul</w:t>
      </w:r>
      <w:r w:rsidRPr="1BD68A4A">
        <w:rPr>
          <w:rFonts w:ascii="Times New Roman" w:eastAsia="Times New Roman" w:hAnsi="Times New Roman" w:cs="Times New Roman"/>
          <w:sz w:val="24"/>
          <w:szCs w:val="24"/>
        </w:rPr>
        <w:t xml:space="preserve"> </w:t>
      </w:r>
      <w:r w:rsidR="14267C67" w:rsidRPr="1BD68A4A">
        <w:rPr>
          <w:rFonts w:ascii="Times New Roman" w:eastAsia="Times New Roman" w:hAnsi="Times New Roman" w:cs="Times New Roman"/>
          <w:sz w:val="24"/>
          <w:szCs w:val="24"/>
        </w:rPr>
        <w:t xml:space="preserve">võetakse </w:t>
      </w:r>
      <w:r w:rsidR="4E75CA19" w:rsidRPr="008C04AE">
        <w:rPr>
          <w:rFonts w:ascii="Times New Roman" w:eastAsia="Times New Roman" w:hAnsi="Times New Roman" w:cs="Times New Roman"/>
          <w:sz w:val="24"/>
          <w:szCs w:val="24"/>
        </w:rPr>
        <w:t xml:space="preserve">arvesse </w:t>
      </w:r>
      <w:r w:rsidR="14267C67" w:rsidRPr="008C04AE">
        <w:rPr>
          <w:rFonts w:ascii="Times New Roman" w:eastAsia="Times New Roman" w:hAnsi="Times New Roman" w:cs="Times New Roman"/>
          <w:sz w:val="24"/>
          <w:szCs w:val="24"/>
        </w:rPr>
        <w:t xml:space="preserve">konkreetsete </w:t>
      </w:r>
      <w:r w:rsidR="13EAC668" w:rsidRPr="008C04AE">
        <w:rPr>
          <w:rFonts w:ascii="Times New Roman" w:eastAsia="Times New Roman" w:hAnsi="Times New Roman" w:cs="Times New Roman"/>
          <w:sz w:val="24"/>
          <w:szCs w:val="24"/>
        </w:rPr>
        <w:t>motivaatorite</w:t>
      </w:r>
      <w:r w:rsidRPr="008C04AE">
        <w:rPr>
          <w:rFonts w:ascii="Times New Roman" w:eastAsia="Times New Roman" w:hAnsi="Times New Roman" w:cs="Times New Roman"/>
          <w:sz w:val="24"/>
          <w:szCs w:val="24"/>
        </w:rPr>
        <w:t xml:space="preserve"> pakkumises</w:t>
      </w:r>
      <w:r w:rsidR="4E20536D"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eri riske</w:t>
      </w:r>
      <w:commentRangeEnd w:id="287"/>
      <w:r w:rsidR="007B067E">
        <w:rPr>
          <w:rStyle w:val="Kommentaariviide"/>
        </w:rPr>
        <w:commentReference w:id="287"/>
      </w:r>
      <w:r w:rsidRPr="1BD68A4A">
        <w:rPr>
          <w:rFonts w:ascii="Times New Roman" w:eastAsia="Times New Roman" w:hAnsi="Times New Roman" w:cs="Times New Roman"/>
          <w:sz w:val="24"/>
          <w:szCs w:val="24"/>
        </w:rPr>
        <w:t xml:space="preserve">, sealhulgas neid, mis tulenevad keskkonna-, sotsiaalsete ja juhtimistegurite, kapitali, likviidsuse </w:t>
      </w:r>
      <w:r w:rsidR="5A58360C" w:rsidRPr="1BD68A4A">
        <w:rPr>
          <w:rFonts w:ascii="Times New Roman" w:eastAsia="Times New Roman" w:hAnsi="Times New Roman" w:cs="Times New Roman"/>
          <w:sz w:val="24"/>
          <w:szCs w:val="24"/>
        </w:rPr>
        <w:t xml:space="preserve">ja </w:t>
      </w:r>
      <w:r w:rsidR="7CB17C99" w:rsidRPr="1BD68A4A">
        <w:rPr>
          <w:rFonts w:ascii="Times New Roman" w:eastAsia="Times New Roman" w:hAnsi="Times New Roman" w:cs="Times New Roman"/>
          <w:sz w:val="24"/>
          <w:szCs w:val="24"/>
        </w:rPr>
        <w:t xml:space="preserve">tulude laekumise </w:t>
      </w:r>
      <w:r w:rsidRPr="1BD68A4A">
        <w:rPr>
          <w:rFonts w:ascii="Times New Roman" w:eastAsia="Times New Roman" w:hAnsi="Times New Roman" w:cs="Times New Roman"/>
          <w:sz w:val="24"/>
          <w:szCs w:val="24"/>
        </w:rPr>
        <w:t>tõenäosuse ja ajastuse mõjust.</w:t>
      </w:r>
    </w:p>
    <w:p w14:paraId="49C35AA1" w14:textId="78EB11E3" w:rsidR="00664FA1" w:rsidRPr="00FA634D" w:rsidRDefault="6F243BED"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6631173A" w:rsidRPr="1BD68A4A">
        <w:rPr>
          <w:rFonts w:ascii="Times New Roman" w:eastAsia="Times New Roman" w:hAnsi="Times New Roman" w:cs="Times New Roman"/>
          <w:sz w:val="24"/>
          <w:szCs w:val="24"/>
        </w:rPr>
        <w:t>4</w:t>
      </w:r>
      <w:r w:rsidRPr="1BD68A4A">
        <w:rPr>
          <w:rFonts w:ascii="Times New Roman" w:eastAsia="Times New Roman" w:hAnsi="Times New Roman" w:cs="Times New Roman"/>
          <w:sz w:val="24"/>
          <w:szCs w:val="24"/>
        </w:rPr>
        <w:t xml:space="preserve">) </w:t>
      </w:r>
      <w:proofErr w:type="spellStart"/>
      <w:r w:rsidRPr="1BD68A4A">
        <w:rPr>
          <w:rFonts w:ascii="Times New Roman" w:eastAsia="Times New Roman" w:hAnsi="Times New Roman" w:cs="Times New Roman"/>
          <w:sz w:val="24"/>
          <w:szCs w:val="24"/>
        </w:rPr>
        <w:t>Nomineerimiskomitee</w:t>
      </w:r>
      <w:proofErr w:type="spellEnd"/>
      <w:r w:rsidRPr="1BD68A4A">
        <w:rPr>
          <w:rFonts w:ascii="Times New Roman" w:eastAsia="Times New Roman" w:hAnsi="Times New Roman" w:cs="Times New Roman"/>
          <w:sz w:val="24"/>
          <w:szCs w:val="24"/>
        </w:rPr>
        <w:t xml:space="preserve"> </w:t>
      </w:r>
      <w:r w:rsidR="18E79AD9" w:rsidRPr="1BD68A4A">
        <w:rPr>
          <w:rFonts w:ascii="Times New Roman" w:eastAsia="Times New Roman" w:hAnsi="Times New Roman" w:cs="Times New Roman"/>
          <w:sz w:val="24"/>
          <w:szCs w:val="24"/>
        </w:rPr>
        <w:t>ülesan</w:t>
      </w:r>
      <w:r w:rsidR="0023704D" w:rsidRPr="1BD68A4A">
        <w:rPr>
          <w:rFonts w:ascii="Times New Roman" w:eastAsia="Times New Roman" w:hAnsi="Times New Roman" w:cs="Times New Roman"/>
          <w:sz w:val="24"/>
          <w:szCs w:val="24"/>
        </w:rPr>
        <w:t>ne</w:t>
      </w:r>
      <w:r w:rsidR="18E79AD9"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on:</w:t>
      </w:r>
    </w:p>
    <w:p w14:paraId="66789C37" w14:textId="3EECF39E" w:rsidR="00664FA1" w:rsidRPr="00FA634D" w:rsidRDefault="6F243BE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r w:rsidR="00A17283" w:rsidRPr="1BD68A4A">
        <w:rPr>
          <w:rFonts w:ascii="Times New Roman" w:eastAsia="Times New Roman" w:hAnsi="Times New Roman" w:cs="Times New Roman"/>
          <w:sz w:val="24"/>
          <w:szCs w:val="24"/>
        </w:rPr>
        <w:t>esitada n</w:t>
      </w:r>
      <w:r w:rsidR="009461DD" w:rsidRPr="1BD68A4A">
        <w:rPr>
          <w:rFonts w:ascii="Times New Roman" w:eastAsia="Times New Roman" w:hAnsi="Times New Roman" w:cs="Times New Roman"/>
          <w:sz w:val="24"/>
          <w:szCs w:val="24"/>
        </w:rPr>
        <w:t xml:space="preserve">õukogule </w:t>
      </w:r>
      <w:r w:rsidRPr="1BD68A4A">
        <w:rPr>
          <w:rFonts w:ascii="Times New Roman" w:eastAsia="Times New Roman" w:hAnsi="Times New Roman" w:cs="Times New Roman"/>
          <w:sz w:val="24"/>
          <w:szCs w:val="24"/>
        </w:rPr>
        <w:t>krediidiasutuse juhatuse liikme kandidaa</w:t>
      </w:r>
      <w:r w:rsidR="00D85B5C" w:rsidRPr="1BD68A4A">
        <w:rPr>
          <w:rFonts w:ascii="Times New Roman" w:eastAsia="Times New Roman" w:hAnsi="Times New Roman" w:cs="Times New Roman"/>
          <w:sz w:val="24"/>
          <w:szCs w:val="24"/>
        </w:rPr>
        <w:t>d</w:t>
      </w:r>
      <w:r w:rsidRPr="1BD68A4A">
        <w:rPr>
          <w:rFonts w:ascii="Times New Roman" w:eastAsia="Times New Roman" w:hAnsi="Times New Roman" w:cs="Times New Roman"/>
          <w:sz w:val="24"/>
          <w:szCs w:val="24"/>
        </w:rPr>
        <w:t>id</w:t>
      </w:r>
      <w:r w:rsidR="004F28ED" w:rsidRPr="1BD68A4A">
        <w:rPr>
          <w:rFonts w:ascii="Times New Roman" w:eastAsia="Times New Roman" w:hAnsi="Times New Roman" w:cs="Times New Roman"/>
          <w:sz w:val="24"/>
          <w:szCs w:val="24"/>
        </w:rPr>
        <w:t xml:space="preserve"> </w:t>
      </w:r>
      <w:r w:rsidR="00D85B5C" w:rsidRPr="1BD68A4A">
        <w:rPr>
          <w:rFonts w:ascii="Times New Roman" w:eastAsia="Times New Roman" w:hAnsi="Times New Roman" w:cs="Times New Roman"/>
          <w:sz w:val="24"/>
          <w:szCs w:val="24"/>
        </w:rPr>
        <w:t>ning</w:t>
      </w:r>
      <w:r w:rsidRPr="1BD68A4A">
        <w:rPr>
          <w:rFonts w:ascii="Times New Roman" w:eastAsia="Times New Roman" w:hAnsi="Times New Roman" w:cs="Times New Roman"/>
          <w:sz w:val="24"/>
          <w:szCs w:val="24"/>
        </w:rPr>
        <w:t xml:space="preserve"> nende ametiülesannete kirjeldus ja ameti</w:t>
      </w:r>
      <w:r w:rsidR="001C5D37" w:rsidRPr="1BD68A4A">
        <w:rPr>
          <w:rFonts w:ascii="Times New Roman" w:eastAsia="Times New Roman" w:hAnsi="Times New Roman" w:cs="Times New Roman"/>
          <w:sz w:val="24"/>
          <w:szCs w:val="24"/>
        </w:rPr>
        <w:t>aja</w:t>
      </w:r>
      <w:r w:rsidRPr="1BD68A4A">
        <w:rPr>
          <w:rFonts w:ascii="Times New Roman" w:eastAsia="Times New Roman" w:hAnsi="Times New Roman" w:cs="Times New Roman"/>
          <w:sz w:val="24"/>
          <w:szCs w:val="24"/>
        </w:rPr>
        <w:t xml:space="preserve"> pikkus</w:t>
      </w:r>
      <w:r w:rsidR="18E79AD9" w:rsidRPr="1BD68A4A">
        <w:rPr>
          <w:rFonts w:ascii="Times New Roman" w:eastAsia="Times New Roman" w:hAnsi="Times New Roman" w:cs="Times New Roman"/>
          <w:sz w:val="24"/>
          <w:szCs w:val="24"/>
        </w:rPr>
        <w:t>, muu</w:t>
      </w:r>
      <w:r w:rsidR="001D355F" w:rsidRPr="1BD68A4A">
        <w:rPr>
          <w:rFonts w:ascii="Times New Roman" w:eastAsia="Times New Roman" w:hAnsi="Times New Roman" w:cs="Times New Roman"/>
          <w:sz w:val="24"/>
          <w:szCs w:val="24"/>
        </w:rPr>
        <w:t xml:space="preserve"> </w:t>
      </w:r>
      <w:r w:rsidR="18E79AD9" w:rsidRPr="1BD68A4A">
        <w:rPr>
          <w:rFonts w:ascii="Times New Roman" w:eastAsia="Times New Roman" w:hAnsi="Times New Roman" w:cs="Times New Roman"/>
          <w:sz w:val="24"/>
          <w:szCs w:val="24"/>
        </w:rPr>
        <w:t xml:space="preserve">hulgas </w:t>
      </w:r>
      <w:commentRangeStart w:id="288"/>
      <w:r w:rsidR="18E79AD9" w:rsidRPr="1BD68A4A">
        <w:rPr>
          <w:rFonts w:ascii="Times New Roman" w:eastAsia="Times New Roman" w:hAnsi="Times New Roman" w:cs="Times New Roman"/>
          <w:sz w:val="24"/>
          <w:szCs w:val="24"/>
        </w:rPr>
        <w:t xml:space="preserve">tagades, et kandidaatide teadmiste, oskuste ja kogemuste </w:t>
      </w:r>
      <w:r w:rsidR="00671D3A" w:rsidRPr="1BD68A4A">
        <w:rPr>
          <w:rFonts w:ascii="Times New Roman" w:eastAsia="Times New Roman" w:hAnsi="Times New Roman" w:cs="Times New Roman"/>
          <w:sz w:val="24"/>
          <w:szCs w:val="24"/>
        </w:rPr>
        <w:t>vahel oleks tasakaal</w:t>
      </w:r>
      <w:r w:rsidR="18E79AD9" w:rsidRPr="1BD68A4A">
        <w:rPr>
          <w:rFonts w:ascii="Times New Roman" w:eastAsia="Times New Roman" w:hAnsi="Times New Roman" w:cs="Times New Roman"/>
          <w:sz w:val="24"/>
          <w:szCs w:val="24"/>
        </w:rPr>
        <w:t xml:space="preserve"> ning arvesse oleks</w:t>
      </w:r>
      <w:r w:rsidR="002338CA" w:rsidRPr="1BD68A4A">
        <w:rPr>
          <w:rFonts w:ascii="Times New Roman" w:eastAsia="Times New Roman" w:hAnsi="Times New Roman" w:cs="Times New Roman"/>
          <w:sz w:val="24"/>
          <w:szCs w:val="24"/>
        </w:rPr>
        <w:t>id</w:t>
      </w:r>
      <w:r w:rsidR="18E79AD9" w:rsidRPr="1BD68A4A">
        <w:rPr>
          <w:rFonts w:ascii="Times New Roman" w:eastAsia="Times New Roman" w:hAnsi="Times New Roman" w:cs="Times New Roman"/>
          <w:sz w:val="24"/>
          <w:szCs w:val="24"/>
        </w:rPr>
        <w:t xml:space="preserve"> võetud krediidiasutuses kehtestatud juhtorganite koosseisu mitmekesisuse põhimõtted</w:t>
      </w:r>
      <w:commentRangeEnd w:id="288"/>
      <w:r w:rsidR="00191E1D">
        <w:rPr>
          <w:rStyle w:val="Kommentaariviide"/>
        </w:rPr>
        <w:commentReference w:id="288"/>
      </w:r>
      <w:r w:rsidRPr="1BD68A4A">
        <w:rPr>
          <w:rFonts w:ascii="Times New Roman" w:eastAsia="Times New Roman" w:hAnsi="Times New Roman" w:cs="Times New Roman"/>
          <w:sz w:val="24"/>
          <w:szCs w:val="24"/>
        </w:rPr>
        <w:t>;</w:t>
      </w:r>
    </w:p>
    <w:p w14:paraId="56D2249A" w14:textId="67B9BB8F" w:rsidR="001911D7" w:rsidRPr="00FA634D" w:rsidRDefault="00664FA1" w:rsidP="1BD68A4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w:t>
      </w:r>
      <w:r w:rsidR="00BE21AD" w:rsidRPr="1BD68A4A">
        <w:rPr>
          <w:rFonts w:ascii="Times New Roman" w:eastAsia="Times New Roman" w:hAnsi="Times New Roman" w:cs="Times New Roman"/>
          <w:sz w:val="24"/>
          <w:szCs w:val="24"/>
        </w:rPr>
        <w:t xml:space="preserve">määrata </w:t>
      </w:r>
      <w:r w:rsidRPr="1BD68A4A">
        <w:rPr>
          <w:rFonts w:ascii="Times New Roman" w:eastAsia="Times New Roman" w:hAnsi="Times New Roman" w:cs="Times New Roman"/>
          <w:sz w:val="24"/>
          <w:szCs w:val="24"/>
        </w:rPr>
        <w:t xml:space="preserve">sihttase, kui palju peaks juhatuses olema vähem esindatud soost isikuid, ja </w:t>
      </w:r>
      <w:r w:rsidR="00367CAE" w:rsidRPr="1BD68A4A">
        <w:rPr>
          <w:rFonts w:ascii="Times New Roman" w:eastAsia="Times New Roman" w:hAnsi="Times New Roman" w:cs="Times New Roman"/>
          <w:sz w:val="24"/>
          <w:szCs w:val="24"/>
        </w:rPr>
        <w:t xml:space="preserve">valmistada ette </w:t>
      </w:r>
      <w:r w:rsidRPr="1BD68A4A">
        <w:rPr>
          <w:rFonts w:ascii="Times New Roman" w:eastAsia="Times New Roman" w:hAnsi="Times New Roman" w:cs="Times New Roman"/>
          <w:sz w:val="24"/>
          <w:szCs w:val="24"/>
        </w:rPr>
        <w:t xml:space="preserve">poliitika </w:t>
      </w:r>
      <w:r w:rsidR="00367CAE" w:rsidRPr="1BD68A4A">
        <w:rPr>
          <w:rFonts w:ascii="Times New Roman" w:eastAsia="Times New Roman" w:hAnsi="Times New Roman" w:cs="Times New Roman"/>
          <w:sz w:val="24"/>
          <w:szCs w:val="24"/>
        </w:rPr>
        <w:t>selle kohta</w:t>
      </w:r>
      <w:r w:rsidRPr="1BD68A4A">
        <w:rPr>
          <w:rFonts w:ascii="Times New Roman" w:eastAsia="Times New Roman" w:hAnsi="Times New Roman" w:cs="Times New Roman"/>
          <w:sz w:val="24"/>
          <w:szCs w:val="24"/>
        </w:rPr>
        <w:t xml:space="preserve">, kuidas </w:t>
      </w:r>
      <w:r w:rsidR="00367CAE" w:rsidRPr="1BD68A4A">
        <w:rPr>
          <w:rFonts w:ascii="Times New Roman" w:eastAsia="Times New Roman" w:hAnsi="Times New Roman" w:cs="Times New Roman"/>
          <w:sz w:val="24"/>
          <w:szCs w:val="24"/>
        </w:rPr>
        <w:t>suurendada sellist</w:t>
      </w:r>
      <w:r w:rsidR="008601C7" w:rsidRPr="1BD68A4A">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 xml:space="preserve"> isikute arvu, et jõuda seatud sihttasem</w:t>
      </w:r>
      <w:r w:rsidR="009D1E64" w:rsidRPr="1BD68A4A">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ni, ning</w:t>
      </w:r>
      <w:r w:rsidR="00F6197C" w:rsidRPr="1BD68A4A">
        <w:rPr>
          <w:rFonts w:ascii="Times New Roman" w:eastAsia="Times New Roman" w:hAnsi="Times New Roman" w:cs="Times New Roman"/>
          <w:sz w:val="24"/>
          <w:szCs w:val="24"/>
        </w:rPr>
        <w:t xml:space="preserve"> avalikustada teave</w:t>
      </w:r>
      <w:r w:rsidRPr="1BD68A4A">
        <w:rPr>
          <w:rFonts w:ascii="Times New Roman" w:eastAsia="Times New Roman" w:hAnsi="Times New Roman" w:cs="Times New Roman"/>
          <w:sz w:val="24"/>
          <w:szCs w:val="24"/>
        </w:rPr>
        <w:t xml:space="preserve"> käesolevas punktis nimetatud sihttaseme, poliitika ja selle rakendamise kohta vastavalt Euroopa Parlamendi ja nõukogu määruse (EL) nr 575/2013 artikli</w:t>
      </w:r>
      <w:r w:rsidR="001C264B" w:rsidRPr="1BD68A4A">
        <w:rPr>
          <w:rFonts w:ascii="Times New Roman" w:eastAsia="Times New Roman" w:hAnsi="Times New Roman" w:cs="Times New Roman"/>
          <w:sz w:val="24"/>
          <w:szCs w:val="24"/>
        </w:rPr>
        <w:t> </w:t>
      </w:r>
      <w:r w:rsidRPr="1BD68A4A">
        <w:rPr>
          <w:rFonts w:ascii="Times New Roman" w:eastAsia="Times New Roman" w:hAnsi="Times New Roman" w:cs="Times New Roman"/>
          <w:sz w:val="24"/>
          <w:szCs w:val="24"/>
        </w:rPr>
        <w:t>435 lõike 2 punktile c;</w:t>
      </w:r>
    </w:p>
    <w:p w14:paraId="3C0DDFFE" w14:textId="4B817F90" w:rsidR="00664FA1" w:rsidRPr="00FA634D" w:rsidRDefault="00664FA1"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w:t>
      </w:r>
      <w:r w:rsidR="0051590A" w:rsidRPr="1BD68A4A">
        <w:rPr>
          <w:rFonts w:ascii="Times New Roman" w:eastAsia="Times New Roman" w:hAnsi="Times New Roman" w:cs="Times New Roman"/>
          <w:sz w:val="24"/>
          <w:szCs w:val="24"/>
        </w:rPr>
        <w:t xml:space="preserve">hinnata </w:t>
      </w:r>
      <w:r w:rsidRPr="1BD68A4A">
        <w:rPr>
          <w:rFonts w:ascii="Times New Roman" w:eastAsia="Times New Roman" w:hAnsi="Times New Roman" w:cs="Times New Roman"/>
          <w:sz w:val="24"/>
          <w:szCs w:val="24"/>
        </w:rPr>
        <w:t>juhatuse koosseisu, struktuuri ja tegevus</w:t>
      </w:r>
      <w:r w:rsidR="0051590A" w:rsidRPr="1BD68A4A">
        <w:rPr>
          <w:rFonts w:ascii="Times New Roman" w:eastAsia="Times New Roman" w:hAnsi="Times New Roman" w:cs="Times New Roman"/>
          <w:sz w:val="24"/>
          <w:szCs w:val="24"/>
        </w:rPr>
        <w:t xml:space="preserve">t </w:t>
      </w:r>
      <w:r w:rsidRPr="1BD68A4A">
        <w:rPr>
          <w:rFonts w:ascii="Times New Roman" w:eastAsia="Times New Roman" w:hAnsi="Times New Roman" w:cs="Times New Roman"/>
          <w:sz w:val="24"/>
          <w:szCs w:val="24"/>
        </w:rPr>
        <w:t xml:space="preserve">vähemalt üks kord aastas ning vajaduse korral </w:t>
      </w:r>
      <w:r w:rsidR="0051590A" w:rsidRPr="1BD68A4A">
        <w:rPr>
          <w:rFonts w:ascii="Times New Roman" w:eastAsia="Times New Roman" w:hAnsi="Times New Roman" w:cs="Times New Roman"/>
          <w:sz w:val="24"/>
          <w:szCs w:val="24"/>
        </w:rPr>
        <w:t xml:space="preserve">teha </w:t>
      </w:r>
      <w:r w:rsidRPr="1BD68A4A">
        <w:rPr>
          <w:rFonts w:ascii="Times New Roman" w:eastAsia="Times New Roman" w:hAnsi="Times New Roman" w:cs="Times New Roman"/>
          <w:sz w:val="24"/>
          <w:szCs w:val="24"/>
        </w:rPr>
        <w:t>muudatusettepaneku</w:t>
      </w:r>
      <w:r w:rsidR="0051590A" w:rsidRPr="1BD68A4A">
        <w:rPr>
          <w:rFonts w:ascii="Times New Roman" w:eastAsia="Times New Roman" w:hAnsi="Times New Roman" w:cs="Times New Roman"/>
          <w:sz w:val="24"/>
          <w:szCs w:val="24"/>
        </w:rPr>
        <w:t>id</w:t>
      </w:r>
      <w:r w:rsidRPr="1BD68A4A">
        <w:rPr>
          <w:rFonts w:ascii="Times New Roman" w:eastAsia="Times New Roman" w:hAnsi="Times New Roman" w:cs="Times New Roman"/>
          <w:sz w:val="24"/>
          <w:szCs w:val="24"/>
        </w:rPr>
        <w:t>;</w:t>
      </w:r>
    </w:p>
    <w:p w14:paraId="427BDEF3" w14:textId="1EF6C8B9" w:rsidR="001911D7" w:rsidRPr="00FA634D" w:rsidRDefault="00664FA1" w:rsidP="1BD68A4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w:t>
      </w:r>
      <w:r w:rsidR="006F6772" w:rsidRPr="1BD68A4A">
        <w:rPr>
          <w:rFonts w:ascii="Times New Roman" w:eastAsia="Times New Roman" w:hAnsi="Times New Roman" w:cs="Times New Roman"/>
          <w:sz w:val="24"/>
          <w:szCs w:val="24"/>
        </w:rPr>
        <w:t xml:space="preserve">hinnata </w:t>
      </w:r>
      <w:r w:rsidRPr="1BD68A4A">
        <w:rPr>
          <w:rFonts w:ascii="Times New Roman" w:eastAsia="Times New Roman" w:hAnsi="Times New Roman" w:cs="Times New Roman"/>
          <w:sz w:val="24"/>
          <w:szCs w:val="24"/>
        </w:rPr>
        <w:t xml:space="preserve">juhatuse liikmete ja juhatuse </w:t>
      </w:r>
      <w:r w:rsidR="008F0705" w:rsidRPr="1BD68A4A">
        <w:rPr>
          <w:rFonts w:ascii="Times New Roman" w:eastAsia="Times New Roman" w:hAnsi="Times New Roman" w:cs="Times New Roman"/>
          <w:sz w:val="24"/>
          <w:szCs w:val="24"/>
        </w:rPr>
        <w:t xml:space="preserve">kollektiivse </w:t>
      </w:r>
      <w:r w:rsidRPr="1BD68A4A">
        <w:rPr>
          <w:rFonts w:ascii="Times New Roman" w:eastAsia="Times New Roman" w:hAnsi="Times New Roman" w:cs="Times New Roman"/>
          <w:sz w:val="24"/>
          <w:szCs w:val="24"/>
        </w:rPr>
        <w:t xml:space="preserve">organina tegutsemiseks </w:t>
      </w:r>
      <w:commentRangeStart w:id="289"/>
      <w:r w:rsidRPr="1BD68A4A">
        <w:rPr>
          <w:rFonts w:ascii="Times New Roman" w:eastAsia="Times New Roman" w:hAnsi="Times New Roman" w:cs="Times New Roman"/>
          <w:sz w:val="24"/>
          <w:szCs w:val="24"/>
        </w:rPr>
        <w:t>vajalik</w:t>
      </w:r>
      <w:ins w:id="290" w:author="Merike Koppel - JUSTDIGI" w:date="2025-12-29T12:13:00Z" w16du:dateUtc="2025-12-29T10:13:00Z">
        <w:r w:rsidR="00191E1D">
          <w:rPr>
            <w:rFonts w:ascii="Times New Roman" w:eastAsia="Times New Roman" w:hAnsi="Times New Roman" w:cs="Times New Roman"/>
            <w:sz w:val="24"/>
            <w:szCs w:val="24"/>
          </w:rPr>
          <w:t>k</w:t>
        </w:r>
      </w:ins>
      <w:r w:rsidRPr="1BD68A4A">
        <w:rPr>
          <w:rFonts w:ascii="Times New Roman" w:eastAsia="Times New Roman" w:hAnsi="Times New Roman" w:cs="Times New Roman"/>
          <w:sz w:val="24"/>
          <w:szCs w:val="24"/>
        </w:rPr>
        <w:t>u haridus</w:t>
      </w:r>
      <w:del w:id="291" w:author="Merike Koppel - JUSTDIGI" w:date="2025-12-29T12:13:00Z" w16du:dateUtc="2025-12-29T10:13:00Z">
        <w:r w:rsidRPr="1BD68A4A" w:rsidDel="00191E1D">
          <w:rPr>
            <w:rFonts w:ascii="Times New Roman" w:eastAsia="Times New Roman" w:hAnsi="Times New Roman" w:cs="Times New Roman"/>
            <w:sz w:val="24"/>
            <w:szCs w:val="24"/>
          </w:rPr>
          <w:delText>e</w:delText>
        </w:r>
      </w:del>
      <w:ins w:id="292" w:author="Merike Koppel - JUSTDIGI" w:date="2025-12-29T12:13:00Z" w16du:dateUtc="2025-12-29T10:13:00Z">
        <w:r w:rsidR="00191E1D">
          <w:rPr>
            <w:rFonts w:ascii="Times New Roman" w:eastAsia="Times New Roman" w:hAnsi="Times New Roman" w:cs="Times New Roman"/>
            <w:sz w:val="24"/>
            <w:szCs w:val="24"/>
          </w:rPr>
          <w:t>t</w:t>
        </w:r>
      </w:ins>
      <w:del w:id="293" w:author="Merike Koppel - JUSTDIGI" w:date="2025-12-29T12:14:00Z" w16du:dateUtc="2025-12-29T10:14:00Z">
        <w:r w:rsidRPr="1BD68A4A" w:rsidDel="005151E1">
          <w:rPr>
            <w:rFonts w:ascii="Times New Roman" w:eastAsia="Times New Roman" w:hAnsi="Times New Roman" w:cs="Times New Roman"/>
            <w:sz w:val="24"/>
            <w:szCs w:val="24"/>
          </w:rPr>
          <w:delText>,</w:delText>
        </w:r>
      </w:del>
      <w:r w:rsidR="00745815">
        <w:rPr>
          <w:rFonts w:ascii="Times New Roman" w:eastAsia="Times New Roman" w:hAnsi="Times New Roman" w:cs="Times New Roman"/>
          <w:sz w:val="24"/>
          <w:szCs w:val="24"/>
        </w:rPr>
        <w:t xml:space="preserve"> </w:t>
      </w:r>
      <w:ins w:id="294" w:author="Merike Koppel - JUSTDIGI" w:date="2026-01-05T15:15:00Z" w16du:dateUtc="2026-01-05T13:15:00Z">
        <w:r w:rsidR="00C72354">
          <w:rPr>
            <w:rFonts w:ascii="Times New Roman" w:eastAsia="Times New Roman" w:hAnsi="Times New Roman" w:cs="Times New Roman"/>
            <w:sz w:val="24"/>
            <w:szCs w:val="24"/>
          </w:rPr>
          <w:t>ning selleks</w:t>
        </w:r>
      </w:ins>
      <w:ins w:id="295" w:author="Merike Koppel - JUSTDIGI" w:date="2025-12-29T12:14:00Z" w16du:dateUtc="2025-12-29T10:14:00Z">
        <w:r w:rsidR="005151E1">
          <w:rPr>
            <w:rFonts w:ascii="Times New Roman" w:eastAsia="Times New Roman" w:hAnsi="Times New Roman" w:cs="Times New Roman"/>
            <w:sz w:val="24"/>
            <w:szCs w:val="24"/>
          </w:rPr>
          <w:t xml:space="preserve"> </w:t>
        </w:r>
      </w:ins>
      <w:r w:rsidR="00745815">
        <w:rPr>
          <w:rFonts w:ascii="Times New Roman" w:eastAsia="Times New Roman" w:hAnsi="Times New Roman" w:cs="Times New Roman"/>
          <w:sz w:val="24"/>
          <w:szCs w:val="24"/>
        </w:rPr>
        <w:t>vajalik</w:t>
      </w:r>
      <w:ins w:id="296" w:author="Merike Koppel - JUSTDIGI" w:date="2025-12-29T12:14:00Z" w16du:dateUtc="2025-12-29T10:14:00Z">
        <w:r w:rsidR="00191E1D">
          <w:rPr>
            <w:rFonts w:ascii="Times New Roman" w:eastAsia="Times New Roman" w:hAnsi="Times New Roman" w:cs="Times New Roman"/>
            <w:sz w:val="24"/>
            <w:szCs w:val="24"/>
          </w:rPr>
          <w:t>k</w:t>
        </w:r>
      </w:ins>
      <w:r w:rsidR="00745815">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 xml:space="preserve"> kogemus</w:t>
      </w:r>
      <w:del w:id="297" w:author="Merike Koppel - JUSTDIGI" w:date="2025-12-29T12:14:00Z" w16du:dateUtc="2025-12-29T10:14:00Z">
        <w:r w:rsidRPr="1BD68A4A" w:rsidDel="00191E1D">
          <w:rPr>
            <w:rFonts w:ascii="Times New Roman" w:eastAsia="Times New Roman" w:hAnsi="Times New Roman" w:cs="Times New Roman"/>
            <w:sz w:val="24"/>
            <w:szCs w:val="24"/>
          </w:rPr>
          <w:delText>te</w:delText>
        </w:r>
      </w:del>
      <w:ins w:id="298" w:author="Merike Koppel - JUSTDIGI" w:date="2025-12-29T12:14:00Z" w16du:dateUtc="2025-12-29T10:14:00Z">
        <w:r w:rsidR="00191E1D">
          <w:rPr>
            <w:rFonts w:ascii="Times New Roman" w:eastAsia="Times New Roman" w:hAnsi="Times New Roman" w:cs="Times New Roman"/>
            <w:sz w:val="24"/>
            <w:szCs w:val="24"/>
          </w:rPr>
          <w:t>i</w:t>
        </w:r>
      </w:ins>
      <w:r w:rsidRPr="1BD68A4A">
        <w:rPr>
          <w:rFonts w:ascii="Times New Roman" w:eastAsia="Times New Roman" w:hAnsi="Times New Roman" w:cs="Times New Roman"/>
          <w:sz w:val="24"/>
          <w:szCs w:val="24"/>
        </w:rPr>
        <w:t xml:space="preserve"> ja kutsesobivus</w:t>
      </w:r>
      <w:r w:rsidR="00EC0801" w:rsidRPr="1BD68A4A">
        <w:rPr>
          <w:rFonts w:ascii="Times New Roman" w:eastAsia="Times New Roman" w:hAnsi="Times New Roman" w:cs="Times New Roman"/>
          <w:sz w:val="24"/>
          <w:szCs w:val="24"/>
        </w:rPr>
        <w:t xml:space="preserve">t </w:t>
      </w:r>
      <w:commentRangeEnd w:id="289"/>
      <w:r w:rsidR="00C72354">
        <w:rPr>
          <w:rStyle w:val="Kommentaariviide"/>
        </w:rPr>
        <w:commentReference w:id="289"/>
      </w:r>
      <w:r w:rsidRPr="1BD68A4A">
        <w:rPr>
          <w:rFonts w:ascii="Times New Roman" w:eastAsia="Times New Roman" w:hAnsi="Times New Roman" w:cs="Times New Roman"/>
          <w:sz w:val="24"/>
          <w:szCs w:val="24"/>
        </w:rPr>
        <w:t xml:space="preserve">vähemalt üks kord aastas ning </w:t>
      </w:r>
      <w:r w:rsidR="00511BAD" w:rsidRPr="1BD68A4A">
        <w:rPr>
          <w:rFonts w:ascii="Times New Roman" w:eastAsia="Times New Roman" w:hAnsi="Times New Roman" w:cs="Times New Roman"/>
          <w:sz w:val="24"/>
          <w:szCs w:val="24"/>
        </w:rPr>
        <w:t xml:space="preserve">teavitada </w:t>
      </w:r>
      <w:r w:rsidRPr="1BD68A4A">
        <w:rPr>
          <w:rFonts w:ascii="Times New Roman" w:eastAsia="Times New Roman" w:hAnsi="Times New Roman" w:cs="Times New Roman"/>
          <w:sz w:val="24"/>
          <w:szCs w:val="24"/>
        </w:rPr>
        <w:t>nõukogu</w:t>
      </w:r>
      <w:r w:rsidR="00511BAD" w:rsidRPr="1BD68A4A">
        <w:rPr>
          <w:rFonts w:ascii="Times New Roman" w:eastAsia="Times New Roman" w:hAnsi="Times New Roman" w:cs="Times New Roman"/>
          <w:sz w:val="24"/>
          <w:szCs w:val="24"/>
        </w:rPr>
        <w:t xml:space="preserve"> tulemustest</w:t>
      </w:r>
      <w:r w:rsidRPr="1BD68A4A">
        <w:rPr>
          <w:rFonts w:ascii="Times New Roman" w:eastAsia="Times New Roman" w:hAnsi="Times New Roman" w:cs="Times New Roman"/>
          <w:sz w:val="24"/>
          <w:szCs w:val="24"/>
        </w:rPr>
        <w:t>;</w:t>
      </w:r>
    </w:p>
    <w:p w14:paraId="7B5F8711" w14:textId="13B29670" w:rsidR="00543384" w:rsidRPr="00FA634D" w:rsidRDefault="260552C6" w:rsidP="004A793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5) </w:t>
      </w:r>
      <w:r w:rsidR="77078B74" w:rsidRPr="1BD68A4A">
        <w:rPr>
          <w:rFonts w:ascii="Times New Roman" w:eastAsia="Times New Roman" w:hAnsi="Times New Roman" w:cs="Times New Roman"/>
          <w:sz w:val="24"/>
          <w:szCs w:val="24"/>
        </w:rPr>
        <w:t>töötada</w:t>
      </w:r>
      <w:r w:rsidR="558E9288" w:rsidRPr="1BD68A4A">
        <w:rPr>
          <w:rFonts w:ascii="Times New Roman" w:eastAsia="Times New Roman" w:hAnsi="Times New Roman" w:cs="Times New Roman"/>
          <w:sz w:val="24"/>
          <w:szCs w:val="24"/>
        </w:rPr>
        <w:t xml:space="preserve"> välja</w:t>
      </w:r>
      <w:r w:rsidR="77078B74"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krediidiasutuses kehtiva</w:t>
      </w:r>
      <w:del w:id="299" w:author="Merike Koppel - JUSTDIGI" w:date="2025-12-29T12:15:00Z" w16du:dateUtc="2025-12-29T10:15:00Z">
        <w:r w:rsidRPr="1BD68A4A" w:rsidDel="00E5669C">
          <w:rPr>
            <w:rFonts w:ascii="Times New Roman" w:eastAsia="Times New Roman" w:hAnsi="Times New Roman" w:cs="Times New Roman"/>
            <w:sz w:val="24"/>
            <w:szCs w:val="24"/>
          </w:rPr>
          <w:delText>te</w:delText>
        </w:r>
      </w:del>
      <w:ins w:id="300" w:author="Merike Koppel - JUSTDIGI" w:date="2025-12-29T12:15:00Z" w16du:dateUtc="2025-12-29T10:15:00Z">
        <w:r w:rsidR="00E5669C">
          <w:rPr>
            <w:rFonts w:ascii="Times New Roman" w:eastAsia="Times New Roman" w:hAnsi="Times New Roman" w:cs="Times New Roman"/>
            <w:sz w:val="24"/>
            <w:szCs w:val="24"/>
          </w:rPr>
          <w:t>d</w:t>
        </w:r>
      </w:ins>
      <w:r w:rsidRPr="1BD68A4A">
        <w:rPr>
          <w:rFonts w:ascii="Times New Roman" w:eastAsia="Times New Roman" w:hAnsi="Times New Roman" w:cs="Times New Roman"/>
          <w:sz w:val="24"/>
          <w:szCs w:val="24"/>
        </w:rPr>
        <w:t xml:space="preserve"> juhtorgani</w:t>
      </w:r>
      <w:del w:id="301" w:author="Merike Koppel - JUSTDIGI" w:date="2025-12-29T12:14:00Z" w16du:dateUtc="2025-12-29T10:14:00Z">
        <w:r w:rsidRPr="1BD68A4A" w:rsidDel="00E5669C">
          <w:rPr>
            <w:rFonts w:ascii="Times New Roman" w:eastAsia="Times New Roman" w:hAnsi="Times New Roman" w:cs="Times New Roman"/>
            <w:sz w:val="24"/>
            <w:szCs w:val="24"/>
          </w:rPr>
          <w:delText>te</w:delText>
        </w:r>
      </w:del>
      <w:r w:rsidRPr="1BD68A4A">
        <w:rPr>
          <w:rFonts w:ascii="Times New Roman" w:eastAsia="Times New Roman" w:hAnsi="Times New Roman" w:cs="Times New Roman"/>
          <w:sz w:val="24"/>
          <w:szCs w:val="24"/>
        </w:rPr>
        <w:t xml:space="preserve"> koosseisu mitmekesisuse põhimõt</w:t>
      </w:r>
      <w:r w:rsidR="77078B74" w:rsidRPr="1BD68A4A">
        <w:rPr>
          <w:rFonts w:ascii="Times New Roman" w:eastAsia="Times New Roman" w:hAnsi="Times New Roman" w:cs="Times New Roman"/>
          <w:sz w:val="24"/>
          <w:szCs w:val="24"/>
        </w:rPr>
        <w:t>ted</w:t>
      </w:r>
      <w:r w:rsidRPr="1BD68A4A">
        <w:rPr>
          <w:rFonts w:ascii="Times New Roman" w:eastAsia="Times New Roman" w:hAnsi="Times New Roman" w:cs="Times New Roman"/>
          <w:sz w:val="24"/>
          <w:szCs w:val="24"/>
        </w:rPr>
        <w:t xml:space="preserve"> </w:t>
      </w:r>
      <w:r w:rsidR="77078B74"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juhatuse valimise kor</w:t>
      </w:r>
      <w:r w:rsidR="77078B74" w:rsidRPr="1BD68A4A">
        <w:rPr>
          <w:rFonts w:ascii="Times New Roman" w:eastAsia="Times New Roman" w:hAnsi="Times New Roman" w:cs="Times New Roman"/>
          <w:sz w:val="24"/>
          <w:szCs w:val="24"/>
        </w:rPr>
        <w:t xml:space="preserve">d </w:t>
      </w:r>
      <w:r w:rsidRPr="1BD68A4A">
        <w:rPr>
          <w:rFonts w:ascii="Times New Roman" w:eastAsia="Times New Roman" w:hAnsi="Times New Roman" w:cs="Times New Roman"/>
          <w:sz w:val="24"/>
          <w:szCs w:val="24"/>
        </w:rPr>
        <w:t xml:space="preserve">ning </w:t>
      </w:r>
      <w:r w:rsidR="77078B74" w:rsidRPr="1BD68A4A">
        <w:rPr>
          <w:rFonts w:ascii="Times New Roman" w:eastAsia="Times New Roman" w:hAnsi="Times New Roman" w:cs="Times New Roman"/>
          <w:sz w:val="24"/>
          <w:szCs w:val="24"/>
        </w:rPr>
        <w:t xml:space="preserve">hinnata </w:t>
      </w:r>
      <w:ins w:id="302" w:author="Merike Koppel - JUSTDIGI" w:date="2026-01-03T12:36:00Z" w16du:dateUtc="2026-01-03T10:36:00Z">
        <w:r w:rsidR="00E76327">
          <w:rPr>
            <w:rFonts w:ascii="Times New Roman" w:eastAsia="Times New Roman" w:hAnsi="Times New Roman" w:cs="Times New Roman"/>
            <w:sz w:val="24"/>
            <w:szCs w:val="24"/>
          </w:rPr>
          <w:t xml:space="preserve">regulaarselt </w:t>
        </w:r>
      </w:ins>
      <w:r w:rsidR="77078B74" w:rsidRPr="1BD68A4A">
        <w:rPr>
          <w:rFonts w:ascii="Times New Roman" w:eastAsia="Times New Roman" w:hAnsi="Times New Roman" w:cs="Times New Roman"/>
          <w:sz w:val="24"/>
          <w:szCs w:val="24"/>
        </w:rPr>
        <w:t>ne</w:t>
      </w:r>
      <w:r w:rsidR="558E9288" w:rsidRPr="1BD68A4A">
        <w:rPr>
          <w:rFonts w:ascii="Times New Roman" w:eastAsia="Times New Roman" w:hAnsi="Times New Roman" w:cs="Times New Roman"/>
          <w:sz w:val="24"/>
          <w:szCs w:val="24"/>
        </w:rPr>
        <w:t>nde rakendamist</w:t>
      </w:r>
      <w:del w:id="303" w:author="Merike Koppel - JUSTDIGI" w:date="2026-01-03T12:36:00Z" w16du:dateUtc="2026-01-03T10:36:00Z">
        <w:r w:rsidR="77078B74" w:rsidRPr="1BD68A4A" w:rsidDel="00E76327">
          <w:rPr>
            <w:rFonts w:ascii="Times New Roman" w:eastAsia="Times New Roman" w:hAnsi="Times New Roman" w:cs="Times New Roman"/>
            <w:sz w:val="24"/>
            <w:szCs w:val="24"/>
          </w:rPr>
          <w:delText xml:space="preserve"> </w:delText>
        </w:r>
        <w:r w:rsidRPr="1BD68A4A" w:rsidDel="00E76327">
          <w:rPr>
            <w:rFonts w:ascii="Times New Roman" w:eastAsia="Times New Roman" w:hAnsi="Times New Roman" w:cs="Times New Roman"/>
            <w:sz w:val="24"/>
            <w:szCs w:val="24"/>
          </w:rPr>
          <w:delText>regulaar</w:delText>
        </w:r>
        <w:r w:rsidR="77078B74" w:rsidRPr="1BD68A4A" w:rsidDel="00E76327">
          <w:rPr>
            <w:rFonts w:ascii="Times New Roman" w:eastAsia="Times New Roman" w:hAnsi="Times New Roman" w:cs="Times New Roman"/>
            <w:sz w:val="24"/>
            <w:szCs w:val="24"/>
          </w:rPr>
          <w:delText>s</w:delText>
        </w:r>
        <w:r w:rsidRPr="1BD68A4A" w:rsidDel="00E76327">
          <w:rPr>
            <w:rFonts w:ascii="Times New Roman" w:eastAsia="Times New Roman" w:hAnsi="Times New Roman" w:cs="Times New Roman"/>
            <w:sz w:val="24"/>
            <w:szCs w:val="24"/>
          </w:rPr>
          <w:delText>e</w:delText>
        </w:r>
        <w:r w:rsidR="77078B74" w:rsidRPr="1BD68A4A" w:rsidDel="00E76327">
          <w:rPr>
            <w:rFonts w:ascii="Times New Roman" w:eastAsia="Times New Roman" w:hAnsi="Times New Roman" w:cs="Times New Roman"/>
            <w:sz w:val="24"/>
            <w:szCs w:val="24"/>
          </w:rPr>
          <w:delText>lt</w:delText>
        </w:r>
      </w:del>
      <w:r w:rsidRPr="1BD68A4A">
        <w:rPr>
          <w:rFonts w:ascii="Times New Roman" w:eastAsia="Times New Roman" w:hAnsi="Times New Roman" w:cs="Times New Roman"/>
          <w:sz w:val="24"/>
          <w:szCs w:val="24"/>
        </w:rPr>
        <w:t xml:space="preserve"> ja </w:t>
      </w:r>
      <w:r w:rsidR="6AADC8BD" w:rsidRPr="1BD68A4A">
        <w:rPr>
          <w:rFonts w:ascii="Times New Roman" w:eastAsia="Times New Roman" w:hAnsi="Times New Roman" w:cs="Times New Roman"/>
          <w:sz w:val="24"/>
          <w:szCs w:val="24"/>
        </w:rPr>
        <w:t xml:space="preserve">teha </w:t>
      </w:r>
      <w:r w:rsidRPr="1BD68A4A">
        <w:rPr>
          <w:rFonts w:ascii="Times New Roman" w:eastAsia="Times New Roman" w:hAnsi="Times New Roman" w:cs="Times New Roman"/>
          <w:sz w:val="24"/>
          <w:szCs w:val="24"/>
        </w:rPr>
        <w:t>vajaduse korral muudatusettepaneku</w:t>
      </w:r>
      <w:r w:rsidR="6AADC8BD" w:rsidRPr="1BD68A4A">
        <w:rPr>
          <w:rFonts w:ascii="Times New Roman" w:eastAsia="Times New Roman" w:hAnsi="Times New Roman" w:cs="Times New Roman"/>
          <w:sz w:val="24"/>
          <w:szCs w:val="24"/>
        </w:rPr>
        <w:t>id</w:t>
      </w:r>
      <w:r w:rsidRPr="1BD68A4A">
        <w:rPr>
          <w:rFonts w:ascii="Times New Roman" w:eastAsia="Times New Roman" w:hAnsi="Times New Roman" w:cs="Times New Roman"/>
          <w:sz w:val="24"/>
          <w:szCs w:val="24"/>
        </w:rPr>
        <w:t>.</w:t>
      </w:r>
    </w:p>
    <w:p w14:paraId="58B45E55" w14:textId="1CE5691F" w:rsidR="00543384" w:rsidRPr="00FA634D" w:rsidRDefault="2D48991A" w:rsidP="004A793A">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1BD68A4A">
        <w:rPr>
          <w:rFonts w:ascii="Times New Roman" w:eastAsia="Times New Roman" w:hAnsi="Times New Roman" w:cs="Times New Roman"/>
          <w:sz w:val="24"/>
          <w:szCs w:val="24"/>
        </w:rPr>
        <w:t>(</w:t>
      </w:r>
      <w:r w:rsidR="337163F7" w:rsidRPr="1BD68A4A">
        <w:rPr>
          <w:rFonts w:ascii="Times New Roman" w:eastAsia="Times New Roman" w:hAnsi="Times New Roman" w:cs="Times New Roman"/>
          <w:sz w:val="24"/>
          <w:szCs w:val="24"/>
        </w:rPr>
        <w:t>5</w:t>
      </w:r>
      <w:r w:rsidRPr="1BD68A4A">
        <w:rPr>
          <w:rFonts w:ascii="Times New Roman" w:eastAsia="Times New Roman" w:hAnsi="Times New Roman" w:cs="Times New Roman"/>
          <w:sz w:val="24"/>
          <w:szCs w:val="24"/>
        </w:rPr>
        <w:t xml:space="preserve">) </w:t>
      </w:r>
      <w:proofErr w:type="spellStart"/>
      <w:r w:rsidR="2F4DF3A1" w:rsidRPr="1BD68A4A">
        <w:rPr>
          <w:rFonts w:ascii="Times New Roman" w:eastAsia="Times New Roman" w:hAnsi="Times New Roman" w:cs="Times New Roman"/>
          <w:sz w:val="24"/>
          <w:szCs w:val="24"/>
        </w:rPr>
        <w:t>Nomineerimiskomitee</w:t>
      </w:r>
      <w:proofErr w:type="spellEnd"/>
      <w:r w:rsidR="2F4DF3A1" w:rsidRPr="1BD68A4A">
        <w:rPr>
          <w:rFonts w:ascii="Times New Roman" w:eastAsia="Times New Roman" w:hAnsi="Times New Roman" w:cs="Times New Roman"/>
          <w:sz w:val="24"/>
          <w:szCs w:val="24"/>
        </w:rPr>
        <w:t xml:space="preserve"> peab oma ülesannete täitmiseks pidevalt jälgima ja võimaluste piires tagama, et juhatuse otsustusprotsess oleks kooskõlas </w:t>
      </w:r>
      <w:r w:rsidR="008D1D4A" w:rsidRPr="1BD68A4A">
        <w:rPr>
          <w:rFonts w:ascii="Times New Roman" w:eastAsia="Times New Roman" w:hAnsi="Times New Roman" w:cs="Times New Roman"/>
          <w:sz w:val="24"/>
          <w:szCs w:val="24"/>
        </w:rPr>
        <w:t xml:space="preserve">kogu </w:t>
      </w:r>
      <w:r w:rsidR="2F4DF3A1" w:rsidRPr="1BD68A4A">
        <w:rPr>
          <w:rFonts w:ascii="Times New Roman" w:eastAsia="Times New Roman" w:hAnsi="Times New Roman" w:cs="Times New Roman"/>
          <w:sz w:val="24"/>
          <w:szCs w:val="24"/>
        </w:rPr>
        <w:t xml:space="preserve">krediidiasutuse huvidega </w:t>
      </w:r>
      <w:r w:rsidR="002976E8" w:rsidRPr="1BD68A4A">
        <w:rPr>
          <w:rFonts w:ascii="Times New Roman" w:eastAsia="Times New Roman" w:hAnsi="Times New Roman" w:cs="Times New Roman"/>
          <w:sz w:val="24"/>
          <w:szCs w:val="24"/>
        </w:rPr>
        <w:t>ega</w:t>
      </w:r>
      <w:r w:rsidR="2F4DF3A1" w:rsidRPr="1BD68A4A">
        <w:rPr>
          <w:rFonts w:ascii="Times New Roman" w:eastAsia="Times New Roman" w:hAnsi="Times New Roman" w:cs="Times New Roman"/>
          <w:sz w:val="24"/>
          <w:szCs w:val="24"/>
        </w:rPr>
        <w:t xml:space="preserve"> </w:t>
      </w:r>
      <w:r w:rsidR="002976E8" w:rsidRPr="1BD68A4A">
        <w:rPr>
          <w:rFonts w:ascii="Times New Roman" w:eastAsia="Times New Roman" w:hAnsi="Times New Roman" w:cs="Times New Roman"/>
          <w:sz w:val="24"/>
          <w:szCs w:val="24"/>
        </w:rPr>
        <w:t>oleks</w:t>
      </w:r>
      <w:r w:rsidR="2F4DF3A1" w:rsidRPr="1BD68A4A">
        <w:rPr>
          <w:rFonts w:ascii="Times New Roman" w:eastAsia="Times New Roman" w:hAnsi="Times New Roman" w:cs="Times New Roman"/>
          <w:sz w:val="24"/>
          <w:szCs w:val="24"/>
        </w:rPr>
        <w:t xml:space="preserve"> liigselt mõjutatud ühe isiku või väikese grupi isikute huvidest.</w:t>
      </w:r>
      <w:r w:rsidR="4C80E7F5" w:rsidRPr="1BD68A4A">
        <w:rPr>
          <w:rFonts w:ascii="Times New Roman" w:eastAsia="Times New Roman" w:hAnsi="Times New Roman" w:cs="Times New Roman"/>
          <w:sz w:val="24"/>
          <w:szCs w:val="24"/>
        </w:rPr>
        <w:t xml:space="preserve"> </w:t>
      </w:r>
      <w:proofErr w:type="spellStart"/>
      <w:r w:rsidR="4C80E7F5" w:rsidRPr="1BD68A4A">
        <w:rPr>
          <w:rFonts w:ascii="Times New Roman" w:eastAsia="Times New Roman" w:hAnsi="Times New Roman" w:cs="Times New Roman"/>
          <w:sz w:val="24"/>
          <w:szCs w:val="24"/>
        </w:rPr>
        <w:t>Nomineerimiskomiteel</w:t>
      </w:r>
      <w:proofErr w:type="spellEnd"/>
      <w:r w:rsidR="4C80E7F5" w:rsidRPr="1BD68A4A">
        <w:rPr>
          <w:rFonts w:ascii="Times New Roman" w:eastAsia="Times New Roman" w:hAnsi="Times New Roman" w:cs="Times New Roman"/>
          <w:sz w:val="24"/>
          <w:szCs w:val="24"/>
        </w:rPr>
        <w:t xml:space="preserve"> on </w:t>
      </w:r>
      <w:ins w:id="304" w:author="Merike Koppel - JUSTDIGI" w:date="2025-12-29T12:15:00Z" w16du:dateUtc="2025-12-29T10:15:00Z">
        <w:r w:rsidR="00E5669C">
          <w:rPr>
            <w:rFonts w:ascii="Times New Roman" w:eastAsia="Times New Roman" w:hAnsi="Times New Roman" w:cs="Times New Roman"/>
            <w:sz w:val="24"/>
            <w:szCs w:val="24"/>
          </w:rPr>
          <w:t xml:space="preserve">oma ülesannete täitmisel </w:t>
        </w:r>
      </w:ins>
      <w:r w:rsidR="5901E434" w:rsidRPr="1BD68A4A">
        <w:rPr>
          <w:rFonts w:ascii="Times New Roman" w:eastAsia="Times New Roman" w:hAnsi="Times New Roman" w:cs="Times New Roman"/>
          <w:sz w:val="24"/>
          <w:szCs w:val="24"/>
        </w:rPr>
        <w:t>õigus kasutada välist hindajat</w:t>
      </w:r>
      <w:del w:id="305" w:author="Merike Koppel - JUSTDIGI" w:date="2025-12-29T12:15:00Z" w16du:dateUtc="2025-12-29T10:15:00Z">
        <w:r w:rsidR="5901E434" w:rsidRPr="1BD68A4A" w:rsidDel="00E5669C">
          <w:rPr>
            <w:rFonts w:ascii="Times New Roman" w:eastAsia="Times New Roman" w:hAnsi="Times New Roman" w:cs="Times New Roman"/>
            <w:sz w:val="24"/>
            <w:szCs w:val="24"/>
          </w:rPr>
          <w:delText xml:space="preserve"> </w:delText>
        </w:r>
        <w:r w:rsidR="4C80E7F5" w:rsidRPr="1BD68A4A" w:rsidDel="00E5669C">
          <w:rPr>
            <w:rFonts w:ascii="Times New Roman" w:eastAsia="Times New Roman" w:hAnsi="Times New Roman" w:cs="Times New Roman"/>
            <w:sz w:val="24"/>
            <w:szCs w:val="24"/>
          </w:rPr>
          <w:delText>ülesannete täitmise</w:delText>
        </w:r>
        <w:r w:rsidR="31CB123E" w:rsidRPr="1BD68A4A" w:rsidDel="00E5669C">
          <w:rPr>
            <w:rFonts w:ascii="Times New Roman" w:eastAsia="Times New Roman" w:hAnsi="Times New Roman" w:cs="Times New Roman"/>
            <w:sz w:val="24"/>
            <w:szCs w:val="24"/>
          </w:rPr>
          <w:delText>ks</w:delText>
        </w:r>
      </w:del>
      <w:r w:rsidR="4C80E7F5" w:rsidRPr="1BD68A4A">
        <w:rPr>
          <w:rFonts w:ascii="Times New Roman" w:eastAsia="Times New Roman" w:hAnsi="Times New Roman" w:cs="Times New Roman"/>
          <w:sz w:val="24"/>
          <w:szCs w:val="24"/>
        </w:rPr>
        <w:t>.</w:t>
      </w:r>
    </w:p>
    <w:p w14:paraId="62FC5F34" w14:textId="1D7E02F9" w:rsidR="00B80F0E" w:rsidRPr="00FA634D" w:rsidRDefault="7F8756E8" w:rsidP="004A793A">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6631173A" w:rsidRPr="00FA634D">
        <w:rPr>
          <w:rFonts w:ascii="Times New Roman" w:eastAsia="Times New Roman" w:hAnsi="Times New Roman" w:cs="Times New Roman"/>
          <w:sz w:val="24"/>
          <w:szCs w:val="24"/>
          <w:lang w:eastAsia="et-EE"/>
        </w:rPr>
        <w:t>6</w:t>
      </w:r>
      <w:r w:rsidRPr="00FA634D">
        <w:rPr>
          <w:rFonts w:ascii="Times New Roman" w:eastAsia="Times New Roman" w:hAnsi="Times New Roman" w:cs="Times New Roman"/>
          <w:kern w:val="0"/>
          <w:sz w:val="24"/>
          <w:szCs w:val="24"/>
          <w:lang w:eastAsia="et-EE"/>
          <w14:ligatures w14:val="none"/>
        </w:rPr>
        <w:t xml:space="preserve">) </w:t>
      </w:r>
      <w:r w:rsidR="1E8D6992" w:rsidRPr="00FA634D">
        <w:rPr>
          <w:rFonts w:ascii="Times New Roman" w:eastAsia="Times New Roman" w:hAnsi="Times New Roman" w:cs="Times New Roman"/>
          <w:sz w:val="24"/>
          <w:szCs w:val="24"/>
          <w:lang w:eastAsia="et-EE"/>
        </w:rPr>
        <w:t>Töötasukomitee ülesanne on hinnata tasustamis</w:t>
      </w:r>
      <w:r w:rsidR="00DD645E">
        <w:rPr>
          <w:rFonts w:ascii="Times New Roman" w:eastAsia="Times New Roman" w:hAnsi="Times New Roman" w:cs="Times New Roman"/>
          <w:sz w:val="24"/>
          <w:szCs w:val="24"/>
          <w:lang w:eastAsia="et-EE"/>
        </w:rPr>
        <w:t xml:space="preserve">e </w:t>
      </w:r>
      <w:r w:rsidR="1E8D6992" w:rsidRPr="00FA634D">
        <w:rPr>
          <w:rFonts w:ascii="Times New Roman" w:eastAsia="Times New Roman" w:hAnsi="Times New Roman" w:cs="Times New Roman"/>
          <w:sz w:val="24"/>
          <w:szCs w:val="24"/>
          <w:lang w:eastAsia="et-EE"/>
        </w:rPr>
        <w:t xml:space="preserve">põhimõtete rakendamist krediidiasutuses ning tasustamisega seotud otsuste mõju riskijuhtimise, omavahendite ja likviidsuse kohta sätestatud nõuete täitmisele. Töötasukomitee </w:t>
      </w:r>
      <w:r w:rsidR="002D2009" w:rsidRPr="00FA634D">
        <w:rPr>
          <w:rFonts w:ascii="Times New Roman" w:eastAsia="Times New Roman" w:hAnsi="Times New Roman" w:cs="Times New Roman"/>
          <w:sz w:val="24"/>
          <w:szCs w:val="24"/>
          <w:lang w:eastAsia="et-EE"/>
        </w:rPr>
        <w:t xml:space="preserve">juhindub </w:t>
      </w:r>
      <w:r w:rsidR="1E8D6992" w:rsidRPr="00FA634D">
        <w:rPr>
          <w:rFonts w:ascii="Times New Roman" w:eastAsia="Times New Roman" w:hAnsi="Times New Roman" w:cs="Times New Roman"/>
          <w:sz w:val="24"/>
          <w:szCs w:val="24"/>
          <w:lang w:eastAsia="et-EE"/>
        </w:rPr>
        <w:t xml:space="preserve">oma tegevuses krediidiasutuse aktsionäride või liikmete ja klientide pikaajalistest huvidest ning avalikust huvist. Eelnimetatu </w:t>
      </w:r>
      <w:r w:rsidR="00F31E01" w:rsidRPr="00FA634D">
        <w:rPr>
          <w:rFonts w:ascii="Times New Roman" w:eastAsia="Times New Roman" w:hAnsi="Times New Roman" w:cs="Times New Roman"/>
          <w:sz w:val="24"/>
          <w:szCs w:val="24"/>
          <w:lang w:eastAsia="et-EE"/>
        </w:rPr>
        <w:t xml:space="preserve">käigus </w:t>
      </w:r>
      <w:r w:rsidR="1E8D6992" w:rsidRPr="00FA634D">
        <w:rPr>
          <w:rFonts w:ascii="Times New Roman" w:eastAsia="Times New Roman" w:hAnsi="Times New Roman" w:cs="Times New Roman"/>
          <w:sz w:val="24"/>
          <w:szCs w:val="24"/>
          <w:lang w:eastAsia="et-EE"/>
        </w:rPr>
        <w:t>töötasukomitee:</w:t>
      </w:r>
    </w:p>
    <w:p w14:paraId="06DD33F2" w14:textId="261862E5" w:rsidR="00B80F0E" w:rsidRPr="00FA634D" w:rsidRDefault="1E8D6992"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 teostab järelevalvet juhtide ja töötajate</w:t>
      </w:r>
      <w:r w:rsidR="4F857550" w:rsidRPr="1BD68A4A">
        <w:rPr>
          <w:rFonts w:ascii="Times New Roman" w:eastAsia="Times New Roman" w:hAnsi="Times New Roman" w:cs="Times New Roman"/>
          <w:sz w:val="24"/>
          <w:szCs w:val="24"/>
        </w:rPr>
        <w:t>, sealhulgas sisekontrollifunktsioon</w:t>
      </w:r>
      <w:r w:rsidR="00763300" w:rsidRPr="1BD68A4A">
        <w:rPr>
          <w:rFonts w:ascii="Times New Roman" w:eastAsia="Times New Roman" w:hAnsi="Times New Roman" w:cs="Times New Roman"/>
          <w:sz w:val="24"/>
          <w:szCs w:val="24"/>
        </w:rPr>
        <w:t>e</w:t>
      </w:r>
      <w:r w:rsidR="4F857550" w:rsidRPr="1BD68A4A">
        <w:rPr>
          <w:rFonts w:ascii="Times New Roman" w:eastAsia="Times New Roman" w:hAnsi="Times New Roman" w:cs="Times New Roman"/>
          <w:sz w:val="24"/>
          <w:szCs w:val="24"/>
        </w:rPr>
        <w:t xml:space="preserve"> </w:t>
      </w:r>
      <w:r w:rsidR="004425F8" w:rsidRPr="1BD68A4A">
        <w:rPr>
          <w:rFonts w:ascii="Times New Roman" w:eastAsia="Times New Roman" w:hAnsi="Times New Roman" w:cs="Times New Roman"/>
          <w:sz w:val="24"/>
          <w:szCs w:val="24"/>
        </w:rPr>
        <w:t xml:space="preserve">täitvate </w:t>
      </w:r>
      <w:r w:rsidR="4F857550" w:rsidRPr="1BD68A4A">
        <w:rPr>
          <w:rFonts w:ascii="Times New Roman" w:eastAsia="Times New Roman" w:hAnsi="Times New Roman" w:cs="Times New Roman"/>
          <w:sz w:val="24"/>
          <w:szCs w:val="24"/>
        </w:rPr>
        <w:t>juh</w:t>
      </w:r>
      <w:r w:rsidR="01B0D2A9" w:rsidRPr="1BD68A4A">
        <w:rPr>
          <w:rFonts w:ascii="Times New Roman" w:eastAsia="Times New Roman" w:hAnsi="Times New Roman" w:cs="Times New Roman"/>
          <w:sz w:val="24"/>
          <w:szCs w:val="24"/>
        </w:rPr>
        <w:t xml:space="preserve">tide </w:t>
      </w:r>
      <w:r w:rsidRPr="1BD68A4A">
        <w:rPr>
          <w:rFonts w:ascii="Times New Roman" w:eastAsia="Times New Roman" w:hAnsi="Times New Roman" w:cs="Times New Roman"/>
          <w:sz w:val="24"/>
          <w:szCs w:val="24"/>
        </w:rPr>
        <w:t>tasustamise üle;</w:t>
      </w:r>
    </w:p>
    <w:p w14:paraId="6F1E8D86" w14:textId="15DE2F82" w:rsidR="00B80F0E" w:rsidRPr="00FA634D" w:rsidRDefault="00B80F0E" w:rsidP="1BD68A4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hindab tasustamis</w:t>
      </w:r>
      <w:r w:rsidR="00DD645E">
        <w:rPr>
          <w:rFonts w:ascii="Times New Roman" w:eastAsia="Times New Roman" w:hAnsi="Times New Roman" w:cs="Times New Roman"/>
          <w:sz w:val="24"/>
          <w:szCs w:val="24"/>
        </w:rPr>
        <w:t xml:space="preserve">e </w:t>
      </w:r>
      <w:r w:rsidRPr="1BD68A4A">
        <w:rPr>
          <w:rFonts w:ascii="Times New Roman" w:eastAsia="Times New Roman" w:hAnsi="Times New Roman" w:cs="Times New Roman"/>
          <w:sz w:val="24"/>
          <w:szCs w:val="24"/>
        </w:rPr>
        <w:t xml:space="preserve">põhimõtete rakendamist </w:t>
      </w:r>
      <w:r w:rsidR="005010E0" w:rsidRPr="1BD68A4A">
        <w:rPr>
          <w:rFonts w:ascii="Times New Roman" w:eastAsia="Times New Roman" w:hAnsi="Times New Roman" w:cs="Times New Roman"/>
          <w:sz w:val="24"/>
          <w:szCs w:val="24"/>
        </w:rPr>
        <w:t xml:space="preserve">vähemalt üks kord aastas </w:t>
      </w:r>
      <w:r w:rsidRPr="1BD68A4A">
        <w:rPr>
          <w:rFonts w:ascii="Times New Roman" w:eastAsia="Times New Roman" w:hAnsi="Times New Roman" w:cs="Times New Roman"/>
          <w:sz w:val="24"/>
          <w:szCs w:val="24"/>
        </w:rPr>
        <w:t xml:space="preserve">ja teeb vajaduse korral ettepaneku </w:t>
      </w:r>
      <w:r w:rsidR="004022CD" w:rsidRPr="1BD68A4A">
        <w:rPr>
          <w:rFonts w:ascii="Times New Roman" w:eastAsia="Times New Roman" w:hAnsi="Times New Roman" w:cs="Times New Roman"/>
          <w:sz w:val="24"/>
          <w:szCs w:val="24"/>
        </w:rPr>
        <w:t>nende</w:t>
      </w:r>
      <w:r w:rsidRPr="1BD68A4A">
        <w:rPr>
          <w:rFonts w:ascii="Times New Roman" w:eastAsia="Times New Roman" w:hAnsi="Times New Roman" w:cs="Times New Roman"/>
          <w:sz w:val="24"/>
          <w:szCs w:val="24"/>
        </w:rPr>
        <w:t xml:space="preserve"> ajakohastamiseks;</w:t>
      </w:r>
    </w:p>
    <w:p w14:paraId="61656F30" w14:textId="6CF439C3" w:rsidR="00B80F0E" w:rsidRPr="00FA634D" w:rsidRDefault="00B80F0E" w:rsidP="004A793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 xml:space="preserve">3) valmistab </w:t>
      </w:r>
      <w:del w:id="306" w:author="Merike Koppel - JUSTDIGI" w:date="2025-12-29T12:15:00Z" w16du:dateUtc="2025-12-29T10:15:00Z">
        <w:r w:rsidR="00F57262" w:rsidRPr="1BD68A4A" w:rsidDel="00E5669C">
          <w:rPr>
            <w:rFonts w:ascii="Times New Roman" w:eastAsia="Times New Roman" w:hAnsi="Times New Roman" w:cs="Times New Roman"/>
            <w:sz w:val="24"/>
            <w:szCs w:val="24"/>
          </w:rPr>
          <w:delText xml:space="preserve">ette </w:delText>
        </w:r>
      </w:del>
      <w:r w:rsidRPr="1BD68A4A">
        <w:rPr>
          <w:rFonts w:ascii="Times New Roman" w:eastAsia="Times New Roman" w:hAnsi="Times New Roman" w:cs="Times New Roman"/>
          <w:sz w:val="24"/>
          <w:szCs w:val="24"/>
        </w:rPr>
        <w:t xml:space="preserve">krediidiasutuse nõukogule </w:t>
      </w:r>
      <w:ins w:id="307" w:author="Merike Koppel - JUSTDIGI" w:date="2025-12-29T12:15:00Z" w16du:dateUtc="2025-12-29T10:15:00Z">
        <w:r w:rsidR="00E5669C">
          <w:rPr>
            <w:rFonts w:ascii="Times New Roman" w:eastAsia="Times New Roman" w:hAnsi="Times New Roman" w:cs="Times New Roman"/>
            <w:sz w:val="24"/>
            <w:szCs w:val="24"/>
          </w:rPr>
          <w:t xml:space="preserve">ette </w:t>
        </w:r>
      </w:ins>
      <w:r w:rsidRPr="1BD68A4A">
        <w:rPr>
          <w:rFonts w:ascii="Times New Roman" w:eastAsia="Times New Roman" w:hAnsi="Times New Roman" w:cs="Times New Roman"/>
          <w:sz w:val="24"/>
          <w:szCs w:val="24"/>
        </w:rPr>
        <w:t>tasustamis</w:t>
      </w:r>
      <w:r w:rsidR="004022CD" w:rsidRPr="1BD68A4A">
        <w:rPr>
          <w:rFonts w:ascii="Times New Roman" w:eastAsia="Times New Roman" w:hAnsi="Times New Roman" w:cs="Times New Roman"/>
          <w:sz w:val="24"/>
          <w:szCs w:val="24"/>
        </w:rPr>
        <w:t>teemalis</w:t>
      </w:r>
      <w:ins w:id="308" w:author="Merike Koppel - JUSTDIGI" w:date="2025-12-29T12:15:00Z" w16du:dateUtc="2025-12-29T10:15:00Z">
        <w:r w:rsidR="00BF5981">
          <w:rPr>
            <w:rFonts w:ascii="Times New Roman" w:eastAsia="Times New Roman" w:hAnsi="Times New Roman" w:cs="Times New Roman"/>
            <w:sz w:val="24"/>
            <w:szCs w:val="24"/>
          </w:rPr>
          <w:t>t</w:t>
        </w:r>
      </w:ins>
      <w:r w:rsidR="004022CD" w:rsidRPr="1BD68A4A">
        <w:rPr>
          <w:rFonts w:ascii="Times New Roman" w:eastAsia="Times New Roman" w:hAnsi="Times New Roman" w:cs="Times New Roman"/>
          <w:sz w:val="24"/>
          <w:szCs w:val="24"/>
        </w:rPr>
        <w:t>e</w:t>
      </w:r>
      <w:del w:id="309" w:author="Merike Koppel - JUSTDIGI" w:date="2025-12-29T12:15:00Z" w16du:dateUtc="2025-12-29T10:15:00Z">
        <w:r w:rsidR="004022CD" w:rsidRPr="1BD68A4A" w:rsidDel="00BF5981">
          <w:rPr>
            <w:rFonts w:ascii="Times New Roman" w:eastAsia="Times New Roman" w:hAnsi="Times New Roman" w:cs="Times New Roman"/>
            <w:sz w:val="24"/>
            <w:szCs w:val="24"/>
          </w:rPr>
          <w:delText>d</w:delText>
        </w:r>
      </w:del>
      <w:r w:rsidRPr="1BD68A4A">
        <w:rPr>
          <w:rFonts w:ascii="Times New Roman" w:eastAsia="Times New Roman" w:hAnsi="Times New Roman" w:cs="Times New Roman"/>
          <w:sz w:val="24"/>
          <w:szCs w:val="24"/>
        </w:rPr>
        <w:t xml:space="preserve"> otsus</w:t>
      </w:r>
      <w:ins w:id="310" w:author="Merike Koppel - JUSTDIGI" w:date="2025-12-29T12:15:00Z" w16du:dateUtc="2025-12-29T10:15:00Z">
        <w:r w:rsidR="00BF5981">
          <w:rPr>
            <w:rFonts w:ascii="Times New Roman" w:eastAsia="Times New Roman" w:hAnsi="Times New Roman" w:cs="Times New Roman"/>
            <w:sz w:val="24"/>
            <w:szCs w:val="24"/>
          </w:rPr>
          <w:t>t</w:t>
        </w:r>
      </w:ins>
      <w:r w:rsidRPr="1BD68A4A">
        <w:rPr>
          <w:rFonts w:ascii="Times New Roman" w:eastAsia="Times New Roman" w:hAnsi="Times New Roman" w:cs="Times New Roman"/>
          <w:sz w:val="24"/>
          <w:szCs w:val="24"/>
        </w:rPr>
        <w:t>e</w:t>
      </w:r>
      <w:ins w:id="311" w:author="Merike Koppel - JUSTDIGI" w:date="2025-12-29T12:15:00Z" w16du:dateUtc="2025-12-29T10:15:00Z">
        <w:r w:rsidR="00BF5981">
          <w:rPr>
            <w:rFonts w:ascii="Times New Roman" w:eastAsia="Times New Roman" w:hAnsi="Times New Roman" w:cs="Times New Roman"/>
            <w:sz w:val="24"/>
            <w:szCs w:val="24"/>
          </w:rPr>
          <w:t xml:space="preserve"> kavandi</w:t>
        </w:r>
      </w:ins>
      <w:del w:id="312" w:author="Merike Koppel - JUSTDIGI" w:date="2025-12-29T12:15:00Z" w16du:dateUtc="2025-12-29T10:15:00Z">
        <w:r w:rsidRPr="1BD68A4A" w:rsidDel="00BF5981">
          <w:rPr>
            <w:rFonts w:ascii="Times New Roman" w:eastAsia="Times New Roman" w:hAnsi="Times New Roman" w:cs="Times New Roman"/>
            <w:sz w:val="24"/>
            <w:szCs w:val="24"/>
          </w:rPr>
          <w:delText>projekti</w:delText>
        </w:r>
      </w:del>
      <w:r w:rsidRPr="1BD68A4A">
        <w:rPr>
          <w:rFonts w:ascii="Times New Roman" w:eastAsia="Times New Roman" w:hAnsi="Times New Roman" w:cs="Times New Roman"/>
          <w:sz w:val="24"/>
          <w:szCs w:val="24"/>
        </w:rPr>
        <w:t>d.</w:t>
      </w:r>
      <w:r w:rsidR="002F1C8C" w:rsidRPr="1BD68A4A">
        <w:rPr>
          <w:rFonts w:ascii="Times New Roman" w:eastAsia="Times New Roman" w:hAnsi="Times New Roman" w:cs="Times New Roman"/>
          <w:sz w:val="24"/>
          <w:szCs w:val="24"/>
        </w:rPr>
        <w:t>“</w:t>
      </w:r>
      <w:r w:rsidR="4C33C4DA" w:rsidRPr="1BD68A4A">
        <w:rPr>
          <w:rFonts w:ascii="Times New Roman" w:eastAsia="Times New Roman" w:hAnsi="Times New Roman" w:cs="Times New Roman"/>
          <w:sz w:val="24"/>
          <w:szCs w:val="24"/>
        </w:rPr>
        <w:t>;</w:t>
      </w:r>
    </w:p>
    <w:p w14:paraId="21FA29EC" w14:textId="1EB2A340" w:rsidR="00664FA1" w:rsidRPr="00FA634D" w:rsidRDefault="00664FA1" w:rsidP="00464A6C">
      <w:pPr>
        <w:spacing w:after="0" w:line="240" w:lineRule="auto"/>
        <w:jc w:val="both"/>
        <w:rPr>
          <w:rFonts w:ascii="Times New Roman" w:hAnsi="Times New Roman" w:cs="Times New Roman"/>
          <w:sz w:val="24"/>
          <w:szCs w:val="24"/>
        </w:rPr>
      </w:pPr>
    </w:p>
    <w:p w14:paraId="258DD898" w14:textId="4A2F4A69" w:rsidR="00664FA1" w:rsidRPr="00FA634D" w:rsidRDefault="00130B38"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305B3267" w:rsidRPr="1BD68A4A">
        <w:rPr>
          <w:rFonts w:ascii="Times New Roman" w:hAnsi="Times New Roman" w:cs="Times New Roman"/>
          <w:b/>
          <w:bCs/>
          <w:sz w:val="24"/>
          <w:szCs w:val="24"/>
        </w:rPr>
        <w:t>4</w:t>
      </w:r>
      <w:r w:rsidR="00B90E67" w:rsidRPr="1BD68A4A">
        <w:rPr>
          <w:rFonts w:ascii="Times New Roman" w:hAnsi="Times New Roman" w:cs="Times New Roman"/>
          <w:b/>
          <w:bCs/>
          <w:sz w:val="24"/>
          <w:szCs w:val="24"/>
        </w:rPr>
        <w:t xml:space="preserve">) </w:t>
      </w:r>
      <w:r w:rsidR="00B90E67" w:rsidRPr="1BD68A4A">
        <w:rPr>
          <w:rFonts w:ascii="Times New Roman" w:hAnsi="Times New Roman" w:cs="Times New Roman"/>
          <w:sz w:val="24"/>
          <w:szCs w:val="24"/>
        </w:rPr>
        <w:t>paragrahvid 58</w:t>
      </w:r>
      <w:r w:rsidR="00B90E67" w:rsidRPr="1BD68A4A">
        <w:rPr>
          <w:rFonts w:ascii="Times New Roman" w:hAnsi="Times New Roman" w:cs="Times New Roman"/>
          <w:sz w:val="24"/>
          <w:szCs w:val="24"/>
          <w:vertAlign w:val="superscript"/>
        </w:rPr>
        <w:t>1</w:t>
      </w:r>
      <w:r w:rsidR="00B90E67" w:rsidRPr="1BD68A4A">
        <w:rPr>
          <w:rFonts w:ascii="Times New Roman" w:hAnsi="Times New Roman" w:cs="Times New Roman"/>
          <w:sz w:val="24"/>
          <w:szCs w:val="24"/>
        </w:rPr>
        <w:t xml:space="preserve"> ja 58</w:t>
      </w:r>
      <w:r w:rsidR="00B90E67" w:rsidRPr="1BD68A4A">
        <w:rPr>
          <w:rFonts w:ascii="Times New Roman" w:hAnsi="Times New Roman" w:cs="Times New Roman"/>
          <w:sz w:val="24"/>
          <w:szCs w:val="24"/>
          <w:vertAlign w:val="superscript"/>
        </w:rPr>
        <w:t>2</w:t>
      </w:r>
      <w:r w:rsidR="00B90E67" w:rsidRPr="1BD68A4A">
        <w:rPr>
          <w:rFonts w:ascii="Times New Roman" w:hAnsi="Times New Roman" w:cs="Times New Roman"/>
          <w:sz w:val="24"/>
          <w:szCs w:val="24"/>
        </w:rPr>
        <w:t xml:space="preserve"> tunnistatakse kehtetuks; </w:t>
      </w:r>
    </w:p>
    <w:p w14:paraId="298A1956" w14:textId="441329D5" w:rsidR="00B90E67" w:rsidRPr="00FA634D" w:rsidRDefault="00B90E67" w:rsidP="00464A6C">
      <w:pPr>
        <w:spacing w:after="0" w:line="240" w:lineRule="auto"/>
        <w:jc w:val="both"/>
        <w:rPr>
          <w:rFonts w:ascii="Times New Roman" w:hAnsi="Times New Roman" w:cs="Times New Roman"/>
          <w:sz w:val="24"/>
          <w:szCs w:val="24"/>
        </w:rPr>
      </w:pPr>
    </w:p>
    <w:p w14:paraId="7EA4FDEF" w14:textId="5286D033" w:rsidR="00B90E67" w:rsidRPr="00FA634D" w:rsidRDefault="00130B38" w:rsidP="00CA7031">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6A00D023" w:rsidRPr="1BD68A4A">
        <w:rPr>
          <w:rFonts w:ascii="Times New Roman" w:hAnsi="Times New Roman" w:cs="Times New Roman"/>
          <w:b/>
          <w:bCs/>
          <w:sz w:val="24"/>
          <w:szCs w:val="24"/>
        </w:rPr>
        <w:t>5</w:t>
      </w:r>
      <w:r w:rsidR="00B90E67" w:rsidRPr="1BD68A4A">
        <w:rPr>
          <w:rFonts w:ascii="Times New Roman" w:hAnsi="Times New Roman" w:cs="Times New Roman"/>
          <w:b/>
          <w:bCs/>
          <w:sz w:val="24"/>
          <w:szCs w:val="24"/>
        </w:rPr>
        <w:t xml:space="preserve">) </w:t>
      </w:r>
      <w:r w:rsidR="00B90E67" w:rsidRPr="1BD68A4A">
        <w:rPr>
          <w:rFonts w:ascii="Times New Roman" w:hAnsi="Times New Roman" w:cs="Times New Roman"/>
          <w:sz w:val="24"/>
          <w:szCs w:val="24"/>
        </w:rPr>
        <w:t>paragrahv</w:t>
      </w:r>
      <w:r w:rsidR="00015BF7" w:rsidRPr="1BD68A4A">
        <w:rPr>
          <w:rFonts w:ascii="Times New Roman" w:hAnsi="Times New Roman" w:cs="Times New Roman"/>
          <w:sz w:val="24"/>
          <w:szCs w:val="24"/>
        </w:rPr>
        <w:t>i</w:t>
      </w:r>
      <w:r w:rsidR="00B90E67" w:rsidRPr="1BD68A4A">
        <w:rPr>
          <w:rFonts w:ascii="Times New Roman" w:hAnsi="Times New Roman" w:cs="Times New Roman"/>
          <w:sz w:val="24"/>
          <w:szCs w:val="24"/>
        </w:rPr>
        <w:t xml:space="preserve"> 59</w:t>
      </w:r>
      <w:r w:rsidR="00015BF7" w:rsidRPr="1BD68A4A">
        <w:rPr>
          <w:rFonts w:ascii="Times New Roman" w:hAnsi="Times New Roman" w:cs="Times New Roman"/>
          <w:sz w:val="24"/>
          <w:szCs w:val="24"/>
        </w:rPr>
        <w:t xml:space="preserve"> tekst </w:t>
      </w:r>
      <w:r w:rsidR="00B90E67" w:rsidRPr="1BD68A4A">
        <w:rPr>
          <w:rFonts w:ascii="Times New Roman" w:hAnsi="Times New Roman" w:cs="Times New Roman"/>
          <w:sz w:val="24"/>
          <w:szCs w:val="24"/>
        </w:rPr>
        <w:t xml:space="preserve">muudetakse ja sõnastatakse järgmiselt: </w:t>
      </w:r>
    </w:p>
    <w:p w14:paraId="34ACA320" w14:textId="20BE5EC0" w:rsidR="00543384" w:rsidRPr="00FA634D" w:rsidRDefault="21A5346D"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134C1AB6" w:rsidRPr="1BD68A4A">
        <w:rPr>
          <w:rFonts w:ascii="Times New Roman" w:hAnsi="Times New Roman" w:cs="Times New Roman"/>
          <w:sz w:val="24"/>
          <w:szCs w:val="24"/>
        </w:rPr>
        <w:t xml:space="preserve">(1) Krediidiasutuses ja krediidiasutuse konsolideerimisgruppi kuuluvas äriühingus peab pidevalt toimima sisekontrolli süsteem, mis on proportsionaalne nende tegevuse laadi, ulatuse ja keerukuse astmega ning </w:t>
      </w:r>
      <w:r w:rsidR="003D65C8">
        <w:rPr>
          <w:rFonts w:ascii="Times New Roman" w:hAnsi="Times New Roman" w:cs="Times New Roman"/>
          <w:sz w:val="24"/>
          <w:szCs w:val="24"/>
        </w:rPr>
        <w:t xml:space="preserve">mis </w:t>
      </w:r>
      <w:r w:rsidR="134C1AB6" w:rsidRPr="1BD68A4A">
        <w:rPr>
          <w:rFonts w:ascii="Times New Roman" w:hAnsi="Times New Roman" w:cs="Times New Roman"/>
          <w:sz w:val="24"/>
          <w:szCs w:val="24"/>
        </w:rPr>
        <w:t xml:space="preserve">tagab ühingu juhtimise heade tavade järgimise. </w:t>
      </w:r>
    </w:p>
    <w:p w14:paraId="4677DB3A" w14:textId="13105875" w:rsidR="00015BF7" w:rsidRPr="00FA634D" w:rsidRDefault="00015BF7"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Pr="1BD68A4A">
        <w:rPr>
          <w:rFonts w:ascii="Times New Roman" w:eastAsia="Times New Roman" w:hAnsi="Times New Roman" w:cs="Times New Roman"/>
          <w:sz w:val="24"/>
          <w:szCs w:val="24"/>
        </w:rPr>
        <w:t xml:space="preserve">Krediidiasutuse sisekontrolli süsteem peab hõlmama kõiki krediidiasutuse juhtimis- ja tegevustasandeid, et tagada asutuse tegevuse </w:t>
      </w:r>
      <w:r w:rsidR="00E17951" w:rsidRPr="1BD68A4A">
        <w:rPr>
          <w:rFonts w:ascii="Times New Roman" w:eastAsia="Times New Roman" w:hAnsi="Times New Roman" w:cs="Times New Roman"/>
          <w:sz w:val="24"/>
          <w:szCs w:val="24"/>
        </w:rPr>
        <w:t>tõhusus</w:t>
      </w:r>
      <w:r w:rsidRPr="1BD68A4A">
        <w:rPr>
          <w:rFonts w:ascii="Times New Roman" w:eastAsia="Times New Roman" w:hAnsi="Times New Roman" w:cs="Times New Roman"/>
          <w:sz w:val="24"/>
          <w:szCs w:val="24"/>
        </w:rPr>
        <w:t xml:space="preserve">, finantsaruandluse usaldatavus ning vastavus seadustele ja muudele õigusaktidele, </w:t>
      </w:r>
      <w:r w:rsidR="001E3813" w:rsidRPr="1BD68A4A">
        <w:rPr>
          <w:rFonts w:ascii="Times New Roman" w:eastAsia="Times New Roman" w:hAnsi="Times New Roman" w:cs="Times New Roman"/>
          <w:sz w:val="24"/>
          <w:szCs w:val="24"/>
        </w:rPr>
        <w:t xml:space="preserve">samuti </w:t>
      </w:r>
      <w:r w:rsidRPr="1BD68A4A">
        <w:rPr>
          <w:rFonts w:ascii="Times New Roman" w:eastAsia="Times New Roman" w:hAnsi="Times New Roman" w:cs="Times New Roman"/>
          <w:sz w:val="24"/>
          <w:szCs w:val="24"/>
        </w:rPr>
        <w:t xml:space="preserve">krediidiasutuse juhtimisorganite kinnitatud dokumentidele </w:t>
      </w:r>
      <w:r w:rsidR="000E326C"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headele pangandustavadele</w:t>
      </w:r>
      <w:r w:rsidR="000E326C"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ning otsuste vastuvõtmine usaldusväärse ja asjakohase </w:t>
      </w:r>
      <w:r w:rsidR="00096F9F" w:rsidRPr="1BD68A4A">
        <w:rPr>
          <w:rFonts w:ascii="Times New Roman" w:eastAsia="Times New Roman" w:hAnsi="Times New Roman" w:cs="Times New Roman"/>
          <w:sz w:val="24"/>
          <w:szCs w:val="24"/>
        </w:rPr>
        <w:t xml:space="preserve">teabe </w:t>
      </w:r>
      <w:r w:rsidRPr="1BD68A4A">
        <w:rPr>
          <w:rFonts w:ascii="Times New Roman" w:eastAsia="Times New Roman" w:hAnsi="Times New Roman" w:cs="Times New Roman"/>
          <w:sz w:val="24"/>
          <w:szCs w:val="24"/>
        </w:rPr>
        <w:t>alusel.</w:t>
      </w:r>
    </w:p>
    <w:p w14:paraId="37FE87A9" w14:textId="64BF1A1D" w:rsidR="00543384" w:rsidRPr="00FA634D" w:rsidRDefault="0FBDD6A7"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w:t>
      </w:r>
      <w:commentRangeStart w:id="313"/>
      <w:r w:rsidRPr="1BD68A4A">
        <w:rPr>
          <w:rFonts w:ascii="Times New Roman" w:hAnsi="Times New Roman" w:cs="Times New Roman"/>
          <w:sz w:val="24"/>
          <w:szCs w:val="24"/>
        </w:rPr>
        <w:t>Sisekontrolli</w:t>
      </w:r>
      <w:ins w:id="314" w:author="Merike Koppel - JUSTDIGI" w:date="2025-12-29T12:16:00Z" w16du:dateUtc="2025-12-29T10:16:00Z">
        <w:r w:rsidR="00BF5981">
          <w:rPr>
            <w:rFonts w:ascii="Times New Roman" w:hAnsi="Times New Roman" w:cs="Times New Roman"/>
            <w:sz w:val="24"/>
            <w:szCs w:val="24"/>
          </w:rPr>
          <w:t xml:space="preserve"> </w:t>
        </w:r>
      </w:ins>
      <w:r w:rsidRPr="1BD68A4A">
        <w:rPr>
          <w:rFonts w:ascii="Times New Roman" w:hAnsi="Times New Roman" w:cs="Times New Roman"/>
          <w:sz w:val="24"/>
          <w:szCs w:val="24"/>
        </w:rPr>
        <w:t xml:space="preserve">süsteem </w:t>
      </w:r>
      <w:commentRangeEnd w:id="313"/>
      <w:r w:rsidR="00BF5981">
        <w:rPr>
          <w:rStyle w:val="Kommentaariviide"/>
        </w:rPr>
        <w:commentReference w:id="313"/>
      </w:r>
      <w:r w:rsidRPr="1BD68A4A">
        <w:rPr>
          <w:rFonts w:ascii="Times New Roman" w:hAnsi="Times New Roman" w:cs="Times New Roman"/>
          <w:sz w:val="24"/>
          <w:szCs w:val="24"/>
        </w:rPr>
        <w:t>koosneb siseauditi</w:t>
      </w:r>
      <w:r w:rsidR="5E76D067" w:rsidRPr="1BD68A4A">
        <w:rPr>
          <w:rFonts w:ascii="Times New Roman" w:hAnsi="Times New Roman" w:cs="Times New Roman"/>
          <w:sz w:val="24"/>
          <w:szCs w:val="24"/>
        </w:rPr>
        <w:t>-</w:t>
      </w:r>
      <w:r w:rsidR="643DA1FC" w:rsidRPr="1BD68A4A">
        <w:rPr>
          <w:rFonts w:ascii="Times New Roman" w:hAnsi="Times New Roman" w:cs="Times New Roman"/>
          <w:sz w:val="24"/>
          <w:szCs w:val="24"/>
        </w:rPr>
        <w:t>,</w:t>
      </w:r>
      <w:r w:rsidRPr="1BD68A4A">
        <w:rPr>
          <w:rFonts w:ascii="Times New Roman" w:hAnsi="Times New Roman" w:cs="Times New Roman"/>
          <w:sz w:val="24"/>
          <w:szCs w:val="24"/>
        </w:rPr>
        <w:t xml:space="preserve"> riski</w:t>
      </w:r>
      <w:r w:rsidR="2759A15B" w:rsidRPr="1BD68A4A">
        <w:rPr>
          <w:rFonts w:ascii="Times New Roman" w:hAnsi="Times New Roman" w:cs="Times New Roman"/>
          <w:sz w:val="24"/>
          <w:szCs w:val="24"/>
        </w:rPr>
        <w:t>-</w:t>
      </w:r>
      <w:r w:rsidRPr="1BD68A4A">
        <w:rPr>
          <w:rFonts w:ascii="Times New Roman" w:hAnsi="Times New Roman" w:cs="Times New Roman"/>
          <w:sz w:val="24"/>
          <w:szCs w:val="24"/>
        </w:rPr>
        <w:t xml:space="preserve"> ja vastavuskontrollifunktsioonist.</w:t>
      </w:r>
      <w:r w:rsidR="7CD9BCF2"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Sisekontrollifunktsioonid peavad olema organisatsiooniliselt sõltumatud ja lahutatud riskide võtmisega seotud tegevustest. </w:t>
      </w:r>
    </w:p>
    <w:p w14:paraId="6102D75F" w14:textId="0B5FA424" w:rsidR="00B90E67" w:rsidRPr="00FA634D" w:rsidRDefault="2A4667B0" w:rsidP="721BA34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(4) Sisekontrollifunktsioonide täitjad peavad:</w:t>
      </w:r>
    </w:p>
    <w:p w14:paraId="53C549BD" w14:textId="4C9B765E" w:rsidR="00B90E67" w:rsidRPr="00FA634D" w:rsidRDefault="00B90E67"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tagama kõigi oluliste riskide nõuetekohase tuvastamise, mõõtmise ja</w:t>
      </w:r>
      <w:ins w:id="315" w:author="Merike Koppel - JUSTDIGI" w:date="2025-12-29T12:16:00Z" w16du:dateUtc="2025-12-29T10:16:00Z">
        <w:r w:rsidR="00BF5981">
          <w:rPr>
            <w:rFonts w:ascii="Times New Roman" w:hAnsi="Times New Roman" w:cs="Times New Roman"/>
            <w:sz w:val="24"/>
            <w:szCs w:val="24"/>
          </w:rPr>
          <w:t xml:space="preserve"> neist</w:t>
        </w:r>
      </w:ins>
      <w:r w:rsidRPr="1BD68A4A">
        <w:rPr>
          <w:rFonts w:ascii="Times New Roman" w:hAnsi="Times New Roman" w:cs="Times New Roman"/>
          <w:sz w:val="24"/>
          <w:szCs w:val="24"/>
        </w:rPr>
        <w:t xml:space="preserve"> teavitamise; </w:t>
      </w:r>
    </w:p>
    <w:p w14:paraId="3A565C4A" w14:textId="58A314CC" w:rsidR="00543384" w:rsidRPr="00FA634D" w:rsidRDefault="6D285DBF" w:rsidP="00BB2B6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andma </w:t>
      </w:r>
      <w:commentRangeStart w:id="316"/>
      <w:del w:id="317" w:author="Merike Koppel - JUSTDIGI" w:date="2025-12-29T12:16:00Z" w16du:dateUtc="2025-12-29T10:16:00Z">
        <w:r w:rsidRPr="1BD68A4A" w:rsidDel="00BF5981">
          <w:rPr>
            <w:rFonts w:ascii="Times New Roman" w:hAnsi="Times New Roman" w:cs="Times New Roman"/>
            <w:sz w:val="24"/>
            <w:szCs w:val="24"/>
          </w:rPr>
          <w:delText>tervik</w:delText>
        </w:r>
      </w:del>
      <w:r w:rsidRPr="1BD68A4A">
        <w:rPr>
          <w:rFonts w:ascii="Times New Roman" w:hAnsi="Times New Roman" w:cs="Times New Roman"/>
          <w:sz w:val="24"/>
          <w:szCs w:val="24"/>
        </w:rPr>
        <w:t>ülevaate kõigi riskide</w:t>
      </w:r>
      <w:r w:rsidR="38FDAD3A" w:rsidRPr="1BD68A4A">
        <w:rPr>
          <w:rFonts w:ascii="Times New Roman" w:hAnsi="Times New Roman" w:cs="Times New Roman"/>
          <w:sz w:val="24"/>
          <w:szCs w:val="24"/>
        </w:rPr>
        <w:t xml:space="preserve"> kohta</w:t>
      </w:r>
      <w:commentRangeEnd w:id="316"/>
      <w:r w:rsidR="00374A6C">
        <w:rPr>
          <w:rStyle w:val="Kommentaariviide"/>
        </w:rPr>
        <w:commentReference w:id="316"/>
      </w:r>
      <w:r w:rsidRPr="1BD68A4A">
        <w:rPr>
          <w:rFonts w:ascii="Times New Roman" w:hAnsi="Times New Roman" w:cs="Times New Roman"/>
          <w:sz w:val="24"/>
          <w:szCs w:val="24"/>
        </w:rPr>
        <w:t xml:space="preserve">, </w:t>
      </w:r>
      <w:r w:rsidRPr="009C381D">
        <w:rPr>
          <w:rFonts w:ascii="Times New Roman" w:hAnsi="Times New Roman" w:cs="Times New Roman"/>
          <w:sz w:val="24"/>
          <w:szCs w:val="24"/>
        </w:rPr>
        <w:t xml:space="preserve">millele krediidiasutus </w:t>
      </w:r>
      <w:commentRangeStart w:id="318"/>
      <w:r w:rsidRPr="009C381D">
        <w:rPr>
          <w:rFonts w:ascii="Times New Roman" w:hAnsi="Times New Roman" w:cs="Times New Roman"/>
          <w:sz w:val="24"/>
          <w:szCs w:val="24"/>
        </w:rPr>
        <w:t>on avatud</w:t>
      </w:r>
      <w:commentRangeEnd w:id="318"/>
      <w:r w:rsidR="00993BEF">
        <w:rPr>
          <w:rStyle w:val="Kommentaariviide"/>
        </w:rPr>
        <w:commentReference w:id="318"/>
      </w:r>
      <w:r w:rsidRPr="009C381D">
        <w:rPr>
          <w:rFonts w:ascii="Times New Roman" w:hAnsi="Times New Roman" w:cs="Times New Roman"/>
          <w:sz w:val="24"/>
          <w:szCs w:val="24"/>
        </w:rPr>
        <w:t>.</w:t>
      </w:r>
      <w:r w:rsidRPr="1BD68A4A">
        <w:rPr>
          <w:rFonts w:ascii="Times New Roman" w:hAnsi="Times New Roman" w:cs="Times New Roman"/>
          <w:sz w:val="24"/>
          <w:szCs w:val="24"/>
        </w:rPr>
        <w:t xml:space="preserve"> </w:t>
      </w:r>
    </w:p>
    <w:p w14:paraId="35D5C421" w14:textId="4FE22EEF" w:rsidR="00543384" w:rsidRPr="00FA634D" w:rsidRDefault="63481CD6"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81EC36B" w:rsidRPr="1BD68A4A">
        <w:rPr>
          <w:rFonts w:ascii="Times New Roman" w:hAnsi="Times New Roman" w:cs="Times New Roman"/>
          <w:sz w:val="24"/>
          <w:szCs w:val="24"/>
        </w:rPr>
        <w:t>5</w:t>
      </w:r>
      <w:r w:rsidRPr="1BD68A4A">
        <w:rPr>
          <w:rFonts w:ascii="Times New Roman" w:hAnsi="Times New Roman" w:cs="Times New Roman"/>
          <w:sz w:val="24"/>
          <w:szCs w:val="24"/>
        </w:rPr>
        <w:t xml:space="preserve">) Siseauditifunktsiooni ei või kombineerida krediidiasutuse ühegi muu äriliini </w:t>
      </w:r>
      <w:r w:rsidR="0CE75F5E" w:rsidRPr="1BD68A4A">
        <w:rPr>
          <w:rFonts w:ascii="Times New Roman" w:hAnsi="Times New Roman" w:cs="Times New Roman"/>
          <w:sz w:val="24"/>
          <w:szCs w:val="24"/>
        </w:rPr>
        <w:t xml:space="preserve">ega </w:t>
      </w:r>
      <w:r w:rsidRPr="1BD68A4A">
        <w:rPr>
          <w:rFonts w:ascii="Times New Roman" w:hAnsi="Times New Roman" w:cs="Times New Roman"/>
          <w:sz w:val="24"/>
          <w:szCs w:val="24"/>
        </w:rPr>
        <w:t>kontroll</w:t>
      </w:r>
      <w:r w:rsidR="6327BAED" w:rsidRPr="1BD68A4A">
        <w:rPr>
          <w:rFonts w:ascii="Times New Roman" w:hAnsi="Times New Roman" w:cs="Times New Roman"/>
          <w:sz w:val="24"/>
          <w:szCs w:val="24"/>
        </w:rPr>
        <w:t>i</w:t>
      </w:r>
      <w:r w:rsidRPr="1BD68A4A">
        <w:rPr>
          <w:rFonts w:ascii="Times New Roman" w:hAnsi="Times New Roman" w:cs="Times New Roman"/>
          <w:sz w:val="24"/>
          <w:szCs w:val="24"/>
        </w:rPr>
        <w:t xml:space="preserve">funktsiooniga. </w:t>
      </w:r>
    </w:p>
    <w:p w14:paraId="63EF009D" w14:textId="2886CB3A" w:rsidR="00543384" w:rsidRPr="00FA634D" w:rsidRDefault="733D867C"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181EC36B" w:rsidRPr="1BD68A4A">
        <w:rPr>
          <w:rFonts w:ascii="Times New Roman" w:hAnsi="Times New Roman" w:cs="Times New Roman"/>
          <w:sz w:val="24"/>
          <w:szCs w:val="24"/>
        </w:rPr>
        <w:t>6</w:t>
      </w:r>
      <w:r w:rsidR="6C741020" w:rsidRPr="1BD68A4A">
        <w:rPr>
          <w:rFonts w:ascii="Times New Roman" w:hAnsi="Times New Roman" w:cs="Times New Roman"/>
          <w:sz w:val="24"/>
          <w:szCs w:val="24"/>
        </w:rPr>
        <w:t xml:space="preserve">) </w:t>
      </w:r>
      <w:r w:rsidR="5842BA25" w:rsidRPr="1BD68A4A">
        <w:rPr>
          <w:rFonts w:ascii="Times New Roman" w:hAnsi="Times New Roman" w:cs="Times New Roman"/>
          <w:sz w:val="24"/>
          <w:szCs w:val="24"/>
        </w:rPr>
        <w:t xml:space="preserve">Vastavuskontrollifunktsiooni võib kombineerida mõne muu kontrolli </w:t>
      </w:r>
      <w:r w:rsidR="6327BAED" w:rsidRPr="1BD68A4A">
        <w:rPr>
          <w:rFonts w:ascii="Times New Roman" w:hAnsi="Times New Roman" w:cs="Times New Roman"/>
          <w:sz w:val="24"/>
          <w:szCs w:val="24"/>
        </w:rPr>
        <w:t xml:space="preserve">tegeva </w:t>
      </w:r>
      <w:r w:rsidR="5842BA25" w:rsidRPr="1BD68A4A">
        <w:rPr>
          <w:rFonts w:ascii="Times New Roman" w:hAnsi="Times New Roman" w:cs="Times New Roman"/>
          <w:sz w:val="24"/>
          <w:szCs w:val="24"/>
        </w:rPr>
        <w:t>üksuse</w:t>
      </w:r>
      <w:ins w:id="319" w:author="Merike Koppel - JUSTDIGI" w:date="2025-12-29T12:17:00Z" w16du:dateUtc="2025-12-29T10:17:00Z">
        <w:r w:rsidR="00374A6C">
          <w:rPr>
            <w:rFonts w:ascii="Times New Roman" w:hAnsi="Times New Roman" w:cs="Times New Roman"/>
            <w:sz w:val="24"/>
            <w:szCs w:val="24"/>
          </w:rPr>
          <w:t xml:space="preserve"> </w:t>
        </w:r>
        <w:commentRangeStart w:id="320"/>
        <w:r w:rsidR="00374A6C">
          <w:rPr>
            <w:rFonts w:ascii="Times New Roman" w:hAnsi="Times New Roman" w:cs="Times New Roman"/>
            <w:sz w:val="24"/>
            <w:szCs w:val="24"/>
          </w:rPr>
          <w:t>funktsiooni</w:t>
        </w:r>
      </w:ins>
      <w:r w:rsidR="5842BA25" w:rsidRPr="1BD68A4A">
        <w:rPr>
          <w:rFonts w:ascii="Times New Roman" w:hAnsi="Times New Roman" w:cs="Times New Roman"/>
          <w:sz w:val="24"/>
          <w:szCs w:val="24"/>
        </w:rPr>
        <w:t>ga</w:t>
      </w:r>
      <w:commentRangeEnd w:id="320"/>
      <w:r w:rsidR="00001075">
        <w:rPr>
          <w:rStyle w:val="Kommentaariviide"/>
        </w:rPr>
        <w:commentReference w:id="320"/>
      </w:r>
      <w:r w:rsidR="5842BA25" w:rsidRPr="1BD68A4A">
        <w:rPr>
          <w:rFonts w:ascii="Times New Roman" w:hAnsi="Times New Roman" w:cs="Times New Roman"/>
          <w:sz w:val="24"/>
          <w:szCs w:val="24"/>
        </w:rPr>
        <w:t xml:space="preserve">, kui see on proportsionaalne krediidiasutuse tegevuse laadi, ulatuse ja keerukuse astmega ega mõjuta vastavuskontrolli </w:t>
      </w:r>
      <w:r w:rsidR="6327BAED" w:rsidRPr="1BD68A4A">
        <w:rPr>
          <w:rFonts w:ascii="Times New Roman" w:hAnsi="Times New Roman" w:cs="Times New Roman"/>
          <w:sz w:val="24"/>
          <w:szCs w:val="24"/>
        </w:rPr>
        <w:t xml:space="preserve">tegija </w:t>
      </w:r>
      <w:r w:rsidR="5842BA25" w:rsidRPr="1BD68A4A">
        <w:rPr>
          <w:rFonts w:ascii="Times New Roman" w:hAnsi="Times New Roman" w:cs="Times New Roman"/>
          <w:sz w:val="24"/>
          <w:szCs w:val="24"/>
        </w:rPr>
        <w:t>sõltumatust ja suutlikkust täita oma ülesandeid.</w:t>
      </w:r>
    </w:p>
    <w:p w14:paraId="228663AC" w14:textId="5FD1A627" w:rsidR="007C648E" w:rsidRPr="00FA634D" w:rsidRDefault="06FB5689"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1A0828C" w:rsidRPr="1BD68A4A">
        <w:rPr>
          <w:rFonts w:ascii="Times New Roman" w:hAnsi="Times New Roman" w:cs="Times New Roman"/>
          <w:sz w:val="24"/>
          <w:szCs w:val="24"/>
        </w:rPr>
        <w:t>7</w:t>
      </w:r>
      <w:r w:rsidRPr="1BD68A4A">
        <w:rPr>
          <w:rFonts w:ascii="Times New Roman" w:hAnsi="Times New Roman" w:cs="Times New Roman"/>
          <w:sz w:val="24"/>
          <w:szCs w:val="24"/>
        </w:rPr>
        <w:t>) Ühistupangas täidab käesoleva</w:t>
      </w:r>
      <w:r w:rsidR="00FE22AE" w:rsidRPr="1BD68A4A">
        <w:rPr>
          <w:rFonts w:ascii="Times New Roman" w:hAnsi="Times New Roman" w:cs="Times New Roman"/>
          <w:sz w:val="24"/>
          <w:szCs w:val="24"/>
        </w:rPr>
        <w:t>s</w:t>
      </w:r>
      <w:r w:rsidRPr="1BD68A4A">
        <w:rPr>
          <w:rFonts w:ascii="Times New Roman" w:hAnsi="Times New Roman" w:cs="Times New Roman"/>
          <w:sz w:val="24"/>
          <w:szCs w:val="24"/>
        </w:rPr>
        <w:t xml:space="preserve"> seaduses </w:t>
      </w:r>
      <w:r w:rsidR="00FE22AE" w:rsidRPr="1BD68A4A">
        <w:rPr>
          <w:rFonts w:ascii="Times New Roman" w:hAnsi="Times New Roman" w:cs="Times New Roman"/>
          <w:sz w:val="24"/>
          <w:szCs w:val="24"/>
        </w:rPr>
        <w:t xml:space="preserve">sätestatud </w:t>
      </w:r>
      <w:r w:rsidRPr="1BD68A4A">
        <w:rPr>
          <w:rFonts w:ascii="Times New Roman" w:hAnsi="Times New Roman" w:cs="Times New Roman"/>
          <w:sz w:val="24"/>
          <w:szCs w:val="24"/>
        </w:rPr>
        <w:t>si</w:t>
      </w:r>
      <w:r w:rsidR="00FE22AE" w:rsidRPr="1BD68A4A">
        <w:rPr>
          <w:rFonts w:ascii="Times New Roman" w:hAnsi="Times New Roman" w:cs="Times New Roman"/>
          <w:sz w:val="24"/>
          <w:szCs w:val="24"/>
        </w:rPr>
        <w:t>s</w:t>
      </w:r>
      <w:r w:rsidRPr="1BD68A4A">
        <w:rPr>
          <w:rFonts w:ascii="Times New Roman" w:hAnsi="Times New Roman" w:cs="Times New Roman"/>
          <w:sz w:val="24"/>
          <w:szCs w:val="24"/>
        </w:rPr>
        <w:t>eauditi</w:t>
      </w:r>
      <w:r w:rsidR="00E6526D"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ülesandeid revisjonikomisjon ning komisjoni ja tema liikmete suhtes kohaldatakse kõiki käesolevas seaduses siseauditi üksusele ja </w:t>
      </w:r>
      <w:r w:rsidR="00DB3197" w:rsidRPr="1BD68A4A">
        <w:rPr>
          <w:rFonts w:ascii="Times New Roman" w:hAnsi="Times New Roman" w:cs="Times New Roman"/>
          <w:sz w:val="24"/>
          <w:szCs w:val="24"/>
        </w:rPr>
        <w:t xml:space="preserve">selle </w:t>
      </w:r>
      <w:r w:rsidRPr="1BD68A4A">
        <w:rPr>
          <w:rFonts w:ascii="Times New Roman" w:hAnsi="Times New Roman" w:cs="Times New Roman"/>
          <w:sz w:val="24"/>
          <w:szCs w:val="24"/>
        </w:rPr>
        <w:t>liikmetele ette</w:t>
      </w:r>
      <w:r w:rsidR="007441B5" w:rsidRPr="1BD68A4A">
        <w:rPr>
          <w:rFonts w:ascii="Times New Roman" w:hAnsi="Times New Roman" w:cs="Times New Roman"/>
          <w:sz w:val="24"/>
          <w:szCs w:val="24"/>
        </w:rPr>
        <w:t xml:space="preserve"> </w:t>
      </w:r>
      <w:r w:rsidRPr="1BD68A4A">
        <w:rPr>
          <w:rFonts w:ascii="Times New Roman" w:hAnsi="Times New Roman" w:cs="Times New Roman"/>
          <w:sz w:val="24"/>
          <w:szCs w:val="24"/>
        </w:rPr>
        <w:t>nähtud õigusi ja kohustusi.</w:t>
      </w:r>
      <w:r w:rsidR="2BEC12F2" w:rsidRPr="1BD68A4A">
        <w:rPr>
          <w:rFonts w:ascii="Times New Roman" w:hAnsi="Times New Roman" w:cs="Times New Roman"/>
          <w:sz w:val="24"/>
          <w:szCs w:val="24"/>
        </w:rPr>
        <w:t>“;</w:t>
      </w:r>
    </w:p>
    <w:p w14:paraId="734A6851" w14:textId="77777777" w:rsidR="007C648E" w:rsidRPr="00FA634D" w:rsidRDefault="007C648E" w:rsidP="00464A6C">
      <w:pPr>
        <w:spacing w:after="0" w:line="240" w:lineRule="auto"/>
        <w:jc w:val="both"/>
        <w:rPr>
          <w:rFonts w:ascii="Times New Roman" w:hAnsi="Times New Roman" w:cs="Times New Roman"/>
          <w:sz w:val="24"/>
          <w:szCs w:val="24"/>
        </w:rPr>
      </w:pPr>
    </w:p>
    <w:p w14:paraId="3B13CC94" w14:textId="77D306EC" w:rsidR="007C648E" w:rsidRPr="00FA634D" w:rsidRDefault="4BD11855"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0A6F3028" w:rsidRPr="1BD68A4A">
        <w:rPr>
          <w:rFonts w:ascii="Times New Roman" w:hAnsi="Times New Roman" w:cs="Times New Roman"/>
          <w:b/>
          <w:bCs/>
          <w:sz w:val="24"/>
          <w:szCs w:val="24"/>
        </w:rPr>
        <w:t>6</w:t>
      </w:r>
      <w:r w:rsidR="00FF111A" w:rsidRPr="1BD68A4A">
        <w:rPr>
          <w:rFonts w:ascii="Times New Roman" w:hAnsi="Times New Roman" w:cs="Times New Roman"/>
          <w:b/>
          <w:bCs/>
          <w:sz w:val="24"/>
          <w:szCs w:val="24"/>
        </w:rPr>
        <w:t xml:space="preserve">) </w:t>
      </w:r>
      <w:r w:rsidR="00FF111A" w:rsidRPr="1BD68A4A">
        <w:rPr>
          <w:rFonts w:ascii="Times New Roman" w:hAnsi="Times New Roman" w:cs="Times New Roman"/>
          <w:sz w:val="24"/>
          <w:szCs w:val="24"/>
        </w:rPr>
        <w:t>seadust täiendatakse §-ga 59</w:t>
      </w:r>
      <w:r w:rsidR="00FF111A" w:rsidRPr="1BD68A4A">
        <w:rPr>
          <w:rFonts w:ascii="Times New Roman" w:hAnsi="Times New Roman" w:cs="Times New Roman"/>
          <w:sz w:val="24"/>
          <w:szCs w:val="24"/>
          <w:vertAlign w:val="superscript"/>
        </w:rPr>
        <w:t>1</w:t>
      </w:r>
      <w:r w:rsidR="00FF111A" w:rsidRPr="1BD68A4A">
        <w:rPr>
          <w:rFonts w:ascii="Times New Roman" w:hAnsi="Times New Roman" w:cs="Times New Roman"/>
          <w:sz w:val="24"/>
          <w:szCs w:val="24"/>
        </w:rPr>
        <w:t xml:space="preserve"> järgmises sõnastuses: </w:t>
      </w:r>
    </w:p>
    <w:p w14:paraId="4F31175D" w14:textId="2DAD7DA3" w:rsidR="00AE7D70" w:rsidRPr="00FA634D" w:rsidRDefault="56E1547F"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57BC31F6" w:rsidRPr="1BD68A4A">
        <w:rPr>
          <w:rFonts w:ascii="Times New Roman" w:hAnsi="Times New Roman" w:cs="Times New Roman"/>
          <w:b/>
          <w:bCs/>
          <w:sz w:val="24"/>
          <w:szCs w:val="24"/>
        </w:rPr>
        <w:t>§ 59</w:t>
      </w:r>
      <w:r w:rsidR="57BC31F6" w:rsidRPr="1BD68A4A">
        <w:rPr>
          <w:rFonts w:ascii="Times New Roman" w:hAnsi="Times New Roman" w:cs="Times New Roman"/>
          <w:b/>
          <w:bCs/>
          <w:sz w:val="24"/>
          <w:szCs w:val="24"/>
          <w:vertAlign w:val="superscript"/>
        </w:rPr>
        <w:t>1</w:t>
      </w:r>
      <w:r w:rsidR="57BC31F6" w:rsidRPr="1BD68A4A">
        <w:rPr>
          <w:rFonts w:ascii="Times New Roman" w:hAnsi="Times New Roman" w:cs="Times New Roman"/>
          <w:b/>
          <w:bCs/>
          <w:sz w:val="24"/>
          <w:szCs w:val="24"/>
        </w:rPr>
        <w:t xml:space="preserve">. </w:t>
      </w:r>
      <w:commentRangeStart w:id="321"/>
      <w:r w:rsidR="1ACA76D6" w:rsidRPr="1BD68A4A">
        <w:rPr>
          <w:rFonts w:ascii="Times New Roman" w:hAnsi="Times New Roman" w:cs="Times New Roman"/>
          <w:b/>
          <w:bCs/>
          <w:sz w:val="24"/>
          <w:szCs w:val="24"/>
        </w:rPr>
        <w:t>Sisekontrollifunktsioonid</w:t>
      </w:r>
      <w:del w:id="322" w:author="Merike Koppel - JUSTDIGI" w:date="2025-12-29T12:17:00Z" w16du:dateUtc="2025-12-29T10:17:00Z">
        <w:r w:rsidR="1ACA76D6" w:rsidRPr="1BD68A4A" w:rsidDel="00374A6C">
          <w:rPr>
            <w:rFonts w:ascii="Times New Roman" w:hAnsi="Times New Roman" w:cs="Times New Roman"/>
            <w:b/>
            <w:bCs/>
            <w:sz w:val="24"/>
            <w:szCs w:val="24"/>
          </w:rPr>
          <w:delText>e</w:delText>
        </w:r>
        <w:r w:rsidR="57BC31F6" w:rsidRPr="1BD68A4A" w:rsidDel="00374A6C">
          <w:rPr>
            <w:rFonts w:ascii="Times New Roman" w:hAnsi="Times New Roman" w:cs="Times New Roman"/>
            <w:b/>
            <w:bCs/>
            <w:sz w:val="24"/>
            <w:szCs w:val="24"/>
          </w:rPr>
          <w:delText xml:space="preserve"> ülesanded</w:delText>
        </w:r>
      </w:del>
      <w:r w:rsidR="57BC31F6" w:rsidRPr="1BD68A4A">
        <w:rPr>
          <w:rFonts w:ascii="Times New Roman" w:hAnsi="Times New Roman" w:cs="Times New Roman"/>
          <w:b/>
          <w:bCs/>
          <w:sz w:val="24"/>
          <w:szCs w:val="24"/>
        </w:rPr>
        <w:t xml:space="preserve"> </w:t>
      </w:r>
      <w:commentRangeEnd w:id="321"/>
      <w:r w:rsidR="0081733C">
        <w:rPr>
          <w:rStyle w:val="Kommentaariviide"/>
        </w:rPr>
        <w:commentReference w:id="321"/>
      </w:r>
    </w:p>
    <w:p w14:paraId="07AE6792" w14:textId="4B68D5B8" w:rsidR="00015BF7" w:rsidRPr="00FA634D" w:rsidRDefault="449ADDB6"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Siseauditifunktsiooni täitja</w:t>
      </w:r>
      <w:r w:rsidR="513892FB" w:rsidRPr="1BD68A4A">
        <w:rPr>
          <w:rFonts w:ascii="Times New Roman" w:hAnsi="Times New Roman" w:cs="Times New Roman"/>
          <w:sz w:val="24"/>
          <w:szCs w:val="24"/>
        </w:rPr>
        <w:t xml:space="preserve"> peab</w:t>
      </w:r>
      <w:r w:rsidRPr="1BD68A4A">
        <w:rPr>
          <w:rFonts w:ascii="Times New Roman" w:hAnsi="Times New Roman" w:cs="Times New Roman"/>
          <w:sz w:val="24"/>
          <w:szCs w:val="24"/>
        </w:rPr>
        <w:t xml:space="preserve">: </w:t>
      </w:r>
    </w:p>
    <w:p w14:paraId="68FFBB81" w14:textId="34EC2A54" w:rsidR="00015BF7" w:rsidRPr="00FA634D" w:rsidRDefault="449ADDB6" w:rsidP="00015BF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w:t>
      </w:r>
      <w:r w:rsidR="513892FB" w:rsidRPr="1BD68A4A">
        <w:rPr>
          <w:rFonts w:ascii="Times New Roman" w:hAnsi="Times New Roman" w:cs="Times New Roman"/>
          <w:sz w:val="24"/>
          <w:szCs w:val="24"/>
        </w:rPr>
        <w:t xml:space="preserve">jälgima </w:t>
      </w:r>
      <w:r w:rsidRPr="1BD68A4A">
        <w:rPr>
          <w:rFonts w:ascii="Times New Roman" w:hAnsi="Times New Roman" w:cs="Times New Roman"/>
          <w:sz w:val="24"/>
          <w:szCs w:val="24"/>
        </w:rPr>
        <w:t xml:space="preserve">kogu krediidiasutuse tegevust ja andma sõltumatu ülevaate krediidiasutuse riskistrateegia </w:t>
      </w:r>
      <w:r w:rsidR="008C356C" w:rsidRPr="1BD68A4A">
        <w:rPr>
          <w:rFonts w:ascii="Times New Roman" w:hAnsi="Times New Roman" w:cs="Times New Roman"/>
          <w:sz w:val="24"/>
          <w:szCs w:val="24"/>
        </w:rPr>
        <w:t xml:space="preserve">tõhusa </w:t>
      </w:r>
      <w:r w:rsidRPr="1BD68A4A">
        <w:rPr>
          <w:rFonts w:ascii="Times New Roman" w:hAnsi="Times New Roman" w:cs="Times New Roman"/>
          <w:sz w:val="24"/>
          <w:szCs w:val="24"/>
        </w:rPr>
        <w:t>rakendamise</w:t>
      </w:r>
      <w:r w:rsidR="004A0D4C" w:rsidRPr="1BD68A4A">
        <w:rPr>
          <w:rFonts w:ascii="Times New Roman" w:hAnsi="Times New Roman" w:cs="Times New Roman"/>
          <w:sz w:val="24"/>
          <w:szCs w:val="24"/>
        </w:rPr>
        <w:t xml:space="preserve"> kohta</w:t>
      </w:r>
      <w:r w:rsidRPr="1BD68A4A">
        <w:rPr>
          <w:rFonts w:ascii="Times New Roman" w:hAnsi="Times New Roman" w:cs="Times New Roman"/>
          <w:sz w:val="24"/>
          <w:szCs w:val="24"/>
        </w:rPr>
        <w:t>;</w:t>
      </w:r>
    </w:p>
    <w:p w14:paraId="35C93F6C" w14:textId="78F6D843" w:rsidR="00015BF7" w:rsidRPr="00FA634D" w:rsidRDefault="449ADDB6"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50B10DB1" w:rsidRPr="1BD68A4A">
        <w:rPr>
          <w:rFonts w:ascii="Times New Roman" w:hAnsi="Times New Roman" w:cs="Times New Roman"/>
          <w:sz w:val="24"/>
          <w:szCs w:val="24"/>
        </w:rPr>
        <w:t xml:space="preserve">tagama, et kehtestatakse siseauditi kava, </w:t>
      </w:r>
      <w:r w:rsidR="008C356C" w:rsidRPr="1BD68A4A">
        <w:rPr>
          <w:rFonts w:ascii="Times New Roman" w:hAnsi="Times New Roman" w:cs="Times New Roman"/>
          <w:sz w:val="24"/>
          <w:szCs w:val="24"/>
        </w:rPr>
        <w:t>hindamaks</w:t>
      </w:r>
      <w:r w:rsidR="50B10DB1" w:rsidRPr="1BD68A4A">
        <w:rPr>
          <w:rFonts w:ascii="Times New Roman" w:hAnsi="Times New Roman" w:cs="Times New Roman"/>
          <w:sz w:val="24"/>
          <w:szCs w:val="24"/>
        </w:rPr>
        <w:t xml:space="preserve"> krediidiasutuse protsesside ja süsteemide, sealhulgas kogu sisekontrolli süsteemi ja toimingute asjakohasust </w:t>
      </w:r>
      <w:r w:rsidR="00DA59E6" w:rsidRPr="1BD68A4A">
        <w:rPr>
          <w:rFonts w:ascii="Times New Roman" w:hAnsi="Times New Roman" w:cs="Times New Roman"/>
          <w:sz w:val="24"/>
          <w:szCs w:val="24"/>
        </w:rPr>
        <w:t xml:space="preserve">ning </w:t>
      </w:r>
      <w:r w:rsidR="50B10DB1" w:rsidRPr="1BD68A4A">
        <w:rPr>
          <w:rFonts w:ascii="Times New Roman" w:hAnsi="Times New Roman" w:cs="Times New Roman"/>
          <w:sz w:val="24"/>
          <w:szCs w:val="24"/>
        </w:rPr>
        <w:t>tulemuslikkust;</w:t>
      </w:r>
    </w:p>
    <w:p w14:paraId="0492F0DF" w14:textId="30D373DC" w:rsidR="00015BF7" w:rsidRPr="00FA634D" w:rsidRDefault="449ADDB6"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kontrollima ja hindama krediidiasutuse juhtide ja töötajate tasustamise põhimõtete vastavust käesolevas seaduses sätestatud nõuetele</w:t>
      </w:r>
      <w:r w:rsidR="00AB22B9" w:rsidRPr="1BD68A4A">
        <w:rPr>
          <w:rFonts w:ascii="Times New Roman" w:hAnsi="Times New Roman" w:cs="Times New Roman"/>
          <w:sz w:val="24"/>
          <w:szCs w:val="24"/>
        </w:rPr>
        <w:t xml:space="preserve"> vähemalt üks kord aastas</w:t>
      </w:r>
      <w:r w:rsidRPr="1BD68A4A">
        <w:rPr>
          <w:rFonts w:ascii="Times New Roman" w:hAnsi="Times New Roman" w:cs="Times New Roman"/>
          <w:sz w:val="24"/>
          <w:szCs w:val="24"/>
        </w:rPr>
        <w:t>, välja arvatud juhul, kui krediidiasutuses on moodustatud töötasukomitee;</w:t>
      </w:r>
    </w:p>
    <w:p w14:paraId="22A72B36" w14:textId="02157851" w:rsidR="00376BC8" w:rsidRPr="00FA634D" w:rsidRDefault="449ADDB6"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r w:rsidR="513892FB" w:rsidRPr="1BD68A4A">
        <w:rPr>
          <w:rFonts w:ascii="Times New Roman" w:hAnsi="Times New Roman" w:cs="Times New Roman"/>
          <w:sz w:val="24"/>
          <w:szCs w:val="24"/>
        </w:rPr>
        <w:t xml:space="preserve">analüüsima </w:t>
      </w:r>
      <w:r w:rsidRPr="1BD68A4A">
        <w:rPr>
          <w:rFonts w:ascii="Times New Roman" w:hAnsi="Times New Roman" w:cs="Times New Roman"/>
          <w:sz w:val="24"/>
          <w:szCs w:val="24"/>
        </w:rPr>
        <w:t>krediidiasutuse</w:t>
      </w:r>
      <w:r w:rsidR="00FC05DF" w:rsidRPr="1BD68A4A">
        <w:rPr>
          <w:rFonts w:ascii="Times New Roman" w:hAnsi="Times New Roman" w:cs="Times New Roman"/>
          <w:sz w:val="24"/>
          <w:szCs w:val="24"/>
        </w:rPr>
        <w:t xml:space="preserve"> ning</w:t>
      </w:r>
      <w:r w:rsidR="3F1906CF" w:rsidRPr="1BD68A4A">
        <w:rPr>
          <w:rFonts w:ascii="Times New Roman" w:hAnsi="Times New Roman" w:cs="Times New Roman"/>
          <w:sz w:val="24"/>
          <w:szCs w:val="24"/>
        </w:rPr>
        <w:t xml:space="preserve"> selle juhtide</w:t>
      </w:r>
      <w:r w:rsidRPr="1BD68A4A">
        <w:rPr>
          <w:rFonts w:ascii="Times New Roman" w:hAnsi="Times New Roman" w:cs="Times New Roman"/>
          <w:sz w:val="24"/>
          <w:szCs w:val="24"/>
        </w:rPr>
        <w:t xml:space="preserve"> ja töötajate tegevuses avastatud puudusi, ülesannete täitmata jätmise ja volituste ületamise juhtumeid</w:t>
      </w:r>
      <w:r w:rsidR="00244E46"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w:t>
      </w:r>
      <w:r w:rsidR="513892FB" w:rsidRPr="1BD68A4A">
        <w:rPr>
          <w:rFonts w:ascii="Times New Roman" w:hAnsi="Times New Roman" w:cs="Times New Roman"/>
          <w:sz w:val="24"/>
          <w:szCs w:val="24"/>
        </w:rPr>
        <w:t xml:space="preserve">tegema </w:t>
      </w:r>
      <w:r w:rsidRPr="1BD68A4A">
        <w:rPr>
          <w:rFonts w:ascii="Times New Roman" w:hAnsi="Times New Roman" w:cs="Times New Roman"/>
          <w:sz w:val="24"/>
          <w:szCs w:val="24"/>
        </w:rPr>
        <w:t>ettepanekuid puuduste kõrvaldamiseks ja vigade vältimise abinõude kohta</w:t>
      </w:r>
      <w:r w:rsidR="1B6DB56C" w:rsidRPr="1BD68A4A">
        <w:rPr>
          <w:rFonts w:ascii="Times New Roman" w:hAnsi="Times New Roman" w:cs="Times New Roman"/>
          <w:sz w:val="24"/>
          <w:szCs w:val="24"/>
        </w:rPr>
        <w:t>;</w:t>
      </w:r>
    </w:p>
    <w:p w14:paraId="0FC68B93" w14:textId="661B7E6A" w:rsidR="005C3C35" w:rsidRPr="00FA634D" w:rsidRDefault="00376BC8"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w:t>
      </w:r>
      <w:r w:rsidR="00DE1BC4" w:rsidRPr="1BD68A4A">
        <w:rPr>
          <w:rFonts w:ascii="Times New Roman" w:hAnsi="Times New Roman" w:cs="Times New Roman"/>
          <w:sz w:val="24"/>
          <w:szCs w:val="24"/>
        </w:rPr>
        <w:t xml:space="preserve">hindama </w:t>
      </w:r>
      <w:r w:rsidRPr="1BD68A4A">
        <w:rPr>
          <w:rFonts w:ascii="Times New Roman" w:hAnsi="Times New Roman" w:cs="Times New Roman"/>
          <w:sz w:val="24"/>
          <w:szCs w:val="24"/>
        </w:rPr>
        <w:t>krediidiasutuse kohustuste täitmise korral esinevate puuduste kõrvaldamiseks võetud meetmete sobivust ja tulemuslikkust;</w:t>
      </w:r>
      <w:r w:rsidR="1B6DB56C" w:rsidRPr="1BD68A4A">
        <w:rPr>
          <w:rFonts w:ascii="Times New Roman" w:hAnsi="Times New Roman" w:cs="Times New Roman"/>
          <w:sz w:val="24"/>
          <w:szCs w:val="24"/>
        </w:rPr>
        <w:t xml:space="preserve"> </w:t>
      </w:r>
    </w:p>
    <w:p w14:paraId="00D4A6F8" w14:textId="7C234ED2" w:rsidR="00AE7D70" w:rsidRPr="00FA634D" w:rsidRDefault="17DAD76C"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55D8CFAF" w:rsidRPr="1BD68A4A">
        <w:rPr>
          <w:rFonts w:ascii="Times New Roman" w:hAnsi="Times New Roman" w:cs="Times New Roman"/>
          <w:sz w:val="24"/>
          <w:szCs w:val="24"/>
        </w:rPr>
        <w:t xml:space="preserve">) </w:t>
      </w:r>
      <w:r w:rsidR="74FD46A2" w:rsidRPr="1BD68A4A">
        <w:rPr>
          <w:rFonts w:ascii="Times New Roman" w:hAnsi="Times New Roman" w:cs="Times New Roman"/>
          <w:sz w:val="24"/>
          <w:szCs w:val="24"/>
        </w:rPr>
        <w:t xml:space="preserve">esitama </w:t>
      </w:r>
      <w:r w:rsidR="687DF54A" w:rsidRPr="1BD68A4A">
        <w:rPr>
          <w:rFonts w:ascii="Times New Roman" w:hAnsi="Times New Roman" w:cs="Times New Roman"/>
          <w:sz w:val="24"/>
          <w:szCs w:val="24"/>
        </w:rPr>
        <w:t xml:space="preserve">krediidiasutuse nõukogule ja juhatusele </w:t>
      </w:r>
      <w:r w:rsidR="74FD46A2" w:rsidRPr="1BD68A4A">
        <w:rPr>
          <w:rFonts w:ascii="Times New Roman" w:hAnsi="Times New Roman" w:cs="Times New Roman"/>
          <w:sz w:val="24"/>
          <w:szCs w:val="24"/>
        </w:rPr>
        <w:t>regulaarseid ülevaateid</w:t>
      </w:r>
      <w:r w:rsidR="55D8CFAF" w:rsidRPr="1BD68A4A">
        <w:rPr>
          <w:rFonts w:ascii="Times New Roman" w:hAnsi="Times New Roman" w:cs="Times New Roman"/>
          <w:sz w:val="24"/>
          <w:szCs w:val="24"/>
        </w:rPr>
        <w:t xml:space="preserve"> </w:t>
      </w:r>
      <w:r w:rsidR="687DF54A" w:rsidRPr="1BD68A4A">
        <w:rPr>
          <w:rFonts w:ascii="Times New Roman" w:hAnsi="Times New Roman" w:cs="Times New Roman"/>
          <w:sz w:val="24"/>
          <w:szCs w:val="24"/>
        </w:rPr>
        <w:t>oma tegevuse kohta</w:t>
      </w:r>
      <w:r w:rsidR="6C741020" w:rsidRPr="1BD68A4A">
        <w:rPr>
          <w:rFonts w:ascii="Times New Roman" w:hAnsi="Times New Roman" w:cs="Times New Roman"/>
          <w:sz w:val="24"/>
          <w:szCs w:val="24"/>
        </w:rPr>
        <w:t>.</w:t>
      </w:r>
    </w:p>
    <w:p w14:paraId="51B9911F" w14:textId="23B32001" w:rsidR="00D860B8" w:rsidRPr="00FA634D" w:rsidRDefault="513892FB"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39B370E5" w:rsidRPr="1BD68A4A">
        <w:rPr>
          <w:rFonts w:ascii="Times New Roman" w:hAnsi="Times New Roman" w:cs="Times New Roman"/>
          <w:sz w:val="24"/>
          <w:szCs w:val="24"/>
        </w:rPr>
        <w:t>2</w:t>
      </w:r>
      <w:r w:rsidRPr="1BD68A4A">
        <w:rPr>
          <w:rFonts w:ascii="Times New Roman" w:hAnsi="Times New Roman" w:cs="Times New Roman"/>
          <w:sz w:val="24"/>
          <w:szCs w:val="24"/>
        </w:rPr>
        <w:t xml:space="preserve">) Riskikontrollifunktsiooni täitja peab: </w:t>
      </w:r>
    </w:p>
    <w:p w14:paraId="570139A9" w14:textId="29DF8CF3" w:rsidR="00D860B8" w:rsidRPr="00FA634D" w:rsidRDefault="513892FB" w:rsidP="00D860B8">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olema aktiivselt kaasatud krediidiasutuse </w:t>
      </w:r>
      <w:commentRangeStart w:id="323"/>
      <w:r w:rsidRPr="008A3064">
        <w:rPr>
          <w:rFonts w:ascii="Times New Roman" w:hAnsi="Times New Roman" w:cs="Times New Roman"/>
          <w:sz w:val="24"/>
          <w:szCs w:val="24"/>
        </w:rPr>
        <w:t>riskijuhtimise põhimõtete</w:t>
      </w:r>
      <w:r w:rsidRPr="1BD68A4A">
        <w:rPr>
          <w:rFonts w:ascii="Times New Roman" w:hAnsi="Times New Roman" w:cs="Times New Roman"/>
          <w:sz w:val="24"/>
          <w:szCs w:val="24"/>
        </w:rPr>
        <w:t xml:space="preserve"> või strateegia </w:t>
      </w:r>
      <w:commentRangeEnd w:id="323"/>
      <w:r w:rsidR="00772CCE">
        <w:rPr>
          <w:rStyle w:val="Kommentaariviide"/>
        </w:rPr>
        <w:commentReference w:id="323"/>
      </w:r>
      <w:r w:rsidRPr="1BD68A4A">
        <w:rPr>
          <w:rFonts w:ascii="Times New Roman" w:hAnsi="Times New Roman" w:cs="Times New Roman"/>
          <w:sz w:val="24"/>
          <w:szCs w:val="24"/>
        </w:rPr>
        <w:t>kindlaksmääramisse ja kõigi oluliste riskijuhtimise otsuste vastuvõtmisse;</w:t>
      </w:r>
    </w:p>
    <w:p w14:paraId="650DFBB5" w14:textId="07F37883" w:rsidR="00D860B8" w:rsidRPr="00FA634D" w:rsidRDefault="00D860B8" w:rsidP="00D860B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kontrolli</w:t>
      </w:r>
      <w:r w:rsidR="00507C5E" w:rsidRPr="1BD68A4A">
        <w:rPr>
          <w:rFonts w:ascii="Times New Roman" w:hAnsi="Times New Roman" w:cs="Times New Roman"/>
          <w:sz w:val="24"/>
          <w:szCs w:val="24"/>
        </w:rPr>
        <w:t>ma</w:t>
      </w:r>
      <w:r w:rsidRPr="1BD68A4A">
        <w:rPr>
          <w:rFonts w:ascii="Times New Roman" w:hAnsi="Times New Roman" w:cs="Times New Roman"/>
          <w:sz w:val="24"/>
          <w:szCs w:val="24"/>
        </w:rPr>
        <w:t xml:space="preserve"> eelnimetatud põhimõtete või strateegia tulemuslik</w:t>
      </w:r>
      <w:r w:rsidR="00507C5E" w:rsidRPr="1BD68A4A">
        <w:rPr>
          <w:rFonts w:ascii="Times New Roman" w:hAnsi="Times New Roman" w:cs="Times New Roman"/>
          <w:sz w:val="24"/>
          <w:szCs w:val="24"/>
        </w:rPr>
        <w:t>k</w:t>
      </w:r>
      <w:r w:rsidRPr="1BD68A4A">
        <w:rPr>
          <w:rFonts w:ascii="Times New Roman" w:hAnsi="Times New Roman" w:cs="Times New Roman"/>
          <w:sz w:val="24"/>
          <w:szCs w:val="24"/>
        </w:rPr>
        <w:t>u rakendamis</w:t>
      </w:r>
      <w:r w:rsidR="00843B7A" w:rsidRPr="1BD68A4A">
        <w:rPr>
          <w:rFonts w:ascii="Times New Roman" w:hAnsi="Times New Roman" w:cs="Times New Roman"/>
          <w:sz w:val="24"/>
          <w:szCs w:val="24"/>
        </w:rPr>
        <w:t>t</w:t>
      </w:r>
      <w:r w:rsidRPr="1BD68A4A">
        <w:rPr>
          <w:rFonts w:ascii="Times New Roman" w:hAnsi="Times New Roman" w:cs="Times New Roman"/>
          <w:sz w:val="24"/>
          <w:szCs w:val="24"/>
        </w:rPr>
        <w:t xml:space="preserve">; </w:t>
      </w:r>
    </w:p>
    <w:p w14:paraId="647E3D7F" w14:textId="45E0315C" w:rsidR="00D860B8" w:rsidRPr="00FA634D" w:rsidRDefault="00D860B8" w:rsidP="00D860B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omama terviklikku arusaama krediidiasutuse kõikide riskide</w:t>
      </w:r>
      <w:r w:rsidR="002938B5" w:rsidRPr="1BD68A4A">
        <w:rPr>
          <w:rFonts w:ascii="Times New Roman" w:hAnsi="Times New Roman" w:cs="Times New Roman"/>
          <w:sz w:val="24"/>
          <w:szCs w:val="24"/>
        </w:rPr>
        <w:t xml:space="preserve"> kohta</w:t>
      </w:r>
      <w:r w:rsidRPr="1BD68A4A">
        <w:rPr>
          <w:rFonts w:ascii="Times New Roman" w:hAnsi="Times New Roman" w:cs="Times New Roman"/>
          <w:sz w:val="24"/>
          <w:szCs w:val="24"/>
        </w:rPr>
        <w:t xml:space="preserve">; </w:t>
      </w:r>
    </w:p>
    <w:p w14:paraId="639AC5D0" w14:textId="5D036D22" w:rsidR="00AE7D70" w:rsidRPr="00FA634D" w:rsidRDefault="2277129F"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4) esitama </w:t>
      </w:r>
      <w:r w:rsidR="2DE82EF5" w:rsidRPr="1BD68A4A">
        <w:rPr>
          <w:rFonts w:ascii="Times New Roman" w:hAnsi="Times New Roman" w:cs="Times New Roman"/>
          <w:sz w:val="24"/>
          <w:szCs w:val="24"/>
        </w:rPr>
        <w:t xml:space="preserve">krediidiasutuse nõukogule </w:t>
      </w:r>
      <w:ins w:id="324" w:author="Merike Koppel - JUSTDIGI" w:date="2025-12-29T12:18:00Z" w16du:dateUtc="2025-12-29T10:18:00Z">
        <w:r w:rsidR="0081733C">
          <w:rPr>
            <w:rFonts w:ascii="Times New Roman" w:hAnsi="Times New Roman" w:cs="Times New Roman"/>
            <w:sz w:val="24"/>
            <w:szCs w:val="24"/>
          </w:rPr>
          <w:t xml:space="preserve">regulaarselt </w:t>
        </w:r>
      </w:ins>
      <w:r w:rsidRPr="1BD68A4A">
        <w:rPr>
          <w:rFonts w:ascii="Times New Roman" w:hAnsi="Times New Roman" w:cs="Times New Roman"/>
          <w:sz w:val="24"/>
          <w:szCs w:val="24"/>
        </w:rPr>
        <w:t xml:space="preserve">aruandeid </w:t>
      </w:r>
      <w:del w:id="325" w:author="Merike Koppel - JUSTDIGI" w:date="2025-12-29T12:18:00Z" w16du:dateUtc="2025-12-29T10:18:00Z">
        <w:r w:rsidR="1A8B917D" w:rsidRPr="1BD68A4A" w:rsidDel="0081733C">
          <w:rPr>
            <w:rFonts w:ascii="Times New Roman" w:hAnsi="Times New Roman" w:cs="Times New Roman"/>
            <w:sz w:val="24"/>
            <w:szCs w:val="24"/>
          </w:rPr>
          <w:delText xml:space="preserve">regulaarselt </w:delText>
        </w:r>
      </w:del>
      <w:r w:rsidR="4C4A3B56" w:rsidRPr="1BD68A4A">
        <w:rPr>
          <w:rFonts w:ascii="Times New Roman" w:hAnsi="Times New Roman" w:cs="Times New Roman"/>
          <w:sz w:val="24"/>
          <w:szCs w:val="24"/>
        </w:rPr>
        <w:t xml:space="preserve">ja </w:t>
      </w:r>
      <w:r w:rsidRPr="1BD68A4A">
        <w:rPr>
          <w:rFonts w:ascii="Times New Roman" w:hAnsi="Times New Roman" w:cs="Times New Roman"/>
          <w:sz w:val="24"/>
          <w:szCs w:val="24"/>
        </w:rPr>
        <w:t>vajaduse korral teavitama</w:t>
      </w:r>
      <w:r w:rsidR="55D8CFAF"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nõukogu </w:t>
      </w:r>
      <w:r w:rsidR="28910B4A" w:rsidRPr="1BD68A4A">
        <w:rPr>
          <w:rFonts w:ascii="Times New Roman" w:hAnsi="Times New Roman" w:cs="Times New Roman"/>
          <w:sz w:val="24"/>
          <w:szCs w:val="24"/>
        </w:rPr>
        <w:t xml:space="preserve">kohe </w:t>
      </w:r>
      <w:r w:rsidRPr="1BD68A4A">
        <w:rPr>
          <w:rFonts w:ascii="Times New Roman" w:hAnsi="Times New Roman" w:cs="Times New Roman"/>
          <w:sz w:val="24"/>
          <w:szCs w:val="24"/>
        </w:rPr>
        <w:t xml:space="preserve">riskidest, millel võib olla oluline mõju krediidiasutuse tegevusele. </w:t>
      </w:r>
    </w:p>
    <w:p w14:paraId="68C7BDC6" w14:textId="407EA691" w:rsidR="00015BF7" w:rsidRPr="00FA634D" w:rsidRDefault="449ADDB6"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6F1E35B6" w:rsidRPr="1BD68A4A">
        <w:rPr>
          <w:rFonts w:ascii="Times New Roman" w:hAnsi="Times New Roman" w:cs="Times New Roman"/>
          <w:sz w:val="24"/>
          <w:szCs w:val="24"/>
        </w:rPr>
        <w:t>3</w:t>
      </w:r>
      <w:r w:rsidRPr="1BD68A4A">
        <w:rPr>
          <w:rFonts w:ascii="Times New Roman" w:hAnsi="Times New Roman" w:cs="Times New Roman"/>
          <w:sz w:val="24"/>
          <w:szCs w:val="24"/>
        </w:rPr>
        <w:t>) Vastavuskontrolli</w:t>
      </w:r>
      <w:r w:rsidR="513892FB" w:rsidRPr="1BD68A4A">
        <w:rPr>
          <w:rFonts w:ascii="Times New Roman" w:hAnsi="Times New Roman" w:cs="Times New Roman"/>
          <w:sz w:val="24"/>
          <w:szCs w:val="24"/>
        </w:rPr>
        <w:t xml:space="preserve">funktsiooni täitja </w:t>
      </w:r>
      <w:r w:rsidRPr="1BD68A4A">
        <w:rPr>
          <w:rFonts w:ascii="Times New Roman" w:hAnsi="Times New Roman" w:cs="Times New Roman"/>
          <w:sz w:val="24"/>
          <w:szCs w:val="24"/>
        </w:rPr>
        <w:t xml:space="preserve">peab: </w:t>
      </w:r>
    </w:p>
    <w:p w14:paraId="478684E4" w14:textId="6DB54505" w:rsidR="00015BF7" w:rsidRPr="00FA634D" w:rsidRDefault="449ADDB6"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513892FB" w:rsidRPr="1BD68A4A">
        <w:rPr>
          <w:rFonts w:ascii="Times New Roman" w:hAnsi="Times New Roman" w:cs="Times New Roman"/>
          <w:sz w:val="24"/>
          <w:szCs w:val="24"/>
        </w:rPr>
        <w:t xml:space="preserve">kontrollima </w:t>
      </w:r>
      <w:r w:rsidRPr="1BD68A4A">
        <w:rPr>
          <w:rFonts w:ascii="Times New Roman" w:hAnsi="Times New Roman" w:cs="Times New Roman"/>
          <w:sz w:val="24"/>
          <w:szCs w:val="24"/>
        </w:rPr>
        <w:t>regulaarselt krediidiasutuse</w:t>
      </w:r>
      <w:r w:rsidR="0028538E"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selle juhtide ja töötajate tegevuse vastavust õigusaktidele, Finantsinspektsiooni ettekirjutustele, juhtorganite otsustele,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-eeskirjadele, krediidiasutuse sõlmitud lepingutele ja heale tavale ning </w:t>
      </w:r>
      <w:r w:rsidR="513892FB" w:rsidRPr="1BD68A4A">
        <w:rPr>
          <w:rFonts w:ascii="Times New Roman" w:hAnsi="Times New Roman" w:cs="Times New Roman"/>
          <w:sz w:val="24"/>
          <w:szCs w:val="24"/>
        </w:rPr>
        <w:t xml:space="preserve">hindama </w:t>
      </w:r>
      <w:r w:rsidRPr="1BD68A4A">
        <w:rPr>
          <w:rFonts w:ascii="Times New Roman" w:hAnsi="Times New Roman" w:cs="Times New Roman"/>
          <w:sz w:val="24"/>
          <w:szCs w:val="24"/>
        </w:rPr>
        <w:t xml:space="preserve">krediidiasutuses kehtestatud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-eeskirjade ja otsuste vastavust õigusaktidele </w:t>
      </w:r>
      <w:r w:rsidR="6F1E35B6" w:rsidRPr="1BD68A4A">
        <w:rPr>
          <w:rFonts w:ascii="Times New Roman" w:hAnsi="Times New Roman" w:cs="Times New Roman"/>
          <w:sz w:val="24"/>
          <w:szCs w:val="24"/>
        </w:rPr>
        <w:t xml:space="preserve">(edaspidi </w:t>
      </w:r>
      <w:r w:rsidR="6F1E35B6" w:rsidRPr="1BD68A4A">
        <w:rPr>
          <w:rFonts w:ascii="Times New Roman" w:hAnsi="Times New Roman" w:cs="Times New Roman"/>
          <w:i/>
          <w:iCs/>
          <w:sz w:val="24"/>
          <w:szCs w:val="24"/>
        </w:rPr>
        <w:t>vastavusrisk</w:t>
      </w:r>
      <w:r w:rsidR="6F1E35B6" w:rsidRPr="1BD68A4A">
        <w:rPr>
          <w:rFonts w:ascii="Times New Roman" w:hAnsi="Times New Roman" w:cs="Times New Roman"/>
          <w:sz w:val="24"/>
          <w:szCs w:val="24"/>
        </w:rPr>
        <w:t>)</w:t>
      </w:r>
      <w:r w:rsidRPr="1BD68A4A">
        <w:rPr>
          <w:rFonts w:ascii="Times New Roman" w:hAnsi="Times New Roman" w:cs="Times New Roman"/>
          <w:sz w:val="24"/>
          <w:szCs w:val="24"/>
        </w:rPr>
        <w:t>;</w:t>
      </w:r>
    </w:p>
    <w:p w14:paraId="1DB47C0B" w14:textId="456A71F3" w:rsidR="00015BF7" w:rsidRPr="00FA634D" w:rsidRDefault="00015BF7" w:rsidP="00015BF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2) </w:t>
      </w:r>
      <w:r w:rsidR="00D860B8" w:rsidRPr="1BD68A4A">
        <w:rPr>
          <w:rFonts w:ascii="Times New Roman" w:hAnsi="Times New Roman" w:cs="Times New Roman"/>
          <w:sz w:val="24"/>
          <w:szCs w:val="24"/>
        </w:rPr>
        <w:t xml:space="preserve">tagama, et </w:t>
      </w:r>
      <w:r w:rsidRPr="1BD68A4A">
        <w:rPr>
          <w:rFonts w:ascii="Times New Roman" w:hAnsi="Times New Roman" w:cs="Times New Roman"/>
          <w:sz w:val="24"/>
          <w:szCs w:val="24"/>
        </w:rPr>
        <w:t xml:space="preserve">vastavusriski </w:t>
      </w:r>
      <w:r w:rsidR="00B703EC" w:rsidRPr="1BD68A4A">
        <w:rPr>
          <w:rFonts w:ascii="Times New Roman" w:hAnsi="Times New Roman" w:cs="Times New Roman"/>
          <w:sz w:val="24"/>
          <w:szCs w:val="24"/>
        </w:rPr>
        <w:t xml:space="preserve">võetakse </w:t>
      </w:r>
      <w:r w:rsidRPr="1BD68A4A">
        <w:rPr>
          <w:rFonts w:ascii="Times New Roman" w:hAnsi="Times New Roman" w:cs="Times New Roman"/>
          <w:sz w:val="24"/>
          <w:szCs w:val="24"/>
        </w:rPr>
        <w:t xml:space="preserve">arvesse </w:t>
      </w:r>
      <w:r w:rsidR="00B703EC" w:rsidRPr="1BD68A4A">
        <w:rPr>
          <w:rFonts w:ascii="Times New Roman" w:hAnsi="Times New Roman" w:cs="Times New Roman"/>
          <w:sz w:val="24"/>
          <w:szCs w:val="24"/>
        </w:rPr>
        <w:t>krediidiasutuse riskistrateegias ja</w:t>
      </w:r>
      <w:r w:rsidRPr="1BD68A4A">
        <w:rPr>
          <w:rFonts w:ascii="Times New Roman" w:hAnsi="Times New Roman" w:cs="Times New Roman"/>
          <w:sz w:val="24"/>
          <w:szCs w:val="24"/>
        </w:rPr>
        <w:t xml:space="preserve"> asjakohaselt ka kõigis olulistes </w:t>
      </w:r>
      <w:commentRangeStart w:id="326"/>
      <w:r w:rsidRPr="1BD68A4A">
        <w:rPr>
          <w:rFonts w:ascii="Times New Roman" w:hAnsi="Times New Roman" w:cs="Times New Roman"/>
          <w:sz w:val="24"/>
          <w:szCs w:val="24"/>
        </w:rPr>
        <w:t>riskijuhtimist käsitlevates otsustes</w:t>
      </w:r>
      <w:commentRangeEnd w:id="326"/>
      <w:r w:rsidR="0081733C">
        <w:rPr>
          <w:rStyle w:val="Kommentaariviide"/>
        </w:rPr>
        <w:commentReference w:id="326"/>
      </w:r>
      <w:r w:rsidRPr="1BD68A4A">
        <w:rPr>
          <w:rFonts w:ascii="Times New Roman" w:hAnsi="Times New Roman" w:cs="Times New Roman"/>
          <w:sz w:val="24"/>
          <w:szCs w:val="24"/>
        </w:rPr>
        <w:t>;</w:t>
      </w:r>
    </w:p>
    <w:p w14:paraId="5E1B0405" w14:textId="656C531B" w:rsidR="00015BF7" w:rsidRPr="00FA634D" w:rsidRDefault="449ADDB6"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w:t>
      </w:r>
      <w:r w:rsidR="513892FB" w:rsidRPr="1BD68A4A">
        <w:rPr>
          <w:rFonts w:ascii="Times New Roman" w:hAnsi="Times New Roman" w:cs="Times New Roman"/>
          <w:sz w:val="24"/>
          <w:szCs w:val="24"/>
        </w:rPr>
        <w:t xml:space="preserve">tagama, et </w:t>
      </w:r>
      <w:r w:rsidRPr="1BD68A4A">
        <w:rPr>
          <w:rFonts w:ascii="Times New Roman" w:hAnsi="Times New Roman" w:cs="Times New Roman"/>
          <w:sz w:val="24"/>
          <w:szCs w:val="24"/>
        </w:rPr>
        <w:t xml:space="preserve">krediidiasutuse juhte ja töötajaid nõustatakse käesolevas seaduses sätestatud kohustuste täitmisega seotud küsimustes, mis hõlmab muu hulgas vastavusriskiteemalisi koolitusi </w:t>
      </w:r>
      <w:r w:rsidR="003A099C"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sõltumatu arvamuse andmist uute toodete </w:t>
      </w:r>
      <w:r w:rsidR="00E91CC9" w:rsidRPr="1BD68A4A">
        <w:rPr>
          <w:rFonts w:ascii="Times New Roman" w:hAnsi="Times New Roman" w:cs="Times New Roman"/>
          <w:sz w:val="24"/>
          <w:szCs w:val="24"/>
        </w:rPr>
        <w:t xml:space="preserve">kohta </w:t>
      </w:r>
      <w:r w:rsidRPr="1BD68A4A">
        <w:rPr>
          <w:rFonts w:ascii="Times New Roman" w:hAnsi="Times New Roman" w:cs="Times New Roman"/>
          <w:sz w:val="24"/>
          <w:szCs w:val="24"/>
        </w:rPr>
        <w:t xml:space="preserve">või </w:t>
      </w:r>
      <w:del w:id="327" w:author="Merike Koppel - JUSTDIGI" w:date="2025-12-29T12:19:00Z" w16du:dateUtc="2025-12-29T10:19:00Z">
        <w:r w:rsidR="00EE013C" w:rsidRPr="1BD68A4A" w:rsidDel="0081733C">
          <w:rPr>
            <w:rFonts w:ascii="Times New Roman" w:hAnsi="Times New Roman" w:cs="Times New Roman"/>
            <w:sz w:val="24"/>
            <w:szCs w:val="24"/>
          </w:rPr>
          <w:delText xml:space="preserve">oluliste muudatuste heakskiitmist </w:delText>
        </w:r>
      </w:del>
      <w:r w:rsidRPr="1BD68A4A">
        <w:rPr>
          <w:rFonts w:ascii="Times New Roman" w:hAnsi="Times New Roman" w:cs="Times New Roman"/>
          <w:sz w:val="24"/>
          <w:szCs w:val="24"/>
        </w:rPr>
        <w:t>olemasolevate</w:t>
      </w:r>
      <w:del w:id="328" w:author="Merike Koppel - JUSTDIGI" w:date="2026-01-03T12:44:00Z" w16du:dateUtc="2026-01-03T10:44:00Z">
        <w:r w:rsidRPr="1BD68A4A" w:rsidDel="00BE5703">
          <w:rPr>
            <w:rFonts w:ascii="Times New Roman" w:hAnsi="Times New Roman" w:cs="Times New Roman"/>
            <w:sz w:val="24"/>
            <w:szCs w:val="24"/>
          </w:rPr>
          <w:delText>s</w:delText>
        </w:r>
      </w:del>
      <w:r w:rsidRPr="1BD68A4A">
        <w:rPr>
          <w:rFonts w:ascii="Times New Roman" w:hAnsi="Times New Roman" w:cs="Times New Roman"/>
          <w:sz w:val="24"/>
          <w:szCs w:val="24"/>
        </w:rPr>
        <w:t xml:space="preserve"> toodete</w:t>
      </w:r>
      <w:del w:id="329" w:author="Merike Koppel - JUSTDIGI" w:date="2026-01-03T12:44:00Z" w16du:dateUtc="2026-01-03T10:44:00Z">
        <w:r w:rsidRPr="1BD68A4A" w:rsidDel="00BE5703">
          <w:rPr>
            <w:rFonts w:ascii="Times New Roman" w:hAnsi="Times New Roman" w:cs="Times New Roman"/>
            <w:sz w:val="24"/>
            <w:szCs w:val="24"/>
          </w:rPr>
          <w:delText>s</w:delText>
        </w:r>
      </w:del>
      <w:r w:rsidRPr="1BD68A4A">
        <w:rPr>
          <w:rFonts w:ascii="Times New Roman" w:hAnsi="Times New Roman" w:cs="Times New Roman"/>
          <w:sz w:val="24"/>
          <w:szCs w:val="24"/>
        </w:rPr>
        <w:t>, protsesside</w:t>
      </w:r>
      <w:del w:id="330" w:author="Merike Koppel - JUSTDIGI" w:date="2026-01-03T12:44:00Z" w16du:dateUtc="2026-01-03T10:44:00Z">
        <w:r w:rsidRPr="1BD68A4A" w:rsidDel="00BE5703">
          <w:rPr>
            <w:rFonts w:ascii="Times New Roman" w:hAnsi="Times New Roman" w:cs="Times New Roman"/>
            <w:sz w:val="24"/>
            <w:szCs w:val="24"/>
          </w:rPr>
          <w:delText>s</w:delText>
        </w:r>
      </w:del>
      <w:r w:rsidRPr="1BD68A4A">
        <w:rPr>
          <w:rFonts w:ascii="Times New Roman" w:hAnsi="Times New Roman" w:cs="Times New Roman"/>
          <w:sz w:val="24"/>
          <w:szCs w:val="24"/>
        </w:rPr>
        <w:t xml:space="preserve"> ja süsteemide</w:t>
      </w:r>
      <w:del w:id="331" w:author="Merike Koppel - JUSTDIGI" w:date="2026-01-03T12:44:00Z" w16du:dateUtc="2026-01-03T10:44:00Z">
        <w:r w:rsidRPr="1BD68A4A" w:rsidDel="00BE5703">
          <w:rPr>
            <w:rFonts w:ascii="Times New Roman" w:hAnsi="Times New Roman" w:cs="Times New Roman"/>
            <w:sz w:val="24"/>
            <w:szCs w:val="24"/>
          </w:rPr>
          <w:delText>s</w:delText>
        </w:r>
      </w:del>
      <w:ins w:id="332" w:author="Merike Koppel - JUSTDIGI" w:date="2025-12-29T12:19:00Z" w16du:dateUtc="2025-12-29T10:19:00Z">
        <w:r w:rsidR="0081733C" w:rsidRPr="0081733C">
          <w:rPr>
            <w:rFonts w:ascii="Times New Roman" w:hAnsi="Times New Roman" w:cs="Times New Roman"/>
            <w:sz w:val="24"/>
            <w:szCs w:val="24"/>
          </w:rPr>
          <w:t xml:space="preserve"> </w:t>
        </w:r>
        <w:r w:rsidR="0081733C" w:rsidRPr="1BD68A4A">
          <w:rPr>
            <w:rFonts w:ascii="Times New Roman" w:hAnsi="Times New Roman" w:cs="Times New Roman"/>
            <w:sz w:val="24"/>
            <w:szCs w:val="24"/>
          </w:rPr>
          <w:t>oluliste muudatuste heakskiitmist</w:t>
        </w:r>
      </w:ins>
      <w:r w:rsidRPr="1BD68A4A">
        <w:rPr>
          <w:rFonts w:ascii="Times New Roman" w:hAnsi="Times New Roman" w:cs="Times New Roman"/>
          <w:sz w:val="24"/>
          <w:szCs w:val="24"/>
        </w:rPr>
        <w:t>;</w:t>
      </w:r>
    </w:p>
    <w:p w14:paraId="2EC43831" w14:textId="7278386E" w:rsidR="00543384" w:rsidRPr="00FA634D" w:rsidRDefault="134C1AB6"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r w:rsidR="70F1F198" w:rsidRPr="1BD68A4A">
        <w:rPr>
          <w:rFonts w:ascii="Times New Roman" w:hAnsi="Times New Roman" w:cs="Times New Roman"/>
          <w:sz w:val="24"/>
          <w:szCs w:val="24"/>
        </w:rPr>
        <w:t xml:space="preserve">esitama </w:t>
      </w:r>
      <w:r w:rsidRPr="1BD68A4A">
        <w:rPr>
          <w:rFonts w:ascii="Times New Roman" w:hAnsi="Times New Roman" w:cs="Times New Roman"/>
          <w:sz w:val="24"/>
          <w:szCs w:val="24"/>
        </w:rPr>
        <w:t xml:space="preserve">juhatusele ja nõukogule </w:t>
      </w:r>
      <w:ins w:id="333" w:author="Merike Koppel - JUSTDIGI" w:date="2025-12-29T12:19:00Z" w16du:dateUtc="2025-12-29T10:19:00Z">
        <w:r w:rsidR="0081733C">
          <w:rPr>
            <w:rFonts w:ascii="Times New Roman" w:hAnsi="Times New Roman" w:cs="Times New Roman"/>
            <w:sz w:val="24"/>
            <w:szCs w:val="24"/>
          </w:rPr>
          <w:t xml:space="preserve">regulaarselt </w:t>
        </w:r>
      </w:ins>
      <w:r w:rsidRPr="1BD68A4A">
        <w:rPr>
          <w:rFonts w:ascii="Times New Roman" w:hAnsi="Times New Roman" w:cs="Times New Roman"/>
          <w:sz w:val="24"/>
          <w:szCs w:val="24"/>
        </w:rPr>
        <w:t xml:space="preserve">ülevaateid, sealhulgas </w:t>
      </w:r>
      <w:r w:rsidR="2F13E1C1" w:rsidRPr="1BD68A4A">
        <w:rPr>
          <w:rFonts w:ascii="Times New Roman" w:hAnsi="Times New Roman" w:cs="Times New Roman"/>
          <w:sz w:val="24"/>
          <w:szCs w:val="24"/>
        </w:rPr>
        <w:t xml:space="preserve">ülevaateid </w:t>
      </w:r>
      <w:r w:rsidRPr="1BD68A4A">
        <w:rPr>
          <w:rFonts w:ascii="Times New Roman" w:hAnsi="Times New Roman" w:cs="Times New Roman"/>
          <w:sz w:val="24"/>
          <w:szCs w:val="24"/>
        </w:rPr>
        <w:t>õigusaktide muudatustest</w:t>
      </w:r>
      <w:r w:rsidR="6162D801" w:rsidRPr="1BD68A4A">
        <w:rPr>
          <w:rFonts w:ascii="Times New Roman" w:hAnsi="Times New Roman" w:cs="Times New Roman"/>
          <w:sz w:val="24"/>
          <w:szCs w:val="24"/>
        </w:rPr>
        <w:t xml:space="preserve"> tulenevate riskide kohta</w:t>
      </w:r>
      <w:del w:id="334" w:author="Merike Koppel - JUSTDIGI" w:date="2025-12-29T12:19:00Z" w16du:dateUtc="2025-12-29T10:19:00Z">
        <w:r w:rsidR="42121D7F" w:rsidRPr="1BD68A4A" w:rsidDel="0081733C">
          <w:rPr>
            <w:rFonts w:ascii="Times New Roman" w:hAnsi="Times New Roman" w:cs="Times New Roman"/>
            <w:sz w:val="24"/>
            <w:szCs w:val="24"/>
          </w:rPr>
          <w:delText xml:space="preserve"> regulaarselt</w:delText>
        </w:r>
      </w:del>
      <w:r w:rsidRPr="1BD68A4A">
        <w:rPr>
          <w:rFonts w:ascii="Times New Roman" w:hAnsi="Times New Roman" w:cs="Times New Roman"/>
          <w:sz w:val="24"/>
          <w:szCs w:val="24"/>
        </w:rPr>
        <w:t>.</w:t>
      </w:r>
    </w:p>
    <w:p w14:paraId="78179691" w14:textId="583E57FB" w:rsidR="00CF37F4" w:rsidRPr="00FA634D" w:rsidRDefault="3D5A9A24" w:rsidP="721BA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bookmarkStart w:id="335" w:name="_Hlk196487260"/>
      <w:r w:rsidRPr="1BD68A4A">
        <w:rPr>
          <w:rFonts w:ascii="Times New Roman" w:hAnsi="Times New Roman" w:cs="Times New Roman"/>
          <w:sz w:val="24"/>
          <w:szCs w:val="24"/>
        </w:rPr>
        <w:t xml:space="preserve">Siseauditifunktsiooni täitja või </w:t>
      </w:r>
      <w:r w:rsidR="00985FA7" w:rsidRPr="1BD68A4A">
        <w:rPr>
          <w:rFonts w:ascii="Times New Roman" w:hAnsi="Times New Roman" w:cs="Times New Roman"/>
          <w:sz w:val="24"/>
          <w:szCs w:val="24"/>
        </w:rPr>
        <w:t xml:space="preserve">muu samaväärne sõltumatu </w:t>
      </w:r>
      <w:commentRangeStart w:id="336"/>
      <w:del w:id="337" w:author="Merike Koppel - JUSTDIGI" w:date="2025-12-29T12:20:00Z" w16du:dateUtc="2025-12-29T10:20:00Z">
        <w:r w:rsidR="00985FA7" w:rsidRPr="1BD68A4A" w:rsidDel="0081733C">
          <w:rPr>
            <w:rFonts w:ascii="Times New Roman" w:hAnsi="Times New Roman" w:cs="Times New Roman"/>
            <w:sz w:val="24"/>
            <w:szCs w:val="24"/>
          </w:rPr>
          <w:delText>osapool</w:delText>
        </w:r>
        <w:r w:rsidRPr="1BD68A4A" w:rsidDel="0081733C">
          <w:rPr>
            <w:rFonts w:ascii="Times New Roman" w:hAnsi="Times New Roman" w:cs="Times New Roman"/>
            <w:sz w:val="24"/>
            <w:szCs w:val="24"/>
          </w:rPr>
          <w:delText xml:space="preserve"> </w:delText>
        </w:r>
      </w:del>
      <w:ins w:id="338" w:author="Merike Koppel - JUSTDIGI" w:date="2025-12-29T12:20:00Z" w16du:dateUtc="2025-12-29T10:20:00Z">
        <w:r w:rsidR="0081733C">
          <w:rPr>
            <w:rFonts w:ascii="Times New Roman" w:hAnsi="Times New Roman" w:cs="Times New Roman"/>
            <w:sz w:val="24"/>
            <w:szCs w:val="24"/>
          </w:rPr>
          <w:t>asjaosaline</w:t>
        </w:r>
        <w:r w:rsidR="0081733C" w:rsidRPr="1BD68A4A">
          <w:rPr>
            <w:rFonts w:ascii="Times New Roman" w:hAnsi="Times New Roman" w:cs="Times New Roman"/>
            <w:sz w:val="24"/>
            <w:szCs w:val="24"/>
          </w:rPr>
          <w:t xml:space="preserve"> </w:t>
        </w:r>
        <w:commentRangeEnd w:id="336"/>
        <w:r w:rsidR="0095510D">
          <w:rPr>
            <w:rStyle w:val="Kommentaariviide"/>
          </w:rPr>
          <w:commentReference w:id="336"/>
        </w:r>
      </w:ins>
      <w:r w:rsidRPr="1BD68A4A">
        <w:rPr>
          <w:rFonts w:ascii="Times New Roman" w:hAnsi="Times New Roman" w:cs="Times New Roman"/>
          <w:sz w:val="24"/>
          <w:szCs w:val="24"/>
        </w:rPr>
        <w:t>peab kontrollima ja hindama</w:t>
      </w:r>
      <w:ins w:id="339" w:author="Merike Koppel - JUSTDIGI" w:date="2025-12-29T12:20:00Z" w16du:dateUtc="2025-12-29T10:20:00Z">
        <w:r w:rsidR="001118CE">
          <w:rPr>
            <w:rFonts w:ascii="Times New Roman" w:hAnsi="Times New Roman" w:cs="Times New Roman"/>
            <w:sz w:val="24"/>
            <w:szCs w:val="24"/>
          </w:rPr>
          <w:t xml:space="preserve"> vähem</w:t>
        </w:r>
      </w:ins>
      <w:ins w:id="340" w:author="Merike Koppel - JUSTDIGI" w:date="2025-12-29T12:21:00Z" w16du:dateUtc="2025-12-29T10:21:00Z">
        <w:r w:rsidR="001118CE">
          <w:rPr>
            <w:rFonts w:ascii="Times New Roman" w:hAnsi="Times New Roman" w:cs="Times New Roman"/>
            <w:sz w:val="24"/>
            <w:szCs w:val="24"/>
          </w:rPr>
          <w:t>alt kord aastas</w:t>
        </w:r>
      </w:ins>
      <w:r w:rsidRPr="1BD68A4A">
        <w:rPr>
          <w:rFonts w:ascii="Times New Roman" w:hAnsi="Times New Roman" w:cs="Times New Roman"/>
          <w:sz w:val="24"/>
          <w:szCs w:val="24"/>
        </w:rPr>
        <w:t xml:space="preserve"> operatsiooniriski juhtimise korralduse toimimise ning operatsiooniriski standardmeetodi kasutamise korral äriliinide </w:t>
      </w:r>
      <w:r w:rsidR="00F46E58" w:rsidRPr="1BD68A4A">
        <w:rPr>
          <w:rFonts w:ascii="Times New Roman" w:hAnsi="Times New Roman" w:cs="Times New Roman"/>
          <w:sz w:val="24"/>
          <w:szCs w:val="24"/>
        </w:rPr>
        <w:t>kindlaks</w:t>
      </w:r>
      <w:r w:rsidR="004D5D94" w:rsidRPr="1BD68A4A">
        <w:rPr>
          <w:rFonts w:ascii="Times New Roman" w:hAnsi="Times New Roman" w:cs="Times New Roman"/>
          <w:sz w:val="24"/>
          <w:szCs w:val="24"/>
        </w:rPr>
        <w:t xml:space="preserve">määramise </w:t>
      </w:r>
      <w:r w:rsidRPr="1BD68A4A">
        <w:rPr>
          <w:rFonts w:ascii="Times New Roman" w:hAnsi="Times New Roman" w:cs="Times New Roman"/>
          <w:sz w:val="24"/>
          <w:szCs w:val="24"/>
        </w:rPr>
        <w:t xml:space="preserve">protsessi vastavust käesoleva seaduse ja selle alusel </w:t>
      </w:r>
      <w:r w:rsidR="00443EF4" w:rsidRPr="1BD68A4A">
        <w:rPr>
          <w:rFonts w:ascii="Times New Roman" w:hAnsi="Times New Roman" w:cs="Times New Roman"/>
          <w:sz w:val="24"/>
          <w:szCs w:val="24"/>
        </w:rPr>
        <w:t xml:space="preserve">kehtestatud </w:t>
      </w:r>
      <w:r w:rsidRPr="1BD68A4A">
        <w:rPr>
          <w:rFonts w:ascii="Times New Roman" w:hAnsi="Times New Roman" w:cs="Times New Roman"/>
          <w:sz w:val="24"/>
          <w:szCs w:val="24"/>
        </w:rPr>
        <w:t>õigusaktide nõuetele</w:t>
      </w:r>
      <w:bookmarkEnd w:id="335"/>
      <w:del w:id="341" w:author="Merike Koppel - JUSTDIGI" w:date="2025-12-29T12:21:00Z" w16du:dateUtc="2025-12-29T10:21:00Z">
        <w:r w:rsidR="00AE3875" w:rsidRPr="1BD68A4A" w:rsidDel="001118CE">
          <w:rPr>
            <w:rFonts w:ascii="Times New Roman" w:hAnsi="Times New Roman" w:cs="Times New Roman"/>
            <w:sz w:val="24"/>
            <w:szCs w:val="24"/>
          </w:rPr>
          <w:delText xml:space="preserve"> </w:delText>
        </w:r>
        <w:r w:rsidR="006634B3" w:rsidRPr="1BD68A4A" w:rsidDel="001118CE">
          <w:rPr>
            <w:rFonts w:ascii="Times New Roman" w:hAnsi="Times New Roman" w:cs="Times New Roman"/>
            <w:sz w:val="24"/>
            <w:szCs w:val="24"/>
          </w:rPr>
          <w:delText>vähemalt üks kord aastas</w:delText>
        </w:r>
      </w:del>
      <w:r w:rsidRPr="1BD68A4A">
        <w:rPr>
          <w:rFonts w:ascii="Times New Roman" w:hAnsi="Times New Roman" w:cs="Times New Roman"/>
          <w:sz w:val="24"/>
          <w:szCs w:val="24"/>
        </w:rPr>
        <w:t xml:space="preserve">.“; </w:t>
      </w:r>
    </w:p>
    <w:p w14:paraId="11251AC8" w14:textId="2C95F07F" w:rsidR="00CF37F4" w:rsidRPr="00FA634D" w:rsidRDefault="00CF37F4" w:rsidP="00015BF7">
      <w:pPr>
        <w:spacing w:after="0" w:line="240" w:lineRule="auto"/>
        <w:jc w:val="both"/>
        <w:rPr>
          <w:rFonts w:ascii="Times New Roman" w:hAnsi="Times New Roman" w:cs="Times New Roman"/>
          <w:sz w:val="24"/>
          <w:szCs w:val="24"/>
        </w:rPr>
      </w:pPr>
    </w:p>
    <w:p w14:paraId="1264ADE2" w14:textId="3AEDC968" w:rsidR="00CF37F4" w:rsidRPr="00FA634D" w:rsidRDefault="711AE1F4"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3D6840C5" w:rsidRPr="1BD68A4A">
        <w:rPr>
          <w:rFonts w:ascii="Times New Roman" w:hAnsi="Times New Roman" w:cs="Times New Roman"/>
          <w:b/>
          <w:bCs/>
          <w:sz w:val="24"/>
          <w:szCs w:val="24"/>
        </w:rPr>
        <w:t>7</w:t>
      </w:r>
      <w:r w:rsidR="156D0360" w:rsidRPr="1BD68A4A">
        <w:rPr>
          <w:rFonts w:ascii="Times New Roman" w:hAnsi="Times New Roman" w:cs="Times New Roman"/>
          <w:b/>
          <w:bCs/>
          <w:sz w:val="24"/>
          <w:szCs w:val="24"/>
        </w:rPr>
        <w:t xml:space="preserve">) </w:t>
      </w:r>
      <w:r w:rsidR="156D0360" w:rsidRPr="1BD68A4A">
        <w:rPr>
          <w:rFonts w:ascii="Times New Roman" w:hAnsi="Times New Roman" w:cs="Times New Roman"/>
          <w:sz w:val="24"/>
          <w:szCs w:val="24"/>
        </w:rPr>
        <w:t>paragrahvi 60 pealkiri</w:t>
      </w:r>
      <w:r w:rsidR="1ABFD14C" w:rsidRPr="1BD68A4A">
        <w:rPr>
          <w:rFonts w:ascii="Times New Roman" w:hAnsi="Times New Roman" w:cs="Times New Roman"/>
          <w:sz w:val="24"/>
          <w:szCs w:val="24"/>
        </w:rPr>
        <w:t xml:space="preserve"> ja lõige 1</w:t>
      </w:r>
      <w:r w:rsidR="156D0360" w:rsidRPr="1BD68A4A">
        <w:rPr>
          <w:rFonts w:ascii="Times New Roman" w:hAnsi="Times New Roman" w:cs="Times New Roman"/>
          <w:sz w:val="24"/>
          <w:szCs w:val="24"/>
        </w:rPr>
        <w:t xml:space="preserve"> muudetakse </w:t>
      </w:r>
      <w:r w:rsidR="648F8B56" w:rsidRPr="1BD68A4A">
        <w:rPr>
          <w:rFonts w:ascii="Times New Roman" w:hAnsi="Times New Roman" w:cs="Times New Roman"/>
          <w:sz w:val="24"/>
          <w:szCs w:val="24"/>
        </w:rPr>
        <w:t>ning</w:t>
      </w:r>
      <w:r w:rsidR="156D0360" w:rsidRPr="1BD68A4A">
        <w:rPr>
          <w:rFonts w:ascii="Times New Roman" w:hAnsi="Times New Roman" w:cs="Times New Roman"/>
          <w:sz w:val="24"/>
          <w:szCs w:val="24"/>
        </w:rPr>
        <w:t xml:space="preserve"> sõnastatakse järgmiselt: </w:t>
      </w:r>
    </w:p>
    <w:p w14:paraId="42AEF051" w14:textId="67A217D6" w:rsidR="00973362" w:rsidRPr="00FA634D" w:rsidRDefault="00227528"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156D0360" w:rsidRPr="1BD68A4A">
        <w:rPr>
          <w:rFonts w:ascii="Times New Roman" w:hAnsi="Times New Roman" w:cs="Times New Roman"/>
          <w:b/>
          <w:bCs/>
          <w:sz w:val="24"/>
          <w:szCs w:val="24"/>
        </w:rPr>
        <w:t>§ 60. Nõuded sisekontrolli</w:t>
      </w:r>
      <w:r w:rsidR="17B0FEC0" w:rsidRPr="1BD68A4A">
        <w:rPr>
          <w:rFonts w:ascii="Times New Roman" w:hAnsi="Times New Roman" w:cs="Times New Roman"/>
          <w:b/>
          <w:bCs/>
          <w:sz w:val="24"/>
          <w:szCs w:val="24"/>
        </w:rPr>
        <w:t xml:space="preserve">funktsiooni </w:t>
      </w:r>
      <w:commentRangeStart w:id="342"/>
      <w:r w:rsidR="156D0360" w:rsidRPr="1BD68A4A">
        <w:rPr>
          <w:rFonts w:ascii="Times New Roman" w:hAnsi="Times New Roman" w:cs="Times New Roman"/>
          <w:b/>
          <w:bCs/>
          <w:sz w:val="24"/>
          <w:szCs w:val="24"/>
        </w:rPr>
        <w:t xml:space="preserve">täitvale </w:t>
      </w:r>
      <w:r w:rsidR="6201010A" w:rsidRPr="1BD68A4A">
        <w:rPr>
          <w:rFonts w:ascii="Times New Roman" w:hAnsi="Times New Roman" w:cs="Times New Roman"/>
          <w:b/>
          <w:bCs/>
          <w:sz w:val="24"/>
          <w:szCs w:val="24"/>
        </w:rPr>
        <w:t>isikule</w:t>
      </w:r>
      <w:commentRangeEnd w:id="342"/>
      <w:r w:rsidR="001118CE">
        <w:rPr>
          <w:rStyle w:val="Kommentaariviide"/>
        </w:rPr>
        <w:commentReference w:id="342"/>
      </w:r>
    </w:p>
    <w:p w14:paraId="66AC709C" w14:textId="4C51F227" w:rsidR="00973362" w:rsidRPr="00FA634D" w:rsidRDefault="00973362" w:rsidP="00015BF7">
      <w:pPr>
        <w:spacing w:after="0" w:line="240" w:lineRule="auto"/>
        <w:jc w:val="both"/>
        <w:rPr>
          <w:rFonts w:ascii="Times New Roman" w:hAnsi="Times New Roman" w:cs="Times New Roman"/>
          <w:sz w:val="24"/>
          <w:szCs w:val="24"/>
        </w:rPr>
      </w:pPr>
    </w:p>
    <w:p w14:paraId="4239BE55" w14:textId="07E19E2F" w:rsidR="00973362" w:rsidRPr="00FA634D" w:rsidRDefault="156D0360"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Krediidiasutuse </w:t>
      </w:r>
      <w:commentRangeStart w:id="343"/>
      <w:r w:rsidRPr="1BD68A4A">
        <w:rPr>
          <w:rFonts w:ascii="Times New Roman" w:hAnsi="Times New Roman" w:cs="Times New Roman"/>
          <w:sz w:val="24"/>
          <w:szCs w:val="24"/>
        </w:rPr>
        <w:t>sisekontrollifunktsiooni juhtivaks</w:t>
      </w:r>
      <w:commentRangeEnd w:id="343"/>
      <w:r w:rsidR="001118CE">
        <w:rPr>
          <w:rStyle w:val="Kommentaariviide"/>
        </w:rPr>
        <w:commentReference w:id="343"/>
      </w:r>
      <w:r w:rsidRPr="1BD68A4A">
        <w:rPr>
          <w:rFonts w:ascii="Times New Roman" w:hAnsi="Times New Roman" w:cs="Times New Roman"/>
          <w:sz w:val="24"/>
          <w:szCs w:val="24"/>
        </w:rPr>
        <w:t xml:space="preserve"> isikuks võib olla</w:t>
      </w:r>
      <w:r w:rsidR="6201010A" w:rsidRPr="1BD68A4A">
        <w:rPr>
          <w:rFonts w:ascii="Times New Roman" w:hAnsi="Times New Roman" w:cs="Times New Roman"/>
          <w:sz w:val="24"/>
          <w:szCs w:val="24"/>
        </w:rPr>
        <w:t xml:space="preserve"> oma ülesannete täitmise</w:t>
      </w:r>
      <w:r w:rsidR="00F95A0F" w:rsidRPr="1BD68A4A">
        <w:rPr>
          <w:rFonts w:ascii="Times New Roman" w:hAnsi="Times New Roman" w:cs="Times New Roman"/>
          <w:sz w:val="24"/>
          <w:szCs w:val="24"/>
        </w:rPr>
        <w:t xml:space="preserve"> korra</w:t>
      </w:r>
      <w:r w:rsidR="6201010A" w:rsidRPr="1BD68A4A">
        <w:rPr>
          <w:rFonts w:ascii="Times New Roman" w:hAnsi="Times New Roman" w:cs="Times New Roman"/>
          <w:sz w:val="24"/>
          <w:szCs w:val="24"/>
        </w:rPr>
        <w:t>l</w:t>
      </w:r>
      <w:r w:rsidRPr="1BD68A4A">
        <w:rPr>
          <w:rFonts w:ascii="Times New Roman" w:hAnsi="Times New Roman" w:cs="Times New Roman"/>
          <w:sz w:val="24"/>
          <w:szCs w:val="24"/>
        </w:rPr>
        <w:t xml:space="preserve"> sõltumatu isik, kellel </w:t>
      </w:r>
      <w:r w:rsidR="003C2F1E" w:rsidRPr="1BD68A4A">
        <w:rPr>
          <w:rFonts w:ascii="Times New Roman" w:hAnsi="Times New Roman" w:cs="Times New Roman"/>
          <w:sz w:val="24"/>
          <w:szCs w:val="24"/>
        </w:rPr>
        <w:t xml:space="preserve">on </w:t>
      </w:r>
      <w:r w:rsidRPr="1BD68A4A">
        <w:rPr>
          <w:rFonts w:ascii="Times New Roman" w:hAnsi="Times New Roman" w:cs="Times New Roman"/>
          <w:sz w:val="24"/>
          <w:szCs w:val="24"/>
        </w:rPr>
        <w:t xml:space="preserve">lisaks käesolevas seaduses võtmeisiku kohta sätestatule kõrgharidus ning </w:t>
      </w:r>
      <w:r w:rsidR="00767879" w:rsidRPr="1BD68A4A">
        <w:rPr>
          <w:rFonts w:ascii="Times New Roman" w:hAnsi="Times New Roman" w:cs="Times New Roman"/>
          <w:sz w:val="24"/>
          <w:szCs w:val="24"/>
        </w:rPr>
        <w:t xml:space="preserve">selle </w:t>
      </w:r>
      <w:r w:rsidRPr="00123A88">
        <w:rPr>
          <w:rFonts w:ascii="Times New Roman" w:hAnsi="Times New Roman" w:cs="Times New Roman"/>
          <w:sz w:val="24"/>
          <w:szCs w:val="24"/>
        </w:rPr>
        <w:t>funktsiooni juhtimiseks</w:t>
      </w:r>
      <w:r w:rsidRPr="1BD68A4A">
        <w:rPr>
          <w:rFonts w:ascii="Times New Roman" w:hAnsi="Times New Roman" w:cs="Times New Roman"/>
          <w:sz w:val="24"/>
          <w:szCs w:val="24"/>
        </w:rPr>
        <w:t xml:space="preserve"> vajalikud teadmised ja kogemused. </w:t>
      </w:r>
      <w:bookmarkStart w:id="344" w:name="_Hlk210923426"/>
      <w:r w:rsidR="31A83E62" w:rsidRPr="1BD68A4A">
        <w:rPr>
          <w:rFonts w:ascii="Times New Roman" w:hAnsi="Times New Roman" w:cs="Times New Roman"/>
          <w:sz w:val="24"/>
          <w:szCs w:val="24"/>
        </w:rPr>
        <w:t xml:space="preserve">Sisekontrollifunktsiooni juhtiva isikuna käsitatakse isikut, kes vastutab krediidiasutuse </w:t>
      </w:r>
      <w:r w:rsidR="31A83E62" w:rsidRPr="00846714">
        <w:rPr>
          <w:rFonts w:ascii="Times New Roman" w:hAnsi="Times New Roman" w:cs="Times New Roman"/>
          <w:sz w:val="24"/>
          <w:szCs w:val="24"/>
        </w:rPr>
        <w:t>sisekontrollifunktsiooni igapäevase toimimise juhtimise</w:t>
      </w:r>
      <w:r w:rsidR="31A83E62" w:rsidRPr="1BD68A4A">
        <w:rPr>
          <w:rFonts w:ascii="Times New Roman" w:hAnsi="Times New Roman" w:cs="Times New Roman"/>
          <w:sz w:val="24"/>
          <w:szCs w:val="24"/>
        </w:rPr>
        <w:t xml:space="preserve"> eest</w:t>
      </w:r>
      <w:r w:rsidR="00BE3EA1" w:rsidRPr="1BD68A4A">
        <w:rPr>
          <w:rFonts w:ascii="Times New Roman" w:hAnsi="Times New Roman" w:cs="Times New Roman"/>
          <w:sz w:val="24"/>
          <w:szCs w:val="24"/>
        </w:rPr>
        <w:t xml:space="preserve"> ja asetseb selles valdkonnas krediidiasutuse hierarhias kõige kõrgemal</w:t>
      </w:r>
      <w:r w:rsidR="31A83E62" w:rsidRPr="1BD68A4A">
        <w:rPr>
          <w:rFonts w:ascii="Times New Roman" w:hAnsi="Times New Roman" w:cs="Times New Roman"/>
          <w:sz w:val="24"/>
          <w:szCs w:val="24"/>
        </w:rPr>
        <w:t>.</w:t>
      </w:r>
      <w:bookmarkEnd w:id="344"/>
      <w:r w:rsidR="00831BD2" w:rsidRPr="1BD68A4A">
        <w:rPr>
          <w:rFonts w:ascii="Times New Roman" w:hAnsi="Times New Roman" w:cs="Times New Roman"/>
          <w:sz w:val="24"/>
          <w:szCs w:val="24"/>
        </w:rPr>
        <w:t xml:space="preserve"> Krediidiasutuse </w:t>
      </w:r>
      <w:proofErr w:type="spellStart"/>
      <w:r w:rsidR="00831BD2" w:rsidRPr="00253673">
        <w:rPr>
          <w:rFonts w:ascii="Times New Roman" w:hAnsi="Times New Roman" w:cs="Times New Roman"/>
          <w:sz w:val="24"/>
          <w:szCs w:val="24"/>
        </w:rPr>
        <w:t>siseauditi</w:t>
      </w:r>
      <w:r w:rsidR="00374784" w:rsidRPr="00253673">
        <w:rPr>
          <w:rFonts w:ascii="Times New Roman" w:hAnsi="Times New Roman" w:cs="Times New Roman"/>
          <w:sz w:val="24"/>
          <w:szCs w:val="24"/>
        </w:rPr>
        <w:t>funktsiooni</w:t>
      </w:r>
      <w:proofErr w:type="spellEnd"/>
      <w:r w:rsidR="00374784" w:rsidRPr="00253673">
        <w:rPr>
          <w:rFonts w:ascii="Times New Roman" w:hAnsi="Times New Roman" w:cs="Times New Roman"/>
          <w:sz w:val="24"/>
          <w:szCs w:val="24"/>
        </w:rPr>
        <w:t xml:space="preserve"> juhtivale</w:t>
      </w:r>
      <w:r w:rsidR="00374784" w:rsidRPr="1BD68A4A">
        <w:rPr>
          <w:rFonts w:ascii="Times New Roman" w:hAnsi="Times New Roman" w:cs="Times New Roman"/>
          <w:sz w:val="24"/>
          <w:szCs w:val="24"/>
        </w:rPr>
        <w:t xml:space="preserve"> isikule</w:t>
      </w:r>
      <w:r w:rsidR="00831BD2" w:rsidRPr="1BD68A4A">
        <w:rPr>
          <w:rFonts w:ascii="Times New Roman" w:hAnsi="Times New Roman" w:cs="Times New Roman"/>
          <w:sz w:val="24"/>
          <w:szCs w:val="24"/>
        </w:rPr>
        <w:t xml:space="preserve"> kohaldatakse audiitortegevuse seaduses atesteeritud siseaudiitorile sätestatud nõudeid ja tegevuse õiguslikke aluseid.</w:t>
      </w:r>
      <w:r w:rsidR="31A83E62" w:rsidRPr="1BD68A4A">
        <w:rPr>
          <w:rFonts w:ascii="Times New Roman" w:hAnsi="Times New Roman" w:cs="Times New Roman"/>
          <w:sz w:val="24"/>
          <w:szCs w:val="24"/>
        </w:rPr>
        <w:t>“;</w:t>
      </w:r>
      <w:r w:rsidRPr="1BD68A4A">
        <w:rPr>
          <w:rFonts w:ascii="Times New Roman" w:hAnsi="Times New Roman" w:cs="Times New Roman"/>
          <w:b/>
          <w:bCs/>
          <w:sz w:val="24"/>
          <w:szCs w:val="24"/>
        </w:rPr>
        <w:t xml:space="preserve"> </w:t>
      </w:r>
    </w:p>
    <w:p w14:paraId="68664DE2" w14:textId="77777777" w:rsidR="00AB00AA" w:rsidRPr="00FA634D" w:rsidRDefault="00AB00AA" w:rsidP="00015BF7">
      <w:pPr>
        <w:spacing w:after="0" w:line="240" w:lineRule="auto"/>
        <w:jc w:val="both"/>
        <w:rPr>
          <w:rFonts w:ascii="Times New Roman" w:hAnsi="Times New Roman" w:cs="Times New Roman"/>
          <w:sz w:val="24"/>
          <w:szCs w:val="24"/>
        </w:rPr>
      </w:pPr>
    </w:p>
    <w:p w14:paraId="5D2E3755" w14:textId="1ABBAF34" w:rsidR="00AB00AA" w:rsidRPr="00FA634D" w:rsidRDefault="0E486518"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78</w:t>
      </w:r>
      <w:r w:rsidR="00AB00AA" w:rsidRPr="1BD68A4A">
        <w:rPr>
          <w:rFonts w:ascii="Times New Roman" w:hAnsi="Times New Roman" w:cs="Times New Roman"/>
          <w:b/>
          <w:bCs/>
          <w:sz w:val="24"/>
          <w:szCs w:val="24"/>
        </w:rPr>
        <w:t xml:space="preserve">) </w:t>
      </w:r>
      <w:r w:rsidR="00AB00AA" w:rsidRPr="1BD68A4A">
        <w:rPr>
          <w:rFonts w:ascii="Times New Roman" w:hAnsi="Times New Roman" w:cs="Times New Roman"/>
          <w:sz w:val="24"/>
          <w:szCs w:val="24"/>
        </w:rPr>
        <w:t>paragrahvi 60 täiendatakse lõigetega 1</w:t>
      </w:r>
      <w:r w:rsidR="00AB00AA" w:rsidRPr="1BD68A4A">
        <w:rPr>
          <w:rFonts w:ascii="Times New Roman" w:hAnsi="Times New Roman" w:cs="Times New Roman"/>
          <w:sz w:val="24"/>
          <w:szCs w:val="24"/>
          <w:vertAlign w:val="superscript"/>
        </w:rPr>
        <w:t>1</w:t>
      </w:r>
      <w:r w:rsidR="00E24002" w:rsidRPr="1BD68A4A">
        <w:rPr>
          <w:rFonts w:ascii="Times New Roman" w:hAnsi="Times New Roman" w:cs="Times New Roman"/>
          <w:sz w:val="24"/>
          <w:szCs w:val="24"/>
        </w:rPr>
        <w:t xml:space="preserve"> ja </w:t>
      </w:r>
      <w:r w:rsidR="00AB00AA" w:rsidRPr="1BD68A4A">
        <w:rPr>
          <w:rFonts w:ascii="Times New Roman" w:hAnsi="Times New Roman" w:cs="Times New Roman"/>
          <w:sz w:val="24"/>
          <w:szCs w:val="24"/>
        </w:rPr>
        <w:t>1</w:t>
      </w:r>
      <w:r w:rsidR="00927B46" w:rsidRPr="1BD68A4A">
        <w:rPr>
          <w:rFonts w:ascii="Times New Roman" w:hAnsi="Times New Roman" w:cs="Times New Roman"/>
          <w:sz w:val="24"/>
          <w:szCs w:val="24"/>
          <w:vertAlign w:val="superscript"/>
        </w:rPr>
        <w:t>2</w:t>
      </w:r>
      <w:r w:rsidR="00AB00AA" w:rsidRPr="1BD68A4A">
        <w:rPr>
          <w:rFonts w:ascii="Times New Roman" w:hAnsi="Times New Roman" w:cs="Times New Roman"/>
          <w:sz w:val="24"/>
          <w:szCs w:val="24"/>
        </w:rPr>
        <w:t xml:space="preserve"> järgmises sõnastuses: </w:t>
      </w:r>
    </w:p>
    <w:p w14:paraId="45D9B52C" w14:textId="508A700B" w:rsidR="00AB00AA" w:rsidRPr="00FA634D" w:rsidRDefault="0004478E"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19B6896A" w:rsidRPr="1BD68A4A">
        <w:rPr>
          <w:rFonts w:ascii="Times New Roman" w:hAnsi="Times New Roman" w:cs="Times New Roman"/>
          <w:sz w:val="24"/>
          <w:szCs w:val="24"/>
        </w:rPr>
        <w:t>(1</w:t>
      </w:r>
      <w:r w:rsidR="19B6896A" w:rsidRPr="1BD68A4A">
        <w:rPr>
          <w:rFonts w:ascii="Times New Roman" w:hAnsi="Times New Roman" w:cs="Times New Roman"/>
          <w:sz w:val="24"/>
          <w:szCs w:val="24"/>
          <w:vertAlign w:val="superscript"/>
        </w:rPr>
        <w:t>1</w:t>
      </w:r>
      <w:r w:rsidR="19B6896A" w:rsidRPr="1BD68A4A">
        <w:rPr>
          <w:rFonts w:ascii="Times New Roman" w:hAnsi="Times New Roman" w:cs="Times New Roman"/>
          <w:sz w:val="24"/>
          <w:szCs w:val="24"/>
        </w:rPr>
        <w:t xml:space="preserve">) Krediidiasutuse </w:t>
      </w:r>
      <w:commentRangeStart w:id="345"/>
      <w:r w:rsidR="19B6896A" w:rsidRPr="1BD68A4A">
        <w:rPr>
          <w:rFonts w:ascii="Times New Roman" w:hAnsi="Times New Roman" w:cs="Times New Roman"/>
          <w:sz w:val="24"/>
          <w:szCs w:val="24"/>
        </w:rPr>
        <w:t>sisekontrolli</w:t>
      </w:r>
      <w:r w:rsidR="17B0FEC0" w:rsidRPr="1BD68A4A">
        <w:rPr>
          <w:rFonts w:ascii="Times New Roman" w:hAnsi="Times New Roman" w:cs="Times New Roman"/>
          <w:sz w:val="24"/>
          <w:szCs w:val="24"/>
        </w:rPr>
        <w:t xml:space="preserve">funktsioone </w:t>
      </w:r>
      <w:r w:rsidR="19B6896A" w:rsidRPr="1BD68A4A">
        <w:rPr>
          <w:rFonts w:ascii="Times New Roman" w:hAnsi="Times New Roman" w:cs="Times New Roman"/>
          <w:sz w:val="24"/>
          <w:szCs w:val="24"/>
        </w:rPr>
        <w:t xml:space="preserve">juhtivate </w:t>
      </w:r>
      <w:commentRangeEnd w:id="345"/>
      <w:r w:rsidR="001118CE">
        <w:rPr>
          <w:rStyle w:val="Kommentaariviide"/>
        </w:rPr>
        <w:commentReference w:id="345"/>
      </w:r>
      <w:r w:rsidR="19B6896A" w:rsidRPr="1BD68A4A">
        <w:rPr>
          <w:rFonts w:ascii="Times New Roman" w:hAnsi="Times New Roman" w:cs="Times New Roman"/>
          <w:sz w:val="24"/>
          <w:szCs w:val="24"/>
        </w:rPr>
        <w:t xml:space="preserve">isikute vastutusalad peavad olema selgelt </w:t>
      </w:r>
      <w:ins w:id="346" w:author="Merike Koppel - JUSTDIGI" w:date="2026-01-03T12:47:00Z" w16du:dateUtc="2026-01-03T10:47:00Z">
        <w:r w:rsidR="008276A5">
          <w:rPr>
            <w:rFonts w:ascii="Times New Roman" w:hAnsi="Times New Roman" w:cs="Times New Roman"/>
            <w:sz w:val="24"/>
            <w:szCs w:val="24"/>
          </w:rPr>
          <w:t>kindlaks</w:t>
        </w:r>
        <w:commentRangeStart w:id="347"/>
        <w:r w:rsidR="008276A5">
          <w:rPr>
            <w:rFonts w:ascii="Times New Roman" w:hAnsi="Times New Roman" w:cs="Times New Roman"/>
            <w:sz w:val="24"/>
            <w:szCs w:val="24"/>
          </w:rPr>
          <w:t xml:space="preserve"> </w:t>
        </w:r>
      </w:ins>
      <w:r w:rsidR="19B6896A" w:rsidRPr="1BD68A4A">
        <w:rPr>
          <w:rFonts w:ascii="Times New Roman" w:hAnsi="Times New Roman" w:cs="Times New Roman"/>
          <w:sz w:val="24"/>
          <w:szCs w:val="24"/>
        </w:rPr>
        <w:t>määra</w:t>
      </w:r>
      <w:del w:id="348" w:author="Merike Koppel - JUSTDIGI" w:date="2026-01-03T12:47:00Z" w16du:dateUtc="2026-01-03T10:47:00Z">
        <w:r w:rsidR="19B6896A" w:rsidRPr="1BD68A4A" w:rsidDel="008276A5">
          <w:rPr>
            <w:rFonts w:ascii="Times New Roman" w:hAnsi="Times New Roman" w:cs="Times New Roman"/>
            <w:sz w:val="24"/>
            <w:szCs w:val="24"/>
          </w:rPr>
          <w:delText>tle</w:delText>
        </w:r>
      </w:del>
      <w:r w:rsidR="19B6896A" w:rsidRPr="1BD68A4A">
        <w:rPr>
          <w:rFonts w:ascii="Times New Roman" w:hAnsi="Times New Roman" w:cs="Times New Roman"/>
          <w:sz w:val="24"/>
          <w:szCs w:val="24"/>
        </w:rPr>
        <w:t xml:space="preserve">tud </w:t>
      </w:r>
      <w:commentRangeEnd w:id="347"/>
      <w:r w:rsidR="008276A5">
        <w:rPr>
          <w:rStyle w:val="Kommentaariviide"/>
        </w:rPr>
        <w:commentReference w:id="347"/>
      </w:r>
      <w:r w:rsidR="19B6896A" w:rsidRPr="1BD68A4A">
        <w:rPr>
          <w:rFonts w:ascii="Times New Roman" w:hAnsi="Times New Roman" w:cs="Times New Roman"/>
          <w:sz w:val="24"/>
          <w:szCs w:val="24"/>
        </w:rPr>
        <w:t>siseauditi</w:t>
      </w:r>
      <w:r w:rsidR="00EE03EC" w:rsidRPr="1BD68A4A">
        <w:rPr>
          <w:rFonts w:ascii="Times New Roman" w:hAnsi="Times New Roman" w:cs="Times New Roman"/>
          <w:sz w:val="24"/>
          <w:szCs w:val="24"/>
        </w:rPr>
        <w:t xml:space="preserve"> ning</w:t>
      </w:r>
      <w:r w:rsidR="19B6896A" w:rsidRPr="1BD68A4A">
        <w:rPr>
          <w:rFonts w:ascii="Times New Roman" w:hAnsi="Times New Roman" w:cs="Times New Roman"/>
          <w:sz w:val="24"/>
          <w:szCs w:val="24"/>
        </w:rPr>
        <w:t xml:space="preserve"> </w:t>
      </w:r>
      <w:r w:rsidR="3BCB4353" w:rsidRPr="1BD68A4A">
        <w:rPr>
          <w:rFonts w:ascii="Times New Roman" w:hAnsi="Times New Roman" w:cs="Times New Roman"/>
          <w:sz w:val="24"/>
          <w:szCs w:val="24"/>
        </w:rPr>
        <w:t xml:space="preserve">vastavus- </w:t>
      </w:r>
      <w:r w:rsidR="19B6896A" w:rsidRPr="1BD68A4A">
        <w:rPr>
          <w:rFonts w:ascii="Times New Roman" w:hAnsi="Times New Roman" w:cs="Times New Roman"/>
          <w:sz w:val="24"/>
          <w:szCs w:val="24"/>
        </w:rPr>
        <w:t>ja riskikontrollifunktsiooni</w:t>
      </w:r>
      <w:r w:rsidR="00EE03EC" w:rsidRPr="1BD68A4A">
        <w:rPr>
          <w:rFonts w:ascii="Times New Roman" w:hAnsi="Times New Roman" w:cs="Times New Roman"/>
          <w:sz w:val="24"/>
          <w:szCs w:val="24"/>
        </w:rPr>
        <w:t xml:space="preserve"> alusel</w:t>
      </w:r>
      <w:r w:rsidR="19B6896A" w:rsidRPr="1BD68A4A">
        <w:rPr>
          <w:rFonts w:ascii="Times New Roman" w:hAnsi="Times New Roman" w:cs="Times New Roman"/>
          <w:sz w:val="24"/>
          <w:szCs w:val="24"/>
        </w:rPr>
        <w:t>.</w:t>
      </w:r>
    </w:p>
    <w:p w14:paraId="2B795211" w14:textId="77777777" w:rsidR="00AB00AA" w:rsidRPr="00FA634D" w:rsidRDefault="00AB00AA" w:rsidP="00015BF7">
      <w:pPr>
        <w:spacing w:after="0" w:line="240" w:lineRule="auto"/>
        <w:jc w:val="both"/>
        <w:rPr>
          <w:rFonts w:ascii="Times New Roman" w:hAnsi="Times New Roman" w:cs="Times New Roman"/>
          <w:sz w:val="24"/>
          <w:szCs w:val="24"/>
        </w:rPr>
      </w:pPr>
    </w:p>
    <w:p w14:paraId="197847EE" w14:textId="77022174" w:rsidR="00AB00AA" w:rsidRPr="00FA634D" w:rsidRDefault="19B6896A" w:rsidP="00015BF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w:t>
      </w:r>
      <w:r w:rsidR="3BF7BC16"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r w:rsidR="3BCB4353" w:rsidRPr="1BD68A4A">
        <w:rPr>
          <w:rFonts w:ascii="Times New Roman" w:hAnsi="Times New Roman" w:cs="Times New Roman"/>
          <w:sz w:val="24"/>
          <w:szCs w:val="24"/>
        </w:rPr>
        <w:t xml:space="preserve">Erandkorras ja kui </w:t>
      </w:r>
      <w:r w:rsidRPr="1BD68A4A">
        <w:rPr>
          <w:rFonts w:ascii="Times New Roman" w:hAnsi="Times New Roman" w:cs="Times New Roman"/>
          <w:sz w:val="24"/>
          <w:szCs w:val="24"/>
        </w:rPr>
        <w:t xml:space="preserve">see on proportsionaalne krediidiasutuse tegevuse laadi, ulatuse ja keerukuse astmega </w:t>
      </w:r>
      <w:r w:rsidR="3BCB4353" w:rsidRPr="1BD68A4A">
        <w:rPr>
          <w:rFonts w:ascii="Times New Roman" w:hAnsi="Times New Roman" w:cs="Times New Roman"/>
          <w:sz w:val="24"/>
          <w:szCs w:val="24"/>
        </w:rPr>
        <w:t>ning tingimusel, et see on Finantsinspektsiooniga</w:t>
      </w:r>
      <w:r w:rsidR="00B311E0" w:rsidRPr="1BD68A4A">
        <w:rPr>
          <w:rFonts w:ascii="Times New Roman" w:hAnsi="Times New Roman" w:cs="Times New Roman"/>
          <w:sz w:val="24"/>
          <w:szCs w:val="24"/>
        </w:rPr>
        <w:t xml:space="preserve"> varem</w:t>
      </w:r>
      <w:r w:rsidR="3BCB4353" w:rsidRPr="1BD68A4A">
        <w:rPr>
          <w:rFonts w:ascii="Times New Roman" w:hAnsi="Times New Roman" w:cs="Times New Roman"/>
          <w:sz w:val="24"/>
          <w:szCs w:val="24"/>
        </w:rPr>
        <w:t xml:space="preserve"> kooskõlastatud, </w:t>
      </w:r>
      <w:r w:rsidRPr="1BD68A4A">
        <w:rPr>
          <w:rFonts w:ascii="Times New Roman" w:hAnsi="Times New Roman" w:cs="Times New Roman"/>
          <w:sz w:val="24"/>
          <w:szCs w:val="24"/>
        </w:rPr>
        <w:t xml:space="preserve">ei pea </w:t>
      </w:r>
      <w:r w:rsidR="00306897" w:rsidRPr="1BD68A4A">
        <w:rPr>
          <w:rFonts w:ascii="Times New Roman" w:hAnsi="Times New Roman" w:cs="Times New Roman"/>
          <w:sz w:val="24"/>
          <w:szCs w:val="24"/>
        </w:rPr>
        <w:t xml:space="preserve">määrama </w:t>
      </w:r>
      <w:r w:rsidR="3BCB4353" w:rsidRPr="1BD68A4A">
        <w:rPr>
          <w:rFonts w:ascii="Times New Roman" w:hAnsi="Times New Roman" w:cs="Times New Roman"/>
          <w:sz w:val="24"/>
          <w:szCs w:val="24"/>
        </w:rPr>
        <w:t xml:space="preserve">riski- ja </w:t>
      </w:r>
      <w:r w:rsidRPr="00B9138B">
        <w:rPr>
          <w:rFonts w:ascii="Times New Roman" w:hAnsi="Times New Roman" w:cs="Times New Roman"/>
          <w:sz w:val="24"/>
          <w:szCs w:val="24"/>
        </w:rPr>
        <w:t xml:space="preserve">vastavuskontrollifunktsiooni </w:t>
      </w:r>
      <w:commentRangeStart w:id="349"/>
      <w:del w:id="350" w:author="Merike Koppel - JUSTDIGI" w:date="2026-01-03T12:48:00Z" w16du:dateUtc="2026-01-03T10:48:00Z">
        <w:r w:rsidRPr="00B9138B" w:rsidDel="00B9138B">
          <w:rPr>
            <w:rFonts w:ascii="Times New Roman" w:hAnsi="Times New Roman" w:cs="Times New Roman"/>
            <w:sz w:val="24"/>
            <w:szCs w:val="24"/>
          </w:rPr>
          <w:delText xml:space="preserve">jaoks </w:delText>
        </w:r>
      </w:del>
      <w:ins w:id="351" w:author="Merike Koppel - JUSTDIGI" w:date="2026-01-03T12:48:00Z" w16du:dateUtc="2026-01-03T10:48:00Z">
        <w:r w:rsidR="00B9138B">
          <w:rPr>
            <w:rFonts w:ascii="Times New Roman" w:hAnsi="Times New Roman" w:cs="Times New Roman"/>
            <w:sz w:val="24"/>
            <w:szCs w:val="24"/>
          </w:rPr>
          <w:t xml:space="preserve">täitmist </w:t>
        </w:r>
      </w:ins>
      <w:commentRangeEnd w:id="349"/>
      <w:ins w:id="352" w:author="Merike Koppel - JUSTDIGI" w:date="2026-01-03T12:49:00Z" w16du:dateUtc="2026-01-03T10:49:00Z">
        <w:r w:rsidR="00B9138B">
          <w:rPr>
            <w:rStyle w:val="Kommentaariviide"/>
          </w:rPr>
          <w:commentReference w:id="349"/>
        </w:r>
      </w:ins>
      <w:r w:rsidR="00C07565" w:rsidRPr="00B9138B">
        <w:rPr>
          <w:rFonts w:ascii="Times New Roman" w:hAnsi="Times New Roman" w:cs="Times New Roman"/>
          <w:sz w:val="24"/>
          <w:szCs w:val="24"/>
        </w:rPr>
        <w:t xml:space="preserve">juhtima </w:t>
      </w:r>
      <w:r w:rsidRPr="00B9138B">
        <w:rPr>
          <w:rFonts w:ascii="Times New Roman" w:hAnsi="Times New Roman" w:cs="Times New Roman"/>
          <w:sz w:val="24"/>
          <w:szCs w:val="24"/>
        </w:rPr>
        <w:t>eraldi</w:t>
      </w:r>
      <w:r w:rsidRPr="1BD68A4A">
        <w:rPr>
          <w:rFonts w:ascii="Times New Roman" w:hAnsi="Times New Roman" w:cs="Times New Roman"/>
          <w:sz w:val="24"/>
          <w:szCs w:val="24"/>
        </w:rPr>
        <w:t xml:space="preserve"> isikut. Eelnimetatud juhul võib mõni teine krediidiasutuse võtmeisik, kes täidab </w:t>
      </w:r>
      <w:r w:rsidR="000133E3" w:rsidRPr="1BD68A4A">
        <w:rPr>
          <w:rFonts w:ascii="Times New Roman" w:hAnsi="Times New Roman" w:cs="Times New Roman"/>
          <w:sz w:val="24"/>
          <w:szCs w:val="24"/>
        </w:rPr>
        <w:t>asutuses</w:t>
      </w:r>
      <w:r w:rsidRPr="1BD68A4A">
        <w:rPr>
          <w:rFonts w:ascii="Times New Roman" w:hAnsi="Times New Roman" w:cs="Times New Roman"/>
          <w:sz w:val="24"/>
          <w:szCs w:val="24"/>
        </w:rPr>
        <w:t xml:space="preserve"> muid ülesandeid, </w:t>
      </w:r>
      <w:r w:rsidR="64FF758E" w:rsidRPr="1BD68A4A">
        <w:rPr>
          <w:rFonts w:ascii="Times New Roman" w:hAnsi="Times New Roman" w:cs="Times New Roman"/>
          <w:sz w:val="24"/>
          <w:szCs w:val="24"/>
        </w:rPr>
        <w:t xml:space="preserve">välja arvatud </w:t>
      </w:r>
      <w:proofErr w:type="spellStart"/>
      <w:r w:rsidR="64FF758E" w:rsidRPr="002E2D5C">
        <w:rPr>
          <w:rFonts w:ascii="Times New Roman" w:hAnsi="Times New Roman" w:cs="Times New Roman"/>
          <w:sz w:val="24"/>
          <w:szCs w:val="24"/>
        </w:rPr>
        <w:t>siseauditifunktsiooni</w:t>
      </w:r>
      <w:proofErr w:type="spellEnd"/>
      <w:r w:rsidR="64FF758E" w:rsidRPr="002E2D5C">
        <w:rPr>
          <w:rFonts w:ascii="Times New Roman" w:hAnsi="Times New Roman" w:cs="Times New Roman"/>
          <w:sz w:val="24"/>
          <w:szCs w:val="24"/>
        </w:rPr>
        <w:t xml:space="preserve"> juhtiv is</w:t>
      </w:r>
      <w:r w:rsidR="699F7C6F" w:rsidRPr="002E2D5C">
        <w:rPr>
          <w:rFonts w:ascii="Times New Roman" w:hAnsi="Times New Roman" w:cs="Times New Roman"/>
          <w:sz w:val="24"/>
          <w:szCs w:val="24"/>
        </w:rPr>
        <w:t>i</w:t>
      </w:r>
      <w:r w:rsidR="64FF758E" w:rsidRPr="002E2D5C">
        <w:rPr>
          <w:rFonts w:ascii="Times New Roman" w:hAnsi="Times New Roman" w:cs="Times New Roman"/>
          <w:sz w:val="24"/>
          <w:szCs w:val="24"/>
        </w:rPr>
        <w:t>k</w:t>
      </w:r>
      <w:r w:rsidR="64FF758E"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vastutada </w:t>
      </w:r>
      <w:r w:rsidR="3BCB4353" w:rsidRPr="1BD68A4A">
        <w:rPr>
          <w:rFonts w:ascii="Times New Roman" w:hAnsi="Times New Roman" w:cs="Times New Roman"/>
          <w:sz w:val="24"/>
          <w:szCs w:val="24"/>
        </w:rPr>
        <w:t xml:space="preserve">vastavus- </w:t>
      </w:r>
      <w:r w:rsidRPr="1BD68A4A">
        <w:rPr>
          <w:rFonts w:ascii="Times New Roman" w:hAnsi="Times New Roman" w:cs="Times New Roman"/>
          <w:sz w:val="24"/>
          <w:szCs w:val="24"/>
        </w:rPr>
        <w:t xml:space="preserve">või </w:t>
      </w:r>
      <w:r w:rsidR="3BCB4353" w:rsidRPr="1BD68A4A">
        <w:rPr>
          <w:rFonts w:ascii="Times New Roman" w:hAnsi="Times New Roman" w:cs="Times New Roman"/>
          <w:sz w:val="24"/>
          <w:szCs w:val="24"/>
        </w:rPr>
        <w:t>riskikontrolli</w:t>
      </w:r>
      <w:r w:rsidRPr="1BD68A4A">
        <w:rPr>
          <w:rFonts w:ascii="Times New Roman" w:hAnsi="Times New Roman" w:cs="Times New Roman"/>
          <w:sz w:val="24"/>
          <w:szCs w:val="24"/>
        </w:rPr>
        <w:t xml:space="preserve">funktsiooni täitmise eest, tingimusel et puudub huvide konflikt </w:t>
      </w:r>
      <w:r w:rsidR="00022135" w:rsidRPr="1BD68A4A">
        <w:rPr>
          <w:rFonts w:ascii="Times New Roman" w:hAnsi="Times New Roman" w:cs="Times New Roman"/>
          <w:sz w:val="24"/>
          <w:szCs w:val="24"/>
        </w:rPr>
        <w:t xml:space="preserve">ja </w:t>
      </w:r>
      <w:r w:rsidRPr="1BD68A4A">
        <w:rPr>
          <w:rFonts w:ascii="Times New Roman" w:hAnsi="Times New Roman" w:cs="Times New Roman"/>
          <w:sz w:val="24"/>
          <w:szCs w:val="24"/>
        </w:rPr>
        <w:t>see isik:</w:t>
      </w:r>
      <w:r w:rsidRPr="1BD68A4A">
        <w:rPr>
          <w:rFonts w:ascii="Times New Roman" w:hAnsi="Times New Roman" w:cs="Times New Roman"/>
          <w:b/>
          <w:bCs/>
          <w:sz w:val="24"/>
          <w:szCs w:val="24"/>
        </w:rPr>
        <w:t xml:space="preserve"> </w:t>
      </w:r>
    </w:p>
    <w:p w14:paraId="7C77D479" w14:textId="3585EB28" w:rsidR="00AB00AA" w:rsidRPr="00FA634D" w:rsidRDefault="00AB00AA"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del w:id="353" w:author="Merike Koppel - JUSTDIGI" w:date="2025-12-29T12:22:00Z" w16du:dateUtc="2025-12-29T10:22:00Z">
        <w:r w:rsidRPr="1BD68A4A" w:rsidDel="001118CE">
          <w:rPr>
            <w:rFonts w:ascii="Times New Roman" w:hAnsi="Times New Roman" w:cs="Times New Roman"/>
            <w:sz w:val="24"/>
            <w:szCs w:val="24"/>
          </w:rPr>
          <w:delText xml:space="preserve">täidab </w:delText>
        </w:r>
      </w:del>
      <w:ins w:id="354" w:author="Merike Koppel - JUSTDIGI" w:date="2025-12-29T12:22:00Z" w16du:dateUtc="2025-12-29T10:22:00Z">
        <w:r w:rsidR="001118CE">
          <w:rPr>
            <w:rFonts w:ascii="Times New Roman" w:hAnsi="Times New Roman" w:cs="Times New Roman"/>
            <w:sz w:val="24"/>
            <w:szCs w:val="24"/>
          </w:rPr>
          <w:t>vast</w:t>
        </w:r>
        <w:r w:rsidR="001118CE" w:rsidRPr="1BD68A4A">
          <w:rPr>
            <w:rFonts w:ascii="Times New Roman" w:hAnsi="Times New Roman" w:cs="Times New Roman"/>
            <w:sz w:val="24"/>
            <w:szCs w:val="24"/>
          </w:rPr>
          <w:t xml:space="preserve">ab </w:t>
        </w:r>
      </w:ins>
      <w:r w:rsidRPr="1BD68A4A">
        <w:rPr>
          <w:rFonts w:ascii="Times New Roman" w:hAnsi="Times New Roman" w:cs="Times New Roman"/>
          <w:sz w:val="24"/>
          <w:szCs w:val="24"/>
        </w:rPr>
        <w:t>käesoleva paragrahvi lõikes 1 sätestatud sobivuskriteeriumid</w:t>
      </w:r>
      <w:ins w:id="355" w:author="Merike Koppel - JUSTDIGI" w:date="2025-12-29T12:22:00Z" w16du:dateUtc="2025-12-29T10:22:00Z">
        <w:r w:rsidR="001118CE">
          <w:rPr>
            <w:rFonts w:ascii="Times New Roman" w:hAnsi="Times New Roman" w:cs="Times New Roman"/>
            <w:sz w:val="24"/>
            <w:szCs w:val="24"/>
          </w:rPr>
          <w:t>ele</w:t>
        </w:r>
      </w:ins>
      <w:r w:rsidRPr="1BD68A4A">
        <w:rPr>
          <w:rFonts w:ascii="Times New Roman" w:hAnsi="Times New Roman" w:cs="Times New Roman"/>
          <w:sz w:val="24"/>
          <w:szCs w:val="24"/>
        </w:rPr>
        <w:t xml:space="preserve"> ja </w:t>
      </w:r>
      <w:commentRangeStart w:id="356"/>
      <w:del w:id="357" w:author="Merike Koppel - JUSTDIGI" w:date="2025-12-29T12:22:00Z" w16du:dateUtc="2025-12-29T10:22:00Z">
        <w:r w:rsidRPr="1BD68A4A" w:rsidDel="001118CE">
          <w:rPr>
            <w:rFonts w:ascii="Times New Roman" w:hAnsi="Times New Roman" w:cs="Times New Roman"/>
            <w:sz w:val="24"/>
            <w:szCs w:val="24"/>
          </w:rPr>
          <w:delText xml:space="preserve">eri </w:delText>
        </w:r>
      </w:del>
      <w:commentRangeEnd w:id="356"/>
      <w:r w:rsidR="001118CE">
        <w:rPr>
          <w:rStyle w:val="Kommentaariviide"/>
        </w:rPr>
        <w:commentReference w:id="356"/>
      </w:r>
      <w:r w:rsidRPr="1BD68A4A">
        <w:rPr>
          <w:rFonts w:ascii="Times New Roman" w:hAnsi="Times New Roman" w:cs="Times New Roman"/>
          <w:sz w:val="24"/>
          <w:szCs w:val="24"/>
        </w:rPr>
        <w:t>asjaomaste valdkondade teadmiste nõu</w:t>
      </w:r>
      <w:del w:id="358" w:author="Merike Koppel - JUSTDIGI" w:date="2025-12-29T12:22:00Z" w16du:dateUtc="2025-12-29T10:22:00Z">
        <w:r w:rsidRPr="1BD68A4A" w:rsidDel="001118CE">
          <w:rPr>
            <w:rFonts w:ascii="Times New Roman" w:hAnsi="Times New Roman" w:cs="Times New Roman"/>
            <w:sz w:val="24"/>
            <w:szCs w:val="24"/>
          </w:rPr>
          <w:delText>d</w:delText>
        </w:r>
      </w:del>
      <w:ins w:id="359" w:author="Merike Koppel - JUSTDIGI" w:date="2025-12-29T12:22:00Z" w16du:dateUtc="2025-12-29T10:22:00Z">
        <w:r w:rsidR="001118CE">
          <w:rPr>
            <w:rFonts w:ascii="Times New Roman" w:hAnsi="Times New Roman" w:cs="Times New Roman"/>
            <w:sz w:val="24"/>
            <w:szCs w:val="24"/>
          </w:rPr>
          <w:t>etele</w:t>
        </w:r>
      </w:ins>
      <w:del w:id="360" w:author="Merike Koppel - JUSTDIGI" w:date="2025-12-29T12:22:00Z" w16du:dateUtc="2025-12-29T10:22:00Z">
        <w:r w:rsidRPr="1BD68A4A" w:rsidDel="001118CE">
          <w:rPr>
            <w:rFonts w:ascii="Times New Roman" w:hAnsi="Times New Roman" w:cs="Times New Roman"/>
            <w:sz w:val="24"/>
            <w:szCs w:val="24"/>
          </w:rPr>
          <w:delText>ed</w:delText>
        </w:r>
      </w:del>
      <w:r w:rsidR="00976576"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tal on nendes valdkondades vajalikud oskused ja kogemused; </w:t>
      </w:r>
    </w:p>
    <w:p w14:paraId="35DB6BDA" w14:textId="77FC8827" w:rsidR="00AB00AA" w:rsidRPr="00FA634D" w:rsidRDefault="19B6896A"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tal on piisavalt aega</w:t>
      </w:r>
      <w:r w:rsidR="00842709" w:rsidRPr="1BD68A4A">
        <w:rPr>
          <w:rFonts w:ascii="Times New Roman" w:hAnsi="Times New Roman" w:cs="Times New Roman"/>
          <w:sz w:val="24"/>
          <w:szCs w:val="24"/>
        </w:rPr>
        <w:t>, et täita</w:t>
      </w:r>
      <w:r w:rsidRPr="1BD68A4A">
        <w:rPr>
          <w:rFonts w:ascii="Times New Roman" w:hAnsi="Times New Roman" w:cs="Times New Roman"/>
          <w:sz w:val="24"/>
          <w:szCs w:val="24"/>
        </w:rPr>
        <w:t xml:space="preserve"> mõlema</w:t>
      </w:r>
      <w:r w:rsidR="00776AE9" w:rsidRPr="1BD68A4A">
        <w:rPr>
          <w:rFonts w:ascii="Times New Roman" w:hAnsi="Times New Roman" w:cs="Times New Roman"/>
          <w:sz w:val="24"/>
          <w:szCs w:val="24"/>
        </w:rPr>
        <w:t>t</w:t>
      </w:r>
      <w:r w:rsidRPr="1BD68A4A">
        <w:rPr>
          <w:rFonts w:ascii="Times New Roman" w:hAnsi="Times New Roman" w:cs="Times New Roman"/>
          <w:sz w:val="24"/>
          <w:szCs w:val="24"/>
        </w:rPr>
        <w:t xml:space="preserve"> </w:t>
      </w:r>
      <w:r w:rsidR="17B0FEC0" w:rsidRPr="1BD68A4A">
        <w:rPr>
          <w:rFonts w:ascii="Times New Roman" w:hAnsi="Times New Roman" w:cs="Times New Roman"/>
          <w:sz w:val="24"/>
          <w:szCs w:val="24"/>
        </w:rPr>
        <w:t>sise</w:t>
      </w:r>
      <w:r w:rsidRPr="1BD68A4A">
        <w:rPr>
          <w:rFonts w:ascii="Times New Roman" w:hAnsi="Times New Roman" w:cs="Times New Roman"/>
          <w:sz w:val="24"/>
          <w:szCs w:val="24"/>
        </w:rPr>
        <w:t>kontrollifunktsiooni nõuetekohase</w:t>
      </w:r>
      <w:r w:rsidR="00842709" w:rsidRPr="1BD68A4A">
        <w:rPr>
          <w:rFonts w:ascii="Times New Roman" w:hAnsi="Times New Roman" w:cs="Times New Roman"/>
          <w:sz w:val="24"/>
          <w:szCs w:val="24"/>
        </w:rPr>
        <w:t>lt</w:t>
      </w:r>
      <w:r w:rsidRPr="1BD68A4A">
        <w:rPr>
          <w:rFonts w:ascii="Times New Roman" w:hAnsi="Times New Roman" w:cs="Times New Roman"/>
          <w:sz w:val="24"/>
          <w:szCs w:val="24"/>
        </w:rPr>
        <w:t xml:space="preserve">.“; </w:t>
      </w:r>
    </w:p>
    <w:p w14:paraId="367D7568" w14:textId="77777777" w:rsidR="00AB00AA" w:rsidRPr="00FA634D" w:rsidRDefault="00AB00AA" w:rsidP="00015BF7">
      <w:pPr>
        <w:spacing w:after="0" w:line="240" w:lineRule="auto"/>
        <w:jc w:val="both"/>
        <w:rPr>
          <w:rFonts w:ascii="Times New Roman" w:hAnsi="Times New Roman" w:cs="Times New Roman"/>
          <w:sz w:val="24"/>
          <w:szCs w:val="24"/>
        </w:rPr>
      </w:pPr>
    </w:p>
    <w:p w14:paraId="5EBE01FA" w14:textId="4C580343" w:rsidR="00AB00AA" w:rsidRPr="00FA634D" w:rsidRDefault="476C12BF" w:rsidP="00015BF7">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79</w:t>
      </w:r>
      <w:r w:rsidR="19B6896A" w:rsidRPr="1BD68A4A">
        <w:rPr>
          <w:rFonts w:ascii="Times New Roman" w:hAnsi="Times New Roman" w:cs="Times New Roman"/>
          <w:b/>
          <w:bCs/>
          <w:sz w:val="24"/>
          <w:szCs w:val="24"/>
        </w:rPr>
        <w:t xml:space="preserve">) </w:t>
      </w:r>
      <w:r w:rsidR="19B6896A" w:rsidRPr="1BD68A4A">
        <w:rPr>
          <w:rFonts w:ascii="Times New Roman" w:hAnsi="Times New Roman" w:cs="Times New Roman"/>
          <w:sz w:val="24"/>
          <w:szCs w:val="24"/>
        </w:rPr>
        <w:t xml:space="preserve">paragrahvi 60 lõiked 2 ja 3 muudetakse </w:t>
      </w:r>
      <w:r w:rsidR="7FEB1B2E" w:rsidRPr="1BD68A4A">
        <w:rPr>
          <w:rFonts w:ascii="Times New Roman" w:hAnsi="Times New Roman" w:cs="Times New Roman"/>
          <w:sz w:val="24"/>
          <w:szCs w:val="24"/>
        </w:rPr>
        <w:t>ning</w:t>
      </w:r>
      <w:r w:rsidR="19B6896A" w:rsidRPr="1BD68A4A">
        <w:rPr>
          <w:rFonts w:ascii="Times New Roman" w:hAnsi="Times New Roman" w:cs="Times New Roman"/>
          <w:sz w:val="24"/>
          <w:szCs w:val="24"/>
        </w:rPr>
        <w:t xml:space="preserve"> sõnastatakse järgmiselt: </w:t>
      </w:r>
    </w:p>
    <w:p w14:paraId="0B87D9BB" w14:textId="232362B0" w:rsidR="00AB00AA" w:rsidRPr="00FA634D" w:rsidRDefault="0001444E" w:rsidP="00015BF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0AB00AA" w:rsidRPr="1BD68A4A">
        <w:rPr>
          <w:rFonts w:ascii="Times New Roman" w:hAnsi="Times New Roman" w:cs="Times New Roman"/>
          <w:sz w:val="24"/>
          <w:szCs w:val="24"/>
        </w:rPr>
        <w:t>(2) Krediidiasutuse sisekontrolli</w:t>
      </w:r>
      <w:r w:rsidR="005202A0" w:rsidRPr="1BD68A4A">
        <w:rPr>
          <w:rFonts w:ascii="Times New Roman" w:eastAsia="Times New Roman" w:hAnsi="Times New Roman" w:cs="Times New Roman"/>
          <w:sz w:val="24"/>
          <w:szCs w:val="24"/>
        </w:rPr>
        <w:t>funktsiooni täitev isik</w:t>
      </w:r>
      <w:r w:rsidR="00AB00AA" w:rsidRPr="1BD68A4A">
        <w:rPr>
          <w:rFonts w:ascii="Times New Roman" w:hAnsi="Times New Roman" w:cs="Times New Roman"/>
          <w:sz w:val="24"/>
          <w:szCs w:val="24"/>
        </w:rPr>
        <w:t xml:space="preserve"> peab olema teovõimeline füüsiline isik, kellel on laitmatu maine</w:t>
      </w:r>
      <w:r w:rsidR="00844F0F" w:rsidRPr="1BD68A4A">
        <w:rPr>
          <w:rFonts w:ascii="Times New Roman" w:hAnsi="Times New Roman" w:cs="Times New Roman"/>
          <w:sz w:val="24"/>
          <w:szCs w:val="24"/>
        </w:rPr>
        <w:t xml:space="preserve"> ning</w:t>
      </w:r>
      <w:r w:rsidR="00AB00AA" w:rsidRPr="1BD68A4A">
        <w:rPr>
          <w:rFonts w:ascii="Times New Roman" w:hAnsi="Times New Roman" w:cs="Times New Roman"/>
          <w:sz w:val="24"/>
          <w:szCs w:val="24"/>
        </w:rPr>
        <w:t xml:space="preserve"> sisekontrolli tööks vajalik haridus, teadmised </w:t>
      </w:r>
      <w:r w:rsidR="00AA2CE4" w:rsidRPr="1BD68A4A">
        <w:rPr>
          <w:rFonts w:ascii="Times New Roman" w:hAnsi="Times New Roman" w:cs="Times New Roman"/>
          <w:sz w:val="24"/>
          <w:szCs w:val="24"/>
        </w:rPr>
        <w:t xml:space="preserve">ja </w:t>
      </w:r>
      <w:r w:rsidR="00AB00AA" w:rsidRPr="1BD68A4A">
        <w:rPr>
          <w:rFonts w:ascii="Times New Roman" w:hAnsi="Times New Roman" w:cs="Times New Roman"/>
          <w:sz w:val="24"/>
          <w:szCs w:val="24"/>
        </w:rPr>
        <w:t>kutsesobivus.</w:t>
      </w:r>
      <w:r w:rsidR="00AB00AA" w:rsidRPr="1BD68A4A">
        <w:rPr>
          <w:rFonts w:ascii="Times New Roman" w:hAnsi="Times New Roman" w:cs="Times New Roman"/>
          <w:b/>
          <w:bCs/>
          <w:sz w:val="24"/>
          <w:szCs w:val="24"/>
        </w:rPr>
        <w:t xml:space="preserve"> </w:t>
      </w:r>
    </w:p>
    <w:p w14:paraId="2EECBB2C" w14:textId="77777777" w:rsidR="00AB00AA" w:rsidRPr="00FA634D" w:rsidRDefault="00AB00AA" w:rsidP="00015BF7">
      <w:pPr>
        <w:spacing w:after="0" w:line="240" w:lineRule="auto"/>
        <w:jc w:val="both"/>
        <w:rPr>
          <w:rFonts w:ascii="Times New Roman" w:hAnsi="Times New Roman" w:cs="Times New Roman"/>
          <w:b/>
          <w:bCs/>
          <w:sz w:val="24"/>
          <w:szCs w:val="24"/>
        </w:rPr>
      </w:pPr>
    </w:p>
    <w:p w14:paraId="73A05679" w14:textId="58F51433" w:rsidR="00AB00AA" w:rsidRPr="00FA634D" w:rsidRDefault="19B6896A" w:rsidP="00015BF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w:t>
      </w:r>
      <w:r w:rsidR="487917D9"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Sisekontrollifunktsiooni </w:t>
      </w:r>
      <w:r w:rsidR="008D48F7" w:rsidRPr="00AF7FAC">
        <w:rPr>
          <w:rFonts w:ascii="Times New Roman" w:hAnsi="Times New Roman" w:cs="Times New Roman"/>
          <w:sz w:val="24"/>
          <w:szCs w:val="24"/>
        </w:rPr>
        <w:t>juhtivad isikud</w:t>
      </w:r>
      <w:r w:rsidRPr="00AF7FAC">
        <w:rPr>
          <w:rFonts w:ascii="Times New Roman" w:hAnsi="Times New Roman" w:cs="Times New Roman"/>
          <w:sz w:val="24"/>
          <w:szCs w:val="24"/>
        </w:rPr>
        <w:t xml:space="preserve"> </w:t>
      </w:r>
      <w:r w:rsidR="004861C9" w:rsidRPr="00AF7FAC">
        <w:rPr>
          <w:rFonts w:ascii="Times New Roman" w:hAnsi="Times New Roman" w:cs="Times New Roman"/>
          <w:sz w:val="24"/>
          <w:szCs w:val="24"/>
        </w:rPr>
        <w:t>ning</w:t>
      </w:r>
      <w:r w:rsidR="004861C9" w:rsidRPr="1BD68A4A">
        <w:rPr>
          <w:rFonts w:ascii="Times New Roman" w:hAnsi="Times New Roman" w:cs="Times New Roman"/>
          <w:sz w:val="24"/>
          <w:szCs w:val="24"/>
        </w:rPr>
        <w:t xml:space="preserve"> siseauditi üksuse töötajad </w:t>
      </w:r>
      <w:r w:rsidRPr="1BD68A4A">
        <w:rPr>
          <w:rFonts w:ascii="Times New Roman" w:hAnsi="Times New Roman" w:cs="Times New Roman"/>
          <w:sz w:val="24"/>
          <w:szCs w:val="24"/>
        </w:rPr>
        <w:t xml:space="preserve">nimetatakse ametisse ja vabastatakse </w:t>
      </w:r>
      <w:ins w:id="361" w:author="Merike Koppel - JUSTDIGI" w:date="2026-01-03T12:50:00Z" w16du:dateUtc="2026-01-03T10:50:00Z">
        <w:r w:rsidR="00AF7FAC">
          <w:rPr>
            <w:rFonts w:ascii="Times New Roman" w:hAnsi="Times New Roman" w:cs="Times New Roman"/>
            <w:sz w:val="24"/>
            <w:szCs w:val="24"/>
          </w:rPr>
          <w:t>ametis</w:t>
        </w:r>
      </w:ins>
      <w:del w:id="362" w:author="Merike Koppel - JUSTDIGI" w:date="2026-01-03T12:50:00Z" w16du:dateUtc="2026-01-03T10:50:00Z">
        <w:r w:rsidR="00AA2CE4" w:rsidRPr="1BD68A4A" w:rsidDel="00AF7FAC">
          <w:rPr>
            <w:rFonts w:ascii="Times New Roman" w:hAnsi="Times New Roman" w:cs="Times New Roman"/>
            <w:sz w:val="24"/>
            <w:szCs w:val="24"/>
          </w:rPr>
          <w:delText>seal</w:delText>
        </w:r>
      </w:del>
      <w:r w:rsidR="00AA2CE4" w:rsidRPr="1BD68A4A">
        <w:rPr>
          <w:rFonts w:ascii="Times New Roman" w:hAnsi="Times New Roman" w:cs="Times New Roman"/>
          <w:sz w:val="24"/>
          <w:szCs w:val="24"/>
        </w:rPr>
        <w:t xml:space="preserve">t </w:t>
      </w:r>
      <w:r w:rsidRPr="1BD68A4A">
        <w:rPr>
          <w:rFonts w:ascii="Times New Roman" w:hAnsi="Times New Roman" w:cs="Times New Roman"/>
          <w:sz w:val="24"/>
          <w:szCs w:val="24"/>
        </w:rPr>
        <w:t>krediidiasutuse nõukogu otsuse alusel.</w:t>
      </w:r>
      <w:r w:rsidR="00AA2CE4" w:rsidRPr="1BD68A4A">
        <w:rPr>
          <w:rFonts w:ascii="Times New Roman" w:hAnsi="Times New Roman" w:cs="Times New Roman"/>
          <w:sz w:val="24"/>
          <w:szCs w:val="24"/>
        </w:rPr>
        <w:t>“</w:t>
      </w:r>
      <w:r w:rsidR="73F2D7E9" w:rsidRPr="1BD68A4A">
        <w:rPr>
          <w:rFonts w:ascii="Times New Roman" w:hAnsi="Times New Roman" w:cs="Times New Roman"/>
          <w:sz w:val="24"/>
          <w:szCs w:val="24"/>
        </w:rPr>
        <w:t>;</w:t>
      </w:r>
    </w:p>
    <w:p w14:paraId="2F468952" w14:textId="77777777" w:rsidR="007C648E" w:rsidRPr="00FA634D" w:rsidRDefault="007C648E" w:rsidP="00464A6C">
      <w:pPr>
        <w:spacing w:after="0" w:line="240" w:lineRule="auto"/>
        <w:jc w:val="both"/>
        <w:rPr>
          <w:rFonts w:ascii="Times New Roman" w:hAnsi="Times New Roman" w:cs="Times New Roman"/>
          <w:sz w:val="24"/>
          <w:szCs w:val="24"/>
        </w:rPr>
      </w:pPr>
    </w:p>
    <w:p w14:paraId="658B850B" w14:textId="1DB4C4E6" w:rsidR="00EB5FE5" w:rsidRPr="00FA634D" w:rsidRDefault="00130B38" w:rsidP="00464A6C">
      <w:pPr>
        <w:spacing w:after="0" w:line="240" w:lineRule="auto"/>
        <w:jc w:val="both"/>
        <w:rPr>
          <w:rFonts w:ascii="Times New Roman" w:hAnsi="Times New Roman" w:cs="Times New Roman"/>
          <w:sz w:val="24"/>
          <w:szCs w:val="24"/>
        </w:rPr>
      </w:pPr>
      <w:bookmarkStart w:id="363" w:name="_Hlk194843251"/>
      <w:r w:rsidRPr="1BD68A4A">
        <w:rPr>
          <w:rFonts w:ascii="Times New Roman" w:hAnsi="Times New Roman" w:cs="Times New Roman"/>
          <w:b/>
          <w:bCs/>
          <w:sz w:val="24"/>
          <w:szCs w:val="24"/>
        </w:rPr>
        <w:t>8</w:t>
      </w:r>
      <w:r w:rsidR="4850F0FA" w:rsidRPr="1BD68A4A">
        <w:rPr>
          <w:rFonts w:ascii="Times New Roman" w:hAnsi="Times New Roman" w:cs="Times New Roman"/>
          <w:b/>
          <w:bCs/>
          <w:sz w:val="24"/>
          <w:szCs w:val="24"/>
        </w:rPr>
        <w:t>0</w:t>
      </w:r>
      <w:r w:rsidR="55F175F2" w:rsidRPr="1BD68A4A">
        <w:rPr>
          <w:rFonts w:ascii="Times New Roman" w:hAnsi="Times New Roman" w:cs="Times New Roman"/>
          <w:b/>
          <w:bCs/>
          <w:sz w:val="24"/>
          <w:szCs w:val="24"/>
        </w:rPr>
        <w:t xml:space="preserve">) </w:t>
      </w:r>
      <w:r w:rsidR="55F175F2" w:rsidRPr="1BD68A4A">
        <w:rPr>
          <w:rFonts w:ascii="Times New Roman" w:hAnsi="Times New Roman" w:cs="Times New Roman"/>
          <w:sz w:val="24"/>
          <w:szCs w:val="24"/>
        </w:rPr>
        <w:t>paragrahvi 60 täiendatakse lõikega 3</w:t>
      </w:r>
      <w:r w:rsidR="55F175F2" w:rsidRPr="1BD68A4A">
        <w:rPr>
          <w:rFonts w:ascii="Times New Roman" w:hAnsi="Times New Roman" w:cs="Times New Roman"/>
          <w:sz w:val="24"/>
          <w:szCs w:val="24"/>
          <w:vertAlign w:val="superscript"/>
        </w:rPr>
        <w:t>1</w:t>
      </w:r>
      <w:r w:rsidR="55F175F2" w:rsidRPr="1BD68A4A">
        <w:rPr>
          <w:rFonts w:ascii="Times New Roman" w:hAnsi="Times New Roman" w:cs="Times New Roman"/>
          <w:sz w:val="24"/>
          <w:szCs w:val="24"/>
        </w:rPr>
        <w:t xml:space="preserve"> järgmises sõnastuses: </w:t>
      </w:r>
    </w:p>
    <w:p w14:paraId="5743E7CE" w14:textId="084F0DE5" w:rsidR="00EB5FE5" w:rsidRPr="00FA634D" w:rsidRDefault="00391EED" w:rsidP="00F75676">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6F7E835" w:rsidRPr="1BD68A4A">
        <w:rPr>
          <w:rFonts w:ascii="Times New Roman" w:hAnsi="Times New Roman" w:cs="Times New Roman"/>
          <w:sz w:val="24"/>
          <w:szCs w:val="24"/>
        </w:rPr>
        <w:t>(3</w:t>
      </w:r>
      <w:r w:rsidR="36F7E835" w:rsidRPr="1BD68A4A">
        <w:rPr>
          <w:rFonts w:ascii="Times New Roman" w:hAnsi="Times New Roman" w:cs="Times New Roman"/>
          <w:sz w:val="24"/>
          <w:szCs w:val="24"/>
          <w:vertAlign w:val="superscript"/>
        </w:rPr>
        <w:t>1</w:t>
      </w:r>
      <w:r w:rsidR="36F7E835" w:rsidRPr="1BD68A4A">
        <w:rPr>
          <w:rFonts w:ascii="Times New Roman" w:hAnsi="Times New Roman" w:cs="Times New Roman"/>
          <w:sz w:val="24"/>
          <w:szCs w:val="24"/>
        </w:rPr>
        <w:t xml:space="preserve">) </w:t>
      </w:r>
      <w:r w:rsidR="6FFB3B69" w:rsidRPr="1BD68A4A">
        <w:rPr>
          <w:rFonts w:ascii="Times New Roman" w:hAnsi="Times New Roman" w:cs="Times New Roman"/>
          <w:sz w:val="24"/>
          <w:szCs w:val="24"/>
        </w:rPr>
        <w:t>Sisekontrollifunktsiooni täitva</w:t>
      </w:r>
      <w:r w:rsidR="007068C8" w:rsidRPr="1BD68A4A">
        <w:rPr>
          <w:rFonts w:ascii="Times New Roman" w:hAnsi="Times New Roman" w:cs="Times New Roman"/>
          <w:sz w:val="24"/>
          <w:szCs w:val="24"/>
        </w:rPr>
        <w:t>tel</w:t>
      </w:r>
      <w:r w:rsidR="6FFB3B69" w:rsidRPr="1BD68A4A">
        <w:rPr>
          <w:rFonts w:ascii="Times New Roman" w:hAnsi="Times New Roman" w:cs="Times New Roman"/>
          <w:sz w:val="24"/>
          <w:szCs w:val="24"/>
        </w:rPr>
        <w:t xml:space="preserve"> isiku</w:t>
      </w:r>
      <w:r w:rsidR="007068C8" w:rsidRPr="1BD68A4A">
        <w:rPr>
          <w:rFonts w:ascii="Times New Roman" w:hAnsi="Times New Roman" w:cs="Times New Roman"/>
          <w:sz w:val="24"/>
          <w:szCs w:val="24"/>
        </w:rPr>
        <w:t>tel</w:t>
      </w:r>
      <w:r w:rsidR="6FFB3B69" w:rsidRPr="1BD68A4A">
        <w:rPr>
          <w:rFonts w:ascii="Times New Roman" w:hAnsi="Times New Roman" w:cs="Times New Roman"/>
          <w:sz w:val="24"/>
          <w:szCs w:val="24"/>
        </w:rPr>
        <w:t xml:space="preserve"> pea</w:t>
      </w:r>
      <w:r w:rsidR="007068C8" w:rsidRPr="1BD68A4A">
        <w:rPr>
          <w:rFonts w:ascii="Times New Roman" w:hAnsi="Times New Roman" w:cs="Times New Roman"/>
          <w:sz w:val="24"/>
          <w:szCs w:val="24"/>
        </w:rPr>
        <w:t>b</w:t>
      </w:r>
      <w:r w:rsidR="6FFB3B69" w:rsidRPr="1BD68A4A">
        <w:rPr>
          <w:rFonts w:ascii="Times New Roman" w:hAnsi="Times New Roman" w:cs="Times New Roman"/>
          <w:sz w:val="24"/>
          <w:szCs w:val="24"/>
        </w:rPr>
        <w:t xml:space="preserve"> o</w:t>
      </w:r>
      <w:r w:rsidR="007068C8" w:rsidRPr="1BD68A4A">
        <w:rPr>
          <w:rFonts w:ascii="Times New Roman" w:hAnsi="Times New Roman" w:cs="Times New Roman"/>
          <w:sz w:val="24"/>
          <w:szCs w:val="24"/>
        </w:rPr>
        <w:t>le</w:t>
      </w:r>
      <w:r w:rsidR="6FFB3B69" w:rsidRPr="1BD68A4A">
        <w:rPr>
          <w:rFonts w:ascii="Times New Roman" w:hAnsi="Times New Roman" w:cs="Times New Roman"/>
          <w:sz w:val="24"/>
          <w:szCs w:val="24"/>
        </w:rPr>
        <w:t xml:space="preserve">ma võimalus kontakteeruda otse krediidiasutuse nõukogu liikmetega. </w:t>
      </w:r>
      <w:r w:rsidR="00C02A4B" w:rsidRPr="1BD68A4A">
        <w:rPr>
          <w:rFonts w:ascii="Times New Roman" w:hAnsi="Times New Roman" w:cs="Times New Roman"/>
          <w:sz w:val="24"/>
          <w:szCs w:val="24"/>
        </w:rPr>
        <w:t>Seetõttu</w:t>
      </w:r>
      <w:r w:rsidR="6FFB3B69" w:rsidRPr="1BD68A4A">
        <w:rPr>
          <w:rFonts w:ascii="Times New Roman" w:hAnsi="Times New Roman" w:cs="Times New Roman"/>
          <w:sz w:val="24"/>
          <w:szCs w:val="24"/>
        </w:rPr>
        <w:t xml:space="preserve"> peavad s</w:t>
      </w:r>
      <w:r w:rsidR="36F7E835" w:rsidRPr="1BD68A4A">
        <w:rPr>
          <w:rFonts w:ascii="Times New Roman" w:hAnsi="Times New Roman" w:cs="Times New Roman"/>
          <w:sz w:val="24"/>
          <w:szCs w:val="24"/>
        </w:rPr>
        <w:t xml:space="preserve">isekontrollifunktsiooni täitvad isikud olema </w:t>
      </w:r>
      <w:r w:rsidR="3963AC56" w:rsidRPr="1BD68A4A">
        <w:rPr>
          <w:rFonts w:ascii="Times New Roman" w:eastAsia="Times New Roman" w:hAnsi="Times New Roman" w:cs="Times New Roman"/>
          <w:sz w:val="24"/>
          <w:szCs w:val="24"/>
        </w:rPr>
        <w:t>oma ülesannete täitmise</w:t>
      </w:r>
      <w:r w:rsidR="004C13C5" w:rsidRPr="1BD68A4A">
        <w:rPr>
          <w:rFonts w:ascii="Times New Roman" w:eastAsia="Times New Roman" w:hAnsi="Times New Roman" w:cs="Times New Roman"/>
          <w:sz w:val="24"/>
          <w:szCs w:val="24"/>
        </w:rPr>
        <w:t>l</w:t>
      </w:r>
      <w:r w:rsidR="3963AC56" w:rsidRPr="1BD68A4A">
        <w:rPr>
          <w:rFonts w:ascii="Times New Roman" w:eastAsia="Times New Roman" w:hAnsi="Times New Roman" w:cs="Times New Roman"/>
          <w:sz w:val="24"/>
          <w:szCs w:val="24"/>
        </w:rPr>
        <w:t xml:space="preserve"> </w:t>
      </w:r>
      <w:r w:rsidR="36F7E835" w:rsidRPr="1BD68A4A">
        <w:rPr>
          <w:rFonts w:ascii="Times New Roman" w:hAnsi="Times New Roman" w:cs="Times New Roman"/>
          <w:sz w:val="24"/>
          <w:szCs w:val="24"/>
        </w:rPr>
        <w:t xml:space="preserve">sõltumatud </w:t>
      </w:r>
      <w:r w:rsidR="0879B754" w:rsidRPr="1BD68A4A">
        <w:rPr>
          <w:rFonts w:ascii="Times New Roman" w:hAnsi="Times New Roman" w:cs="Times New Roman"/>
          <w:sz w:val="24"/>
          <w:szCs w:val="24"/>
        </w:rPr>
        <w:t>krediidiasutuse põhiäritegevuse</w:t>
      </w:r>
      <w:r w:rsidR="004C13C5" w:rsidRPr="1BD68A4A">
        <w:rPr>
          <w:rFonts w:ascii="Times New Roman" w:hAnsi="Times New Roman" w:cs="Times New Roman"/>
          <w:sz w:val="24"/>
          <w:szCs w:val="24"/>
        </w:rPr>
        <w:t>st</w:t>
      </w:r>
      <w:r w:rsidR="0879B754" w:rsidRPr="1BD68A4A">
        <w:rPr>
          <w:rFonts w:ascii="Times New Roman" w:hAnsi="Times New Roman" w:cs="Times New Roman"/>
          <w:sz w:val="24"/>
          <w:szCs w:val="24"/>
        </w:rPr>
        <w:t xml:space="preserve"> </w:t>
      </w:r>
      <w:r w:rsidR="3963AC56" w:rsidRPr="1BD68A4A">
        <w:rPr>
          <w:rFonts w:ascii="Times New Roman" w:hAnsi="Times New Roman" w:cs="Times New Roman"/>
          <w:sz w:val="24"/>
          <w:szCs w:val="24"/>
        </w:rPr>
        <w:t>ja</w:t>
      </w:r>
      <w:r w:rsidR="00AA0B96" w:rsidRPr="1BD68A4A">
        <w:rPr>
          <w:rFonts w:ascii="Times New Roman" w:hAnsi="Times New Roman" w:cs="Times New Roman"/>
          <w:sz w:val="24"/>
          <w:szCs w:val="24"/>
        </w:rPr>
        <w:t xml:space="preserve"> </w:t>
      </w:r>
      <w:r w:rsidR="004C13C5" w:rsidRPr="1BD68A4A">
        <w:rPr>
          <w:rFonts w:ascii="Times New Roman" w:eastAsia="Times New Roman" w:hAnsi="Times New Roman" w:cs="Times New Roman"/>
          <w:sz w:val="24"/>
          <w:szCs w:val="24"/>
        </w:rPr>
        <w:t>selle tegevuse</w:t>
      </w:r>
      <w:r w:rsidR="00AA0B96" w:rsidRPr="1BD68A4A">
        <w:rPr>
          <w:rFonts w:ascii="Times New Roman" w:eastAsia="Times New Roman" w:hAnsi="Times New Roman" w:cs="Times New Roman"/>
          <w:sz w:val="24"/>
          <w:szCs w:val="24"/>
        </w:rPr>
        <w:t xml:space="preserve"> eest vastutavatest</w:t>
      </w:r>
      <w:r w:rsidR="0879B754" w:rsidRPr="1BD68A4A">
        <w:rPr>
          <w:rFonts w:ascii="Times New Roman" w:hAnsi="Times New Roman" w:cs="Times New Roman"/>
          <w:sz w:val="24"/>
          <w:szCs w:val="24"/>
        </w:rPr>
        <w:t xml:space="preserve"> </w:t>
      </w:r>
      <w:r w:rsidR="36F7E835" w:rsidRPr="1BD68A4A">
        <w:rPr>
          <w:rFonts w:ascii="Times New Roman" w:hAnsi="Times New Roman" w:cs="Times New Roman"/>
          <w:sz w:val="24"/>
          <w:szCs w:val="24"/>
        </w:rPr>
        <w:t>krediidiasutuse juhatuse liikmetest ning peavad olema eelkõige võimelised</w:t>
      </w:r>
      <w:r w:rsidR="3963AC56" w:rsidRPr="1BD68A4A">
        <w:rPr>
          <w:rFonts w:ascii="Times New Roman" w:hAnsi="Times New Roman" w:cs="Times New Roman"/>
          <w:sz w:val="24"/>
          <w:szCs w:val="24"/>
        </w:rPr>
        <w:t xml:space="preserve"> </w:t>
      </w:r>
      <w:r w:rsidR="00F54222" w:rsidRPr="1BD68A4A">
        <w:rPr>
          <w:rFonts w:ascii="Times New Roman" w:hAnsi="Times New Roman" w:cs="Times New Roman"/>
          <w:sz w:val="24"/>
          <w:szCs w:val="24"/>
        </w:rPr>
        <w:t xml:space="preserve">krediidiasutuse nõukogu </w:t>
      </w:r>
      <w:r w:rsidR="3963AC56" w:rsidRPr="1BD68A4A">
        <w:rPr>
          <w:rFonts w:ascii="Times New Roman" w:hAnsi="Times New Roman" w:cs="Times New Roman"/>
          <w:sz w:val="24"/>
          <w:szCs w:val="24"/>
        </w:rPr>
        <w:t>vajaduse</w:t>
      </w:r>
      <w:r w:rsidR="00C02A4B" w:rsidRPr="1BD68A4A">
        <w:rPr>
          <w:rFonts w:ascii="Times New Roman" w:hAnsi="Times New Roman" w:cs="Times New Roman"/>
          <w:sz w:val="24"/>
          <w:szCs w:val="24"/>
        </w:rPr>
        <w:t xml:space="preserve"> korra</w:t>
      </w:r>
      <w:r w:rsidR="3963AC56" w:rsidRPr="1BD68A4A">
        <w:rPr>
          <w:rFonts w:ascii="Times New Roman" w:hAnsi="Times New Roman" w:cs="Times New Roman"/>
          <w:sz w:val="24"/>
          <w:szCs w:val="24"/>
        </w:rPr>
        <w:t>l</w:t>
      </w:r>
      <w:r w:rsidR="36F7E835" w:rsidRPr="1BD68A4A">
        <w:rPr>
          <w:rFonts w:ascii="Times New Roman" w:hAnsi="Times New Roman" w:cs="Times New Roman"/>
          <w:sz w:val="24"/>
          <w:szCs w:val="24"/>
        </w:rPr>
        <w:t xml:space="preserve"> </w:t>
      </w:r>
      <w:r w:rsidR="3963AC56" w:rsidRPr="1BD68A4A">
        <w:rPr>
          <w:rFonts w:ascii="Times New Roman" w:eastAsia="Times New Roman" w:hAnsi="Times New Roman" w:cs="Times New Roman"/>
          <w:sz w:val="24"/>
          <w:szCs w:val="24"/>
        </w:rPr>
        <w:t>teavitama ja hoiatama tuvastatud kitsaskohtadest</w:t>
      </w:r>
      <w:r w:rsidR="3963AC56" w:rsidRPr="1BD68A4A">
        <w:rPr>
          <w:rFonts w:ascii="Times New Roman" w:hAnsi="Times New Roman" w:cs="Times New Roman"/>
          <w:sz w:val="24"/>
          <w:szCs w:val="24"/>
        </w:rPr>
        <w:t xml:space="preserve"> või</w:t>
      </w:r>
      <w:r w:rsidR="36F7E835" w:rsidRPr="1BD68A4A">
        <w:rPr>
          <w:rFonts w:ascii="Times New Roman" w:hAnsi="Times New Roman" w:cs="Times New Roman"/>
          <w:sz w:val="24"/>
          <w:szCs w:val="24"/>
        </w:rPr>
        <w:t xml:space="preserve"> riskides</w:t>
      </w:r>
      <w:r w:rsidR="3963AC56" w:rsidRPr="1BD68A4A">
        <w:rPr>
          <w:rFonts w:ascii="Times New Roman" w:hAnsi="Times New Roman" w:cs="Times New Roman"/>
          <w:sz w:val="24"/>
          <w:szCs w:val="24"/>
        </w:rPr>
        <w:t>t</w:t>
      </w:r>
      <w:r w:rsidR="36F7E835" w:rsidRPr="1BD68A4A">
        <w:rPr>
          <w:rFonts w:ascii="Times New Roman" w:hAnsi="Times New Roman" w:cs="Times New Roman"/>
          <w:sz w:val="24"/>
          <w:szCs w:val="24"/>
        </w:rPr>
        <w:t>, mis mõjutavad või võivad mõjutada krediidiasutust.“;</w:t>
      </w:r>
    </w:p>
    <w:bookmarkEnd w:id="363"/>
    <w:p w14:paraId="5C2E34D6" w14:textId="77777777" w:rsidR="00EB5FE5" w:rsidRPr="00FA634D" w:rsidRDefault="00EB5FE5" w:rsidP="00894B97">
      <w:pPr>
        <w:spacing w:after="0" w:line="240" w:lineRule="auto"/>
        <w:jc w:val="both"/>
        <w:rPr>
          <w:rFonts w:ascii="Times New Roman" w:hAnsi="Times New Roman" w:cs="Times New Roman"/>
          <w:b/>
          <w:bCs/>
          <w:sz w:val="24"/>
          <w:szCs w:val="24"/>
        </w:rPr>
      </w:pPr>
    </w:p>
    <w:p w14:paraId="079509D7" w14:textId="13C5CD70" w:rsidR="005202A0" w:rsidRPr="00FA634D" w:rsidRDefault="00130B38" w:rsidP="00894B97">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2F003605" w:rsidRPr="1BD68A4A">
        <w:rPr>
          <w:rFonts w:ascii="Times New Roman" w:hAnsi="Times New Roman" w:cs="Times New Roman"/>
          <w:b/>
          <w:bCs/>
          <w:sz w:val="24"/>
          <w:szCs w:val="24"/>
        </w:rPr>
        <w:t>1</w:t>
      </w:r>
      <w:r w:rsidR="00EB5FE5" w:rsidRPr="1BD68A4A">
        <w:rPr>
          <w:rFonts w:ascii="Times New Roman" w:hAnsi="Times New Roman" w:cs="Times New Roman"/>
          <w:b/>
          <w:bCs/>
          <w:sz w:val="24"/>
          <w:szCs w:val="24"/>
        </w:rPr>
        <w:t xml:space="preserve">) </w:t>
      </w:r>
      <w:r w:rsidR="00EB5FE5" w:rsidRPr="1BD68A4A">
        <w:rPr>
          <w:rFonts w:ascii="Times New Roman" w:hAnsi="Times New Roman" w:cs="Times New Roman"/>
          <w:sz w:val="24"/>
          <w:szCs w:val="24"/>
        </w:rPr>
        <w:t xml:space="preserve">paragrahvi 60 </w:t>
      </w:r>
      <w:r w:rsidR="005202A0" w:rsidRPr="1BD68A4A">
        <w:rPr>
          <w:rFonts w:ascii="Times New Roman" w:hAnsi="Times New Roman" w:cs="Times New Roman"/>
          <w:sz w:val="24"/>
          <w:szCs w:val="24"/>
        </w:rPr>
        <w:t>lõi</w:t>
      </w:r>
      <w:r w:rsidR="636F5DE9" w:rsidRPr="1BD68A4A">
        <w:rPr>
          <w:rFonts w:ascii="Times New Roman" w:hAnsi="Times New Roman" w:cs="Times New Roman"/>
          <w:sz w:val="24"/>
          <w:szCs w:val="24"/>
        </w:rPr>
        <w:t>ked</w:t>
      </w:r>
      <w:r w:rsidR="005202A0" w:rsidRPr="1BD68A4A">
        <w:rPr>
          <w:rFonts w:ascii="Times New Roman" w:hAnsi="Times New Roman" w:cs="Times New Roman"/>
          <w:sz w:val="24"/>
          <w:szCs w:val="24"/>
        </w:rPr>
        <w:t xml:space="preserve"> 4</w:t>
      </w:r>
      <w:r w:rsidR="70E4510F" w:rsidRPr="1BD68A4A">
        <w:rPr>
          <w:rFonts w:ascii="Times New Roman" w:hAnsi="Times New Roman" w:cs="Times New Roman"/>
          <w:sz w:val="24"/>
          <w:szCs w:val="24"/>
        </w:rPr>
        <w:t xml:space="preserve"> ja 5</w:t>
      </w:r>
      <w:r w:rsidR="005202A0" w:rsidRPr="1BD68A4A">
        <w:rPr>
          <w:rFonts w:ascii="Times New Roman" w:hAnsi="Times New Roman" w:cs="Times New Roman"/>
          <w:sz w:val="24"/>
          <w:szCs w:val="24"/>
        </w:rPr>
        <w:t xml:space="preserve"> muudetakse </w:t>
      </w:r>
      <w:r w:rsidR="005C25CC" w:rsidRPr="1BD68A4A">
        <w:rPr>
          <w:rFonts w:ascii="Times New Roman" w:hAnsi="Times New Roman" w:cs="Times New Roman"/>
          <w:sz w:val="24"/>
          <w:szCs w:val="24"/>
        </w:rPr>
        <w:t>ning</w:t>
      </w:r>
      <w:r w:rsidR="005202A0" w:rsidRPr="1BD68A4A">
        <w:rPr>
          <w:rFonts w:ascii="Times New Roman" w:hAnsi="Times New Roman" w:cs="Times New Roman"/>
          <w:sz w:val="24"/>
          <w:szCs w:val="24"/>
        </w:rPr>
        <w:t xml:space="preserve"> sõnastatakse järgmiselt:</w:t>
      </w:r>
    </w:p>
    <w:p w14:paraId="6EC4D001" w14:textId="7EED4DBE" w:rsidR="00EB5FE5" w:rsidRPr="00FA634D" w:rsidRDefault="00645951" w:rsidP="721BA34F">
      <w:pPr>
        <w:shd w:val="clear" w:color="auto" w:fill="FFFFFF" w:themeFill="background1"/>
        <w:spacing w:after="0" w:line="240" w:lineRule="auto"/>
        <w:jc w:val="both"/>
        <w:rPr>
          <w:rFonts w:ascii="Times New Roman" w:hAnsi="Times New Roman" w:cs="Times New Roman"/>
          <w:sz w:val="24"/>
          <w:szCs w:val="24"/>
        </w:rPr>
      </w:pPr>
      <w:r w:rsidRPr="1BD68A4A">
        <w:rPr>
          <w:rFonts w:ascii="Times New Roman" w:eastAsia="Times New Roman" w:hAnsi="Times New Roman" w:cs="Times New Roman"/>
          <w:sz w:val="24"/>
          <w:szCs w:val="24"/>
        </w:rPr>
        <w:t>„</w:t>
      </w:r>
      <w:r w:rsidR="3BCB4353" w:rsidRPr="1BD68A4A">
        <w:rPr>
          <w:rFonts w:ascii="Times New Roman" w:eastAsia="Times New Roman" w:hAnsi="Times New Roman" w:cs="Times New Roman"/>
          <w:sz w:val="24"/>
          <w:szCs w:val="24"/>
        </w:rPr>
        <w:t xml:space="preserve">(4) Sisekontrollifunktsiooni täitvate isikute arv peab olema </w:t>
      </w:r>
      <w:del w:id="364" w:author="Merike Koppel - JUSTDIGI" w:date="2025-12-29T12:23:00Z" w16du:dateUtc="2025-12-29T10:23:00Z">
        <w:r w:rsidR="3BCB4353" w:rsidRPr="1BD68A4A" w:rsidDel="00DC34C5">
          <w:rPr>
            <w:rFonts w:ascii="Times New Roman" w:eastAsia="Times New Roman" w:hAnsi="Times New Roman" w:cs="Times New Roman"/>
            <w:sz w:val="24"/>
            <w:szCs w:val="24"/>
          </w:rPr>
          <w:delText xml:space="preserve">küllaldane </w:delText>
        </w:r>
      </w:del>
      <w:r w:rsidR="00AD4512" w:rsidRPr="1BD68A4A">
        <w:rPr>
          <w:rFonts w:ascii="Times New Roman" w:eastAsia="Times New Roman" w:hAnsi="Times New Roman" w:cs="Times New Roman"/>
          <w:sz w:val="24"/>
          <w:szCs w:val="24"/>
        </w:rPr>
        <w:t>sell</w:t>
      </w:r>
      <w:r w:rsidR="004C13C5" w:rsidRPr="1BD68A4A">
        <w:rPr>
          <w:rFonts w:ascii="Times New Roman" w:eastAsia="Times New Roman" w:hAnsi="Times New Roman" w:cs="Times New Roman"/>
          <w:sz w:val="24"/>
          <w:szCs w:val="24"/>
        </w:rPr>
        <w:t xml:space="preserve">e funktsiooni </w:t>
      </w:r>
      <w:del w:id="365" w:author="Merike Koppel - JUSTDIGI" w:date="2025-12-29T12:24:00Z" w16du:dateUtc="2025-12-29T10:24:00Z">
        <w:r w:rsidR="004C13C5" w:rsidRPr="1BD68A4A" w:rsidDel="00DC34C5">
          <w:rPr>
            <w:rFonts w:ascii="Times New Roman" w:eastAsia="Times New Roman" w:hAnsi="Times New Roman" w:cs="Times New Roman"/>
            <w:sz w:val="24"/>
            <w:szCs w:val="24"/>
          </w:rPr>
          <w:delText>kohaste</w:delText>
        </w:r>
        <w:r w:rsidR="00600616" w:rsidRPr="1BD68A4A" w:rsidDel="00DC34C5">
          <w:rPr>
            <w:rFonts w:ascii="Times New Roman" w:eastAsia="Times New Roman" w:hAnsi="Times New Roman" w:cs="Times New Roman"/>
            <w:sz w:val="24"/>
            <w:szCs w:val="24"/>
          </w:rPr>
          <w:delText xml:space="preserve"> </w:delText>
        </w:r>
        <w:r w:rsidR="3BCB4353" w:rsidRPr="1BD68A4A" w:rsidDel="00DC34C5">
          <w:rPr>
            <w:rFonts w:ascii="Times New Roman" w:eastAsia="Times New Roman" w:hAnsi="Times New Roman" w:cs="Times New Roman"/>
            <w:sz w:val="24"/>
            <w:szCs w:val="24"/>
          </w:rPr>
          <w:delText xml:space="preserve">ülesannete </w:delText>
        </w:r>
      </w:del>
      <w:r w:rsidR="3BCB4353" w:rsidRPr="1BD68A4A">
        <w:rPr>
          <w:rFonts w:ascii="Times New Roman" w:eastAsia="Times New Roman" w:hAnsi="Times New Roman" w:cs="Times New Roman"/>
          <w:sz w:val="24"/>
          <w:szCs w:val="24"/>
        </w:rPr>
        <w:t>täitmiseks</w:t>
      </w:r>
      <w:ins w:id="366" w:author="Merike Koppel - JUSTDIGI" w:date="2025-12-29T12:24:00Z" w16du:dateUtc="2025-12-29T10:24:00Z">
        <w:r w:rsidR="00DC34C5">
          <w:rPr>
            <w:rFonts w:ascii="Times New Roman" w:eastAsia="Times New Roman" w:hAnsi="Times New Roman" w:cs="Times New Roman"/>
            <w:sz w:val="24"/>
            <w:szCs w:val="24"/>
          </w:rPr>
          <w:t xml:space="preserve"> küllaldane</w:t>
        </w:r>
      </w:ins>
      <w:r w:rsidR="3BCB4353" w:rsidRPr="1BD68A4A">
        <w:rPr>
          <w:rFonts w:ascii="Times New Roman" w:eastAsia="Times New Roman" w:hAnsi="Times New Roman" w:cs="Times New Roman"/>
          <w:sz w:val="24"/>
          <w:szCs w:val="24"/>
        </w:rPr>
        <w:t>.</w:t>
      </w:r>
    </w:p>
    <w:p w14:paraId="0CDB4546" w14:textId="5267118F" w:rsidR="14D1E9CD" w:rsidRPr="00FA634D" w:rsidRDefault="14D1E9CD"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59280A7F" w14:textId="43DE6229" w:rsidR="05D44B24" w:rsidRPr="00FA634D" w:rsidRDefault="05D44B24" w:rsidP="721BA34F">
      <w:pPr>
        <w:shd w:val="clear" w:color="auto" w:fill="FFFFFF" w:themeFill="background1"/>
        <w:spacing w:after="0" w:line="240" w:lineRule="auto"/>
        <w:jc w:val="both"/>
        <w:rPr>
          <w:rFonts w:ascii="Times New Roman" w:eastAsia="Aptos" w:hAnsi="Times New Roman" w:cs="Times New Roman"/>
          <w:sz w:val="24"/>
          <w:szCs w:val="24"/>
        </w:rPr>
      </w:pPr>
      <w:r w:rsidRPr="1BD68A4A">
        <w:rPr>
          <w:rFonts w:ascii="Times New Roman" w:hAnsi="Times New Roman" w:cs="Times New Roman"/>
          <w:sz w:val="24"/>
          <w:szCs w:val="24"/>
        </w:rPr>
        <w:t xml:space="preserve">(5) Sisekontrollifunktsiooni täitvad isikud </w:t>
      </w:r>
      <w:r w:rsidRPr="1BD68A4A">
        <w:rPr>
          <w:rFonts w:ascii="Times New Roman" w:eastAsia="Aptos" w:hAnsi="Times New Roman" w:cs="Times New Roman"/>
          <w:sz w:val="24"/>
          <w:szCs w:val="24"/>
        </w:rPr>
        <w:t xml:space="preserve">on kohustatud hoidma saladuses neile </w:t>
      </w:r>
      <w:r w:rsidR="002734BD" w:rsidRPr="1BD68A4A">
        <w:rPr>
          <w:rFonts w:ascii="Times New Roman" w:eastAsia="Aptos" w:hAnsi="Times New Roman" w:cs="Times New Roman"/>
          <w:sz w:val="24"/>
          <w:szCs w:val="24"/>
        </w:rPr>
        <w:t xml:space="preserve">oma </w:t>
      </w:r>
      <w:r w:rsidRPr="1BD68A4A">
        <w:rPr>
          <w:rFonts w:ascii="Times New Roman" w:eastAsia="Aptos" w:hAnsi="Times New Roman" w:cs="Times New Roman"/>
          <w:sz w:val="24"/>
          <w:szCs w:val="24"/>
        </w:rPr>
        <w:t xml:space="preserve">tegevuse </w:t>
      </w:r>
      <w:r w:rsidR="00DF6691" w:rsidRPr="1BD68A4A">
        <w:rPr>
          <w:rFonts w:ascii="Times New Roman" w:eastAsia="Aptos" w:hAnsi="Times New Roman" w:cs="Times New Roman"/>
          <w:sz w:val="24"/>
          <w:szCs w:val="24"/>
        </w:rPr>
        <w:t xml:space="preserve">tõttu </w:t>
      </w:r>
      <w:r w:rsidRPr="1BD68A4A">
        <w:rPr>
          <w:rFonts w:ascii="Times New Roman" w:eastAsia="Aptos" w:hAnsi="Times New Roman" w:cs="Times New Roman"/>
          <w:sz w:val="24"/>
          <w:szCs w:val="24"/>
        </w:rPr>
        <w:t xml:space="preserve">teatavaks saanud </w:t>
      </w:r>
      <w:r w:rsidR="00DF6691" w:rsidRPr="1BD68A4A">
        <w:rPr>
          <w:rFonts w:ascii="Times New Roman" w:eastAsia="Aptos" w:hAnsi="Times New Roman" w:cs="Times New Roman"/>
          <w:sz w:val="24"/>
          <w:szCs w:val="24"/>
        </w:rPr>
        <w:t>teavet</w:t>
      </w:r>
      <w:r w:rsidRPr="1BD68A4A">
        <w:rPr>
          <w:rFonts w:ascii="Times New Roman" w:eastAsia="Aptos" w:hAnsi="Times New Roman" w:cs="Times New Roman"/>
          <w:sz w:val="24"/>
          <w:szCs w:val="24"/>
        </w:rPr>
        <w:t xml:space="preserve">. </w:t>
      </w:r>
      <w:r w:rsidR="00BB6EFB" w:rsidRPr="1BD68A4A">
        <w:rPr>
          <w:rFonts w:ascii="Times New Roman" w:eastAsia="Aptos" w:hAnsi="Times New Roman" w:cs="Times New Roman"/>
          <w:sz w:val="24"/>
          <w:szCs w:val="24"/>
        </w:rPr>
        <w:t xml:space="preserve">See </w:t>
      </w:r>
      <w:r w:rsidRPr="1BD68A4A">
        <w:rPr>
          <w:rFonts w:ascii="Times New Roman" w:eastAsia="Aptos" w:hAnsi="Times New Roman" w:cs="Times New Roman"/>
          <w:sz w:val="24"/>
          <w:szCs w:val="24"/>
        </w:rPr>
        <w:t xml:space="preserve">nõue ei kehti </w:t>
      </w:r>
      <w:r w:rsidR="007045CE" w:rsidRPr="1BD68A4A">
        <w:rPr>
          <w:rFonts w:ascii="Times New Roman" w:eastAsia="Aptos" w:hAnsi="Times New Roman" w:cs="Times New Roman"/>
          <w:sz w:val="24"/>
          <w:szCs w:val="24"/>
        </w:rPr>
        <w:t xml:space="preserve">sellise </w:t>
      </w:r>
      <w:r w:rsidR="00096F9F" w:rsidRPr="1BD68A4A">
        <w:rPr>
          <w:rFonts w:ascii="Times New Roman" w:eastAsia="Aptos" w:hAnsi="Times New Roman" w:cs="Times New Roman"/>
          <w:sz w:val="24"/>
          <w:szCs w:val="24"/>
        </w:rPr>
        <w:t xml:space="preserve">teabe </w:t>
      </w:r>
      <w:r w:rsidRPr="1BD68A4A">
        <w:rPr>
          <w:rFonts w:ascii="Times New Roman" w:eastAsia="Aptos" w:hAnsi="Times New Roman" w:cs="Times New Roman"/>
          <w:sz w:val="24"/>
          <w:szCs w:val="24"/>
        </w:rPr>
        <w:t>suhtes, mida edastatakse Finantsinspektsioonile, krediidiasutuse juhatusele ja nõukogule seaduses, krediidiasutuse põhikirjas või sise</w:t>
      </w:r>
      <w:r w:rsidRPr="1BD68A4A">
        <w:rPr>
          <w:rFonts w:ascii="Times New Roman" w:hAnsi="Times New Roman" w:cs="Times New Roman"/>
          <w:sz w:val="24"/>
          <w:szCs w:val="24"/>
        </w:rPr>
        <w:t>kontrolli</w:t>
      </w:r>
      <w:r w:rsidRPr="1BD68A4A">
        <w:rPr>
          <w:rFonts w:ascii="Times New Roman" w:eastAsia="Aptos" w:hAnsi="Times New Roman" w:cs="Times New Roman"/>
          <w:sz w:val="24"/>
          <w:szCs w:val="24"/>
        </w:rPr>
        <w:t xml:space="preserve"> üksuste põhimääruses sätestatud korras.</w:t>
      </w:r>
      <w:r w:rsidR="00BB6EFB" w:rsidRPr="1BD68A4A">
        <w:rPr>
          <w:rFonts w:ascii="Times New Roman" w:eastAsia="Aptos" w:hAnsi="Times New Roman" w:cs="Times New Roman"/>
          <w:sz w:val="24"/>
          <w:szCs w:val="24"/>
        </w:rPr>
        <w:t>“</w:t>
      </w:r>
      <w:r w:rsidR="33616215" w:rsidRPr="1BD68A4A">
        <w:rPr>
          <w:rFonts w:ascii="Times New Roman" w:eastAsia="Aptos" w:hAnsi="Times New Roman" w:cs="Times New Roman"/>
          <w:sz w:val="24"/>
          <w:szCs w:val="24"/>
        </w:rPr>
        <w:t>;</w:t>
      </w:r>
    </w:p>
    <w:p w14:paraId="1ABC69E5" w14:textId="77777777" w:rsidR="00894B97" w:rsidRPr="00FA634D" w:rsidRDefault="00894B97" w:rsidP="00894B97">
      <w:pPr>
        <w:spacing w:after="0"/>
        <w:rPr>
          <w:rFonts w:ascii="Times New Roman" w:hAnsi="Times New Roman" w:cs="Times New Roman"/>
          <w:b/>
          <w:bCs/>
          <w:sz w:val="24"/>
          <w:szCs w:val="24"/>
        </w:rPr>
      </w:pPr>
    </w:p>
    <w:p w14:paraId="00E40D2D" w14:textId="5A3CA553" w:rsidR="00EB5FE5" w:rsidRPr="00FA634D" w:rsidRDefault="00130B38" w:rsidP="00894B97">
      <w:pPr>
        <w:spacing w:after="0"/>
        <w:rPr>
          <w:rFonts w:ascii="Times New Roman" w:hAnsi="Times New Roman" w:cs="Times New Roman"/>
          <w:sz w:val="24"/>
          <w:szCs w:val="24"/>
        </w:rPr>
      </w:pPr>
      <w:r w:rsidRPr="1BD68A4A">
        <w:rPr>
          <w:rFonts w:ascii="Times New Roman" w:hAnsi="Times New Roman" w:cs="Times New Roman"/>
          <w:b/>
          <w:bCs/>
          <w:sz w:val="24"/>
          <w:szCs w:val="24"/>
        </w:rPr>
        <w:t>8</w:t>
      </w:r>
      <w:r w:rsidR="4F6543FE" w:rsidRPr="1BD68A4A">
        <w:rPr>
          <w:rFonts w:ascii="Times New Roman" w:hAnsi="Times New Roman" w:cs="Times New Roman"/>
          <w:b/>
          <w:bCs/>
          <w:sz w:val="24"/>
          <w:szCs w:val="24"/>
        </w:rPr>
        <w:t>2</w:t>
      </w:r>
      <w:r w:rsidR="00EB5FE5" w:rsidRPr="1BD68A4A">
        <w:rPr>
          <w:rFonts w:ascii="Times New Roman" w:hAnsi="Times New Roman" w:cs="Times New Roman"/>
          <w:b/>
          <w:bCs/>
          <w:sz w:val="24"/>
          <w:szCs w:val="24"/>
        </w:rPr>
        <w:t xml:space="preserve">) </w:t>
      </w:r>
      <w:r w:rsidR="00120923" w:rsidRPr="1BD68A4A">
        <w:rPr>
          <w:rFonts w:ascii="Times New Roman" w:hAnsi="Times New Roman" w:cs="Times New Roman"/>
          <w:sz w:val="24"/>
          <w:szCs w:val="24"/>
        </w:rPr>
        <w:t xml:space="preserve">paragrahvi 61 pealkiri </w:t>
      </w:r>
      <w:r w:rsidR="15AAF2DB" w:rsidRPr="1BD68A4A">
        <w:rPr>
          <w:rFonts w:ascii="Times New Roman" w:hAnsi="Times New Roman" w:cs="Times New Roman"/>
          <w:sz w:val="24"/>
          <w:szCs w:val="24"/>
        </w:rPr>
        <w:t xml:space="preserve">ja lõige 1 </w:t>
      </w:r>
      <w:r w:rsidR="00120923" w:rsidRPr="1BD68A4A">
        <w:rPr>
          <w:rFonts w:ascii="Times New Roman" w:hAnsi="Times New Roman" w:cs="Times New Roman"/>
          <w:sz w:val="24"/>
          <w:szCs w:val="24"/>
        </w:rPr>
        <w:t xml:space="preserve">muudetakse </w:t>
      </w:r>
      <w:r w:rsidR="621E8C97" w:rsidRPr="1BD68A4A">
        <w:rPr>
          <w:rFonts w:ascii="Times New Roman" w:hAnsi="Times New Roman" w:cs="Times New Roman"/>
          <w:sz w:val="24"/>
          <w:szCs w:val="24"/>
        </w:rPr>
        <w:t xml:space="preserve">ning </w:t>
      </w:r>
      <w:r w:rsidR="00120923" w:rsidRPr="1BD68A4A">
        <w:rPr>
          <w:rFonts w:ascii="Times New Roman" w:hAnsi="Times New Roman" w:cs="Times New Roman"/>
          <w:sz w:val="24"/>
          <w:szCs w:val="24"/>
        </w:rPr>
        <w:t xml:space="preserve">sõnastatakse järgmiselt: </w:t>
      </w:r>
    </w:p>
    <w:p w14:paraId="617BDDD8" w14:textId="4C089078" w:rsidR="00120923" w:rsidRPr="00FA634D" w:rsidRDefault="006A1B3D" w:rsidP="00894B9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120923" w:rsidRPr="1BD68A4A">
        <w:rPr>
          <w:rFonts w:ascii="Times New Roman" w:hAnsi="Times New Roman" w:cs="Times New Roman"/>
          <w:b/>
          <w:bCs/>
          <w:sz w:val="24"/>
          <w:szCs w:val="24"/>
        </w:rPr>
        <w:t>§ 61. Sisekontrollifunktsioone täitvate isikute õigused</w:t>
      </w:r>
    </w:p>
    <w:p w14:paraId="2F1D294A" w14:textId="23816BB0" w:rsidR="721BA34F" w:rsidRPr="00FA634D" w:rsidRDefault="721BA34F" w:rsidP="721BA34F">
      <w:pPr>
        <w:spacing w:after="0" w:line="240" w:lineRule="auto"/>
        <w:jc w:val="both"/>
        <w:rPr>
          <w:rFonts w:ascii="Times New Roman" w:hAnsi="Times New Roman" w:cs="Times New Roman"/>
          <w:sz w:val="24"/>
          <w:szCs w:val="24"/>
        </w:rPr>
      </w:pPr>
    </w:p>
    <w:p w14:paraId="16A2D8CA" w14:textId="7AD9D705" w:rsidR="00120923" w:rsidRPr="00FA634D" w:rsidRDefault="5F630A4F" w:rsidP="00894B9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w:t>
      </w:r>
      <w:r w:rsidR="17B0FEC0" w:rsidRPr="1BD68A4A">
        <w:rPr>
          <w:rFonts w:ascii="Times New Roman" w:hAnsi="Times New Roman" w:cs="Times New Roman"/>
          <w:sz w:val="24"/>
          <w:szCs w:val="24"/>
        </w:rPr>
        <w:t>Krediidiasutuse juhid peavad tagama, et sisekontrollifunktsioone täitvatel isikutel on</w:t>
      </w:r>
      <w:r w:rsidR="002A362D" w:rsidRPr="1BD68A4A">
        <w:rPr>
          <w:rFonts w:ascii="Times New Roman" w:hAnsi="Times New Roman" w:cs="Times New Roman"/>
          <w:sz w:val="24"/>
          <w:szCs w:val="24"/>
        </w:rPr>
        <w:t xml:space="preserve"> </w:t>
      </w:r>
      <w:ins w:id="367" w:author="Merike Koppel - JUSTDIGI" w:date="2025-12-30T08:50:00Z" w16du:dateUtc="2025-12-30T06:50:00Z">
        <w:r w:rsidR="00CA080D">
          <w:rPr>
            <w:rFonts w:ascii="Times New Roman" w:hAnsi="Times New Roman" w:cs="Times New Roman"/>
            <w:sz w:val="24"/>
            <w:szCs w:val="24"/>
          </w:rPr>
          <w:t xml:space="preserve">oma ülesannete täitmiseks </w:t>
        </w:r>
      </w:ins>
      <w:r w:rsidR="17B0FEC0" w:rsidRPr="1BD68A4A">
        <w:rPr>
          <w:rFonts w:ascii="Times New Roman" w:hAnsi="Times New Roman" w:cs="Times New Roman"/>
          <w:sz w:val="24"/>
          <w:szCs w:val="24"/>
        </w:rPr>
        <w:t xml:space="preserve">vajalikud õigused, vahendid ja </w:t>
      </w:r>
      <w:commentRangeStart w:id="368"/>
      <w:r w:rsidR="17B0FEC0" w:rsidRPr="1BD68A4A">
        <w:rPr>
          <w:rFonts w:ascii="Times New Roman" w:hAnsi="Times New Roman" w:cs="Times New Roman"/>
          <w:sz w:val="24"/>
          <w:szCs w:val="24"/>
        </w:rPr>
        <w:t>tingimused</w:t>
      </w:r>
      <w:commentRangeEnd w:id="368"/>
      <w:r w:rsidR="00F810E6">
        <w:rPr>
          <w:rStyle w:val="Kommentaariviide"/>
        </w:rPr>
        <w:commentReference w:id="368"/>
      </w:r>
      <w:del w:id="369" w:author="Merike Koppel - JUSTDIGI" w:date="2026-01-03T12:56:00Z" w16du:dateUtc="2026-01-03T10:56:00Z">
        <w:r w:rsidR="17B0FEC0" w:rsidRPr="1BD68A4A" w:rsidDel="00F85EBA">
          <w:rPr>
            <w:rFonts w:ascii="Times New Roman" w:hAnsi="Times New Roman" w:cs="Times New Roman"/>
            <w:sz w:val="24"/>
            <w:szCs w:val="24"/>
          </w:rPr>
          <w:delText xml:space="preserve"> oma ülesannete täitmiseks</w:delText>
        </w:r>
      </w:del>
      <w:r w:rsidR="17B0FEC0" w:rsidRPr="1BD68A4A">
        <w:rPr>
          <w:rFonts w:ascii="Times New Roman" w:hAnsi="Times New Roman" w:cs="Times New Roman"/>
          <w:sz w:val="24"/>
          <w:szCs w:val="24"/>
        </w:rPr>
        <w:t>.</w:t>
      </w:r>
      <w:r w:rsidRPr="1BD68A4A">
        <w:rPr>
          <w:rFonts w:ascii="Times New Roman" w:hAnsi="Times New Roman" w:cs="Times New Roman"/>
          <w:sz w:val="24"/>
          <w:szCs w:val="24"/>
        </w:rPr>
        <w:t>“;</w:t>
      </w:r>
    </w:p>
    <w:p w14:paraId="2857C30D" w14:textId="77777777" w:rsidR="00120923" w:rsidRPr="00FA634D" w:rsidRDefault="00120923" w:rsidP="00894B97">
      <w:pPr>
        <w:spacing w:after="0" w:line="240" w:lineRule="auto"/>
        <w:jc w:val="both"/>
        <w:rPr>
          <w:rFonts w:ascii="Times New Roman" w:hAnsi="Times New Roman" w:cs="Times New Roman"/>
          <w:b/>
          <w:bCs/>
          <w:sz w:val="24"/>
          <w:szCs w:val="24"/>
        </w:rPr>
      </w:pPr>
    </w:p>
    <w:p w14:paraId="13C3FE5A" w14:textId="04156BA1" w:rsidR="00120923" w:rsidRPr="00FA634D" w:rsidRDefault="00130B38" w:rsidP="00894B97">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8</w:t>
      </w:r>
      <w:r w:rsidR="0943615B" w:rsidRPr="1BD68A4A">
        <w:rPr>
          <w:rFonts w:ascii="Times New Roman" w:hAnsi="Times New Roman" w:cs="Times New Roman"/>
          <w:b/>
          <w:bCs/>
          <w:sz w:val="24"/>
          <w:szCs w:val="24"/>
        </w:rPr>
        <w:t>3</w:t>
      </w:r>
      <w:r w:rsidR="00120923" w:rsidRPr="1BD68A4A">
        <w:rPr>
          <w:rFonts w:ascii="Times New Roman" w:hAnsi="Times New Roman" w:cs="Times New Roman"/>
          <w:b/>
          <w:bCs/>
          <w:sz w:val="24"/>
          <w:szCs w:val="24"/>
        </w:rPr>
        <w:t xml:space="preserve">) </w:t>
      </w:r>
      <w:r w:rsidR="00120923" w:rsidRPr="1BD68A4A">
        <w:rPr>
          <w:rFonts w:ascii="Times New Roman" w:hAnsi="Times New Roman" w:cs="Times New Roman"/>
          <w:sz w:val="24"/>
          <w:szCs w:val="24"/>
        </w:rPr>
        <w:t xml:space="preserve">paragrahvi 61 lõikes 2 asendatakse sõnad </w:t>
      </w:r>
      <w:r w:rsidR="00F16A40" w:rsidRPr="1BD68A4A">
        <w:rPr>
          <w:rFonts w:ascii="Times New Roman" w:hAnsi="Times New Roman" w:cs="Times New Roman"/>
          <w:sz w:val="24"/>
          <w:szCs w:val="24"/>
        </w:rPr>
        <w:t>„</w:t>
      </w:r>
      <w:r w:rsidR="00120923" w:rsidRPr="1BD68A4A">
        <w:rPr>
          <w:rFonts w:ascii="Times New Roman" w:hAnsi="Times New Roman" w:cs="Times New Roman"/>
          <w:sz w:val="24"/>
          <w:szCs w:val="24"/>
        </w:rPr>
        <w:t xml:space="preserve">Siseauditi üksuse töötajatel“ sõnadega </w:t>
      </w:r>
      <w:r w:rsidR="00F86403" w:rsidRPr="1BD68A4A">
        <w:rPr>
          <w:rFonts w:ascii="Times New Roman" w:hAnsi="Times New Roman" w:cs="Times New Roman"/>
          <w:sz w:val="24"/>
          <w:szCs w:val="24"/>
        </w:rPr>
        <w:t>„</w:t>
      </w:r>
      <w:r w:rsidR="00120923" w:rsidRPr="1BD68A4A">
        <w:rPr>
          <w:rFonts w:ascii="Times New Roman" w:hAnsi="Times New Roman" w:cs="Times New Roman"/>
          <w:sz w:val="24"/>
          <w:szCs w:val="24"/>
        </w:rPr>
        <w:t xml:space="preserve">Sisekontrollifunktsioone täitvatel isikutel“; </w:t>
      </w:r>
    </w:p>
    <w:p w14:paraId="7ABFFC19" w14:textId="77777777" w:rsidR="00120923" w:rsidRPr="00FA634D" w:rsidRDefault="00120923" w:rsidP="00464A6C">
      <w:pPr>
        <w:spacing w:after="0" w:line="240" w:lineRule="auto"/>
        <w:jc w:val="both"/>
        <w:rPr>
          <w:rFonts w:ascii="Times New Roman" w:hAnsi="Times New Roman" w:cs="Times New Roman"/>
          <w:sz w:val="24"/>
          <w:szCs w:val="24"/>
        </w:rPr>
      </w:pPr>
    </w:p>
    <w:p w14:paraId="0DD7F91C" w14:textId="4B32B437" w:rsidR="00400D0A" w:rsidRPr="00FA634D" w:rsidRDefault="00130B38"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01FE27DF" w:rsidRPr="1BD68A4A">
        <w:rPr>
          <w:rFonts w:ascii="Times New Roman" w:hAnsi="Times New Roman" w:cs="Times New Roman"/>
          <w:b/>
          <w:bCs/>
          <w:sz w:val="24"/>
          <w:szCs w:val="24"/>
        </w:rPr>
        <w:t>4</w:t>
      </w:r>
      <w:r w:rsidR="5F630A4F" w:rsidRPr="1BD68A4A">
        <w:rPr>
          <w:rFonts w:ascii="Times New Roman" w:hAnsi="Times New Roman" w:cs="Times New Roman"/>
          <w:b/>
          <w:bCs/>
          <w:sz w:val="24"/>
          <w:szCs w:val="24"/>
        </w:rPr>
        <w:t xml:space="preserve">) </w:t>
      </w:r>
      <w:r w:rsidR="5F630A4F" w:rsidRPr="1BD68A4A">
        <w:rPr>
          <w:rFonts w:ascii="Times New Roman" w:hAnsi="Times New Roman" w:cs="Times New Roman"/>
          <w:sz w:val="24"/>
          <w:szCs w:val="24"/>
        </w:rPr>
        <w:t xml:space="preserve">paragrahvi 61 lõikes 3 asendatakse sõnad </w:t>
      </w:r>
      <w:r w:rsidR="00F86403" w:rsidRPr="1BD68A4A">
        <w:rPr>
          <w:rFonts w:ascii="Times New Roman" w:hAnsi="Times New Roman" w:cs="Times New Roman"/>
          <w:sz w:val="24"/>
          <w:szCs w:val="24"/>
        </w:rPr>
        <w:t>„</w:t>
      </w:r>
      <w:r w:rsidR="5F630A4F" w:rsidRPr="1BD68A4A">
        <w:rPr>
          <w:rFonts w:ascii="Times New Roman" w:hAnsi="Times New Roman" w:cs="Times New Roman"/>
          <w:sz w:val="24"/>
          <w:szCs w:val="24"/>
        </w:rPr>
        <w:t xml:space="preserve">Siseauditi üksusel“ sõnadega </w:t>
      </w:r>
      <w:r w:rsidR="00F86403" w:rsidRPr="1BD68A4A">
        <w:rPr>
          <w:rFonts w:ascii="Times New Roman" w:hAnsi="Times New Roman" w:cs="Times New Roman"/>
          <w:sz w:val="24"/>
          <w:szCs w:val="24"/>
        </w:rPr>
        <w:t>„</w:t>
      </w:r>
      <w:r w:rsidR="5F630A4F" w:rsidRPr="1BD68A4A">
        <w:rPr>
          <w:rFonts w:ascii="Times New Roman" w:hAnsi="Times New Roman" w:cs="Times New Roman"/>
          <w:sz w:val="24"/>
          <w:szCs w:val="24"/>
        </w:rPr>
        <w:t>Sisekontrollifunktsioone täitvatel isikutel“;</w:t>
      </w:r>
    </w:p>
    <w:p w14:paraId="2BAD66D2" w14:textId="77777777" w:rsidR="00120923" w:rsidRPr="00FA634D" w:rsidRDefault="00120923" w:rsidP="00877E87">
      <w:pPr>
        <w:spacing w:after="0" w:line="240" w:lineRule="auto"/>
        <w:jc w:val="both"/>
        <w:rPr>
          <w:rFonts w:ascii="Times New Roman" w:hAnsi="Times New Roman" w:cs="Times New Roman"/>
          <w:sz w:val="24"/>
          <w:szCs w:val="24"/>
        </w:rPr>
      </w:pPr>
    </w:p>
    <w:p w14:paraId="76E4AE01" w14:textId="00921ABE" w:rsidR="00120923" w:rsidRPr="00FA634D" w:rsidRDefault="4743C693" w:rsidP="00877E87">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037F62FC" w:rsidRPr="1BD68A4A">
        <w:rPr>
          <w:rFonts w:ascii="Times New Roman" w:hAnsi="Times New Roman" w:cs="Times New Roman"/>
          <w:b/>
          <w:bCs/>
          <w:sz w:val="24"/>
          <w:szCs w:val="24"/>
        </w:rPr>
        <w:t>5</w:t>
      </w:r>
      <w:r w:rsidR="5F630A4F" w:rsidRPr="1BD68A4A">
        <w:rPr>
          <w:rFonts w:ascii="Times New Roman" w:hAnsi="Times New Roman" w:cs="Times New Roman"/>
          <w:b/>
          <w:bCs/>
          <w:sz w:val="24"/>
          <w:szCs w:val="24"/>
        </w:rPr>
        <w:t xml:space="preserve">) </w:t>
      </w:r>
      <w:r w:rsidR="5F630A4F" w:rsidRPr="1BD68A4A">
        <w:rPr>
          <w:rFonts w:ascii="Times New Roman" w:hAnsi="Times New Roman" w:cs="Times New Roman"/>
          <w:sz w:val="24"/>
          <w:szCs w:val="24"/>
        </w:rPr>
        <w:t xml:space="preserve">paragrahv 62 tunnistatakse kehtetuks; </w:t>
      </w:r>
    </w:p>
    <w:p w14:paraId="28D764B3" w14:textId="19F6A607" w:rsidR="004357E4" w:rsidRPr="00FA634D" w:rsidRDefault="004357E4" w:rsidP="14D1E9CD">
      <w:pPr>
        <w:spacing w:after="0" w:line="240" w:lineRule="auto"/>
        <w:jc w:val="both"/>
        <w:rPr>
          <w:rFonts w:ascii="Times New Roman" w:hAnsi="Times New Roman" w:cs="Times New Roman"/>
          <w:sz w:val="24"/>
          <w:szCs w:val="24"/>
        </w:rPr>
      </w:pPr>
    </w:p>
    <w:p w14:paraId="628C5182" w14:textId="47680B3A" w:rsidR="004357E4" w:rsidRPr="00FA634D" w:rsidRDefault="06F25FC5"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6A8CB521" w:rsidRPr="1BD68A4A">
        <w:rPr>
          <w:rFonts w:ascii="Times New Roman" w:hAnsi="Times New Roman" w:cs="Times New Roman"/>
          <w:b/>
          <w:bCs/>
          <w:sz w:val="24"/>
          <w:szCs w:val="24"/>
        </w:rPr>
        <w:t>6</w:t>
      </w:r>
      <w:r w:rsidR="3021DC62" w:rsidRPr="1BD68A4A">
        <w:rPr>
          <w:rFonts w:ascii="Times New Roman" w:hAnsi="Times New Roman" w:cs="Times New Roman"/>
          <w:b/>
          <w:bCs/>
          <w:sz w:val="24"/>
          <w:szCs w:val="24"/>
        </w:rPr>
        <w:t xml:space="preserve">) </w:t>
      </w:r>
      <w:r w:rsidR="3021DC62" w:rsidRPr="1BD68A4A">
        <w:rPr>
          <w:rFonts w:ascii="Times New Roman" w:hAnsi="Times New Roman" w:cs="Times New Roman"/>
          <w:sz w:val="24"/>
          <w:szCs w:val="24"/>
        </w:rPr>
        <w:t xml:space="preserve">paragrahvi 63 lõike 2 sissejuhatavas lauseosas asendatakse sõna </w:t>
      </w:r>
      <w:r w:rsidR="0020647D" w:rsidRPr="1BD68A4A">
        <w:rPr>
          <w:rFonts w:ascii="Times New Roman" w:hAnsi="Times New Roman" w:cs="Times New Roman"/>
          <w:sz w:val="24"/>
          <w:szCs w:val="24"/>
        </w:rPr>
        <w:t>„</w:t>
      </w:r>
      <w:r w:rsidR="3021DC62" w:rsidRPr="1BD68A4A">
        <w:rPr>
          <w:rFonts w:ascii="Times New Roman" w:hAnsi="Times New Roman" w:cs="Times New Roman"/>
          <w:sz w:val="24"/>
          <w:szCs w:val="24"/>
        </w:rPr>
        <w:t>muuhulgas</w:t>
      </w:r>
      <w:r w:rsidR="007C3887" w:rsidRPr="1BD68A4A">
        <w:rPr>
          <w:rFonts w:ascii="Times New Roman" w:hAnsi="Times New Roman" w:cs="Times New Roman"/>
          <w:sz w:val="24"/>
          <w:szCs w:val="24"/>
        </w:rPr>
        <w:t>“</w:t>
      </w:r>
      <w:r w:rsidR="3021DC62" w:rsidRPr="1BD68A4A">
        <w:rPr>
          <w:rFonts w:ascii="Times New Roman" w:hAnsi="Times New Roman" w:cs="Times New Roman"/>
          <w:sz w:val="24"/>
          <w:szCs w:val="24"/>
        </w:rPr>
        <w:t xml:space="preserve"> sõnadega </w:t>
      </w:r>
      <w:r w:rsidR="0020647D" w:rsidRPr="1BD68A4A">
        <w:rPr>
          <w:rFonts w:ascii="Times New Roman" w:hAnsi="Times New Roman" w:cs="Times New Roman"/>
          <w:sz w:val="24"/>
          <w:szCs w:val="24"/>
        </w:rPr>
        <w:t>„</w:t>
      </w:r>
      <w:r w:rsidR="3021DC62" w:rsidRPr="1BD68A4A">
        <w:rPr>
          <w:rFonts w:ascii="Times New Roman" w:hAnsi="Times New Roman" w:cs="Times New Roman"/>
          <w:sz w:val="24"/>
          <w:szCs w:val="24"/>
        </w:rPr>
        <w:t>muu hulgas</w:t>
      </w:r>
      <w:r w:rsidR="007C3887" w:rsidRPr="1BD68A4A">
        <w:rPr>
          <w:rFonts w:ascii="Times New Roman" w:hAnsi="Times New Roman" w:cs="Times New Roman"/>
          <w:sz w:val="24"/>
          <w:szCs w:val="24"/>
        </w:rPr>
        <w:t>“</w:t>
      </w:r>
      <w:r w:rsidR="3021DC62" w:rsidRPr="1BD68A4A">
        <w:rPr>
          <w:rFonts w:ascii="Times New Roman" w:hAnsi="Times New Roman" w:cs="Times New Roman"/>
          <w:sz w:val="24"/>
          <w:szCs w:val="24"/>
        </w:rPr>
        <w:t>;</w:t>
      </w:r>
    </w:p>
    <w:p w14:paraId="79AFAF78" w14:textId="71059D45" w:rsidR="004357E4" w:rsidRPr="00FA634D" w:rsidRDefault="004357E4" w:rsidP="14D1E9CD">
      <w:pPr>
        <w:spacing w:after="0" w:line="240" w:lineRule="auto"/>
        <w:jc w:val="both"/>
        <w:rPr>
          <w:rFonts w:ascii="Times New Roman" w:hAnsi="Times New Roman" w:cs="Times New Roman"/>
          <w:sz w:val="24"/>
          <w:szCs w:val="24"/>
        </w:rPr>
      </w:pPr>
    </w:p>
    <w:p w14:paraId="5CCFC2E8" w14:textId="20D7B342" w:rsidR="004357E4" w:rsidRPr="00FA634D" w:rsidRDefault="443A5823"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04E2F579" w:rsidRPr="1BD68A4A">
        <w:rPr>
          <w:rFonts w:ascii="Times New Roman" w:hAnsi="Times New Roman" w:cs="Times New Roman"/>
          <w:b/>
          <w:bCs/>
          <w:sz w:val="24"/>
          <w:szCs w:val="24"/>
        </w:rPr>
        <w:t>7</w:t>
      </w:r>
      <w:r w:rsidR="79D822F5" w:rsidRPr="1BD68A4A">
        <w:rPr>
          <w:rFonts w:ascii="Times New Roman" w:hAnsi="Times New Roman" w:cs="Times New Roman"/>
          <w:b/>
          <w:bCs/>
          <w:sz w:val="24"/>
          <w:szCs w:val="24"/>
        </w:rPr>
        <w:t xml:space="preserve">) </w:t>
      </w:r>
      <w:r w:rsidR="79D822F5" w:rsidRPr="1BD68A4A">
        <w:rPr>
          <w:rFonts w:ascii="Times New Roman" w:hAnsi="Times New Roman" w:cs="Times New Roman"/>
          <w:sz w:val="24"/>
          <w:szCs w:val="24"/>
        </w:rPr>
        <w:t>paragrahvi 63 lõiget 2 täiendatakse punktiga 3</w:t>
      </w:r>
      <w:r w:rsidR="79D822F5" w:rsidRPr="1BD68A4A">
        <w:rPr>
          <w:rFonts w:ascii="Times New Roman" w:hAnsi="Times New Roman" w:cs="Times New Roman"/>
          <w:sz w:val="24"/>
          <w:szCs w:val="24"/>
          <w:vertAlign w:val="superscript"/>
        </w:rPr>
        <w:t>2</w:t>
      </w:r>
      <w:r w:rsidR="79D822F5" w:rsidRPr="1BD68A4A">
        <w:rPr>
          <w:rFonts w:ascii="Times New Roman" w:hAnsi="Times New Roman" w:cs="Times New Roman"/>
          <w:sz w:val="24"/>
          <w:szCs w:val="24"/>
        </w:rPr>
        <w:t xml:space="preserve"> järgmises sõnastuses:</w:t>
      </w:r>
    </w:p>
    <w:p w14:paraId="65412F46" w14:textId="7615F0A5" w:rsidR="004357E4" w:rsidRPr="00FA634D" w:rsidRDefault="6BA273CE" w:rsidP="14D1E9CD">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w:t>
      </w:r>
      <w:r w:rsidR="668433ED" w:rsidRPr="1BD68A4A">
        <w:rPr>
          <w:rFonts w:ascii="Times New Roman" w:hAnsi="Times New Roman" w:cs="Times New Roman"/>
          <w:sz w:val="24"/>
          <w:szCs w:val="24"/>
        </w:rPr>
        <w:t>3</w:t>
      </w:r>
      <w:r w:rsidR="668433ED" w:rsidRPr="1BD68A4A">
        <w:rPr>
          <w:rFonts w:ascii="Times New Roman" w:hAnsi="Times New Roman" w:cs="Times New Roman"/>
          <w:sz w:val="24"/>
          <w:szCs w:val="24"/>
          <w:vertAlign w:val="superscript"/>
        </w:rPr>
        <w:t>2</w:t>
      </w:r>
      <w:r w:rsidR="668433ED" w:rsidRPr="1BD68A4A">
        <w:rPr>
          <w:rFonts w:ascii="Times New Roman" w:hAnsi="Times New Roman" w:cs="Times New Roman"/>
          <w:sz w:val="24"/>
          <w:szCs w:val="24"/>
        </w:rPr>
        <w:t xml:space="preserve">) </w:t>
      </w:r>
      <w:commentRangeStart w:id="370"/>
      <w:r w:rsidR="668433ED" w:rsidRPr="1BD68A4A">
        <w:rPr>
          <w:rFonts w:ascii="Times New Roman" w:eastAsia="Times New Roman" w:hAnsi="Times New Roman" w:cs="Times New Roman"/>
          <w:sz w:val="24"/>
          <w:szCs w:val="24"/>
        </w:rPr>
        <w:t>ülevaa</w:t>
      </w:r>
      <w:r w:rsidR="74B39E44" w:rsidRPr="1BD68A4A">
        <w:rPr>
          <w:rFonts w:ascii="Times New Roman" w:eastAsia="Times New Roman" w:hAnsi="Times New Roman" w:cs="Times New Roman"/>
          <w:sz w:val="24"/>
          <w:szCs w:val="24"/>
        </w:rPr>
        <w:t>t</w:t>
      </w:r>
      <w:r w:rsidR="668433ED" w:rsidRPr="1BD68A4A">
        <w:rPr>
          <w:rFonts w:ascii="Times New Roman" w:eastAsia="Times New Roman" w:hAnsi="Times New Roman" w:cs="Times New Roman"/>
          <w:sz w:val="24"/>
          <w:szCs w:val="24"/>
        </w:rPr>
        <w:t>e</w:t>
      </w:r>
      <w:commentRangeEnd w:id="370"/>
      <w:r w:rsidR="00536128">
        <w:rPr>
          <w:rStyle w:val="Kommentaariviide"/>
        </w:rPr>
        <w:commentReference w:id="370"/>
      </w:r>
      <w:r w:rsidR="668433ED" w:rsidRPr="1BD68A4A">
        <w:rPr>
          <w:rFonts w:ascii="Times New Roman" w:eastAsia="Times New Roman" w:hAnsi="Times New Roman" w:cs="Times New Roman"/>
          <w:sz w:val="24"/>
          <w:szCs w:val="24"/>
        </w:rPr>
        <w:t xml:space="preserve"> nõukogu ja juhatuse kõigi liikmete ning võtmeisikute töökohustuste kohta, sealhulgas üksikasjalikud andmed aruandluse ja vastutuse korra kohta, samuti käesoleva paragrahvi lõike 2 punktis 4 sätestatud juhtimise korraldusse kuuluvad isikud ja nende töökohustused.</w:t>
      </w:r>
      <w:r w:rsidR="0B5AA878" w:rsidRPr="1BD68A4A">
        <w:rPr>
          <w:rFonts w:ascii="Times New Roman" w:eastAsia="Times New Roman" w:hAnsi="Times New Roman" w:cs="Times New Roman"/>
          <w:sz w:val="24"/>
          <w:szCs w:val="24"/>
        </w:rPr>
        <w:t>“</w:t>
      </w:r>
      <w:r w:rsidR="46DDCE9D" w:rsidRPr="1BD68A4A">
        <w:rPr>
          <w:rFonts w:ascii="Times New Roman" w:eastAsia="Times New Roman" w:hAnsi="Times New Roman" w:cs="Times New Roman"/>
          <w:sz w:val="24"/>
          <w:szCs w:val="24"/>
        </w:rPr>
        <w:t>;</w:t>
      </w:r>
    </w:p>
    <w:p w14:paraId="157B57F1" w14:textId="52E169CF" w:rsidR="14D1E9CD" w:rsidRPr="00FA634D" w:rsidRDefault="14D1E9CD" w:rsidP="14D1E9CD">
      <w:pPr>
        <w:spacing w:after="0" w:line="240" w:lineRule="auto"/>
        <w:jc w:val="both"/>
        <w:rPr>
          <w:rFonts w:ascii="Times New Roman" w:eastAsia="Times New Roman" w:hAnsi="Times New Roman" w:cs="Times New Roman"/>
          <w:sz w:val="24"/>
          <w:szCs w:val="24"/>
        </w:rPr>
      </w:pPr>
    </w:p>
    <w:p w14:paraId="1C3135A9" w14:textId="5642875E" w:rsidR="004357E4" w:rsidRPr="00FA634D" w:rsidRDefault="22AA17E1"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88</w:t>
      </w:r>
      <w:r w:rsidR="382D0FA7" w:rsidRPr="1BD68A4A">
        <w:rPr>
          <w:rFonts w:ascii="Times New Roman" w:hAnsi="Times New Roman" w:cs="Times New Roman"/>
          <w:b/>
          <w:bCs/>
          <w:sz w:val="24"/>
          <w:szCs w:val="24"/>
        </w:rPr>
        <w:t xml:space="preserve">) </w:t>
      </w:r>
      <w:r w:rsidR="382D0FA7" w:rsidRPr="1BD68A4A">
        <w:rPr>
          <w:rFonts w:ascii="Times New Roman" w:hAnsi="Times New Roman" w:cs="Times New Roman"/>
          <w:sz w:val="24"/>
          <w:szCs w:val="24"/>
        </w:rPr>
        <w:t>paragrahvi 63 lõike 2 punkti</w:t>
      </w:r>
      <w:r w:rsidR="75654675" w:rsidRPr="1BD68A4A">
        <w:rPr>
          <w:rFonts w:ascii="Times New Roman" w:hAnsi="Times New Roman" w:cs="Times New Roman"/>
          <w:sz w:val="24"/>
          <w:szCs w:val="24"/>
        </w:rPr>
        <w:t>s</w:t>
      </w:r>
      <w:r w:rsidR="382D0FA7" w:rsidRPr="1BD68A4A">
        <w:rPr>
          <w:rFonts w:ascii="Times New Roman" w:hAnsi="Times New Roman" w:cs="Times New Roman"/>
          <w:sz w:val="24"/>
          <w:szCs w:val="24"/>
        </w:rPr>
        <w:t xml:space="preserve"> 4 </w:t>
      </w:r>
      <w:r w:rsidR="75654675" w:rsidRPr="1BD68A4A">
        <w:rPr>
          <w:rFonts w:ascii="Times New Roman" w:hAnsi="Times New Roman" w:cs="Times New Roman"/>
          <w:sz w:val="24"/>
          <w:szCs w:val="24"/>
        </w:rPr>
        <w:t>asendatakse</w:t>
      </w:r>
      <w:r w:rsidR="382D0FA7" w:rsidRPr="1BD68A4A">
        <w:rPr>
          <w:rFonts w:ascii="Times New Roman" w:hAnsi="Times New Roman" w:cs="Times New Roman"/>
          <w:sz w:val="24"/>
          <w:szCs w:val="24"/>
        </w:rPr>
        <w:t xml:space="preserve"> </w:t>
      </w:r>
      <w:r w:rsidR="00C671D8" w:rsidRPr="1BD68A4A">
        <w:rPr>
          <w:rFonts w:ascii="Times New Roman" w:hAnsi="Times New Roman" w:cs="Times New Roman"/>
          <w:sz w:val="24"/>
          <w:szCs w:val="24"/>
        </w:rPr>
        <w:t xml:space="preserve">tekstiosa </w:t>
      </w:r>
      <w:r w:rsidR="00D1760E" w:rsidRPr="1BD68A4A">
        <w:rPr>
          <w:rFonts w:ascii="Times New Roman" w:hAnsi="Times New Roman" w:cs="Times New Roman"/>
          <w:sz w:val="24"/>
          <w:szCs w:val="24"/>
        </w:rPr>
        <w:t>„</w:t>
      </w:r>
      <w:r w:rsidR="382D0FA7" w:rsidRPr="1BD68A4A">
        <w:rPr>
          <w:rFonts w:ascii="Times New Roman" w:hAnsi="Times New Roman" w:cs="Times New Roman"/>
          <w:sz w:val="24"/>
          <w:szCs w:val="24"/>
        </w:rPr>
        <w:t>alluvussuhte</w:t>
      </w:r>
      <w:r w:rsidR="75654675" w:rsidRPr="1BD68A4A">
        <w:rPr>
          <w:rFonts w:ascii="Times New Roman" w:hAnsi="Times New Roman" w:cs="Times New Roman"/>
          <w:sz w:val="24"/>
          <w:szCs w:val="24"/>
        </w:rPr>
        <w:t>d</w:t>
      </w:r>
      <w:r w:rsidR="00C671D8" w:rsidRPr="1BD68A4A">
        <w:rPr>
          <w:rFonts w:ascii="Times New Roman" w:hAnsi="Times New Roman" w:cs="Times New Roman"/>
          <w:sz w:val="24"/>
          <w:szCs w:val="24"/>
        </w:rPr>
        <w:t>,</w:t>
      </w:r>
      <w:r w:rsidR="382D0FA7" w:rsidRPr="1BD68A4A">
        <w:rPr>
          <w:rFonts w:ascii="Times New Roman" w:hAnsi="Times New Roman" w:cs="Times New Roman"/>
          <w:sz w:val="24"/>
          <w:szCs w:val="24"/>
        </w:rPr>
        <w:t xml:space="preserve">“ </w:t>
      </w:r>
      <w:r w:rsidR="00C671D8" w:rsidRPr="1BD68A4A">
        <w:rPr>
          <w:rFonts w:ascii="Times New Roman" w:hAnsi="Times New Roman" w:cs="Times New Roman"/>
          <w:sz w:val="24"/>
          <w:szCs w:val="24"/>
        </w:rPr>
        <w:t xml:space="preserve">tekstiosaga </w:t>
      </w:r>
      <w:r w:rsidR="00947AA2" w:rsidRPr="1BD68A4A">
        <w:rPr>
          <w:rFonts w:ascii="Times New Roman" w:hAnsi="Times New Roman" w:cs="Times New Roman"/>
          <w:sz w:val="24"/>
          <w:szCs w:val="24"/>
        </w:rPr>
        <w:t>„</w:t>
      </w:r>
      <w:r w:rsidR="382D0FA7" w:rsidRPr="1BD68A4A">
        <w:rPr>
          <w:rFonts w:ascii="Times New Roman" w:hAnsi="Times New Roman" w:cs="Times New Roman"/>
          <w:sz w:val="24"/>
          <w:szCs w:val="24"/>
        </w:rPr>
        <w:t xml:space="preserve">selge organisatsioonilise </w:t>
      </w:r>
      <w:r w:rsidR="00032820" w:rsidRPr="1BD68A4A">
        <w:rPr>
          <w:rFonts w:ascii="Times New Roman" w:hAnsi="Times New Roman" w:cs="Times New Roman"/>
          <w:sz w:val="24"/>
          <w:szCs w:val="24"/>
        </w:rPr>
        <w:t>ülesehituse</w:t>
      </w:r>
      <w:r w:rsidR="382D0FA7" w:rsidRPr="1BD68A4A">
        <w:rPr>
          <w:rFonts w:ascii="Times New Roman" w:hAnsi="Times New Roman" w:cs="Times New Roman"/>
          <w:sz w:val="24"/>
          <w:szCs w:val="24"/>
        </w:rPr>
        <w:t>, läbipaistvad ja järjepidevad vastutusalad</w:t>
      </w:r>
      <w:r w:rsidR="75654675" w:rsidRPr="1BD68A4A">
        <w:rPr>
          <w:rFonts w:ascii="Times New Roman" w:hAnsi="Times New Roman" w:cs="Times New Roman"/>
          <w:sz w:val="24"/>
          <w:szCs w:val="24"/>
        </w:rPr>
        <w:t xml:space="preserve"> ning alluvussuhted</w:t>
      </w:r>
      <w:r w:rsidR="00D6563C" w:rsidRPr="1BD68A4A">
        <w:rPr>
          <w:rFonts w:ascii="Times New Roman" w:hAnsi="Times New Roman" w:cs="Times New Roman"/>
          <w:sz w:val="24"/>
          <w:szCs w:val="24"/>
        </w:rPr>
        <w:t>, samuti</w:t>
      </w:r>
      <w:r w:rsidR="382D0FA7" w:rsidRPr="1BD68A4A">
        <w:rPr>
          <w:rFonts w:ascii="Times New Roman" w:hAnsi="Times New Roman" w:cs="Times New Roman"/>
          <w:sz w:val="24"/>
          <w:szCs w:val="24"/>
        </w:rPr>
        <w:t xml:space="preserve">“; </w:t>
      </w:r>
    </w:p>
    <w:p w14:paraId="558A099B" w14:textId="1F51CBE6" w:rsidR="004357E4" w:rsidRPr="00FA634D" w:rsidRDefault="004357E4" w:rsidP="00464A6C">
      <w:pPr>
        <w:spacing w:after="0" w:line="240" w:lineRule="auto"/>
        <w:jc w:val="both"/>
        <w:rPr>
          <w:rFonts w:ascii="Times New Roman" w:hAnsi="Times New Roman" w:cs="Times New Roman"/>
          <w:b/>
          <w:bCs/>
          <w:sz w:val="24"/>
          <w:szCs w:val="24"/>
        </w:rPr>
      </w:pPr>
    </w:p>
    <w:p w14:paraId="754F8D6B" w14:textId="09C1217C" w:rsidR="004357E4" w:rsidRPr="00FA634D" w:rsidRDefault="698A94C1" w:rsidP="14D1E9CD">
      <w:pPr>
        <w:spacing w:after="0" w:line="276"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89</w:t>
      </w:r>
      <w:r w:rsidR="382D0FA7" w:rsidRPr="1BD68A4A">
        <w:rPr>
          <w:rFonts w:ascii="Times New Roman" w:hAnsi="Times New Roman" w:cs="Times New Roman"/>
          <w:b/>
          <w:bCs/>
          <w:sz w:val="24"/>
          <w:szCs w:val="24"/>
        </w:rPr>
        <w:t xml:space="preserve">) </w:t>
      </w:r>
      <w:r w:rsidR="382D0FA7" w:rsidRPr="1BD68A4A">
        <w:rPr>
          <w:rFonts w:ascii="Times New Roman" w:hAnsi="Times New Roman" w:cs="Times New Roman"/>
          <w:sz w:val="24"/>
          <w:szCs w:val="24"/>
        </w:rPr>
        <w:t>paragrahvi 63 lõiget 2 täiendatakse punktidega 4</w:t>
      </w:r>
      <w:r w:rsidR="382D0FA7" w:rsidRPr="1BD68A4A">
        <w:rPr>
          <w:rFonts w:ascii="Times New Roman" w:hAnsi="Times New Roman" w:cs="Times New Roman"/>
          <w:sz w:val="24"/>
          <w:szCs w:val="24"/>
          <w:vertAlign w:val="superscript"/>
        </w:rPr>
        <w:t xml:space="preserve">2 </w:t>
      </w:r>
      <w:r w:rsidR="382D0FA7" w:rsidRPr="1BD68A4A">
        <w:rPr>
          <w:rFonts w:ascii="Times New Roman" w:hAnsi="Times New Roman" w:cs="Times New Roman"/>
          <w:sz w:val="24"/>
          <w:szCs w:val="24"/>
        </w:rPr>
        <w:t>ja 4</w:t>
      </w:r>
      <w:r w:rsidR="382D0FA7" w:rsidRPr="1BD68A4A">
        <w:rPr>
          <w:rFonts w:ascii="Times New Roman" w:hAnsi="Times New Roman" w:cs="Times New Roman"/>
          <w:sz w:val="24"/>
          <w:szCs w:val="24"/>
          <w:vertAlign w:val="superscript"/>
        </w:rPr>
        <w:t>3</w:t>
      </w:r>
      <w:r w:rsidR="382D0FA7" w:rsidRPr="1BD68A4A">
        <w:rPr>
          <w:rFonts w:ascii="Times New Roman" w:hAnsi="Times New Roman" w:cs="Times New Roman"/>
          <w:sz w:val="24"/>
          <w:szCs w:val="24"/>
        </w:rPr>
        <w:t xml:space="preserve"> järgmises sõnastuses: </w:t>
      </w:r>
    </w:p>
    <w:p w14:paraId="3766CDB9" w14:textId="6264C184" w:rsidR="004357E4" w:rsidRPr="00FA634D" w:rsidRDefault="009455B8" w:rsidP="14D1E9CD">
      <w:pPr>
        <w:spacing w:after="0" w:line="276" w:lineRule="auto"/>
        <w:jc w:val="both"/>
        <w:rPr>
          <w:rFonts w:ascii="Times New Roman" w:hAnsi="Times New Roman" w:cs="Times New Roman"/>
          <w:b/>
          <w:bCs/>
          <w:sz w:val="24"/>
          <w:szCs w:val="24"/>
        </w:rPr>
      </w:pPr>
      <w:bookmarkStart w:id="371" w:name="_Hlk195714742"/>
      <w:r w:rsidRPr="1BD68A4A">
        <w:rPr>
          <w:rFonts w:ascii="Times New Roman" w:hAnsi="Times New Roman" w:cs="Times New Roman"/>
          <w:sz w:val="24"/>
          <w:szCs w:val="24"/>
        </w:rPr>
        <w:lastRenderedPageBreak/>
        <w:t>„</w:t>
      </w:r>
      <w:r w:rsidR="382D0FA7" w:rsidRPr="1BD68A4A">
        <w:rPr>
          <w:rFonts w:ascii="Times New Roman" w:hAnsi="Times New Roman" w:cs="Times New Roman"/>
          <w:sz w:val="24"/>
          <w:szCs w:val="24"/>
        </w:rPr>
        <w:t>4</w:t>
      </w:r>
      <w:r w:rsidR="382D0FA7" w:rsidRPr="1BD68A4A">
        <w:rPr>
          <w:rFonts w:ascii="Times New Roman" w:hAnsi="Times New Roman" w:cs="Times New Roman"/>
          <w:sz w:val="24"/>
          <w:szCs w:val="24"/>
          <w:vertAlign w:val="superscript"/>
        </w:rPr>
        <w:t>2</w:t>
      </w:r>
      <w:r w:rsidR="382D0FA7" w:rsidRPr="1BD68A4A">
        <w:rPr>
          <w:rFonts w:ascii="Times New Roman" w:hAnsi="Times New Roman" w:cs="Times New Roman"/>
          <w:sz w:val="24"/>
          <w:szCs w:val="24"/>
        </w:rPr>
        <w:t xml:space="preserve">) riskide, sealhulgas keskkonna-, sotsiaalsete ja juhtimisriskide tuvastamise, juhtimise, jälgimise ja raporteerimise </w:t>
      </w:r>
      <w:commentRangeStart w:id="372"/>
      <w:r w:rsidR="124ACE5B" w:rsidRPr="1BD68A4A">
        <w:rPr>
          <w:rFonts w:ascii="Times New Roman" w:hAnsi="Times New Roman" w:cs="Times New Roman"/>
          <w:sz w:val="24"/>
          <w:szCs w:val="24"/>
        </w:rPr>
        <w:t>korra</w:t>
      </w:r>
      <w:r w:rsidR="00D835A5" w:rsidRPr="1BD68A4A">
        <w:rPr>
          <w:rFonts w:ascii="Times New Roman" w:hAnsi="Times New Roman" w:cs="Times New Roman"/>
          <w:sz w:val="24"/>
          <w:szCs w:val="24"/>
        </w:rPr>
        <w:t xml:space="preserve"> </w:t>
      </w:r>
      <w:ins w:id="373" w:author="Merike Koppel - JUSTDIGI" w:date="2025-12-30T08:54:00Z" w16du:dateUtc="2025-12-30T06:54:00Z">
        <w:r w:rsidR="00D6746F">
          <w:rPr>
            <w:rFonts w:ascii="Times New Roman" w:hAnsi="Times New Roman" w:cs="Times New Roman"/>
            <w:sz w:val="24"/>
            <w:szCs w:val="24"/>
          </w:rPr>
          <w:t xml:space="preserve">rakendamiseks </w:t>
        </w:r>
      </w:ins>
      <w:commentRangeEnd w:id="372"/>
      <w:ins w:id="374" w:author="Merike Koppel - JUSTDIGI" w:date="2025-12-30T08:58:00Z" w16du:dateUtc="2025-12-30T06:58:00Z">
        <w:r w:rsidR="00FC4711">
          <w:rPr>
            <w:rStyle w:val="Kommentaariviide"/>
          </w:rPr>
          <w:commentReference w:id="372"/>
        </w:r>
      </w:ins>
      <w:r w:rsidR="00D835A5" w:rsidRPr="1BD68A4A">
        <w:rPr>
          <w:rFonts w:ascii="Times New Roman" w:hAnsi="Times New Roman" w:cs="Times New Roman"/>
          <w:sz w:val="24"/>
          <w:szCs w:val="24"/>
        </w:rPr>
        <w:t xml:space="preserve">lühikeses, </w:t>
      </w:r>
      <w:proofErr w:type="spellStart"/>
      <w:r w:rsidR="00D835A5" w:rsidRPr="1BD68A4A">
        <w:rPr>
          <w:rFonts w:ascii="Times New Roman" w:hAnsi="Times New Roman" w:cs="Times New Roman"/>
          <w:sz w:val="24"/>
          <w:szCs w:val="24"/>
        </w:rPr>
        <w:t>kesk</w:t>
      </w:r>
      <w:del w:id="375" w:author="Merike Koppel - JUSTDIGI" w:date="2025-12-30T08:57:00Z" w16du:dateUtc="2025-12-30T06:57:00Z">
        <w:r w:rsidR="00D835A5" w:rsidRPr="1BD68A4A" w:rsidDel="0057391A">
          <w:rPr>
            <w:rFonts w:ascii="Times New Roman" w:hAnsi="Times New Roman" w:cs="Times New Roman"/>
            <w:sz w:val="24"/>
            <w:szCs w:val="24"/>
          </w:rPr>
          <w:delText>mise</w:delText>
        </w:r>
      </w:del>
      <w:ins w:id="376" w:author="Merike Koppel - JUSTDIGI" w:date="2025-12-30T08:57:00Z" w16du:dateUtc="2025-12-30T06:57:00Z">
        <w:r w:rsidR="0057391A">
          <w:rPr>
            <w:rFonts w:ascii="Times New Roman" w:hAnsi="Times New Roman" w:cs="Times New Roman"/>
            <w:sz w:val="24"/>
            <w:szCs w:val="24"/>
          </w:rPr>
          <w:t>pika</w:t>
        </w:r>
      </w:ins>
      <w:r w:rsidR="00D835A5" w:rsidRPr="1BD68A4A">
        <w:rPr>
          <w:rFonts w:ascii="Times New Roman" w:hAnsi="Times New Roman" w:cs="Times New Roman"/>
          <w:sz w:val="24"/>
          <w:szCs w:val="24"/>
        </w:rPr>
        <w:t>s</w:t>
      </w:r>
      <w:proofErr w:type="spellEnd"/>
      <w:r w:rsidR="00D835A5" w:rsidRPr="1BD68A4A">
        <w:rPr>
          <w:rFonts w:ascii="Times New Roman" w:hAnsi="Times New Roman" w:cs="Times New Roman"/>
          <w:sz w:val="24"/>
          <w:szCs w:val="24"/>
        </w:rPr>
        <w:t xml:space="preserve"> ja pikas perspektiivis</w:t>
      </w:r>
      <w:r w:rsidR="382D0FA7" w:rsidRPr="1BD68A4A">
        <w:rPr>
          <w:rFonts w:ascii="Times New Roman" w:hAnsi="Times New Roman" w:cs="Times New Roman"/>
          <w:sz w:val="24"/>
          <w:szCs w:val="24"/>
        </w:rPr>
        <w:t xml:space="preserve">, </w:t>
      </w:r>
      <w:r w:rsidR="124ACE5B" w:rsidRPr="1BD68A4A">
        <w:rPr>
          <w:rFonts w:ascii="Times New Roman" w:eastAsia="Times New Roman" w:hAnsi="Times New Roman" w:cs="Times New Roman"/>
          <w:sz w:val="24"/>
          <w:szCs w:val="24"/>
        </w:rPr>
        <w:t xml:space="preserve">mis käsitleb neid riske ning </w:t>
      </w:r>
      <w:r w:rsidR="382D0FA7" w:rsidRPr="1BD68A4A">
        <w:rPr>
          <w:rFonts w:ascii="Times New Roman" w:hAnsi="Times New Roman" w:cs="Times New Roman"/>
          <w:sz w:val="24"/>
          <w:szCs w:val="24"/>
        </w:rPr>
        <w:t xml:space="preserve">millele krediidiasutus </w:t>
      </w:r>
      <w:commentRangeStart w:id="377"/>
      <w:r w:rsidR="382D0FA7" w:rsidRPr="1BD68A4A">
        <w:rPr>
          <w:rFonts w:ascii="Times New Roman" w:hAnsi="Times New Roman" w:cs="Times New Roman"/>
          <w:sz w:val="24"/>
          <w:szCs w:val="24"/>
        </w:rPr>
        <w:t>on avatud või võib olla avatud</w:t>
      </w:r>
      <w:commentRangeEnd w:id="377"/>
      <w:r w:rsidR="000C2178">
        <w:rPr>
          <w:rStyle w:val="Kommentaariviide"/>
        </w:rPr>
        <w:commentReference w:id="377"/>
      </w:r>
      <w:r w:rsidR="382D0FA7" w:rsidRPr="1BD68A4A">
        <w:rPr>
          <w:rFonts w:ascii="Times New Roman" w:hAnsi="Times New Roman" w:cs="Times New Roman"/>
          <w:sz w:val="24"/>
          <w:szCs w:val="24"/>
        </w:rPr>
        <w:t>;</w:t>
      </w:r>
    </w:p>
    <w:p w14:paraId="433DA9B4" w14:textId="033106EE" w:rsidR="004357E4" w:rsidRPr="00FA634D" w:rsidRDefault="382D0FA7"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tegevuspõhimõtted õigusaktidest tulenevate kohustuste täitmata </w:t>
      </w:r>
      <w:r w:rsidR="58789BD5" w:rsidRPr="1BD68A4A">
        <w:rPr>
          <w:rFonts w:ascii="Times New Roman" w:hAnsi="Times New Roman" w:cs="Times New Roman"/>
          <w:sz w:val="24"/>
          <w:szCs w:val="24"/>
        </w:rPr>
        <w:t xml:space="preserve">jätmise </w:t>
      </w:r>
      <w:r w:rsidRPr="1BD68A4A">
        <w:rPr>
          <w:rFonts w:ascii="Times New Roman" w:hAnsi="Times New Roman" w:cs="Times New Roman"/>
          <w:sz w:val="24"/>
          <w:szCs w:val="24"/>
        </w:rPr>
        <w:t xml:space="preserve">õigusriskide </w:t>
      </w:r>
      <w:r w:rsidR="58789BD5"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nendega </w:t>
      </w:r>
      <w:r w:rsidR="00372B0D" w:rsidRPr="1BD68A4A">
        <w:rPr>
          <w:rFonts w:ascii="Times New Roman" w:hAnsi="Times New Roman" w:cs="Times New Roman"/>
          <w:sz w:val="24"/>
          <w:szCs w:val="24"/>
        </w:rPr>
        <w:t xml:space="preserve">seotud </w:t>
      </w:r>
      <w:r w:rsidRPr="1BD68A4A">
        <w:rPr>
          <w:rFonts w:ascii="Times New Roman" w:hAnsi="Times New Roman" w:cs="Times New Roman"/>
          <w:sz w:val="24"/>
          <w:szCs w:val="24"/>
        </w:rPr>
        <w:t>muude riskide tuvastamiseks</w:t>
      </w:r>
      <w:r w:rsidR="004C0739"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maandamiseks või vältimiseks;“; </w:t>
      </w:r>
    </w:p>
    <w:bookmarkEnd w:id="371"/>
    <w:p w14:paraId="55A8893B" w14:textId="77777777" w:rsidR="004357E4" w:rsidRPr="00FA634D" w:rsidRDefault="004357E4" w:rsidP="00464A6C">
      <w:pPr>
        <w:spacing w:after="0" w:line="240" w:lineRule="auto"/>
        <w:jc w:val="both"/>
        <w:rPr>
          <w:rFonts w:ascii="Times New Roman" w:hAnsi="Times New Roman" w:cs="Times New Roman"/>
          <w:sz w:val="24"/>
          <w:szCs w:val="24"/>
        </w:rPr>
      </w:pPr>
    </w:p>
    <w:p w14:paraId="1001E9BE" w14:textId="6CFFD83E" w:rsidR="004357E4" w:rsidRPr="00FA634D" w:rsidRDefault="2588DE61"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9</w:t>
      </w:r>
      <w:r w:rsidR="2C8D0AC4" w:rsidRPr="1BD68A4A">
        <w:rPr>
          <w:rFonts w:ascii="Times New Roman" w:hAnsi="Times New Roman" w:cs="Times New Roman"/>
          <w:b/>
          <w:bCs/>
          <w:sz w:val="24"/>
          <w:szCs w:val="24"/>
        </w:rPr>
        <w:t>0</w:t>
      </w:r>
      <w:r w:rsidR="77E8B47B" w:rsidRPr="1BD68A4A">
        <w:rPr>
          <w:rFonts w:ascii="Times New Roman" w:hAnsi="Times New Roman" w:cs="Times New Roman"/>
          <w:b/>
          <w:bCs/>
          <w:sz w:val="24"/>
          <w:szCs w:val="24"/>
        </w:rPr>
        <w:t xml:space="preserve">) </w:t>
      </w:r>
      <w:r w:rsidR="77E8B47B" w:rsidRPr="1BD68A4A">
        <w:rPr>
          <w:rFonts w:ascii="Times New Roman" w:hAnsi="Times New Roman" w:cs="Times New Roman"/>
          <w:sz w:val="24"/>
          <w:szCs w:val="24"/>
        </w:rPr>
        <w:t xml:space="preserve">paragrahvi 63 lõike 2 punkti 5 täiendatakse pärast sõna </w:t>
      </w:r>
      <w:r w:rsidR="0F62F466" w:rsidRPr="1BD68A4A">
        <w:rPr>
          <w:rFonts w:ascii="Times New Roman" w:hAnsi="Times New Roman" w:cs="Times New Roman"/>
          <w:sz w:val="24"/>
          <w:szCs w:val="24"/>
        </w:rPr>
        <w:t>„</w:t>
      </w:r>
      <w:r w:rsidR="77E8B47B" w:rsidRPr="1BD68A4A">
        <w:rPr>
          <w:rFonts w:ascii="Times New Roman" w:hAnsi="Times New Roman" w:cs="Times New Roman"/>
          <w:sz w:val="24"/>
          <w:szCs w:val="24"/>
        </w:rPr>
        <w:t xml:space="preserve">korra“ </w:t>
      </w:r>
      <w:r w:rsidR="003E1440" w:rsidRPr="1BD68A4A">
        <w:rPr>
          <w:rFonts w:ascii="Times New Roman" w:hAnsi="Times New Roman" w:cs="Times New Roman"/>
          <w:sz w:val="24"/>
          <w:szCs w:val="24"/>
        </w:rPr>
        <w:t>tekstiosaga</w:t>
      </w:r>
      <w:r w:rsidR="79F22F32" w:rsidRPr="1BD68A4A">
        <w:rPr>
          <w:rFonts w:ascii="Times New Roman" w:hAnsi="Times New Roman" w:cs="Times New Roman"/>
          <w:sz w:val="24"/>
          <w:szCs w:val="24"/>
        </w:rPr>
        <w:t xml:space="preserve"> </w:t>
      </w:r>
      <w:r w:rsidR="0F62F466" w:rsidRPr="1BD68A4A">
        <w:rPr>
          <w:rFonts w:ascii="Times New Roman" w:hAnsi="Times New Roman" w:cs="Times New Roman"/>
          <w:sz w:val="24"/>
          <w:szCs w:val="24"/>
        </w:rPr>
        <w:t>„</w:t>
      </w:r>
      <w:r w:rsidR="77E8B47B" w:rsidRPr="1BD68A4A">
        <w:rPr>
          <w:rFonts w:ascii="Times New Roman" w:hAnsi="Times New Roman" w:cs="Times New Roman"/>
          <w:sz w:val="24"/>
          <w:szCs w:val="24"/>
        </w:rPr>
        <w:t>,</w:t>
      </w:r>
      <w:r w:rsidR="735BF25B" w:rsidRPr="1BD68A4A">
        <w:rPr>
          <w:rFonts w:ascii="Times New Roman" w:hAnsi="Times New Roman" w:cs="Times New Roman"/>
          <w:sz w:val="24"/>
          <w:szCs w:val="24"/>
        </w:rPr>
        <w:t xml:space="preserve"> </w:t>
      </w:r>
      <w:r w:rsidR="77E8B47B" w:rsidRPr="1BD68A4A">
        <w:rPr>
          <w:rFonts w:ascii="Times New Roman" w:hAnsi="Times New Roman" w:cs="Times New Roman"/>
          <w:sz w:val="24"/>
          <w:szCs w:val="24"/>
        </w:rPr>
        <w:t>mis peab sisaldama muu</w:t>
      </w:r>
      <w:r w:rsidR="2D9C7A9E" w:rsidRPr="1BD68A4A">
        <w:rPr>
          <w:rFonts w:ascii="Times New Roman" w:hAnsi="Times New Roman" w:cs="Times New Roman"/>
          <w:sz w:val="24"/>
          <w:szCs w:val="24"/>
        </w:rPr>
        <w:t xml:space="preserve"> </w:t>
      </w:r>
      <w:r w:rsidR="77E8B47B" w:rsidRPr="1BD68A4A">
        <w:rPr>
          <w:rFonts w:ascii="Times New Roman" w:hAnsi="Times New Roman" w:cs="Times New Roman"/>
          <w:sz w:val="24"/>
          <w:szCs w:val="24"/>
        </w:rPr>
        <w:t xml:space="preserve">hulgas krediidiasutuse usaldusväärset </w:t>
      </w:r>
      <w:r w:rsidR="000A60CA" w:rsidRPr="1BD68A4A">
        <w:rPr>
          <w:rFonts w:ascii="Times New Roman" w:hAnsi="Times New Roman" w:cs="Times New Roman"/>
          <w:sz w:val="24"/>
          <w:szCs w:val="24"/>
        </w:rPr>
        <w:t xml:space="preserve">juhtimiskorda </w:t>
      </w:r>
      <w:r w:rsidR="77E8B47B" w:rsidRPr="1BD68A4A">
        <w:rPr>
          <w:rFonts w:ascii="Times New Roman" w:hAnsi="Times New Roman" w:cs="Times New Roman"/>
          <w:sz w:val="24"/>
          <w:szCs w:val="24"/>
        </w:rPr>
        <w:t>ja raamatupidamis</w:t>
      </w:r>
      <w:r w:rsidR="0CE3B7CA" w:rsidRPr="1BD68A4A">
        <w:rPr>
          <w:rFonts w:ascii="Times New Roman" w:hAnsi="Times New Roman" w:cs="Times New Roman"/>
          <w:sz w:val="24"/>
          <w:szCs w:val="24"/>
        </w:rPr>
        <w:t xml:space="preserve">e </w:t>
      </w:r>
      <w:proofErr w:type="spellStart"/>
      <w:r w:rsidR="0CE3B7CA" w:rsidRPr="1BD68A4A">
        <w:rPr>
          <w:rFonts w:ascii="Times New Roman" w:hAnsi="Times New Roman" w:cs="Times New Roman"/>
          <w:sz w:val="24"/>
          <w:szCs w:val="24"/>
        </w:rPr>
        <w:t>sise</w:t>
      </w:r>
      <w:proofErr w:type="spellEnd"/>
      <w:r w:rsidR="0CE3B7CA" w:rsidRPr="1BD68A4A">
        <w:rPr>
          <w:rFonts w:ascii="Times New Roman" w:hAnsi="Times New Roman" w:cs="Times New Roman"/>
          <w:sz w:val="24"/>
          <w:szCs w:val="24"/>
        </w:rPr>
        <w:t>-eeskirja</w:t>
      </w:r>
      <w:r w:rsidR="77E8B47B" w:rsidRPr="1BD68A4A">
        <w:rPr>
          <w:rFonts w:ascii="Times New Roman" w:hAnsi="Times New Roman" w:cs="Times New Roman"/>
          <w:sz w:val="24"/>
          <w:szCs w:val="24"/>
        </w:rPr>
        <w:t>“;</w:t>
      </w:r>
      <w:r w:rsidR="77E8B47B" w:rsidRPr="1BD68A4A">
        <w:rPr>
          <w:rFonts w:ascii="Times New Roman" w:hAnsi="Times New Roman" w:cs="Times New Roman"/>
          <w:b/>
          <w:bCs/>
          <w:sz w:val="24"/>
          <w:szCs w:val="24"/>
        </w:rPr>
        <w:t xml:space="preserve"> </w:t>
      </w:r>
    </w:p>
    <w:p w14:paraId="4C3F8BC4" w14:textId="70AFC652" w:rsidR="004357E4" w:rsidRPr="00FA634D" w:rsidRDefault="004357E4" w:rsidP="00464A6C">
      <w:pPr>
        <w:spacing w:after="0" w:line="240" w:lineRule="auto"/>
        <w:jc w:val="both"/>
        <w:rPr>
          <w:rFonts w:ascii="Times New Roman" w:hAnsi="Times New Roman" w:cs="Times New Roman"/>
          <w:b/>
          <w:bCs/>
          <w:sz w:val="24"/>
          <w:szCs w:val="24"/>
        </w:rPr>
      </w:pPr>
    </w:p>
    <w:p w14:paraId="6E014358" w14:textId="742E9F3C" w:rsidR="004357E4" w:rsidRPr="00FA634D" w:rsidRDefault="00D73CE1"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9</w:t>
      </w:r>
      <w:r w:rsidR="4074645C" w:rsidRPr="1BD68A4A">
        <w:rPr>
          <w:rFonts w:ascii="Times New Roman" w:hAnsi="Times New Roman" w:cs="Times New Roman"/>
          <w:b/>
          <w:bCs/>
          <w:sz w:val="24"/>
          <w:szCs w:val="24"/>
        </w:rPr>
        <w:t>1</w:t>
      </w:r>
      <w:r w:rsidR="382D0FA7" w:rsidRPr="1BD68A4A">
        <w:rPr>
          <w:rFonts w:ascii="Times New Roman" w:hAnsi="Times New Roman" w:cs="Times New Roman"/>
          <w:b/>
          <w:bCs/>
          <w:sz w:val="24"/>
          <w:szCs w:val="24"/>
        </w:rPr>
        <w:t xml:space="preserve">) </w:t>
      </w:r>
      <w:r w:rsidR="382D0FA7" w:rsidRPr="1BD68A4A">
        <w:rPr>
          <w:rFonts w:ascii="Times New Roman" w:hAnsi="Times New Roman" w:cs="Times New Roman"/>
          <w:sz w:val="24"/>
          <w:szCs w:val="24"/>
        </w:rPr>
        <w:t>paragrahvi 63 lõike 2 punkt 5</w:t>
      </w:r>
      <w:r w:rsidR="382D0FA7" w:rsidRPr="1BD68A4A">
        <w:rPr>
          <w:rFonts w:ascii="Times New Roman" w:hAnsi="Times New Roman" w:cs="Times New Roman"/>
          <w:sz w:val="24"/>
          <w:szCs w:val="24"/>
          <w:vertAlign w:val="superscript"/>
        </w:rPr>
        <w:t>1</w:t>
      </w:r>
      <w:r w:rsidR="382D0FA7" w:rsidRPr="1BD68A4A">
        <w:rPr>
          <w:rFonts w:ascii="Times New Roman" w:hAnsi="Times New Roman" w:cs="Times New Roman"/>
          <w:sz w:val="24"/>
          <w:szCs w:val="24"/>
        </w:rPr>
        <w:t xml:space="preserve"> </w:t>
      </w:r>
      <w:r w:rsidR="124ACE5B" w:rsidRPr="1BD68A4A">
        <w:rPr>
          <w:rFonts w:ascii="Times New Roman" w:hAnsi="Times New Roman" w:cs="Times New Roman"/>
          <w:sz w:val="24"/>
          <w:szCs w:val="24"/>
        </w:rPr>
        <w:t>muudetakse ja sõnastatakse järgmiselt:</w:t>
      </w:r>
      <w:r w:rsidR="382D0FA7" w:rsidRPr="1BD68A4A">
        <w:rPr>
          <w:rFonts w:ascii="Times New Roman" w:hAnsi="Times New Roman" w:cs="Times New Roman"/>
          <w:b/>
          <w:bCs/>
          <w:sz w:val="24"/>
          <w:szCs w:val="24"/>
        </w:rPr>
        <w:t xml:space="preserve"> </w:t>
      </w:r>
    </w:p>
    <w:p w14:paraId="3944F5F6" w14:textId="7194E0A2" w:rsidR="004357E4" w:rsidRPr="00FA634D" w:rsidRDefault="124ACE5B" w:rsidP="00464A6C">
      <w:pPr>
        <w:spacing w:after="0" w:line="240" w:lineRule="auto"/>
        <w:jc w:val="both"/>
        <w:rPr>
          <w:rFonts w:ascii="Times New Roman" w:hAnsi="Times New Roman" w:cs="Times New Roman"/>
          <w:b/>
          <w:bCs/>
          <w:sz w:val="24"/>
          <w:szCs w:val="24"/>
        </w:rPr>
      </w:pPr>
      <w:r w:rsidRPr="1BD68A4A">
        <w:rPr>
          <w:rFonts w:ascii="Times New Roman" w:eastAsia="Times New Roman" w:hAnsi="Times New Roman" w:cs="Times New Roman"/>
          <w:sz w:val="24"/>
          <w:szCs w:val="24"/>
        </w:rPr>
        <w:t>„5</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w:t>
      </w:r>
      <w:bookmarkStart w:id="378" w:name="_Hlk195716442"/>
      <w:r w:rsidRPr="1BD68A4A">
        <w:rPr>
          <w:rFonts w:ascii="Times New Roman" w:eastAsia="Times New Roman" w:hAnsi="Times New Roman" w:cs="Times New Roman"/>
          <w:sz w:val="24"/>
          <w:szCs w:val="24"/>
        </w:rPr>
        <w:t>krediidiasutuse juhtide ja töötajate tasustamise põhimõtted</w:t>
      </w:r>
      <w:bookmarkEnd w:id="378"/>
      <w:r w:rsidRPr="1BD68A4A">
        <w:rPr>
          <w:rFonts w:ascii="Times New Roman" w:eastAsia="Times New Roman" w:hAnsi="Times New Roman" w:cs="Times New Roman"/>
          <w:sz w:val="24"/>
          <w:szCs w:val="24"/>
        </w:rPr>
        <w:t xml:space="preserve">, </w:t>
      </w:r>
      <w:bookmarkStart w:id="379" w:name="_Hlk195715923"/>
      <w:r w:rsidRPr="1BD68A4A">
        <w:rPr>
          <w:rFonts w:ascii="Times New Roman" w:eastAsia="Times New Roman" w:hAnsi="Times New Roman" w:cs="Times New Roman"/>
          <w:sz w:val="24"/>
          <w:szCs w:val="24"/>
        </w:rPr>
        <w:t>mis on kooskõlas usaldusväärse ja tõhusa riskijuhtimisega</w:t>
      </w:r>
      <w:bookmarkEnd w:id="379"/>
      <w:r w:rsidRPr="1BD68A4A">
        <w:rPr>
          <w:rFonts w:ascii="Times New Roman" w:eastAsia="Times New Roman" w:hAnsi="Times New Roman" w:cs="Times New Roman"/>
          <w:sz w:val="24"/>
          <w:szCs w:val="24"/>
        </w:rPr>
        <w:t xml:space="preserve"> ning sisaldavad </w:t>
      </w:r>
      <w:del w:id="380" w:author="Merike Koppel - JUSTDIGI" w:date="2025-12-30T08:59:00Z" w16du:dateUtc="2025-12-30T06:59:00Z">
        <w:r w:rsidRPr="1BD68A4A" w:rsidDel="00FC4711">
          <w:rPr>
            <w:rFonts w:ascii="Times New Roman" w:eastAsia="Times New Roman" w:hAnsi="Times New Roman" w:cs="Times New Roman"/>
            <w:sz w:val="24"/>
            <w:szCs w:val="24"/>
          </w:rPr>
          <w:delText xml:space="preserve">sealhulgas </w:delText>
        </w:r>
      </w:del>
      <w:r w:rsidRPr="1BD68A4A">
        <w:rPr>
          <w:rFonts w:ascii="Times New Roman" w:eastAsia="Times New Roman" w:hAnsi="Times New Roman" w:cs="Times New Roman"/>
          <w:sz w:val="24"/>
          <w:szCs w:val="24"/>
        </w:rPr>
        <w:t>tulemustasude maksmise aluseid,</w:t>
      </w:r>
      <w:r w:rsidR="00381D34" w:rsidRPr="1BD68A4A">
        <w:rPr>
          <w:rFonts w:ascii="Times New Roman" w:eastAsia="Times New Roman" w:hAnsi="Times New Roman" w:cs="Times New Roman"/>
          <w:sz w:val="24"/>
          <w:szCs w:val="24"/>
        </w:rPr>
        <w:t xml:space="preserve"> </w:t>
      </w:r>
      <w:del w:id="381" w:author="Merike Koppel - JUSTDIGI" w:date="2025-12-30T08:59:00Z" w16du:dateUtc="2025-12-30T06:59:00Z">
        <w:r w:rsidR="00381D34" w:rsidRPr="1BD68A4A" w:rsidDel="00FC4711">
          <w:rPr>
            <w:rFonts w:ascii="Times New Roman" w:eastAsia="Times New Roman" w:hAnsi="Times New Roman" w:cs="Times New Roman"/>
            <w:sz w:val="24"/>
            <w:szCs w:val="24"/>
          </w:rPr>
          <w:delText>samuti</w:delText>
        </w:r>
        <w:r w:rsidRPr="1BD68A4A" w:rsidDel="00FC4711">
          <w:rPr>
            <w:rFonts w:ascii="Times New Roman" w:eastAsia="Times New Roman" w:hAnsi="Times New Roman" w:cs="Times New Roman"/>
            <w:sz w:val="24"/>
            <w:szCs w:val="24"/>
          </w:rPr>
          <w:delText xml:space="preserve"> </w:delText>
        </w:r>
      </w:del>
      <w:r w:rsidRPr="1BD68A4A">
        <w:rPr>
          <w:rFonts w:ascii="Times New Roman" w:eastAsia="Times New Roman" w:hAnsi="Times New Roman" w:cs="Times New Roman"/>
          <w:sz w:val="24"/>
          <w:szCs w:val="24"/>
        </w:rPr>
        <w:t>meetme</w:t>
      </w:r>
      <w:r w:rsidR="0083505C" w:rsidRPr="1BD68A4A">
        <w:rPr>
          <w:rFonts w:ascii="Times New Roman" w:eastAsia="Times New Roman" w:hAnsi="Times New Roman" w:cs="Times New Roman"/>
          <w:sz w:val="24"/>
          <w:szCs w:val="24"/>
        </w:rPr>
        <w:t>i</w:t>
      </w:r>
      <w:r w:rsidRPr="1BD68A4A">
        <w:rPr>
          <w:rFonts w:ascii="Times New Roman" w:eastAsia="Times New Roman" w:hAnsi="Times New Roman" w:cs="Times New Roman"/>
          <w:sz w:val="24"/>
          <w:szCs w:val="24"/>
        </w:rPr>
        <w:t xml:space="preserve">d tasustamisega seotud huvide konfliktide maandamiseks ja vältimiseks ning </w:t>
      </w:r>
      <w:r w:rsidR="007106B6" w:rsidRPr="1BD68A4A">
        <w:rPr>
          <w:rFonts w:ascii="Times New Roman" w:eastAsia="Times New Roman" w:hAnsi="Times New Roman" w:cs="Times New Roman"/>
          <w:sz w:val="24"/>
          <w:szCs w:val="24"/>
        </w:rPr>
        <w:t xml:space="preserve">protseduuri, mille abil kontrollitakse </w:t>
      </w:r>
      <w:r w:rsidRPr="1BD68A4A">
        <w:rPr>
          <w:rFonts w:ascii="Times New Roman" w:eastAsia="Times New Roman" w:hAnsi="Times New Roman" w:cs="Times New Roman"/>
          <w:sz w:val="24"/>
          <w:szCs w:val="24"/>
        </w:rPr>
        <w:t>nende põhimõtete järgimis</w:t>
      </w:r>
      <w:r w:rsidR="007106B6"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w:t>
      </w:r>
      <w:bookmarkStart w:id="382" w:name="_Hlk195715964"/>
      <w:r w:rsidRPr="1BD68A4A">
        <w:rPr>
          <w:rFonts w:ascii="Times New Roman" w:eastAsia="Times New Roman" w:hAnsi="Times New Roman" w:cs="Times New Roman"/>
          <w:sz w:val="24"/>
          <w:szCs w:val="24"/>
        </w:rPr>
        <w:t>arvestades muu</w:t>
      </w:r>
      <w:r w:rsidR="58789BD5"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hulgas krediidiasutuse </w:t>
      </w:r>
      <w:commentRangeStart w:id="383"/>
      <w:r w:rsidRPr="1BD68A4A">
        <w:rPr>
          <w:rFonts w:ascii="Times New Roman" w:eastAsia="Times New Roman" w:hAnsi="Times New Roman" w:cs="Times New Roman"/>
          <w:sz w:val="24"/>
          <w:szCs w:val="24"/>
        </w:rPr>
        <w:t>riskiisu</w:t>
      </w:r>
      <w:commentRangeEnd w:id="383"/>
      <w:r w:rsidR="007A161F">
        <w:rPr>
          <w:rStyle w:val="Kommentaariviide"/>
        </w:rPr>
        <w:commentReference w:id="383"/>
      </w:r>
      <w:r w:rsidRPr="1BD68A4A">
        <w:rPr>
          <w:rFonts w:ascii="Times New Roman" w:eastAsia="Times New Roman" w:hAnsi="Times New Roman" w:cs="Times New Roman"/>
          <w:sz w:val="24"/>
          <w:szCs w:val="24"/>
        </w:rPr>
        <w:t xml:space="preserve"> keskkonna-, sotsiaalsete ja juhtimisriskide</w:t>
      </w:r>
      <w:bookmarkEnd w:id="382"/>
      <w:r w:rsidR="00573FC3" w:rsidRPr="1BD68A4A">
        <w:rPr>
          <w:rFonts w:ascii="Times New Roman" w:eastAsia="Times New Roman" w:hAnsi="Times New Roman" w:cs="Times New Roman"/>
          <w:sz w:val="24"/>
          <w:szCs w:val="24"/>
        </w:rPr>
        <w:t xml:space="preserve"> asjus</w:t>
      </w:r>
      <w:r w:rsidRPr="1BD68A4A">
        <w:rPr>
          <w:rFonts w:ascii="Times New Roman" w:eastAsia="Times New Roman" w:hAnsi="Times New Roman" w:cs="Times New Roman"/>
          <w:sz w:val="24"/>
          <w:szCs w:val="24"/>
        </w:rPr>
        <w:t>;“;</w:t>
      </w:r>
    </w:p>
    <w:p w14:paraId="2683A37A" w14:textId="77777777" w:rsidR="00400D0A" w:rsidRPr="00FA634D" w:rsidRDefault="00400D0A" w:rsidP="00464A6C">
      <w:pPr>
        <w:spacing w:after="0" w:line="240" w:lineRule="auto"/>
        <w:jc w:val="both"/>
        <w:rPr>
          <w:rFonts w:ascii="Times New Roman" w:hAnsi="Times New Roman" w:cs="Times New Roman"/>
          <w:b/>
          <w:bCs/>
          <w:sz w:val="24"/>
          <w:szCs w:val="24"/>
        </w:rPr>
      </w:pPr>
    </w:p>
    <w:p w14:paraId="04686810" w14:textId="63B8C4C2" w:rsidR="004357E4" w:rsidRPr="00FA634D" w:rsidRDefault="00D73CE1" w:rsidP="00464A6C">
      <w:pPr>
        <w:spacing w:after="0" w:line="240" w:lineRule="auto"/>
        <w:jc w:val="both"/>
        <w:rPr>
          <w:rFonts w:ascii="Times New Roman" w:hAnsi="Times New Roman" w:cs="Times New Roman"/>
          <w:sz w:val="24"/>
          <w:szCs w:val="24"/>
        </w:rPr>
      </w:pPr>
      <w:bookmarkStart w:id="384" w:name="_Hlk195716085"/>
      <w:r w:rsidRPr="1BD68A4A">
        <w:rPr>
          <w:rFonts w:ascii="Times New Roman" w:hAnsi="Times New Roman" w:cs="Times New Roman"/>
          <w:b/>
          <w:bCs/>
          <w:sz w:val="24"/>
          <w:szCs w:val="24"/>
        </w:rPr>
        <w:t>9</w:t>
      </w:r>
      <w:r w:rsidR="2E1B854E" w:rsidRPr="1BD68A4A">
        <w:rPr>
          <w:rFonts w:ascii="Times New Roman" w:hAnsi="Times New Roman" w:cs="Times New Roman"/>
          <w:b/>
          <w:bCs/>
          <w:sz w:val="24"/>
          <w:szCs w:val="24"/>
        </w:rPr>
        <w:t>2</w:t>
      </w:r>
      <w:r w:rsidR="382D0FA7" w:rsidRPr="1BD68A4A">
        <w:rPr>
          <w:rFonts w:ascii="Times New Roman" w:hAnsi="Times New Roman" w:cs="Times New Roman"/>
          <w:b/>
          <w:bCs/>
          <w:sz w:val="24"/>
          <w:szCs w:val="24"/>
        </w:rPr>
        <w:t xml:space="preserve">) </w:t>
      </w:r>
      <w:r w:rsidR="382D0FA7" w:rsidRPr="1BD68A4A">
        <w:rPr>
          <w:rFonts w:ascii="Times New Roman" w:hAnsi="Times New Roman" w:cs="Times New Roman"/>
          <w:sz w:val="24"/>
          <w:szCs w:val="24"/>
        </w:rPr>
        <w:t xml:space="preserve">paragrahvi 63 lõiget 2 täiendatakse </w:t>
      </w:r>
      <w:r w:rsidR="00DE7CFC" w:rsidRPr="1BD68A4A">
        <w:rPr>
          <w:rFonts w:ascii="Times New Roman" w:hAnsi="Times New Roman" w:cs="Times New Roman"/>
          <w:sz w:val="24"/>
          <w:szCs w:val="24"/>
        </w:rPr>
        <w:t xml:space="preserve">punktidega </w:t>
      </w:r>
      <w:r w:rsidR="382D0FA7" w:rsidRPr="1BD68A4A">
        <w:rPr>
          <w:rFonts w:ascii="Times New Roman" w:hAnsi="Times New Roman" w:cs="Times New Roman"/>
          <w:sz w:val="24"/>
          <w:szCs w:val="24"/>
        </w:rPr>
        <w:t>5</w:t>
      </w:r>
      <w:r w:rsidR="382D0FA7" w:rsidRPr="1BD68A4A">
        <w:rPr>
          <w:rFonts w:ascii="Times New Roman" w:hAnsi="Times New Roman" w:cs="Times New Roman"/>
          <w:sz w:val="24"/>
          <w:szCs w:val="24"/>
          <w:vertAlign w:val="superscript"/>
        </w:rPr>
        <w:t>2</w:t>
      </w:r>
      <w:r w:rsidR="382D0FA7" w:rsidRPr="1BD68A4A">
        <w:rPr>
          <w:rFonts w:ascii="Times New Roman" w:hAnsi="Times New Roman" w:cs="Times New Roman"/>
          <w:sz w:val="24"/>
          <w:szCs w:val="24"/>
        </w:rPr>
        <w:t xml:space="preserve"> ja 5</w:t>
      </w:r>
      <w:r w:rsidR="382D0FA7" w:rsidRPr="1BD68A4A">
        <w:rPr>
          <w:rFonts w:ascii="Times New Roman" w:hAnsi="Times New Roman" w:cs="Times New Roman"/>
          <w:sz w:val="24"/>
          <w:szCs w:val="24"/>
          <w:vertAlign w:val="superscript"/>
        </w:rPr>
        <w:t>3</w:t>
      </w:r>
      <w:r w:rsidR="382D0FA7" w:rsidRPr="1BD68A4A">
        <w:rPr>
          <w:rFonts w:ascii="Times New Roman" w:hAnsi="Times New Roman" w:cs="Times New Roman"/>
          <w:sz w:val="24"/>
          <w:szCs w:val="24"/>
        </w:rPr>
        <w:t xml:space="preserve"> järgmises sõnastuses</w:t>
      </w:r>
      <w:r w:rsidR="00573FC3" w:rsidRPr="1BD68A4A">
        <w:rPr>
          <w:rFonts w:ascii="Times New Roman" w:hAnsi="Times New Roman" w:cs="Times New Roman"/>
          <w:sz w:val="24"/>
          <w:szCs w:val="24"/>
        </w:rPr>
        <w:t>:</w:t>
      </w:r>
      <w:r w:rsidR="382D0FA7" w:rsidRPr="1BD68A4A">
        <w:rPr>
          <w:rFonts w:ascii="Times New Roman" w:hAnsi="Times New Roman" w:cs="Times New Roman"/>
          <w:sz w:val="24"/>
          <w:szCs w:val="24"/>
        </w:rPr>
        <w:t xml:space="preserve"> </w:t>
      </w:r>
    </w:p>
    <w:p w14:paraId="497FC4A4" w14:textId="680BE349" w:rsidR="004357E4" w:rsidRPr="00FA634D" w:rsidRDefault="00D805CB"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04357E4" w:rsidRPr="1BD68A4A">
        <w:rPr>
          <w:rFonts w:ascii="Times New Roman" w:hAnsi="Times New Roman" w:cs="Times New Roman"/>
          <w:sz w:val="24"/>
          <w:szCs w:val="24"/>
        </w:rPr>
        <w:t>5</w:t>
      </w:r>
      <w:r w:rsidR="004357E4" w:rsidRPr="1BD68A4A">
        <w:rPr>
          <w:rFonts w:ascii="Times New Roman" w:hAnsi="Times New Roman" w:cs="Times New Roman"/>
          <w:sz w:val="24"/>
          <w:szCs w:val="24"/>
          <w:vertAlign w:val="superscript"/>
        </w:rPr>
        <w:t>2</w:t>
      </w:r>
      <w:r w:rsidR="004357E4" w:rsidRPr="1BD68A4A">
        <w:rPr>
          <w:rFonts w:ascii="Times New Roman" w:hAnsi="Times New Roman" w:cs="Times New Roman"/>
          <w:sz w:val="24"/>
          <w:szCs w:val="24"/>
        </w:rPr>
        <w:t>) juhtide ja võtmeisikute sobivuse hindamise korra;</w:t>
      </w:r>
    </w:p>
    <w:p w14:paraId="0D4C74B1" w14:textId="3DCF6CE6" w:rsidR="004357E4" w:rsidRPr="00FA634D" w:rsidRDefault="026029F6"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võrgu- ja infosüsteemide </w:t>
      </w:r>
      <w:commentRangeStart w:id="385"/>
      <w:r w:rsidRPr="1BD68A4A">
        <w:rPr>
          <w:rFonts w:ascii="Times New Roman" w:hAnsi="Times New Roman" w:cs="Times New Roman"/>
          <w:sz w:val="24"/>
          <w:szCs w:val="24"/>
        </w:rPr>
        <w:t>taristu</w:t>
      </w:r>
      <w:r w:rsidR="7167E19F" w:rsidRPr="1BD68A4A">
        <w:rPr>
          <w:rFonts w:ascii="Times New Roman" w:hAnsi="Times New Roman" w:cs="Times New Roman"/>
          <w:sz w:val="24"/>
          <w:szCs w:val="24"/>
        </w:rPr>
        <w:t xml:space="preserve"> </w:t>
      </w:r>
      <w:r w:rsidR="52379AC0" w:rsidRPr="1BD68A4A">
        <w:rPr>
          <w:rFonts w:ascii="Times New Roman" w:hAnsi="Times New Roman" w:cs="Times New Roman"/>
          <w:sz w:val="24"/>
          <w:szCs w:val="24"/>
        </w:rPr>
        <w:t>korra</w:t>
      </w:r>
      <w:commentRangeEnd w:id="385"/>
      <w:r w:rsidR="00311523">
        <w:rPr>
          <w:rStyle w:val="Kommentaariviide"/>
        </w:rPr>
        <w:commentReference w:id="385"/>
      </w:r>
      <w:r w:rsidRPr="1BD68A4A">
        <w:rPr>
          <w:rFonts w:ascii="Times New Roman" w:hAnsi="Times New Roman" w:cs="Times New Roman"/>
          <w:sz w:val="24"/>
          <w:szCs w:val="24"/>
        </w:rPr>
        <w:t xml:space="preserve">, mis luuakse ja mida </w:t>
      </w:r>
      <w:commentRangeStart w:id="386"/>
      <w:r w:rsidRPr="1BD68A4A">
        <w:rPr>
          <w:rFonts w:ascii="Times New Roman" w:hAnsi="Times New Roman" w:cs="Times New Roman"/>
          <w:sz w:val="24"/>
          <w:szCs w:val="24"/>
        </w:rPr>
        <w:t>juhitakse</w:t>
      </w:r>
      <w:commentRangeEnd w:id="386"/>
      <w:r w:rsidR="00A862A4">
        <w:rPr>
          <w:rStyle w:val="Kommentaariviide"/>
        </w:rPr>
        <w:commentReference w:id="386"/>
      </w:r>
      <w:r w:rsidRPr="1BD68A4A">
        <w:rPr>
          <w:rFonts w:ascii="Times New Roman" w:hAnsi="Times New Roman" w:cs="Times New Roman"/>
          <w:sz w:val="24"/>
          <w:szCs w:val="24"/>
        </w:rPr>
        <w:t xml:space="preserve"> vastavalt Euroopa Parlamendi ja nõukogu määruse</w:t>
      </w:r>
      <w:r w:rsidR="08C33043" w:rsidRPr="1BD68A4A">
        <w:rPr>
          <w:rFonts w:ascii="Times New Roman" w:hAnsi="Times New Roman" w:cs="Times New Roman"/>
          <w:sz w:val="24"/>
          <w:szCs w:val="24"/>
        </w:rPr>
        <w:t>le</w:t>
      </w:r>
      <w:r w:rsidRPr="1BD68A4A">
        <w:rPr>
          <w:rFonts w:ascii="Times New Roman" w:hAnsi="Times New Roman" w:cs="Times New Roman"/>
          <w:sz w:val="24"/>
          <w:szCs w:val="24"/>
        </w:rPr>
        <w:t xml:space="preserve"> (EL) 2022/2554, mis käsitleb finantssektori digitaalset tegevuskerksust ning millega muudetakse määrusi (EÜ) nr 1060/2009, (EL) nr 648/2012, (EL) nr 600/2014, (EL) nr 909/2014 ja (EL) 2016/1011</w:t>
      </w:r>
      <w:r w:rsidR="185E7C13" w:rsidRPr="1BD68A4A">
        <w:rPr>
          <w:rFonts w:ascii="Times New Roman" w:hAnsi="Times New Roman" w:cs="Times New Roman"/>
          <w:sz w:val="24"/>
          <w:szCs w:val="24"/>
        </w:rPr>
        <w:t xml:space="preserve"> (ELT L 333, 27.12.2022, lk 1</w:t>
      </w:r>
      <w:r w:rsidR="617862EC" w:rsidRPr="1BD68A4A">
        <w:rPr>
          <w:rFonts w:ascii="Times New Roman" w:hAnsi="Times New Roman" w:cs="Times New Roman"/>
          <w:sz w:val="24"/>
          <w:szCs w:val="24"/>
        </w:rPr>
        <w:t>–79</w:t>
      </w:r>
      <w:r w:rsidR="185E7C13" w:rsidRPr="1BD68A4A">
        <w:rPr>
          <w:rFonts w:ascii="Times New Roman" w:hAnsi="Times New Roman" w:cs="Times New Roman"/>
          <w:sz w:val="24"/>
          <w:szCs w:val="24"/>
        </w:rPr>
        <w:t>)</w:t>
      </w:r>
      <w:r w:rsidRPr="1BD68A4A">
        <w:rPr>
          <w:rFonts w:ascii="Times New Roman" w:hAnsi="Times New Roman" w:cs="Times New Roman"/>
          <w:sz w:val="24"/>
          <w:szCs w:val="24"/>
        </w:rPr>
        <w:t>;“;</w:t>
      </w:r>
    </w:p>
    <w:bookmarkEnd w:id="384"/>
    <w:p w14:paraId="61D2CC3C" w14:textId="77777777" w:rsidR="004B7EC2" w:rsidRPr="00FA634D" w:rsidRDefault="004B7EC2" w:rsidP="00464A6C">
      <w:pPr>
        <w:spacing w:after="0" w:line="240" w:lineRule="auto"/>
        <w:jc w:val="both"/>
        <w:rPr>
          <w:rFonts w:ascii="Times New Roman" w:hAnsi="Times New Roman" w:cs="Times New Roman"/>
          <w:b/>
          <w:bCs/>
          <w:sz w:val="24"/>
          <w:szCs w:val="24"/>
        </w:rPr>
      </w:pPr>
    </w:p>
    <w:p w14:paraId="570D787E" w14:textId="27B2199B" w:rsidR="004B7EC2" w:rsidRPr="00FA634D" w:rsidRDefault="00D73CE1" w:rsidP="00464A6C">
      <w:pPr>
        <w:spacing w:after="0" w:line="240" w:lineRule="auto"/>
        <w:jc w:val="both"/>
        <w:rPr>
          <w:rFonts w:ascii="Times New Roman" w:hAnsi="Times New Roman" w:cs="Times New Roman"/>
          <w:sz w:val="24"/>
          <w:szCs w:val="24"/>
        </w:rPr>
      </w:pPr>
      <w:bookmarkStart w:id="387" w:name="_Hlk195716392"/>
      <w:r w:rsidRPr="1BD68A4A">
        <w:rPr>
          <w:rFonts w:ascii="Times New Roman" w:hAnsi="Times New Roman" w:cs="Times New Roman"/>
          <w:b/>
          <w:bCs/>
          <w:sz w:val="24"/>
          <w:szCs w:val="24"/>
        </w:rPr>
        <w:t>9</w:t>
      </w:r>
      <w:r w:rsidR="20CF9570" w:rsidRPr="1BD68A4A">
        <w:rPr>
          <w:rFonts w:ascii="Times New Roman" w:hAnsi="Times New Roman" w:cs="Times New Roman"/>
          <w:b/>
          <w:bCs/>
          <w:sz w:val="24"/>
          <w:szCs w:val="24"/>
        </w:rPr>
        <w:t>3</w:t>
      </w:r>
      <w:r w:rsidR="32E3675C" w:rsidRPr="1BD68A4A">
        <w:rPr>
          <w:rFonts w:ascii="Times New Roman" w:hAnsi="Times New Roman" w:cs="Times New Roman"/>
          <w:b/>
          <w:bCs/>
          <w:sz w:val="24"/>
          <w:szCs w:val="24"/>
        </w:rPr>
        <w:t xml:space="preserve">) </w:t>
      </w:r>
      <w:r w:rsidR="32E3675C" w:rsidRPr="1BD68A4A">
        <w:rPr>
          <w:rFonts w:ascii="Times New Roman" w:hAnsi="Times New Roman" w:cs="Times New Roman"/>
          <w:sz w:val="24"/>
          <w:szCs w:val="24"/>
        </w:rPr>
        <w:t>paragrahvi 63 täiendatakse lõi</w:t>
      </w:r>
      <w:r w:rsidR="520B85C9" w:rsidRPr="1BD68A4A">
        <w:rPr>
          <w:rFonts w:ascii="Times New Roman" w:hAnsi="Times New Roman" w:cs="Times New Roman"/>
          <w:sz w:val="24"/>
          <w:szCs w:val="24"/>
        </w:rPr>
        <w:t>gete</w:t>
      </w:r>
      <w:r w:rsidR="32E3675C" w:rsidRPr="1BD68A4A">
        <w:rPr>
          <w:rFonts w:ascii="Times New Roman" w:hAnsi="Times New Roman" w:cs="Times New Roman"/>
          <w:sz w:val="24"/>
          <w:szCs w:val="24"/>
        </w:rPr>
        <w:t>ga 2</w:t>
      </w:r>
      <w:r w:rsidR="32E3675C" w:rsidRPr="1BD68A4A">
        <w:rPr>
          <w:rFonts w:ascii="Times New Roman" w:hAnsi="Times New Roman" w:cs="Times New Roman"/>
          <w:sz w:val="24"/>
          <w:szCs w:val="24"/>
          <w:vertAlign w:val="superscript"/>
        </w:rPr>
        <w:t>1</w:t>
      </w:r>
      <w:r w:rsidR="5E86FBC6" w:rsidRPr="1BD68A4A">
        <w:rPr>
          <w:rFonts w:ascii="Times New Roman" w:hAnsi="Times New Roman" w:cs="Times New Roman"/>
          <w:sz w:val="24"/>
          <w:szCs w:val="24"/>
        </w:rPr>
        <w:t xml:space="preserve"> ja 2</w:t>
      </w:r>
      <w:r w:rsidR="5E86FBC6" w:rsidRPr="1BD68A4A">
        <w:rPr>
          <w:rFonts w:ascii="Times New Roman" w:hAnsi="Times New Roman" w:cs="Times New Roman"/>
          <w:sz w:val="24"/>
          <w:szCs w:val="24"/>
          <w:vertAlign w:val="superscript"/>
        </w:rPr>
        <w:t>2</w:t>
      </w:r>
      <w:r w:rsidR="32E3675C" w:rsidRPr="1BD68A4A">
        <w:rPr>
          <w:rFonts w:ascii="Times New Roman" w:hAnsi="Times New Roman" w:cs="Times New Roman"/>
          <w:sz w:val="24"/>
          <w:szCs w:val="24"/>
          <w:vertAlign w:val="superscript"/>
        </w:rPr>
        <w:t xml:space="preserve"> </w:t>
      </w:r>
      <w:r w:rsidR="32E3675C" w:rsidRPr="1BD68A4A">
        <w:rPr>
          <w:rFonts w:ascii="Times New Roman" w:hAnsi="Times New Roman" w:cs="Times New Roman"/>
          <w:sz w:val="24"/>
          <w:szCs w:val="24"/>
        </w:rPr>
        <w:t xml:space="preserve">järgmises sõnastuses: </w:t>
      </w:r>
    </w:p>
    <w:p w14:paraId="1198F589" w14:textId="3D32FCCD" w:rsidR="004B7EC2" w:rsidRPr="00FA634D" w:rsidRDefault="00D805CB" w:rsidP="4F1E0D2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32E3675C" w:rsidRPr="1BD68A4A">
        <w:rPr>
          <w:rFonts w:ascii="Times New Roman" w:hAnsi="Times New Roman" w:cs="Times New Roman"/>
          <w:sz w:val="24"/>
          <w:szCs w:val="24"/>
        </w:rPr>
        <w:t>(2</w:t>
      </w:r>
      <w:r w:rsidR="32E3675C" w:rsidRPr="1BD68A4A">
        <w:rPr>
          <w:rFonts w:ascii="Times New Roman" w:hAnsi="Times New Roman" w:cs="Times New Roman"/>
          <w:sz w:val="24"/>
          <w:szCs w:val="24"/>
          <w:vertAlign w:val="superscript"/>
        </w:rPr>
        <w:t>1</w:t>
      </w:r>
      <w:r w:rsidR="32E3675C" w:rsidRPr="1BD68A4A">
        <w:rPr>
          <w:rFonts w:ascii="Times New Roman" w:hAnsi="Times New Roman" w:cs="Times New Roman"/>
          <w:sz w:val="24"/>
          <w:szCs w:val="24"/>
        </w:rPr>
        <w:t>) Käesoleva paragrahvi lõike 2 punkti</w:t>
      </w:r>
      <w:r w:rsidR="00FC4746" w:rsidRPr="1BD68A4A">
        <w:rPr>
          <w:rFonts w:ascii="Times New Roman" w:hAnsi="Times New Roman" w:cs="Times New Roman"/>
          <w:sz w:val="24"/>
          <w:szCs w:val="24"/>
        </w:rPr>
        <w:t>s</w:t>
      </w:r>
      <w:r w:rsidR="32E3675C" w:rsidRPr="1BD68A4A">
        <w:rPr>
          <w:rFonts w:ascii="Times New Roman" w:hAnsi="Times New Roman" w:cs="Times New Roman"/>
          <w:sz w:val="24"/>
          <w:szCs w:val="24"/>
        </w:rPr>
        <w:t xml:space="preserve"> 5</w:t>
      </w:r>
      <w:r w:rsidR="32E3675C" w:rsidRPr="1BD68A4A">
        <w:rPr>
          <w:rFonts w:ascii="Times New Roman" w:hAnsi="Times New Roman" w:cs="Times New Roman"/>
          <w:sz w:val="24"/>
          <w:szCs w:val="24"/>
          <w:vertAlign w:val="superscript"/>
        </w:rPr>
        <w:t>1</w:t>
      </w:r>
      <w:r w:rsidR="32E3675C" w:rsidRPr="1BD68A4A">
        <w:rPr>
          <w:rFonts w:ascii="Times New Roman" w:hAnsi="Times New Roman" w:cs="Times New Roman"/>
          <w:sz w:val="24"/>
          <w:szCs w:val="24"/>
        </w:rPr>
        <w:t xml:space="preserve"> </w:t>
      </w:r>
      <w:r w:rsidR="0FDA4218" w:rsidRPr="1BD68A4A">
        <w:rPr>
          <w:rFonts w:ascii="Times New Roman" w:hAnsi="Times New Roman" w:cs="Times New Roman"/>
          <w:sz w:val="24"/>
          <w:szCs w:val="24"/>
        </w:rPr>
        <w:t>nimetatud</w:t>
      </w:r>
      <w:r w:rsidR="32E3675C" w:rsidRPr="1BD68A4A">
        <w:rPr>
          <w:rFonts w:ascii="Times New Roman" w:hAnsi="Times New Roman" w:cs="Times New Roman"/>
          <w:sz w:val="24"/>
          <w:szCs w:val="24"/>
        </w:rPr>
        <w:t xml:space="preserve"> põhimõtted peavad olema sooneutraalsed.</w:t>
      </w:r>
    </w:p>
    <w:bookmarkEnd w:id="387"/>
    <w:p w14:paraId="6EC5CDDC" w14:textId="77777777" w:rsidR="00AE7D70" w:rsidRPr="00FA634D" w:rsidRDefault="00AE7D70" w:rsidP="14D1E9CD">
      <w:pPr>
        <w:spacing w:after="0" w:line="240" w:lineRule="auto"/>
        <w:jc w:val="both"/>
        <w:rPr>
          <w:rFonts w:ascii="Times New Roman" w:hAnsi="Times New Roman" w:cs="Times New Roman"/>
          <w:sz w:val="24"/>
          <w:szCs w:val="24"/>
        </w:rPr>
      </w:pPr>
    </w:p>
    <w:p w14:paraId="0CE15278" w14:textId="4D9D47C1" w:rsidR="1B71C222" w:rsidRPr="00FA634D" w:rsidRDefault="1B71C222"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Krediidiasutus hindab </w:t>
      </w:r>
      <w:ins w:id="388" w:author="Merike Koppel - JUSTDIGI" w:date="2025-12-30T09:04:00Z" w16du:dateUtc="2025-12-30T07:04:00Z">
        <w:r w:rsidR="00B63EB6">
          <w:rPr>
            <w:rFonts w:ascii="Times New Roman" w:hAnsi="Times New Roman" w:cs="Times New Roman"/>
            <w:sz w:val="24"/>
            <w:szCs w:val="24"/>
          </w:rPr>
          <w:t xml:space="preserve">regulaarselt </w:t>
        </w:r>
      </w:ins>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-eeskirjade toimivust ja vastavust tegelikkusele </w:t>
      </w:r>
      <w:del w:id="389" w:author="Merike Koppel - JUSTDIGI" w:date="2025-12-30T09:04:00Z" w16du:dateUtc="2025-12-30T07:04:00Z">
        <w:r w:rsidR="00EA2C10" w:rsidRPr="1BD68A4A" w:rsidDel="00B63EB6">
          <w:rPr>
            <w:rFonts w:ascii="Times New Roman" w:hAnsi="Times New Roman" w:cs="Times New Roman"/>
            <w:sz w:val="24"/>
            <w:szCs w:val="24"/>
          </w:rPr>
          <w:delText xml:space="preserve">regulaarselt </w:delText>
        </w:r>
      </w:del>
      <w:r w:rsidRPr="1BD68A4A">
        <w:rPr>
          <w:rFonts w:ascii="Times New Roman" w:hAnsi="Times New Roman" w:cs="Times New Roman"/>
          <w:sz w:val="24"/>
          <w:szCs w:val="24"/>
        </w:rPr>
        <w:t xml:space="preserve">ning </w:t>
      </w:r>
      <w:r w:rsidR="00AF4188" w:rsidRPr="1BD68A4A">
        <w:rPr>
          <w:rFonts w:ascii="Times New Roman" w:hAnsi="Times New Roman" w:cs="Times New Roman"/>
          <w:sz w:val="24"/>
          <w:szCs w:val="24"/>
        </w:rPr>
        <w:t xml:space="preserve">vajaduse korral </w:t>
      </w:r>
      <w:r w:rsidRPr="1BD68A4A">
        <w:rPr>
          <w:rFonts w:ascii="Times New Roman" w:hAnsi="Times New Roman" w:cs="Times New Roman"/>
          <w:sz w:val="24"/>
          <w:szCs w:val="24"/>
        </w:rPr>
        <w:t xml:space="preserve">korrigeerib </w:t>
      </w:r>
      <w:r w:rsidR="0017419B" w:rsidRPr="1BD68A4A">
        <w:rPr>
          <w:rFonts w:ascii="Times New Roman" w:hAnsi="Times New Roman" w:cs="Times New Roman"/>
          <w:sz w:val="24"/>
          <w:szCs w:val="24"/>
        </w:rPr>
        <w:t xml:space="preserve">neid </w:t>
      </w:r>
      <w:r w:rsidRPr="1BD68A4A">
        <w:rPr>
          <w:rFonts w:ascii="Times New Roman" w:hAnsi="Times New Roman" w:cs="Times New Roman"/>
          <w:sz w:val="24"/>
          <w:szCs w:val="24"/>
        </w:rPr>
        <w:t>eeskirju.</w:t>
      </w:r>
      <w:r w:rsidR="00140E1A" w:rsidRPr="1BD68A4A">
        <w:rPr>
          <w:rFonts w:ascii="Times New Roman" w:hAnsi="Times New Roman" w:cs="Times New Roman"/>
          <w:sz w:val="24"/>
          <w:szCs w:val="24"/>
        </w:rPr>
        <w:t>“</w:t>
      </w:r>
      <w:r w:rsidRPr="1BD68A4A">
        <w:rPr>
          <w:rFonts w:ascii="Times New Roman" w:hAnsi="Times New Roman" w:cs="Times New Roman"/>
          <w:sz w:val="24"/>
          <w:szCs w:val="24"/>
        </w:rPr>
        <w:t>;</w:t>
      </w:r>
    </w:p>
    <w:p w14:paraId="78C3A86C" w14:textId="77777777" w:rsidR="004B7EC2" w:rsidRPr="00FA634D" w:rsidRDefault="004B7EC2" w:rsidP="00464A6C">
      <w:pPr>
        <w:spacing w:after="0" w:line="240" w:lineRule="auto"/>
        <w:jc w:val="both"/>
        <w:rPr>
          <w:rFonts w:ascii="Times New Roman" w:hAnsi="Times New Roman" w:cs="Times New Roman"/>
          <w:b/>
          <w:bCs/>
          <w:sz w:val="24"/>
          <w:szCs w:val="24"/>
        </w:rPr>
      </w:pPr>
    </w:p>
    <w:p w14:paraId="67F682CF" w14:textId="3229F1DD" w:rsidR="004B7EC2" w:rsidRPr="00FA634D" w:rsidRDefault="56415F10" w:rsidP="00464A6C">
      <w:pPr>
        <w:spacing w:after="0" w:line="240" w:lineRule="auto"/>
        <w:jc w:val="both"/>
        <w:rPr>
          <w:rFonts w:ascii="Times New Roman" w:hAnsi="Times New Roman" w:cs="Times New Roman"/>
          <w:sz w:val="24"/>
          <w:szCs w:val="24"/>
        </w:rPr>
      </w:pPr>
      <w:bookmarkStart w:id="390" w:name="_Hlk195716746"/>
      <w:r w:rsidRPr="1BD68A4A">
        <w:rPr>
          <w:rFonts w:ascii="Times New Roman" w:hAnsi="Times New Roman" w:cs="Times New Roman"/>
          <w:b/>
          <w:bCs/>
          <w:sz w:val="24"/>
          <w:szCs w:val="24"/>
        </w:rPr>
        <w:t>9</w:t>
      </w:r>
      <w:r w:rsidR="45094543" w:rsidRPr="1BD68A4A">
        <w:rPr>
          <w:rFonts w:ascii="Times New Roman" w:hAnsi="Times New Roman" w:cs="Times New Roman"/>
          <w:b/>
          <w:bCs/>
          <w:sz w:val="24"/>
          <w:szCs w:val="24"/>
        </w:rPr>
        <w:t>4</w:t>
      </w:r>
      <w:r w:rsidR="32E3675C" w:rsidRPr="1BD68A4A">
        <w:rPr>
          <w:rFonts w:ascii="Times New Roman" w:hAnsi="Times New Roman" w:cs="Times New Roman"/>
          <w:b/>
          <w:bCs/>
          <w:sz w:val="24"/>
          <w:szCs w:val="24"/>
        </w:rPr>
        <w:t xml:space="preserve">) </w:t>
      </w:r>
      <w:r w:rsidR="32E3675C" w:rsidRPr="1BD68A4A">
        <w:rPr>
          <w:rFonts w:ascii="Times New Roman" w:hAnsi="Times New Roman" w:cs="Times New Roman"/>
          <w:sz w:val="24"/>
          <w:szCs w:val="24"/>
        </w:rPr>
        <w:t>paragrahvi 63</w:t>
      </w:r>
      <w:r w:rsidR="32E3675C" w:rsidRPr="1BD68A4A">
        <w:rPr>
          <w:rFonts w:ascii="Times New Roman" w:hAnsi="Times New Roman" w:cs="Times New Roman"/>
          <w:sz w:val="24"/>
          <w:szCs w:val="24"/>
          <w:vertAlign w:val="superscript"/>
        </w:rPr>
        <w:t>1</w:t>
      </w:r>
      <w:r w:rsidR="32E3675C" w:rsidRPr="1BD68A4A">
        <w:rPr>
          <w:rFonts w:ascii="Times New Roman" w:hAnsi="Times New Roman" w:cs="Times New Roman"/>
          <w:sz w:val="24"/>
          <w:szCs w:val="24"/>
        </w:rPr>
        <w:t xml:space="preserve"> lõi</w:t>
      </w:r>
      <w:r w:rsidR="00EE246C" w:rsidRPr="1BD68A4A">
        <w:rPr>
          <w:rFonts w:ascii="Times New Roman" w:hAnsi="Times New Roman" w:cs="Times New Roman"/>
          <w:sz w:val="24"/>
          <w:szCs w:val="24"/>
        </w:rPr>
        <w:t>g</w:t>
      </w:r>
      <w:r w:rsidR="02CC8DFF" w:rsidRPr="1BD68A4A">
        <w:rPr>
          <w:rFonts w:ascii="Times New Roman" w:hAnsi="Times New Roman" w:cs="Times New Roman"/>
          <w:sz w:val="24"/>
          <w:szCs w:val="24"/>
        </w:rPr>
        <w:t>e</w:t>
      </w:r>
      <w:r w:rsidR="00EE246C" w:rsidRPr="1BD68A4A">
        <w:rPr>
          <w:rFonts w:ascii="Times New Roman" w:hAnsi="Times New Roman" w:cs="Times New Roman"/>
          <w:sz w:val="24"/>
          <w:szCs w:val="24"/>
        </w:rPr>
        <w:t>t</w:t>
      </w:r>
      <w:r w:rsidR="32E3675C" w:rsidRPr="1BD68A4A">
        <w:rPr>
          <w:rFonts w:ascii="Times New Roman" w:hAnsi="Times New Roman" w:cs="Times New Roman"/>
          <w:sz w:val="24"/>
          <w:szCs w:val="24"/>
        </w:rPr>
        <w:t xml:space="preserve"> 1</w:t>
      </w:r>
      <w:r w:rsidR="3D83EC48" w:rsidRPr="1BD68A4A">
        <w:rPr>
          <w:rFonts w:ascii="Times New Roman" w:hAnsi="Times New Roman" w:cs="Times New Roman"/>
          <w:sz w:val="24"/>
          <w:szCs w:val="24"/>
        </w:rPr>
        <w:t xml:space="preserve"> </w:t>
      </w:r>
      <w:r w:rsidR="59D1CEFF" w:rsidRPr="1BD68A4A">
        <w:rPr>
          <w:rFonts w:ascii="Times New Roman" w:hAnsi="Times New Roman" w:cs="Times New Roman"/>
          <w:sz w:val="24"/>
          <w:szCs w:val="24"/>
        </w:rPr>
        <w:t>täiendatakse teise lausega järgmises sõnastuses</w:t>
      </w:r>
      <w:r w:rsidR="32E3675C" w:rsidRPr="1BD68A4A">
        <w:rPr>
          <w:rFonts w:ascii="Times New Roman" w:hAnsi="Times New Roman" w:cs="Times New Roman"/>
          <w:sz w:val="24"/>
          <w:szCs w:val="24"/>
        </w:rPr>
        <w:t xml:space="preserve">: </w:t>
      </w:r>
    </w:p>
    <w:p w14:paraId="6A973B84" w14:textId="5FB572C1" w:rsidR="004B7EC2" w:rsidRPr="00FA634D" w:rsidRDefault="00FD1366"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2E3675C" w:rsidRPr="1BD68A4A">
        <w:rPr>
          <w:rFonts w:ascii="Times New Roman" w:hAnsi="Times New Roman" w:cs="Times New Roman"/>
          <w:sz w:val="24"/>
          <w:szCs w:val="24"/>
        </w:rPr>
        <w:t xml:space="preserve">Krediidiasutus peab keskkonna-, sotsiaalsete ja juhtimisriskide </w:t>
      </w:r>
      <w:commentRangeStart w:id="391"/>
      <w:r w:rsidR="32E3675C" w:rsidRPr="1BD68A4A">
        <w:rPr>
          <w:rFonts w:ascii="Times New Roman" w:hAnsi="Times New Roman" w:cs="Times New Roman"/>
          <w:sz w:val="24"/>
          <w:szCs w:val="24"/>
        </w:rPr>
        <w:t>katmise</w:t>
      </w:r>
      <w:r w:rsidR="001934E7" w:rsidRPr="1BD68A4A">
        <w:rPr>
          <w:rFonts w:ascii="Times New Roman" w:hAnsi="Times New Roman" w:cs="Times New Roman"/>
          <w:sz w:val="24"/>
          <w:szCs w:val="24"/>
        </w:rPr>
        <w:t xml:space="preserve"> korra</w:t>
      </w:r>
      <w:r w:rsidR="32E3675C" w:rsidRPr="1BD68A4A">
        <w:rPr>
          <w:rFonts w:ascii="Times New Roman" w:hAnsi="Times New Roman" w:cs="Times New Roman"/>
          <w:sz w:val="24"/>
          <w:szCs w:val="24"/>
        </w:rPr>
        <w:t xml:space="preserve">l </w:t>
      </w:r>
      <w:commentRangeEnd w:id="391"/>
      <w:r w:rsidR="008F5482">
        <w:rPr>
          <w:rStyle w:val="Kommentaariviide"/>
        </w:rPr>
        <w:commentReference w:id="391"/>
      </w:r>
      <w:r w:rsidR="00D14FCF" w:rsidRPr="1BD68A4A">
        <w:rPr>
          <w:rFonts w:ascii="Times New Roman" w:hAnsi="Times New Roman" w:cs="Times New Roman"/>
          <w:sz w:val="24"/>
          <w:szCs w:val="24"/>
        </w:rPr>
        <w:t xml:space="preserve">võtma </w:t>
      </w:r>
      <w:r w:rsidR="32E3675C" w:rsidRPr="1BD68A4A">
        <w:rPr>
          <w:rFonts w:ascii="Times New Roman" w:hAnsi="Times New Roman" w:cs="Times New Roman"/>
          <w:sz w:val="24"/>
          <w:szCs w:val="24"/>
        </w:rPr>
        <w:t xml:space="preserve">arvesse </w:t>
      </w:r>
      <w:commentRangeStart w:id="392"/>
      <w:r w:rsidR="32E3675C" w:rsidRPr="1BD68A4A">
        <w:rPr>
          <w:rFonts w:ascii="Times New Roman" w:hAnsi="Times New Roman" w:cs="Times New Roman"/>
          <w:sz w:val="24"/>
          <w:szCs w:val="24"/>
        </w:rPr>
        <w:t>lühi-, kesk- ja pikaajalist perspektiivi</w:t>
      </w:r>
      <w:commentRangeEnd w:id="392"/>
      <w:r w:rsidR="008F5482">
        <w:rPr>
          <w:rStyle w:val="Kommentaariviide"/>
        </w:rPr>
        <w:commentReference w:id="392"/>
      </w:r>
      <w:r w:rsidR="32E3675C" w:rsidRPr="1BD68A4A">
        <w:rPr>
          <w:rFonts w:ascii="Times New Roman" w:hAnsi="Times New Roman" w:cs="Times New Roman"/>
          <w:sz w:val="24"/>
          <w:szCs w:val="24"/>
        </w:rPr>
        <w:t>.“;</w:t>
      </w:r>
      <w:r w:rsidR="32E3675C" w:rsidRPr="1BD68A4A">
        <w:rPr>
          <w:rFonts w:ascii="Times New Roman" w:hAnsi="Times New Roman" w:cs="Times New Roman"/>
          <w:b/>
          <w:bCs/>
          <w:sz w:val="24"/>
          <w:szCs w:val="24"/>
        </w:rPr>
        <w:t xml:space="preserve"> </w:t>
      </w:r>
    </w:p>
    <w:bookmarkEnd w:id="390"/>
    <w:p w14:paraId="0BC5B149" w14:textId="77777777" w:rsidR="00B615B4" w:rsidRPr="00FA634D" w:rsidRDefault="00B615B4" w:rsidP="00464A6C">
      <w:pPr>
        <w:spacing w:after="0" w:line="240" w:lineRule="auto"/>
        <w:jc w:val="both"/>
        <w:rPr>
          <w:rFonts w:ascii="Times New Roman" w:hAnsi="Times New Roman" w:cs="Times New Roman"/>
          <w:b/>
          <w:bCs/>
          <w:sz w:val="24"/>
          <w:szCs w:val="24"/>
        </w:rPr>
      </w:pPr>
    </w:p>
    <w:p w14:paraId="2539C029" w14:textId="23053F4A" w:rsidR="006F4262" w:rsidRPr="00FA634D" w:rsidRDefault="5545ECF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9</w:t>
      </w:r>
      <w:r w:rsidR="7AEECC1D" w:rsidRPr="1BD68A4A">
        <w:rPr>
          <w:rFonts w:ascii="Times New Roman" w:hAnsi="Times New Roman" w:cs="Times New Roman"/>
          <w:b/>
          <w:bCs/>
          <w:sz w:val="24"/>
          <w:szCs w:val="24"/>
        </w:rPr>
        <w:t>5</w:t>
      </w:r>
      <w:r w:rsidR="05051AA3" w:rsidRPr="1BD68A4A">
        <w:rPr>
          <w:rFonts w:ascii="Times New Roman" w:hAnsi="Times New Roman" w:cs="Times New Roman"/>
          <w:b/>
          <w:bCs/>
          <w:sz w:val="24"/>
          <w:szCs w:val="24"/>
        </w:rPr>
        <w:t xml:space="preserve">) </w:t>
      </w:r>
      <w:r w:rsidR="05051AA3" w:rsidRPr="1BD68A4A">
        <w:rPr>
          <w:rFonts w:ascii="Times New Roman" w:hAnsi="Times New Roman" w:cs="Times New Roman"/>
          <w:sz w:val="24"/>
          <w:szCs w:val="24"/>
        </w:rPr>
        <w:t xml:space="preserve">seaduse 6. peatüki pealkirja täiendatakse pärast sõna </w:t>
      </w:r>
      <w:r w:rsidR="00FD1366" w:rsidRPr="1BD68A4A">
        <w:rPr>
          <w:rFonts w:ascii="Times New Roman" w:hAnsi="Times New Roman" w:cs="Times New Roman"/>
          <w:sz w:val="24"/>
          <w:szCs w:val="24"/>
        </w:rPr>
        <w:t>„</w:t>
      </w:r>
      <w:r w:rsidR="05051AA3" w:rsidRPr="1BD68A4A">
        <w:rPr>
          <w:rFonts w:ascii="Times New Roman" w:hAnsi="Times New Roman" w:cs="Times New Roman"/>
          <w:b/>
          <w:bCs/>
          <w:sz w:val="24"/>
          <w:szCs w:val="24"/>
        </w:rPr>
        <w:t>JAGUNEMINE</w:t>
      </w:r>
      <w:r w:rsidR="05051AA3" w:rsidRPr="1BD68A4A">
        <w:rPr>
          <w:rFonts w:ascii="Times New Roman" w:hAnsi="Times New Roman" w:cs="Times New Roman"/>
          <w:sz w:val="24"/>
          <w:szCs w:val="24"/>
        </w:rPr>
        <w:t xml:space="preserve">“ sõnadega </w:t>
      </w:r>
      <w:r w:rsidR="00FD1366" w:rsidRPr="1BD68A4A">
        <w:rPr>
          <w:rFonts w:ascii="Times New Roman" w:hAnsi="Times New Roman" w:cs="Times New Roman"/>
          <w:sz w:val="24"/>
          <w:szCs w:val="24"/>
        </w:rPr>
        <w:t>„</w:t>
      </w:r>
      <w:r w:rsidR="05051AA3" w:rsidRPr="1BD68A4A">
        <w:rPr>
          <w:rFonts w:ascii="Times New Roman" w:hAnsi="Times New Roman" w:cs="Times New Roman"/>
          <w:b/>
          <w:bCs/>
          <w:sz w:val="24"/>
          <w:szCs w:val="24"/>
        </w:rPr>
        <w:t>NING OLULISTE VARADE JA KOHUSTUSTE ÜLEKANDMINE</w:t>
      </w:r>
      <w:r w:rsidR="05051AA3" w:rsidRPr="1BD68A4A">
        <w:rPr>
          <w:rFonts w:ascii="Times New Roman" w:hAnsi="Times New Roman" w:cs="Times New Roman"/>
          <w:sz w:val="24"/>
          <w:szCs w:val="24"/>
        </w:rPr>
        <w:t xml:space="preserve">“; </w:t>
      </w:r>
    </w:p>
    <w:p w14:paraId="3AAFEABD" w14:textId="77777777" w:rsidR="006F4262" w:rsidRPr="00FA634D" w:rsidRDefault="006F4262" w:rsidP="00464A6C">
      <w:pPr>
        <w:spacing w:after="0" w:line="240" w:lineRule="auto"/>
        <w:jc w:val="both"/>
        <w:rPr>
          <w:rFonts w:ascii="Times New Roman" w:hAnsi="Times New Roman" w:cs="Times New Roman"/>
          <w:sz w:val="24"/>
          <w:szCs w:val="24"/>
        </w:rPr>
      </w:pPr>
    </w:p>
    <w:p w14:paraId="1E6122FA" w14:textId="1357CB14" w:rsidR="006F4262" w:rsidRPr="00FA634D" w:rsidRDefault="6F393B0A"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9</w:t>
      </w:r>
      <w:r w:rsidR="11A4E6DF" w:rsidRPr="1BD68A4A">
        <w:rPr>
          <w:rFonts w:ascii="Times New Roman" w:hAnsi="Times New Roman" w:cs="Times New Roman"/>
          <w:b/>
          <w:bCs/>
          <w:sz w:val="24"/>
          <w:szCs w:val="24"/>
        </w:rPr>
        <w:t>6</w:t>
      </w:r>
      <w:r w:rsidR="6C24D9C1" w:rsidRPr="1BD68A4A">
        <w:rPr>
          <w:rFonts w:ascii="Times New Roman" w:hAnsi="Times New Roman" w:cs="Times New Roman"/>
          <w:b/>
          <w:bCs/>
          <w:sz w:val="24"/>
          <w:szCs w:val="24"/>
        </w:rPr>
        <w:t xml:space="preserve">) </w:t>
      </w:r>
      <w:r w:rsidR="6C24D9C1" w:rsidRPr="1BD68A4A">
        <w:rPr>
          <w:rFonts w:ascii="Times New Roman" w:hAnsi="Times New Roman" w:cs="Times New Roman"/>
          <w:sz w:val="24"/>
          <w:szCs w:val="24"/>
        </w:rPr>
        <w:t>paragrahvidest 64–70</w:t>
      </w:r>
      <w:r w:rsidR="6C24D9C1" w:rsidRPr="1BD68A4A">
        <w:rPr>
          <w:rFonts w:ascii="Times New Roman" w:hAnsi="Times New Roman" w:cs="Times New Roman"/>
          <w:sz w:val="24"/>
          <w:szCs w:val="24"/>
          <w:vertAlign w:val="superscript"/>
        </w:rPr>
        <w:t>4</w:t>
      </w:r>
      <w:r w:rsidR="6C24D9C1" w:rsidRPr="1BD68A4A">
        <w:rPr>
          <w:rFonts w:ascii="Times New Roman" w:hAnsi="Times New Roman" w:cs="Times New Roman"/>
          <w:sz w:val="24"/>
          <w:szCs w:val="24"/>
        </w:rPr>
        <w:t xml:space="preserve"> moodustatakse 6. peatüki 1. jagu ja selle peakiri sõnastatakse järgmiselt</w:t>
      </w:r>
      <w:r w:rsidR="2FCE877C" w:rsidRPr="1BD68A4A">
        <w:rPr>
          <w:rFonts w:ascii="Times New Roman" w:hAnsi="Times New Roman" w:cs="Times New Roman"/>
          <w:sz w:val="24"/>
          <w:szCs w:val="24"/>
        </w:rPr>
        <w:t>:</w:t>
      </w:r>
    </w:p>
    <w:p w14:paraId="35B1C9FD" w14:textId="440ABD6D" w:rsidR="006F4262" w:rsidRPr="00FA634D" w:rsidRDefault="00FD1366" w:rsidP="006F4262">
      <w:pPr>
        <w:spacing w:after="0" w:line="240" w:lineRule="auto"/>
        <w:jc w:val="center"/>
        <w:rPr>
          <w:rFonts w:ascii="Times New Roman" w:hAnsi="Times New Roman" w:cs="Times New Roman"/>
          <w:b/>
          <w:bCs/>
          <w:sz w:val="24"/>
          <w:szCs w:val="24"/>
        </w:rPr>
      </w:pPr>
      <w:r w:rsidRPr="1BD68A4A">
        <w:rPr>
          <w:rFonts w:ascii="Times New Roman" w:hAnsi="Times New Roman" w:cs="Times New Roman"/>
          <w:sz w:val="24"/>
          <w:szCs w:val="24"/>
        </w:rPr>
        <w:t>„</w:t>
      </w:r>
      <w:r w:rsidR="006F4262" w:rsidRPr="1BD68A4A">
        <w:rPr>
          <w:rFonts w:ascii="Times New Roman" w:hAnsi="Times New Roman" w:cs="Times New Roman"/>
          <w:b/>
          <w:bCs/>
          <w:sz w:val="24"/>
          <w:szCs w:val="24"/>
        </w:rPr>
        <w:t>1. jagu</w:t>
      </w:r>
    </w:p>
    <w:p w14:paraId="4A6E8318" w14:textId="19CFD2F7" w:rsidR="006F4262" w:rsidRPr="00FA634D" w:rsidRDefault="006F4262" w:rsidP="006F4262">
      <w:pPr>
        <w:spacing w:after="0" w:line="240" w:lineRule="auto"/>
        <w:jc w:val="center"/>
        <w:rPr>
          <w:rFonts w:ascii="Times New Roman" w:hAnsi="Times New Roman" w:cs="Times New Roman"/>
          <w:b/>
          <w:bCs/>
          <w:sz w:val="24"/>
          <w:szCs w:val="24"/>
        </w:rPr>
      </w:pPr>
      <w:r w:rsidRPr="1BD68A4A">
        <w:rPr>
          <w:rFonts w:ascii="Times New Roman" w:hAnsi="Times New Roman" w:cs="Times New Roman"/>
          <w:b/>
          <w:bCs/>
          <w:sz w:val="24"/>
          <w:szCs w:val="24"/>
        </w:rPr>
        <w:t>Ühinemine ja jagunemine</w:t>
      </w:r>
      <w:r w:rsidRPr="1BD68A4A">
        <w:rPr>
          <w:rFonts w:ascii="Times New Roman" w:hAnsi="Times New Roman" w:cs="Times New Roman"/>
          <w:sz w:val="24"/>
          <w:szCs w:val="24"/>
        </w:rPr>
        <w:t>“;</w:t>
      </w:r>
    </w:p>
    <w:p w14:paraId="3E2518AF" w14:textId="77777777" w:rsidR="006F4262" w:rsidRPr="00FA634D" w:rsidRDefault="006F4262" w:rsidP="006F4262">
      <w:pPr>
        <w:spacing w:after="0" w:line="240" w:lineRule="auto"/>
        <w:jc w:val="center"/>
        <w:rPr>
          <w:rFonts w:ascii="Times New Roman" w:hAnsi="Times New Roman" w:cs="Times New Roman"/>
          <w:sz w:val="24"/>
          <w:szCs w:val="24"/>
        </w:rPr>
      </w:pPr>
    </w:p>
    <w:p w14:paraId="5AD034FD" w14:textId="4E0E9BFA" w:rsidR="006F4262" w:rsidRPr="00FA634D" w:rsidRDefault="443C014B" w:rsidP="006F426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9</w:t>
      </w:r>
      <w:r w:rsidR="2C2329F6" w:rsidRPr="1BD68A4A">
        <w:rPr>
          <w:rFonts w:ascii="Times New Roman" w:hAnsi="Times New Roman" w:cs="Times New Roman"/>
          <w:b/>
          <w:bCs/>
          <w:sz w:val="24"/>
          <w:szCs w:val="24"/>
        </w:rPr>
        <w:t>7</w:t>
      </w:r>
      <w:r w:rsidR="006F4262" w:rsidRPr="1BD68A4A">
        <w:rPr>
          <w:rFonts w:ascii="Times New Roman" w:hAnsi="Times New Roman" w:cs="Times New Roman"/>
          <w:b/>
          <w:bCs/>
          <w:sz w:val="24"/>
          <w:szCs w:val="24"/>
        </w:rPr>
        <w:t xml:space="preserve">) </w:t>
      </w:r>
      <w:r w:rsidR="006F4262" w:rsidRPr="1BD68A4A">
        <w:rPr>
          <w:rFonts w:ascii="Times New Roman" w:hAnsi="Times New Roman" w:cs="Times New Roman"/>
          <w:sz w:val="24"/>
          <w:szCs w:val="24"/>
        </w:rPr>
        <w:t xml:space="preserve">paragrahvi 64 lõige 2 muudetakse ja sõnastatakse järgmiselt: </w:t>
      </w:r>
    </w:p>
    <w:p w14:paraId="263904DA" w14:textId="1770054D" w:rsidR="006F4262" w:rsidRPr="00FA634D" w:rsidRDefault="00535DF5" w:rsidP="006F426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6BB79EA5" w:rsidRPr="1BD68A4A">
        <w:rPr>
          <w:rFonts w:ascii="Times New Roman" w:hAnsi="Times New Roman" w:cs="Times New Roman"/>
          <w:sz w:val="24"/>
          <w:szCs w:val="24"/>
        </w:rPr>
        <w:t>(2) Krediidiasutuse ühinemine ja jagunemine toimub äriseadustikus sätestatud korras, arvestades käesolevas peatükis ja konkurentsiseaduses sätestatud erisusi.“;</w:t>
      </w:r>
      <w:r w:rsidR="6BB79EA5" w:rsidRPr="1BD68A4A">
        <w:rPr>
          <w:rFonts w:ascii="Times New Roman" w:hAnsi="Times New Roman" w:cs="Times New Roman"/>
          <w:b/>
          <w:bCs/>
          <w:sz w:val="24"/>
          <w:szCs w:val="24"/>
        </w:rPr>
        <w:t xml:space="preserve"> </w:t>
      </w:r>
    </w:p>
    <w:p w14:paraId="392E7112" w14:textId="77777777" w:rsidR="006F4262" w:rsidRPr="00FA634D" w:rsidRDefault="006F4262" w:rsidP="006F4262">
      <w:pPr>
        <w:spacing w:after="0" w:line="240" w:lineRule="auto"/>
        <w:jc w:val="both"/>
        <w:rPr>
          <w:rFonts w:ascii="Times New Roman" w:hAnsi="Times New Roman" w:cs="Times New Roman"/>
          <w:b/>
          <w:bCs/>
          <w:sz w:val="24"/>
          <w:szCs w:val="24"/>
        </w:rPr>
      </w:pPr>
    </w:p>
    <w:p w14:paraId="3C2DB2C1" w14:textId="1C02B97C" w:rsidR="006F4262" w:rsidRPr="00FA634D" w:rsidRDefault="0CC4F2A5" w:rsidP="006F426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98</w:t>
      </w:r>
      <w:r w:rsidR="006F4262" w:rsidRPr="1BD68A4A">
        <w:rPr>
          <w:rFonts w:ascii="Times New Roman" w:hAnsi="Times New Roman" w:cs="Times New Roman"/>
          <w:b/>
          <w:bCs/>
          <w:sz w:val="24"/>
          <w:szCs w:val="24"/>
        </w:rPr>
        <w:t xml:space="preserve">) </w:t>
      </w:r>
      <w:r w:rsidR="006F4262" w:rsidRPr="1BD68A4A">
        <w:rPr>
          <w:rFonts w:ascii="Times New Roman" w:hAnsi="Times New Roman" w:cs="Times New Roman"/>
          <w:sz w:val="24"/>
          <w:szCs w:val="24"/>
        </w:rPr>
        <w:t xml:space="preserve">paragrahvi 64 lõige 3 tunnistatakse kehtetuks; </w:t>
      </w:r>
    </w:p>
    <w:p w14:paraId="7E3422FA" w14:textId="32A384DA" w:rsidR="006F4262" w:rsidRPr="00FA634D" w:rsidRDefault="006F4262" w:rsidP="006F4262">
      <w:pPr>
        <w:spacing w:after="0" w:line="240" w:lineRule="auto"/>
        <w:jc w:val="both"/>
        <w:rPr>
          <w:rFonts w:ascii="Times New Roman" w:hAnsi="Times New Roman" w:cs="Times New Roman"/>
          <w:sz w:val="24"/>
          <w:szCs w:val="24"/>
        </w:rPr>
      </w:pPr>
    </w:p>
    <w:p w14:paraId="64872288" w14:textId="12DF17A9" w:rsidR="003E1440" w:rsidRDefault="575FF31A" w:rsidP="006F4262">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b/>
          <w:bCs/>
          <w:sz w:val="24"/>
          <w:szCs w:val="24"/>
        </w:rPr>
        <w:t>99</w:t>
      </w:r>
      <w:r w:rsidR="40B8F032" w:rsidRPr="1BD68A4A">
        <w:rPr>
          <w:rFonts w:ascii="Times New Roman" w:hAnsi="Times New Roman" w:cs="Times New Roman"/>
          <w:b/>
          <w:bCs/>
          <w:sz w:val="24"/>
          <w:szCs w:val="24"/>
        </w:rPr>
        <w:t xml:space="preserve">) </w:t>
      </w:r>
      <w:r w:rsidR="77060E82" w:rsidRPr="1BD68A4A">
        <w:rPr>
          <w:rFonts w:ascii="Times New Roman" w:eastAsia="Aptos" w:hAnsi="Times New Roman" w:cs="Times New Roman"/>
          <w:sz w:val="24"/>
          <w:szCs w:val="24"/>
        </w:rPr>
        <w:t>paragrahvi 65 pealkir</w:t>
      </w:r>
      <w:r w:rsidR="2DA8B38A" w:rsidRPr="1BD68A4A">
        <w:rPr>
          <w:rFonts w:ascii="Times New Roman" w:eastAsia="Aptos" w:hAnsi="Times New Roman" w:cs="Times New Roman"/>
          <w:sz w:val="24"/>
          <w:szCs w:val="24"/>
        </w:rPr>
        <w:t xml:space="preserve">ja täiendatakse pärast sõna </w:t>
      </w:r>
      <w:r w:rsidR="00EE37DA">
        <w:rPr>
          <w:rFonts w:ascii="Times New Roman" w:eastAsia="Aptos" w:hAnsi="Times New Roman" w:cs="Times New Roman"/>
          <w:sz w:val="24"/>
          <w:szCs w:val="24"/>
        </w:rPr>
        <w:t>„</w:t>
      </w:r>
      <w:r w:rsidR="2DA8B38A" w:rsidRPr="1BD68A4A">
        <w:rPr>
          <w:rFonts w:ascii="Times New Roman" w:eastAsia="Aptos" w:hAnsi="Times New Roman" w:cs="Times New Roman"/>
          <w:sz w:val="24"/>
          <w:szCs w:val="24"/>
        </w:rPr>
        <w:t>viisid</w:t>
      </w:r>
      <w:r w:rsidR="00DF6517" w:rsidRPr="1BD68A4A">
        <w:rPr>
          <w:rFonts w:ascii="Times New Roman" w:eastAsia="Aptos" w:hAnsi="Times New Roman" w:cs="Times New Roman"/>
          <w:sz w:val="24"/>
          <w:szCs w:val="24"/>
        </w:rPr>
        <w:t>“</w:t>
      </w:r>
      <w:r w:rsidR="2DA8B38A" w:rsidRPr="1BD68A4A">
        <w:rPr>
          <w:rFonts w:ascii="Times New Roman" w:eastAsia="Aptos" w:hAnsi="Times New Roman" w:cs="Times New Roman"/>
          <w:sz w:val="24"/>
          <w:szCs w:val="24"/>
        </w:rPr>
        <w:t xml:space="preserve"> sõnadega </w:t>
      </w:r>
      <w:r w:rsidR="00EE37DA">
        <w:rPr>
          <w:rFonts w:ascii="Times New Roman" w:eastAsia="Aptos" w:hAnsi="Times New Roman" w:cs="Times New Roman"/>
          <w:sz w:val="24"/>
          <w:szCs w:val="24"/>
        </w:rPr>
        <w:t>„</w:t>
      </w:r>
      <w:r w:rsidR="2DA8B38A" w:rsidRPr="1BD68A4A">
        <w:rPr>
          <w:rFonts w:ascii="Times New Roman" w:eastAsia="Aptos" w:hAnsi="Times New Roman" w:cs="Times New Roman"/>
          <w:sz w:val="24"/>
          <w:szCs w:val="24"/>
        </w:rPr>
        <w:t>ja tingimused</w:t>
      </w:r>
      <w:r w:rsidR="00DF6517" w:rsidRPr="1BD68A4A">
        <w:rPr>
          <w:rFonts w:ascii="Times New Roman" w:eastAsia="Aptos" w:hAnsi="Times New Roman" w:cs="Times New Roman"/>
          <w:sz w:val="24"/>
          <w:szCs w:val="24"/>
        </w:rPr>
        <w:t>“</w:t>
      </w:r>
      <w:r w:rsidR="2DA8B38A" w:rsidRPr="1BD68A4A">
        <w:rPr>
          <w:rFonts w:ascii="Times New Roman" w:eastAsia="Aptos" w:hAnsi="Times New Roman" w:cs="Times New Roman"/>
          <w:sz w:val="24"/>
          <w:szCs w:val="24"/>
        </w:rPr>
        <w:t>;</w:t>
      </w:r>
      <w:r w:rsidR="77060E82" w:rsidRPr="1BD68A4A">
        <w:rPr>
          <w:rFonts w:ascii="Times New Roman" w:eastAsia="Aptos" w:hAnsi="Times New Roman" w:cs="Times New Roman"/>
          <w:sz w:val="24"/>
          <w:szCs w:val="24"/>
        </w:rPr>
        <w:t xml:space="preserve"> </w:t>
      </w:r>
    </w:p>
    <w:p w14:paraId="6E66CA8B" w14:textId="2D06FA43" w:rsidR="006F4262" w:rsidRPr="00FA634D" w:rsidRDefault="006F4262" w:rsidP="006F4262">
      <w:pPr>
        <w:spacing w:after="0" w:line="240" w:lineRule="auto"/>
        <w:jc w:val="both"/>
        <w:rPr>
          <w:rFonts w:ascii="Times New Roman" w:hAnsi="Times New Roman" w:cs="Times New Roman"/>
          <w:sz w:val="24"/>
          <w:szCs w:val="24"/>
        </w:rPr>
      </w:pPr>
    </w:p>
    <w:p w14:paraId="43C60284" w14:textId="641EDE8F" w:rsidR="006F4262" w:rsidRPr="00FA634D" w:rsidRDefault="00D73CE1" w:rsidP="006F426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lastRenderedPageBreak/>
        <w:t>10</w:t>
      </w:r>
      <w:r w:rsidR="7285998C" w:rsidRPr="1BD68A4A">
        <w:rPr>
          <w:rFonts w:ascii="Times New Roman" w:hAnsi="Times New Roman" w:cs="Times New Roman"/>
          <w:b/>
          <w:bCs/>
          <w:sz w:val="24"/>
          <w:szCs w:val="24"/>
        </w:rPr>
        <w:t>0</w:t>
      </w:r>
      <w:r w:rsidR="1CC32F73" w:rsidRPr="1BD68A4A">
        <w:rPr>
          <w:rFonts w:ascii="Times New Roman" w:hAnsi="Times New Roman" w:cs="Times New Roman"/>
          <w:b/>
          <w:bCs/>
          <w:sz w:val="24"/>
          <w:szCs w:val="24"/>
        </w:rPr>
        <w:t xml:space="preserve">) </w:t>
      </w:r>
      <w:r w:rsidR="1CC32F73" w:rsidRPr="1BD68A4A">
        <w:rPr>
          <w:rFonts w:ascii="Times New Roman" w:hAnsi="Times New Roman" w:cs="Times New Roman"/>
          <w:sz w:val="24"/>
          <w:szCs w:val="24"/>
        </w:rPr>
        <w:t>paragrahvi 65 täiendatakse lõigetega 1</w:t>
      </w:r>
      <w:r w:rsidR="1CC32F73" w:rsidRPr="1BD68A4A">
        <w:rPr>
          <w:rFonts w:ascii="Times New Roman" w:hAnsi="Times New Roman" w:cs="Times New Roman"/>
          <w:sz w:val="24"/>
          <w:szCs w:val="24"/>
          <w:vertAlign w:val="superscript"/>
        </w:rPr>
        <w:t>1</w:t>
      </w:r>
      <w:r w:rsidR="00AE7D70" w:rsidRPr="1BD68A4A">
        <w:rPr>
          <w:rFonts w:ascii="Times New Roman" w:hAnsi="Times New Roman" w:cs="Times New Roman"/>
          <w:sz w:val="24"/>
          <w:szCs w:val="24"/>
        </w:rPr>
        <w:t xml:space="preserve"> ja </w:t>
      </w:r>
      <w:r w:rsidR="1CC32F73" w:rsidRPr="1BD68A4A">
        <w:rPr>
          <w:rFonts w:ascii="Times New Roman" w:hAnsi="Times New Roman" w:cs="Times New Roman"/>
          <w:sz w:val="24"/>
          <w:szCs w:val="24"/>
        </w:rPr>
        <w:t>1</w:t>
      </w:r>
      <w:r w:rsidR="18CE5AE0" w:rsidRPr="1BD68A4A">
        <w:rPr>
          <w:rFonts w:ascii="Times New Roman" w:hAnsi="Times New Roman" w:cs="Times New Roman"/>
          <w:sz w:val="24"/>
          <w:szCs w:val="24"/>
          <w:vertAlign w:val="superscript"/>
        </w:rPr>
        <w:t>2</w:t>
      </w:r>
      <w:r w:rsidR="1CC32F73" w:rsidRPr="1BD68A4A">
        <w:rPr>
          <w:rFonts w:ascii="Times New Roman" w:hAnsi="Times New Roman" w:cs="Times New Roman"/>
          <w:sz w:val="24"/>
          <w:szCs w:val="24"/>
        </w:rPr>
        <w:t xml:space="preserve"> järgmises sõnastuses: </w:t>
      </w:r>
    </w:p>
    <w:p w14:paraId="40868277" w14:textId="20889596" w:rsidR="006E7FE5" w:rsidRPr="00FA634D" w:rsidRDefault="000535BE"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32B7E46" w:rsidRPr="1BD68A4A">
        <w:rPr>
          <w:rFonts w:ascii="Times New Roman" w:hAnsi="Times New Roman" w:cs="Times New Roman"/>
          <w:sz w:val="24"/>
          <w:szCs w:val="24"/>
        </w:rPr>
        <w:t>(1</w:t>
      </w:r>
      <w:r w:rsidR="332B7E46" w:rsidRPr="1BD68A4A">
        <w:rPr>
          <w:rFonts w:ascii="Times New Roman" w:hAnsi="Times New Roman" w:cs="Times New Roman"/>
          <w:sz w:val="24"/>
          <w:szCs w:val="24"/>
          <w:vertAlign w:val="superscript"/>
        </w:rPr>
        <w:t>1</w:t>
      </w:r>
      <w:r w:rsidR="332B7E46" w:rsidRPr="1BD68A4A">
        <w:rPr>
          <w:rFonts w:ascii="Times New Roman" w:hAnsi="Times New Roman" w:cs="Times New Roman"/>
          <w:sz w:val="24"/>
          <w:szCs w:val="24"/>
        </w:rPr>
        <w:t xml:space="preserve">) </w:t>
      </w:r>
      <w:r w:rsidR="1302128C" w:rsidRPr="1BD68A4A">
        <w:rPr>
          <w:rFonts w:ascii="Times New Roman" w:eastAsia="Aptos" w:hAnsi="Times New Roman" w:cs="Times New Roman"/>
          <w:sz w:val="24"/>
          <w:szCs w:val="24"/>
        </w:rPr>
        <w:t xml:space="preserve">Krediidiasutuse ühinemine on üks järgmistest </w:t>
      </w:r>
      <w:commentRangeStart w:id="393"/>
      <w:r w:rsidR="1302128C" w:rsidRPr="1BD68A4A">
        <w:rPr>
          <w:rFonts w:ascii="Times New Roman" w:eastAsia="Aptos" w:hAnsi="Times New Roman" w:cs="Times New Roman"/>
          <w:sz w:val="24"/>
          <w:szCs w:val="24"/>
        </w:rPr>
        <w:t>olukordadest</w:t>
      </w:r>
      <w:commentRangeEnd w:id="393"/>
      <w:r w:rsidR="00383B5F">
        <w:rPr>
          <w:rStyle w:val="Kommentaariviide"/>
        </w:rPr>
        <w:commentReference w:id="393"/>
      </w:r>
      <w:r w:rsidR="1302128C" w:rsidRPr="1BD68A4A">
        <w:rPr>
          <w:rFonts w:ascii="Times New Roman" w:eastAsia="Aptos" w:hAnsi="Times New Roman" w:cs="Times New Roman"/>
          <w:sz w:val="24"/>
          <w:szCs w:val="24"/>
        </w:rPr>
        <w:t>:</w:t>
      </w:r>
      <w:r w:rsidR="332B7E46" w:rsidRPr="1BD68A4A">
        <w:rPr>
          <w:rFonts w:ascii="Times New Roman" w:hAnsi="Times New Roman" w:cs="Times New Roman"/>
          <w:b/>
          <w:bCs/>
          <w:sz w:val="24"/>
          <w:szCs w:val="24"/>
        </w:rPr>
        <w:t xml:space="preserve"> </w:t>
      </w:r>
    </w:p>
    <w:p w14:paraId="0347DB83" w14:textId="5B73C743" w:rsidR="006E7FE5" w:rsidRPr="00FA634D" w:rsidRDefault="2FCAA02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ühendatav ühing annab</w:t>
      </w:r>
      <w:r w:rsidR="0480F6B7" w:rsidRPr="1BD68A4A">
        <w:rPr>
          <w:rFonts w:ascii="Times New Roman" w:hAnsi="Times New Roman" w:cs="Times New Roman"/>
          <w:sz w:val="24"/>
          <w:szCs w:val="24"/>
        </w:rPr>
        <w:t xml:space="preserve"> </w:t>
      </w:r>
      <w:del w:id="394" w:author="Merike Koppel - JUSTDIGI" w:date="2025-12-30T09:15:00Z" w16du:dateUtc="2025-12-30T07:15:00Z">
        <w:r w:rsidR="0480F6B7" w:rsidRPr="1BD68A4A" w:rsidDel="00CB378B">
          <w:rPr>
            <w:rFonts w:ascii="Times New Roman" w:hAnsi="Times New Roman" w:cs="Times New Roman"/>
            <w:sz w:val="24"/>
            <w:szCs w:val="24"/>
          </w:rPr>
          <w:delText>üle</w:delText>
        </w:r>
        <w:r w:rsidRPr="1BD68A4A" w:rsidDel="00CB378B">
          <w:rPr>
            <w:rFonts w:ascii="Times New Roman" w:hAnsi="Times New Roman" w:cs="Times New Roman"/>
            <w:sz w:val="24"/>
            <w:szCs w:val="24"/>
          </w:rPr>
          <w:delText xml:space="preserve"> </w:delText>
        </w:r>
      </w:del>
      <w:r w:rsidRPr="1BD68A4A">
        <w:rPr>
          <w:rFonts w:ascii="Times New Roman" w:hAnsi="Times New Roman" w:cs="Times New Roman"/>
          <w:sz w:val="24"/>
          <w:szCs w:val="24"/>
        </w:rPr>
        <w:t xml:space="preserve">kõik oma varad ja kohustused või osa neist </w:t>
      </w:r>
      <w:ins w:id="395" w:author="Merike Koppel - JUSTDIGI" w:date="2025-12-30T09:15:00Z" w16du:dateUtc="2025-12-30T07:15:00Z">
        <w:r w:rsidR="00CB378B">
          <w:rPr>
            <w:rFonts w:ascii="Times New Roman" w:hAnsi="Times New Roman" w:cs="Times New Roman"/>
            <w:sz w:val="24"/>
            <w:szCs w:val="24"/>
          </w:rPr>
          <w:t xml:space="preserve">üle </w:t>
        </w:r>
      </w:ins>
      <w:r w:rsidRPr="1BD68A4A">
        <w:rPr>
          <w:rFonts w:ascii="Times New Roman" w:hAnsi="Times New Roman" w:cs="Times New Roman"/>
          <w:sz w:val="24"/>
          <w:szCs w:val="24"/>
        </w:rPr>
        <w:t>ühendavale ühingule ning nende</w:t>
      </w:r>
      <w:r w:rsidR="43F8D0D1" w:rsidRPr="1BD68A4A">
        <w:rPr>
          <w:rFonts w:ascii="Times New Roman" w:hAnsi="Times New Roman" w:cs="Times New Roman"/>
          <w:sz w:val="24"/>
          <w:szCs w:val="24"/>
        </w:rPr>
        <w:t xml:space="preserve"> väärpaberituru seaduse § 2 lõikes 5 nimetatud</w:t>
      </w:r>
      <w:r w:rsidRPr="1BD68A4A">
        <w:rPr>
          <w:rFonts w:ascii="Times New Roman" w:hAnsi="Times New Roman" w:cs="Times New Roman"/>
          <w:sz w:val="24"/>
          <w:szCs w:val="24"/>
        </w:rPr>
        <w:t xml:space="preserve"> omakapitaliväärtpaberi</w:t>
      </w:r>
      <w:r w:rsidR="1164CC01" w:rsidRPr="1BD68A4A">
        <w:rPr>
          <w:rFonts w:ascii="Times New Roman" w:hAnsi="Times New Roman" w:cs="Times New Roman"/>
          <w:sz w:val="24"/>
          <w:szCs w:val="24"/>
        </w:rPr>
        <w:t xml:space="preserve"> (edaspidi </w:t>
      </w:r>
      <w:r w:rsidR="1164CC01" w:rsidRPr="1BD68A4A">
        <w:rPr>
          <w:rFonts w:ascii="Times New Roman" w:hAnsi="Times New Roman" w:cs="Times New Roman"/>
          <w:i/>
          <w:iCs/>
          <w:sz w:val="24"/>
          <w:szCs w:val="24"/>
        </w:rPr>
        <w:t>omakapitaliväärtpaber</w:t>
      </w:r>
      <w:r w:rsidR="1164CC01" w:rsidRPr="1BD68A4A">
        <w:rPr>
          <w:rFonts w:ascii="Times New Roman" w:hAnsi="Times New Roman" w:cs="Times New Roman"/>
          <w:sz w:val="24"/>
          <w:szCs w:val="24"/>
        </w:rPr>
        <w:t>)</w:t>
      </w:r>
      <w:r w:rsidR="357B92AA" w:rsidRPr="1BD68A4A">
        <w:rPr>
          <w:rFonts w:ascii="Times New Roman" w:hAnsi="Times New Roman" w:cs="Times New Roman"/>
          <w:sz w:val="24"/>
          <w:szCs w:val="24"/>
        </w:rPr>
        <w:t xml:space="preserve"> </w:t>
      </w:r>
      <w:r w:rsidRPr="1BD68A4A">
        <w:rPr>
          <w:rFonts w:ascii="Times New Roman" w:hAnsi="Times New Roman" w:cs="Times New Roman"/>
          <w:sz w:val="24"/>
          <w:szCs w:val="24"/>
        </w:rPr>
        <w:t>omanikud</w:t>
      </w:r>
      <w:r w:rsidR="484DD893"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saavad vastu ühendatava ühingu omakapitali väärtpaberid </w:t>
      </w:r>
      <w:r w:rsidR="00AD13E9"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asjakohasel juhul rahalise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 xml:space="preserve">; </w:t>
      </w:r>
    </w:p>
    <w:p w14:paraId="76BCE09E" w14:textId="70E4868B" w:rsidR="006E7FE5" w:rsidRPr="00FA634D" w:rsidRDefault="2FCAA021" w:rsidP="1BD68A4A">
      <w:pPr>
        <w:spacing w:after="0" w:line="240" w:lineRule="auto"/>
        <w:jc w:val="both"/>
        <w:rPr>
          <w:rFonts w:ascii="Times New Roman" w:hAnsi="Times New Roman" w:cs="Times New Roman"/>
          <w:i/>
          <w:iCs/>
          <w:sz w:val="24"/>
          <w:szCs w:val="24"/>
        </w:rPr>
      </w:pPr>
      <w:r w:rsidRPr="1BD68A4A">
        <w:rPr>
          <w:rFonts w:ascii="Times New Roman" w:hAnsi="Times New Roman" w:cs="Times New Roman"/>
          <w:sz w:val="24"/>
          <w:szCs w:val="24"/>
        </w:rPr>
        <w:t xml:space="preserve">2) ühendatav ühing annab </w:t>
      </w:r>
      <w:del w:id="396" w:author="Merike Koppel - JUSTDIGI" w:date="2025-12-30T09:15:00Z" w16du:dateUtc="2025-12-30T07:15:00Z">
        <w:r w:rsidR="274A4755" w:rsidRPr="1BD68A4A" w:rsidDel="00CB378B">
          <w:rPr>
            <w:rFonts w:ascii="Times New Roman" w:hAnsi="Times New Roman" w:cs="Times New Roman"/>
            <w:sz w:val="24"/>
            <w:szCs w:val="24"/>
          </w:rPr>
          <w:delText xml:space="preserve">üle </w:delText>
        </w:r>
      </w:del>
      <w:r w:rsidRPr="1BD68A4A">
        <w:rPr>
          <w:rFonts w:ascii="Times New Roman" w:hAnsi="Times New Roman" w:cs="Times New Roman"/>
          <w:sz w:val="24"/>
          <w:szCs w:val="24"/>
        </w:rPr>
        <w:t xml:space="preserve">kõik oma varad ja kohustused või osa neist </w:t>
      </w:r>
      <w:ins w:id="397" w:author="Merike Koppel - JUSTDIGI" w:date="2025-12-30T09:15:00Z" w16du:dateUtc="2025-12-30T07:15:00Z">
        <w:r w:rsidR="00CB378B">
          <w:rPr>
            <w:rFonts w:ascii="Times New Roman" w:hAnsi="Times New Roman" w:cs="Times New Roman"/>
            <w:sz w:val="24"/>
            <w:szCs w:val="24"/>
          </w:rPr>
          <w:t xml:space="preserve">üle </w:t>
        </w:r>
      </w:ins>
      <w:r w:rsidRPr="1BD68A4A">
        <w:rPr>
          <w:rFonts w:ascii="Times New Roman" w:hAnsi="Times New Roman" w:cs="Times New Roman"/>
          <w:sz w:val="24"/>
          <w:szCs w:val="24"/>
        </w:rPr>
        <w:t xml:space="preserve">ühendavale ühingule ilma, et ühendav ühing emiteeriks uusi omakapitaliväärtpabereid </w:t>
      </w:r>
      <w:r w:rsidR="5EECC87F" w:rsidRPr="1BD68A4A">
        <w:rPr>
          <w:rFonts w:ascii="Times New Roman" w:hAnsi="Times New Roman" w:cs="Times New Roman"/>
          <w:sz w:val="24"/>
          <w:szCs w:val="24"/>
        </w:rPr>
        <w:t>tingimusel, et</w:t>
      </w:r>
      <w:r w:rsidRPr="1BD68A4A">
        <w:rPr>
          <w:rFonts w:ascii="Times New Roman" w:hAnsi="Times New Roman" w:cs="Times New Roman"/>
          <w:sz w:val="24"/>
          <w:szCs w:val="24"/>
        </w:rPr>
        <w:t xml:space="preserve"> ühele isikule kuuluvad otseselt või kaudselt kõik ühinevate ühingute omakapitaliväärtpaberid või omakapitaliväärtpaberi omanikele kuuluvad ühinevate ühingute omakapitaliväärtpaberid samas proportsioonis</w:t>
      </w:r>
      <w:r w:rsidR="26356477" w:rsidRPr="1BD68A4A">
        <w:rPr>
          <w:rFonts w:ascii="Times New Roman" w:hAnsi="Times New Roman" w:cs="Times New Roman"/>
          <w:sz w:val="24"/>
          <w:szCs w:val="24"/>
        </w:rPr>
        <w:t xml:space="preserve">; </w:t>
      </w:r>
    </w:p>
    <w:p w14:paraId="4701F7CD" w14:textId="08A65EAD" w:rsidR="006E7FE5" w:rsidRPr="00FA634D" w:rsidRDefault="2FCAA021"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3) ühendatav ühing annab </w:t>
      </w:r>
      <w:del w:id="398" w:author="Merike Koppel - JUSTDIGI" w:date="2025-12-30T09:15:00Z" w16du:dateUtc="2025-12-30T07:15:00Z">
        <w:r w:rsidR="4A84B750" w:rsidRPr="1BD68A4A" w:rsidDel="00CB378B">
          <w:rPr>
            <w:rFonts w:ascii="Times New Roman" w:hAnsi="Times New Roman" w:cs="Times New Roman"/>
            <w:sz w:val="24"/>
            <w:szCs w:val="24"/>
          </w:rPr>
          <w:delText xml:space="preserve">üle </w:delText>
        </w:r>
      </w:del>
      <w:r w:rsidRPr="1BD68A4A">
        <w:rPr>
          <w:rFonts w:ascii="Times New Roman" w:hAnsi="Times New Roman" w:cs="Times New Roman"/>
          <w:sz w:val="24"/>
          <w:szCs w:val="24"/>
        </w:rPr>
        <w:t xml:space="preserve">kõik oma varad ja kohustused või osa neist </w:t>
      </w:r>
      <w:ins w:id="399" w:author="Merike Koppel - JUSTDIGI" w:date="2025-12-30T09:15:00Z" w16du:dateUtc="2025-12-30T07:15:00Z">
        <w:r w:rsidR="00CB378B">
          <w:rPr>
            <w:rFonts w:ascii="Times New Roman" w:hAnsi="Times New Roman" w:cs="Times New Roman"/>
            <w:sz w:val="24"/>
            <w:szCs w:val="24"/>
          </w:rPr>
          <w:t>üle</w:t>
        </w:r>
      </w:ins>
      <w:ins w:id="400" w:author="Merike Koppel - JUSTDIGI" w:date="2025-12-30T09:16:00Z" w16du:dateUtc="2025-12-30T07:16:00Z">
        <w:r w:rsidR="00CB378B">
          <w:rPr>
            <w:rFonts w:ascii="Times New Roman" w:hAnsi="Times New Roman" w:cs="Times New Roman"/>
            <w:sz w:val="24"/>
            <w:szCs w:val="24"/>
          </w:rPr>
          <w:t xml:space="preserve"> </w:t>
        </w:r>
      </w:ins>
      <w:del w:id="401" w:author="Merike Koppel - JUSTDIGI" w:date="2025-12-30T09:16:00Z" w16du:dateUtc="2025-12-30T07:16:00Z">
        <w:r w:rsidRPr="1BD68A4A" w:rsidDel="00CB378B">
          <w:rPr>
            <w:rFonts w:ascii="Times New Roman" w:hAnsi="Times New Roman" w:cs="Times New Roman"/>
            <w:sz w:val="24"/>
            <w:szCs w:val="24"/>
          </w:rPr>
          <w:delText>tema pool</w:delText>
        </w:r>
        <w:r w:rsidR="60BA1351" w:rsidRPr="1BD68A4A" w:rsidDel="00CB378B">
          <w:rPr>
            <w:rFonts w:ascii="Times New Roman" w:hAnsi="Times New Roman" w:cs="Times New Roman"/>
            <w:sz w:val="24"/>
            <w:szCs w:val="24"/>
          </w:rPr>
          <w:delText>t</w:delText>
        </w:r>
      </w:del>
      <w:ins w:id="402" w:author="Merike Koppel - JUSTDIGI" w:date="2025-12-30T09:16:00Z" w16du:dateUtc="2025-12-30T07:16:00Z">
        <w:r w:rsidR="00CB378B">
          <w:rPr>
            <w:rFonts w:ascii="Times New Roman" w:hAnsi="Times New Roman" w:cs="Times New Roman"/>
            <w:sz w:val="24"/>
            <w:szCs w:val="24"/>
          </w:rPr>
          <w:t>oma</w:t>
        </w:r>
      </w:ins>
      <w:r w:rsidRPr="1BD68A4A">
        <w:rPr>
          <w:rFonts w:ascii="Times New Roman" w:hAnsi="Times New Roman" w:cs="Times New Roman"/>
          <w:sz w:val="24"/>
          <w:szCs w:val="24"/>
        </w:rPr>
        <w:t xml:space="preserve"> asutatud ühingule (edaspidi käesolevas peatükis </w:t>
      </w:r>
      <w:r w:rsidRPr="1BD68A4A">
        <w:rPr>
          <w:rFonts w:ascii="Times New Roman" w:hAnsi="Times New Roman" w:cs="Times New Roman"/>
          <w:i/>
          <w:iCs/>
          <w:sz w:val="24"/>
          <w:szCs w:val="24"/>
        </w:rPr>
        <w:t>asutatav ühing</w:t>
      </w:r>
      <w:r w:rsidRPr="1BD68A4A">
        <w:rPr>
          <w:rFonts w:ascii="Times New Roman" w:hAnsi="Times New Roman" w:cs="Times New Roman"/>
          <w:sz w:val="24"/>
          <w:szCs w:val="24"/>
        </w:rPr>
        <w:t xml:space="preserve">) ning omakapitaliväärtpaberi omanikud saavad vastu asutatava ühingu omakapitaliväärtpabereid </w:t>
      </w:r>
      <w:r w:rsidR="00625F0B"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asjakohasel juhul rahalise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w:t>
      </w:r>
    </w:p>
    <w:p w14:paraId="318C3B55" w14:textId="0E8576FB" w:rsidR="006E7FE5" w:rsidRPr="00FA634D" w:rsidRDefault="2FCAA021"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4) ühendatav ühing annab</w:t>
      </w:r>
      <w:del w:id="403" w:author="Merike Koppel - JUSTDIGI" w:date="2026-01-03T13:09:00Z" w16du:dateUtc="2026-01-03T11:09:00Z">
        <w:r w:rsidRPr="1BD68A4A" w:rsidDel="00D26FE9">
          <w:rPr>
            <w:rFonts w:ascii="Times New Roman" w:hAnsi="Times New Roman" w:cs="Times New Roman"/>
            <w:sz w:val="24"/>
            <w:szCs w:val="24"/>
          </w:rPr>
          <w:delText xml:space="preserve"> </w:delText>
        </w:r>
        <w:r w:rsidR="761D6A5E" w:rsidRPr="1BD68A4A" w:rsidDel="00D26FE9">
          <w:rPr>
            <w:rFonts w:ascii="Times New Roman" w:hAnsi="Times New Roman" w:cs="Times New Roman"/>
            <w:sz w:val="24"/>
            <w:szCs w:val="24"/>
          </w:rPr>
          <w:delText>üle</w:delText>
        </w:r>
      </w:del>
      <w:r w:rsidR="761D6A5E"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kõik oma varad ja kohustused või osa neist </w:t>
      </w:r>
      <w:ins w:id="404" w:author="Merike Koppel - JUSTDIGI" w:date="2026-01-03T13:09:00Z" w16du:dateUtc="2026-01-03T11:09:00Z">
        <w:r w:rsidR="00D26FE9">
          <w:rPr>
            <w:rFonts w:ascii="Times New Roman" w:hAnsi="Times New Roman" w:cs="Times New Roman"/>
            <w:sz w:val="24"/>
            <w:szCs w:val="24"/>
          </w:rPr>
          <w:t xml:space="preserve">üle </w:t>
        </w:r>
      </w:ins>
      <w:r w:rsidRPr="1BD68A4A">
        <w:rPr>
          <w:rFonts w:ascii="Times New Roman" w:hAnsi="Times New Roman" w:cs="Times New Roman"/>
          <w:sz w:val="24"/>
          <w:szCs w:val="24"/>
        </w:rPr>
        <w:t xml:space="preserve">ühingule, mis valitseb kõiki ühendatava ühingu kapitali </w:t>
      </w:r>
      <w:commentRangeStart w:id="405"/>
      <w:r w:rsidRPr="1BD68A4A">
        <w:rPr>
          <w:rFonts w:ascii="Times New Roman" w:hAnsi="Times New Roman" w:cs="Times New Roman"/>
          <w:sz w:val="24"/>
          <w:szCs w:val="24"/>
        </w:rPr>
        <w:t xml:space="preserve">esindavaid </w:t>
      </w:r>
      <w:commentRangeEnd w:id="405"/>
      <w:r w:rsidR="00C51C7F">
        <w:rPr>
          <w:rStyle w:val="Kommentaariviide"/>
        </w:rPr>
        <w:commentReference w:id="405"/>
      </w:r>
      <w:r w:rsidRPr="1BD68A4A">
        <w:rPr>
          <w:rFonts w:ascii="Times New Roman" w:hAnsi="Times New Roman" w:cs="Times New Roman"/>
          <w:sz w:val="24"/>
          <w:szCs w:val="24"/>
        </w:rPr>
        <w:t>omakapitaliväärtpabereid.</w:t>
      </w:r>
    </w:p>
    <w:p w14:paraId="40A09CCA" w14:textId="77777777" w:rsidR="00AE7D70" w:rsidRPr="00FA634D" w:rsidRDefault="00AE7D70" w:rsidP="00C805EF">
      <w:pPr>
        <w:spacing w:after="0" w:line="240" w:lineRule="auto"/>
        <w:jc w:val="both"/>
        <w:rPr>
          <w:rFonts w:ascii="Times New Roman" w:hAnsi="Times New Roman" w:cs="Times New Roman"/>
          <w:sz w:val="24"/>
          <w:szCs w:val="24"/>
        </w:rPr>
      </w:pPr>
    </w:p>
    <w:p w14:paraId="6BCCE6C5" w14:textId="2C206CD3" w:rsidR="006E7FE5" w:rsidRPr="00FA634D" w:rsidRDefault="346C7557"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Käesoleva paragrahvi lõike 1</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punktides 1 ja 3 nimetatud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 xml:space="preserve"> suurusele kohaldatakse äriseadustiku § 392 lõikes 2 sätestatut.</w:t>
      </w:r>
      <w:r w:rsidR="7304F033"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p>
    <w:p w14:paraId="108FD2DC" w14:textId="77777777" w:rsidR="006E7FE5" w:rsidRPr="00FA634D" w:rsidRDefault="006E7FE5" w:rsidP="00C805EF">
      <w:pPr>
        <w:spacing w:after="0" w:line="240" w:lineRule="auto"/>
        <w:jc w:val="both"/>
        <w:rPr>
          <w:rFonts w:ascii="Times New Roman" w:hAnsi="Times New Roman" w:cs="Times New Roman"/>
          <w:b/>
          <w:bCs/>
          <w:sz w:val="24"/>
          <w:szCs w:val="24"/>
        </w:rPr>
      </w:pPr>
    </w:p>
    <w:p w14:paraId="1DE8C8CA" w14:textId="7D90831B" w:rsidR="006E7FE5" w:rsidRPr="00FA634D" w:rsidRDefault="00D73CE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10</w:t>
      </w:r>
      <w:r w:rsidR="7EBB71F4" w:rsidRPr="1BD68A4A">
        <w:rPr>
          <w:rFonts w:ascii="Times New Roman" w:hAnsi="Times New Roman" w:cs="Times New Roman"/>
          <w:b/>
          <w:bCs/>
          <w:sz w:val="24"/>
          <w:szCs w:val="24"/>
        </w:rPr>
        <w:t>1</w:t>
      </w:r>
      <w:r w:rsidR="66BB6919" w:rsidRPr="1BD68A4A">
        <w:rPr>
          <w:rFonts w:ascii="Times New Roman" w:hAnsi="Times New Roman" w:cs="Times New Roman"/>
          <w:b/>
          <w:bCs/>
          <w:sz w:val="24"/>
          <w:szCs w:val="24"/>
        </w:rPr>
        <w:t xml:space="preserve">) </w:t>
      </w:r>
      <w:r w:rsidR="66BB6919" w:rsidRPr="1BD68A4A">
        <w:rPr>
          <w:rFonts w:ascii="Times New Roman" w:hAnsi="Times New Roman" w:cs="Times New Roman"/>
          <w:sz w:val="24"/>
          <w:szCs w:val="24"/>
        </w:rPr>
        <w:t xml:space="preserve">paragrahvi 65 lõige 2 muudetakse ja sõnastatakse järgmiselt: </w:t>
      </w:r>
    </w:p>
    <w:p w14:paraId="7BA67E3D" w14:textId="544548FB" w:rsidR="006E7FE5" w:rsidRPr="00FA634D" w:rsidRDefault="66B8225E"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53C04FEC" w:rsidRPr="1BD68A4A">
        <w:rPr>
          <w:rFonts w:ascii="Times New Roman" w:hAnsi="Times New Roman" w:cs="Times New Roman"/>
          <w:sz w:val="24"/>
          <w:szCs w:val="24"/>
        </w:rPr>
        <w:t>(2) Käesoleva paragrahvi lõike 1</w:t>
      </w:r>
      <w:r w:rsidR="53C04FEC" w:rsidRPr="1BD68A4A">
        <w:rPr>
          <w:rFonts w:ascii="Times New Roman" w:hAnsi="Times New Roman" w:cs="Times New Roman"/>
          <w:sz w:val="24"/>
          <w:szCs w:val="24"/>
          <w:vertAlign w:val="superscript"/>
        </w:rPr>
        <w:t>1</w:t>
      </w:r>
      <w:r w:rsidR="53C04FEC" w:rsidRPr="1BD68A4A">
        <w:rPr>
          <w:rFonts w:ascii="Times New Roman" w:hAnsi="Times New Roman" w:cs="Times New Roman"/>
          <w:sz w:val="24"/>
          <w:szCs w:val="24"/>
        </w:rPr>
        <w:t xml:space="preserve"> punktis 3 nimetatud asutatav </w:t>
      </w:r>
      <w:r w:rsidR="6A8F15D6" w:rsidRPr="1BD68A4A">
        <w:rPr>
          <w:rFonts w:ascii="Times New Roman" w:hAnsi="Times New Roman" w:cs="Times New Roman"/>
          <w:sz w:val="24"/>
          <w:szCs w:val="24"/>
        </w:rPr>
        <w:t>ühing</w:t>
      </w:r>
      <w:r w:rsidR="53C04FEC" w:rsidRPr="1BD68A4A">
        <w:rPr>
          <w:rFonts w:ascii="Times New Roman" w:hAnsi="Times New Roman" w:cs="Times New Roman"/>
          <w:sz w:val="24"/>
          <w:szCs w:val="24"/>
        </w:rPr>
        <w:t xml:space="preserve"> peab taotlema tegevusl</w:t>
      </w:r>
      <w:r w:rsidR="66883C9B" w:rsidRPr="1BD68A4A">
        <w:rPr>
          <w:rFonts w:ascii="Times New Roman" w:hAnsi="Times New Roman" w:cs="Times New Roman"/>
          <w:sz w:val="24"/>
          <w:szCs w:val="24"/>
        </w:rPr>
        <w:t>oa</w:t>
      </w:r>
      <w:r w:rsidR="53C04FEC" w:rsidRPr="1BD68A4A">
        <w:rPr>
          <w:rFonts w:ascii="Times New Roman" w:hAnsi="Times New Roman" w:cs="Times New Roman"/>
          <w:sz w:val="24"/>
          <w:szCs w:val="24"/>
        </w:rPr>
        <w:t xml:space="preserve"> käesoleva seaduse 2. peatükis sätestatud korras või teise lepinguriigi õiguse alusel.</w:t>
      </w:r>
      <w:r w:rsidR="393CCF96" w:rsidRPr="1BD68A4A">
        <w:rPr>
          <w:rFonts w:ascii="Times New Roman" w:hAnsi="Times New Roman" w:cs="Times New Roman"/>
          <w:sz w:val="24"/>
          <w:szCs w:val="24"/>
        </w:rPr>
        <w:t xml:space="preserve"> </w:t>
      </w:r>
      <w:r w:rsidR="53C04FEC" w:rsidRPr="1BD68A4A">
        <w:rPr>
          <w:rFonts w:ascii="Times New Roman" w:hAnsi="Times New Roman" w:cs="Times New Roman"/>
          <w:sz w:val="24"/>
          <w:szCs w:val="24"/>
        </w:rPr>
        <w:t xml:space="preserve">Asutatavale </w:t>
      </w:r>
      <w:r w:rsidR="6CB40D93" w:rsidRPr="1BD68A4A">
        <w:rPr>
          <w:rFonts w:ascii="Times New Roman" w:hAnsi="Times New Roman" w:cs="Times New Roman"/>
          <w:sz w:val="24"/>
          <w:szCs w:val="24"/>
        </w:rPr>
        <w:t>ühingule</w:t>
      </w:r>
      <w:r w:rsidR="53C04FEC" w:rsidRPr="1BD68A4A">
        <w:rPr>
          <w:rFonts w:ascii="Times New Roman" w:hAnsi="Times New Roman" w:cs="Times New Roman"/>
          <w:sz w:val="24"/>
          <w:szCs w:val="24"/>
        </w:rPr>
        <w:t xml:space="preserve"> ei kohaldata tegevusloa taotlemise</w:t>
      </w:r>
      <w:r w:rsidR="6AFC96E8" w:rsidRPr="1BD68A4A">
        <w:rPr>
          <w:rFonts w:ascii="Times New Roman" w:hAnsi="Times New Roman" w:cs="Times New Roman"/>
          <w:sz w:val="24"/>
          <w:szCs w:val="24"/>
        </w:rPr>
        <w:t xml:space="preserve"> korra</w:t>
      </w:r>
      <w:r w:rsidR="53C04FEC" w:rsidRPr="1BD68A4A">
        <w:rPr>
          <w:rFonts w:ascii="Times New Roman" w:hAnsi="Times New Roman" w:cs="Times New Roman"/>
          <w:sz w:val="24"/>
          <w:szCs w:val="24"/>
        </w:rPr>
        <w:t>l käesoleva seaduse § 68 lõikes 1 sätestatud ühinemisloa taotlemise kohustust</w:t>
      </w:r>
      <w:r w:rsidR="43F99FEF" w:rsidRPr="1BD68A4A">
        <w:rPr>
          <w:rFonts w:ascii="Times New Roman" w:hAnsi="Times New Roman" w:cs="Times New Roman"/>
          <w:sz w:val="24"/>
          <w:szCs w:val="24"/>
        </w:rPr>
        <w:t xml:space="preserve"> </w:t>
      </w:r>
      <w:r w:rsidR="6AFC96E8" w:rsidRPr="1BD68A4A">
        <w:rPr>
          <w:rFonts w:ascii="Times New Roman" w:hAnsi="Times New Roman" w:cs="Times New Roman"/>
          <w:sz w:val="24"/>
          <w:szCs w:val="24"/>
        </w:rPr>
        <w:t xml:space="preserve">ega </w:t>
      </w:r>
      <w:r w:rsidR="43F99FEF" w:rsidRPr="1BD68A4A">
        <w:rPr>
          <w:rFonts w:ascii="Times New Roman" w:hAnsi="Times New Roman" w:cs="Times New Roman"/>
          <w:sz w:val="24"/>
          <w:szCs w:val="24"/>
        </w:rPr>
        <w:t xml:space="preserve">§ 69 </w:t>
      </w:r>
      <w:r w:rsidR="5E7F48CE" w:rsidRPr="1BD68A4A">
        <w:rPr>
          <w:rFonts w:ascii="Times New Roman" w:hAnsi="Times New Roman" w:cs="Times New Roman"/>
          <w:sz w:val="24"/>
          <w:szCs w:val="24"/>
        </w:rPr>
        <w:t xml:space="preserve">lõikes 3 </w:t>
      </w:r>
      <w:r w:rsidR="43F99FEF" w:rsidRPr="1BD68A4A">
        <w:rPr>
          <w:rFonts w:ascii="Times New Roman" w:hAnsi="Times New Roman" w:cs="Times New Roman"/>
          <w:sz w:val="24"/>
          <w:szCs w:val="24"/>
        </w:rPr>
        <w:t>sätestatud tähtaeg</w:t>
      </w:r>
      <w:r w:rsidR="19EB0884" w:rsidRPr="1BD68A4A">
        <w:rPr>
          <w:rFonts w:ascii="Times New Roman" w:hAnsi="Times New Roman" w:cs="Times New Roman"/>
          <w:sz w:val="24"/>
          <w:szCs w:val="24"/>
        </w:rPr>
        <w:t>a</w:t>
      </w:r>
      <w:r w:rsidR="53C04FEC" w:rsidRPr="1BD68A4A">
        <w:rPr>
          <w:rFonts w:ascii="Times New Roman" w:hAnsi="Times New Roman" w:cs="Times New Roman"/>
          <w:sz w:val="24"/>
          <w:szCs w:val="24"/>
        </w:rPr>
        <w:t xml:space="preserve">.“; </w:t>
      </w:r>
    </w:p>
    <w:p w14:paraId="5AF6F384" w14:textId="77777777" w:rsidR="006E7FE5" w:rsidRPr="00FA634D" w:rsidRDefault="006E7FE5" w:rsidP="36A15F32">
      <w:pPr>
        <w:spacing w:after="0" w:line="240" w:lineRule="auto"/>
        <w:rPr>
          <w:rFonts w:ascii="Times New Roman" w:hAnsi="Times New Roman" w:cs="Times New Roman"/>
          <w:sz w:val="24"/>
          <w:szCs w:val="24"/>
        </w:rPr>
      </w:pPr>
    </w:p>
    <w:p w14:paraId="5831C5AD" w14:textId="0751B1D6" w:rsidR="006E7FE5" w:rsidRPr="00FA634D" w:rsidRDefault="00D73CE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10</w:t>
      </w:r>
      <w:r w:rsidR="2CBAD22A" w:rsidRPr="1BD68A4A">
        <w:rPr>
          <w:rFonts w:ascii="Times New Roman" w:hAnsi="Times New Roman" w:cs="Times New Roman"/>
          <w:b/>
          <w:bCs/>
          <w:sz w:val="24"/>
          <w:szCs w:val="24"/>
        </w:rPr>
        <w:t>2</w:t>
      </w:r>
      <w:r w:rsidR="66BB6919" w:rsidRPr="1BD68A4A">
        <w:rPr>
          <w:rFonts w:ascii="Times New Roman" w:hAnsi="Times New Roman" w:cs="Times New Roman"/>
          <w:b/>
          <w:bCs/>
          <w:sz w:val="24"/>
          <w:szCs w:val="24"/>
        </w:rPr>
        <w:t xml:space="preserve">) </w:t>
      </w:r>
      <w:r w:rsidR="66BB6919" w:rsidRPr="1BD68A4A">
        <w:rPr>
          <w:rFonts w:ascii="Times New Roman" w:hAnsi="Times New Roman" w:cs="Times New Roman"/>
          <w:sz w:val="24"/>
          <w:szCs w:val="24"/>
        </w:rPr>
        <w:t>paragrahvi 65 täiendatakse lõigetega 2</w:t>
      </w:r>
      <w:r w:rsidR="66BB6919" w:rsidRPr="1BD68A4A">
        <w:rPr>
          <w:rFonts w:ascii="Times New Roman" w:hAnsi="Times New Roman" w:cs="Times New Roman"/>
          <w:sz w:val="24"/>
          <w:szCs w:val="24"/>
          <w:vertAlign w:val="superscript"/>
        </w:rPr>
        <w:t>1</w:t>
      </w:r>
      <w:r w:rsidR="66BB6919" w:rsidRPr="1BD68A4A">
        <w:rPr>
          <w:rFonts w:ascii="Times New Roman" w:hAnsi="Times New Roman" w:cs="Times New Roman"/>
          <w:sz w:val="24"/>
          <w:szCs w:val="24"/>
        </w:rPr>
        <w:t xml:space="preserve"> ja 2</w:t>
      </w:r>
      <w:r w:rsidR="66BB6919" w:rsidRPr="1BD68A4A">
        <w:rPr>
          <w:rFonts w:ascii="Times New Roman" w:hAnsi="Times New Roman" w:cs="Times New Roman"/>
          <w:sz w:val="24"/>
          <w:szCs w:val="24"/>
          <w:vertAlign w:val="superscript"/>
        </w:rPr>
        <w:t>2</w:t>
      </w:r>
      <w:r w:rsidR="66BB6919" w:rsidRPr="1BD68A4A">
        <w:rPr>
          <w:rFonts w:ascii="Times New Roman" w:hAnsi="Times New Roman" w:cs="Times New Roman"/>
          <w:sz w:val="24"/>
          <w:szCs w:val="24"/>
        </w:rPr>
        <w:t xml:space="preserve"> järgmises sõnastuses: </w:t>
      </w:r>
    </w:p>
    <w:p w14:paraId="12DD43CA" w14:textId="758309AC" w:rsidR="006E7FE5" w:rsidRPr="00FA634D" w:rsidRDefault="00FD11C3"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FCAA021" w:rsidRPr="1BD68A4A">
        <w:rPr>
          <w:rFonts w:ascii="Times New Roman" w:hAnsi="Times New Roman" w:cs="Times New Roman"/>
          <w:sz w:val="24"/>
          <w:szCs w:val="24"/>
        </w:rPr>
        <w:t>(2</w:t>
      </w:r>
      <w:r w:rsidR="2FCAA021" w:rsidRPr="1BD68A4A">
        <w:rPr>
          <w:rFonts w:ascii="Times New Roman" w:hAnsi="Times New Roman" w:cs="Times New Roman"/>
          <w:sz w:val="24"/>
          <w:szCs w:val="24"/>
          <w:vertAlign w:val="superscript"/>
        </w:rPr>
        <w:t>1</w:t>
      </w:r>
      <w:r w:rsidR="2FCAA021" w:rsidRPr="1BD68A4A">
        <w:rPr>
          <w:rFonts w:ascii="Times New Roman" w:hAnsi="Times New Roman" w:cs="Times New Roman"/>
          <w:sz w:val="24"/>
          <w:szCs w:val="24"/>
        </w:rPr>
        <w:t xml:space="preserve">) Kui </w:t>
      </w:r>
      <w:commentRangeStart w:id="406"/>
      <w:r w:rsidR="2FCAA021" w:rsidRPr="1BD68A4A">
        <w:rPr>
          <w:rFonts w:ascii="Times New Roman" w:hAnsi="Times New Roman" w:cs="Times New Roman"/>
          <w:sz w:val="24"/>
          <w:szCs w:val="24"/>
        </w:rPr>
        <w:t xml:space="preserve">ühinemises osalevad </w:t>
      </w:r>
      <w:commentRangeEnd w:id="406"/>
      <w:r w:rsidR="00CB4ECC">
        <w:rPr>
          <w:rStyle w:val="Kommentaariviide"/>
        </w:rPr>
        <w:commentReference w:id="406"/>
      </w:r>
      <w:r w:rsidR="2FCAA021" w:rsidRPr="1BD68A4A">
        <w:rPr>
          <w:rFonts w:ascii="Times New Roman" w:hAnsi="Times New Roman" w:cs="Times New Roman"/>
          <w:sz w:val="24"/>
          <w:szCs w:val="24"/>
        </w:rPr>
        <w:t>samasse konsolideerimisgruppi kuuluvad ühingud, sealhulgas selliste krediidiasutuste konsolideerimisgruppi</w:t>
      </w:r>
      <w:ins w:id="407" w:author="Merike Koppel - JUSTDIGI" w:date="2025-12-30T09:24:00Z" w16du:dateUtc="2025-12-30T07:24:00Z">
        <w:r w:rsidR="00511EC4">
          <w:rPr>
            <w:rFonts w:ascii="Times New Roman" w:hAnsi="Times New Roman" w:cs="Times New Roman"/>
            <w:sz w:val="24"/>
            <w:szCs w:val="24"/>
          </w:rPr>
          <w:t xml:space="preserve"> </w:t>
        </w:r>
        <w:commentRangeStart w:id="408"/>
        <w:r w:rsidR="00511EC4">
          <w:rPr>
            <w:rFonts w:ascii="Times New Roman" w:hAnsi="Times New Roman" w:cs="Times New Roman"/>
            <w:sz w:val="24"/>
            <w:szCs w:val="24"/>
          </w:rPr>
          <w:t>kuuluvad ühingud</w:t>
        </w:r>
      </w:ins>
      <w:commentRangeEnd w:id="408"/>
      <w:ins w:id="409" w:author="Merike Koppel - JUSTDIGI" w:date="2025-12-30T09:25:00Z" w16du:dateUtc="2025-12-30T07:25:00Z">
        <w:r w:rsidR="00ED2004">
          <w:rPr>
            <w:rStyle w:val="Kommentaariviide"/>
          </w:rPr>
          <w:commentReference w:id="408"/>
        </w:r>
      </w:ins>
      <w:r w:rsidR="2FCAA021" w:rsidRPr="1BD68A4A">
        <w:rPr>
          <w:rFonts w:ascii="Times New Roman" w:hAnsi="Times New Roman" w:cs="Times New Roman"/>
          <w:sz w:val="24"/>
          <w:szCs w:val="24"/>
        </w:rPr>
        <w:t xml:space="preserve">, mis on keskasutusega püsivalt seotud ja mille üle teostatakse järelevalvet konsolideerimisgrupina, teavitavad nad Finantsinspektsiooni </w:t>
      </w:r>
      <w:r w:rsidR="35C59506" w:rsidRPr="1BD68A4A">
        <w:rPr>
          <w:rFonts w:ascii="Times New Roman" w:hAnsi="Times New Roman" w:cs="Times New Roman"/>
          <w:sz w:val="24"/>
          <w:szCs w:val="24"/>
        </w:rPr>
        <w:t>viivitamatult pärast ühinemisotsuse sõlmimist</w:t>
      </w:r>
      <w:r w:rsidR="2FCAA021" w:rsidRPr="1BD68A4A">
        <w:rPr>
          <w:rFonts w:ascii="Times New Roman" w:hAnsi="Times New Roman" w:cs="Times New Roman"/>
          <w:sz w:val="24"/>
          <w:szCs w:val="24"/>
        </w:rPr>
        <w:t xml:space="preserve">. Finantsinspektsioon otsustab käesoleva lõike esimeses lauses nimetatud </w:t>
      </w:r>
      <w:r w:rsidR="26356477" w:rsidRPr="1BD68A4A">
        <w:rPr>
          <w:rFonts w:ascii="Times New Roman" w:hAnsi="Times New Roman" w:cs="Times New Roman"/>
          <w:sz w:val="24"/>
          <w:szCs w:val="24"/>
        </w:rPr>
        <w:t>teate</w:t>
      </w:r>
      <w:r w:rsidRPr="1BD68A4A">
        <w:rPr>
          <w:rFonts w:ascii="Times New Roman" w:hAnsi="Times New Roman" w:cs="Times New Roman"/>
          <w:sz w:val="24"/>
          <w:szCs w:val="24"/>
        </w:rPr>
        <w:t xml:space="preserve"> </w:t>
      </w:r>
      <w:r w:rsidR="009C6765" w:rsidRPr="1BD68A4A">
        <w:rPr>
          <w:rFonts w:ascii="Times New Roman" w:hAnsi="Times New Roman" w:cs="Times New Roman"/>
          <w:sz w:val="24"/>
          <w:szCs w:val="24"/>
        </w:rPr>
        <w:t xml:space="preserve">ja </w:t>
      </w:r>
      <w:r w:rsidR="2FCAA021" w:rsidRPr="1BD68A4A">
        <w:rPr>
          <w:rFonts w:ascii="Times New Roman" w:hAnsi="Times New Roman" w:cs="Times New Roman"/>
          <w:sz w:val="24"/>
          <w:szCs w:val="24"/>
        </w:rPr>
        <w:t>ühinevate ühingute konsolideerimisgruppi kuulumise põhjal, kas käesoleva lõike esimeses lauses nimetatud ühingud peavad ühinemiseks taotlema ühinemisluba vastavalt käesoleva seaduse § 68 lõikele</w:t>
      </w:r>
      <w:r w:rsidR="005E66DF" w:rsidRPr="1BD68A4A">
        <w:rPr>
          <w:rFonts w:ascii="Times New Roman" w:hAnsi="Times New Roman" w:cs="Times New Roman"/>
          <w:sz w:val="24"/>
          <w:szCs w:val="24"/>
        </w:rPr>
        <w:t> </w:t>
      </w:r>
      <w:r w:rsidR="2FCAA021" w:rsidRPr="1BD68A4A">
        <w:rPr>
          <w:rFonts w:ascii="Times New Roman" w:hAnsi="Times New Roman" w:cs="Times New Roman"/>
          <w:sz w:val="24"/>
          <w:szCs w:val="24"/>
        </w:rPr>
        <w:t xml:space="preserve">1. </w:t>
      </w:r>
    </w:p>
    <w:p w14:paraId="268E2BFC" w14:textId="281C1E5B" w:rsidR="117EF3CC" w:rsidRPr="00FA634D" w:rsidRDefault="117EF3CC" w:rsidP="117EF3CC">
      <w:pPr>
        <w:spacing w:after="0" w:line="240" w:lineRule="auto"/>
        <w:jc w:val="both"/>
        <w:rPr>
          <w:rFonts w:ascii="Times New Roman" w:hAnsi="Times New Roman" w:cs="Times New Roman"/>
          <w:sz w:val="24"/>
          <w:szCs w:val="24"/>
        </w:rPr>
      </w:pPr>
    </w:p>
    <w:p w14:paraId="4D7E5E8B" w14:textId="604B94CC" w:rsidR="006E7FE5" w:rsidRPr="00FA634D" w:rsidRDefault="2FCAA02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Otsuse käesoleva paragrahvi lõike 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teises lauses nimetatud ühinemisloa taotlemise nõudmise kohta teeb Finantsinspektsioon ühe kuu jooksul </w:t>
      </w:r>
      <w:commentRangeStart w:id="410"/>
      <w:r w:rsidR="00C47681" w:rsidRPr="1BD68A4A">
        <w:rPr>
          <w:rFonts w:ascii="Times New Roman" w:hAnsi="Times New Roman" w:cs="Times New Roman"/>
          <w:sz w:val="24"/>
          <w:szCs w:val="24"/>
        </w:rPr>
        <w:t xml:space="preserve">arvates </w:t>
      </w:r>
      <w:commentRangeEnd w:id="410"/>
      <w:r w:rsidR="00ED2004">
        <w:rPr>
          <w:rStyle w:val="Kommentaariviide"/>
        </w:rPr>
        <w:commentReference w:id="410"/>
      </w:r>
      <w:r w:rsidRPr="1BD68A4A">
        <w:rPr>
          <w:rFonts w:ascii="Times New Roman" w:hAnsi="Times New Roman" w:cs="Times New Roman"/>
          <w:sz w:val="24"/>
          <w:szCs w:val="24"/>
        </w:rPr>
        <w:t>käesoleva paragrahvi lõikes</w:t>
      </w:r>
      <w:r w:rsidR="00C404C0" w:rsidRPr="1BD68A4A">
        <w:rPr>
          <w:rFonts w:ascii="Times New Roman" w:hAnsi="Times New Roman" w:cs="Times New Roman"/>
          <w:sz w:val="24"/>
          <w:szCs w:val="24"/>
        </w:rPr>
        <w:t> </w:t>
      </w: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nimetatud </w:t>
      </w:r>
      <w:r w:rsidR="26356477" w:rsidRPr="1BD68A4A">
        <w:rPr>
          <w:rFonts w:ascii="Times New Roman" w:hAnsi="Times New Roman" w:cs="Times New Roman"/>
          <w:sz w:val="24"/>
          <w:szCs w:val="24"/>
        </w:rPr>
        <w:t>teate</w:t>
      </w:r>
      <w:r w:rsidRPr="1BD68A4A">
        <w:rPr>
          <w:rFonts w:ascii="Times New Roman" w:hAnsi="Times New Roman" w:cs="Times New Roman"/>
          <w:sz w:val="24"/>
          <w:szCs w:val="24"/>
        </w:rPr>
        <w:t xml:space="preserve"> saamisest.“; </w:t>
      </w:r>
    </w:p>
    <w:p w14:paraId="0B4CC999" w14:textId="03FDE340" w:rsidR="006E7FE5" w:rsidRPr="00FA634D" w:rsidRDefault="006E7FE5" w:rsidP="00C805EF">
      <w:pPr>
        <w:spacing w:after="0" w:line="240" w:lineRule="auto"/>
        <w:jc w:val="both"/>
        <w:rPr>
          <w:rFonts w:ascii="Times New Roman" w:hAnsi="Times New Roman" w:cs="Times New Roman"/>
          <w:sz w:val="24"/>
          <w:szCs w:val="24"/>
        </w:rPr>
      </w:pPr>
    </w:p>
    <w:p w14:paraId="039212CD" w14:textId="05949E5E" w:rsidR="006E7FE5" w:rsidRPr="00FA634D" w:rsidRDefault="00D73CE1" w:rsidP="00C805E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10</w:t>
      </w:r>
      <w:r w:rsidR="6EE51FED" w:rsidRPr="1BD68A4A">
        <w:rPr>
          <w:rFonts w:ascii="Times New Roman" w:hAnsi="Times New Roman" w:cs="Times New Roman"/>
          <w:b/>
          <w:bCs/>
          <w:sz w:val="24"/>
          <w:szCs w:val="24"/>
        </w:rPr>
        <w:t>3</w:t>
      </w:r>
      <w:r w:rsidR="2FCAA021" w:rsidRPr="1BD68A4A">
        <w:rPr>
          <w:rFonts w:ascii="Times New Roman" w:hAnsi="Times New Roman" w:cs="Times New Roman"/>
          <w:b/>
          <w:bCs/>
          <w:sz w:val="24"/>
          <w:szCs w:val="24"/>
        </w:rPr>
        <w:t xml:space="preserve">) </w:t>
      </w:r>
      <w:r w:rsidR="73CD8A15" w:rsidRPr="1BD68A4A">
        <w:rPr>
          <w:rFonts w:ascii="Times New Roman" w:eastAsia="Times New Roman" w:hAnsi="Times New Roman" w:cs="Times New Roman"/>
          <w:sz w:val="24"/>
          <w:szCs w:val="24"/>
        </w:rPr>
        <w:t xml:space="preserve">paragrahvi 65 lõikes 3 asendatakse tekstiosa </w:t>
      </w:r>
      <w:r w:rsidR="00CB146E" w:rsidRPr="1BD68A4A">
        <w:rPr>
          <w:rFonts w:ascii="Times New Roman" w:eastAsia="Times New Roman" w:hAnsi="Times New Roman" w:cs="Times New Roman"/>
          <w:sz w:val="24"/>
          <w:szCs w:val="24"/>
        </w:rPr>
        <w:t>„</w:t>
      </w:r>
      <w:r w:rsidR="73CD8A15" w:rsidRPr="1BD68A4A">
        <w:rPr>
          <w:rFonts w:ascii="Times New Roman" w:eastAsia="Times New Roman" w:hAnsi="Times New Roman" w:cs="Times New Roman"/>
          <w:sz w:val="24"/>
          <w:szCs w:val="24"/>
        </w:rPr>
        <w:t xml:space="preserve">krediidiasutusega jätkatakse“ tekstiosaga </w:t>
      </w:r>
      <w:r w:rsidR="00CB146E" w:rsidRPr="1BD68A4A">
        <w:rPr>
          <w:rFonts w:ascii="Times New Roman" w:eastAsia="Times New Roman" w:hAnsi="Times New Roman" w:cs="Times New Roman"/>
          <w:sz w:val="24"/>
          <w:szCs w:val="24"/>
        </w:rPr>
        <w:t>„</w:t>
      </w:r>
      <w:r w:rsidR="73CD8A15" w:rsidRPr="1BD68A4A">
        <w:rPr>
          <w:rFonts w:ascii="Times New Roman" w:eastAsia="Times New Roman" w:hAnsi="Times New Roman" w:cs="Times New Roman"/>
          <w:sz w:val="24"/>
          <w:szCs w:val="24"/>
        </w:rPr>
        <w:t xml:space="preserve">krediidiasutusega </w:t>
      </w:r>
      <w:r w:rsidR="00781AFF" w:rsidRPr="1BD68A4A">
        <w:rPr>
          <w:rFonts w:ascii="Times New Roman" w:eastAsia="Times New Roman" w:hAnsi="Times New Roman" w:cs="Times New Roman"/>
          <w:sz w:val="24"/>
          <w:szCs w:val="24"/>
        </w:rPr>
        <w:t xml:space="preserve">jätkatakse </w:t>
      </w:r>
      <w:r w:rsidR="73CD8A15" w:rsidRPr="1BD68A4A">
        <w:rPr>
          <w:rFonts w:ascii="Times New Roman" w:eastAsia="Times New Roman" w:hAnsi="Times New Roman" w:cs="Times New Roman"/>
          <w:sz w:val="24"/>
          <w:szCs w:val="24"/>
        </w:rPr>
        <w:t>vastavalt käesoleva paragrahvi lõike 1</w:t>
      </w:r>
      <w:r w:rsidR="73CD8A15" w:rsidRPr="1BD68A4A">
        <w:rPr>
          <w:rFonts w:ascii="Times New Roman" w:eastAsia="Times New Roman" w:hAnsi="Times New Roman" w:cs="Times New Roman"/>
          <w:sz w:val="24"/>
          <w:szCs w:val="24"/>
          <w:vertAlign w:val="superscript"/>
        </w:rPr>
        <w:t>1</w:t>
      </w:r>
      <w:r w:rsidR="73CD8A15" w:rsidRPr="1BD68A4A">
        <w:rPr>
          <w:rFonts w:ascii="Times New Roman" w:eastAsia="Times New Roman" w:hAnsi="Times New Roman" w:cs="Times New Roman"/>
          <w:sz w:val="24"/>
          <w:szCs w:val="24"/>
        </w:rPr>
        <w:t xml:space="preserve"> punktidele 1 või 2“;</w:t>
      </w:r>
    </w:p>
    <w:p w14:paraId="6FFA6C3E" w14:textId="20DB5B95" w:rsidR="55F7CD03" w:rsidRPr="00FA634D" w:rsidRDefault="55F7CD03" w:rsidP="14D1E9CD">
      <w:pPr>
        <w:spacing w:after="0" w:line="240" w:lineRule="auto"/>
        <w:jc w:val="both"/>
        <w:rPr>
          <w:rFonts w:ascii="Times New Roman" w:hAnsi="Times New Roman" w:cs="Times New Roman"/>
          <w:sz w:val="24"/>
          <w:szCs w:val="24"/>
        </w:rPr>
      </w:pPr>
    </w:p>
    <w:p w14:paraId="750B0F91" w14:textId="10DEF7B1" w:rsidR="58649B57" w:rsidRPr="00FA634D" w:rsidRDefault="00D73CE1" w:rsidP="55F7CD03">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0</w:t>
      </w:r>
      <w:r w:rsidR="579A0CE0" w:rsidRPr="1BD68A4A">
        <w:rPr>
          <w:rFonts w:ascii="Times New Roman" w:hAnsi="Times New Roman" w:cs="Times New Roman"/>
          <w:b/>
          <w:bCs/>
          <w:sz w:val="24"/>
          <w:szCs w:val="24"/>
        </w:rPr>
        <w:t>4</w:t>
      </w:r>
      <w:r w:rsidR="60E13CB1" w:rsidRPr="1BD68A4A">
        <w:rPr>
          <w:rFonts w:ascii="Times New Roman" w:hAnsi="Times New Roman" w:cs="Times New Roman"/>
          <w:b/>
          <w:bCs/>
          <w:sz w:val="24"/>
          <w:szCs w:val="24"/>
        </w:rPr>
        <w:t xml:space="preserve">) </w:t>
      </w:r>
      <w:r w:rsidR="60E13CB1" w:rsidRPr="1BD68A4A">
        <w:rPr>
          <w:rFonts w:ascii="Times New Roman" w:hAnsi="Times New Roman" w:cs="Times New Roman"/>
          <w:sz w:val="24"/>
          <w:szCs w:val="24"/>
        </w:rPr>
        <w:t>paragrahvi 65 lõige 4 tunnistatakse kehtetuks;</w:t>
      </w:r>
    </w:p>
    <w:p w14:paraId="2C562653" w14:textId="4BB60D93" w:rsidR="006E7FE5" w:rsidRPr="00FA634D" w:rsidRDefault="006E7FE5" w:rsidP="006F4262">
      <w:pPr>
        <w:spacing w:after="0" w:line="240" w:lineRule="auto"/>
        <w:jc w:val="both"/>
        <w:rPr>
          <w:rFonts w:ascii="Times New Roman" w:hAnsi="Times New Roman" w:cs="Times New Roman"/>
          <w:sz w:val="24"/>
          <w:szCs w:val="24"/>
        </w:rPr>
      </w:pPr>
    </w:p>
    <w:p w14:paraId="5B0DD443" w14:textId="24363955" w:rsidR="006F4262" w:rsidRPr="00FA634D" w:rsidRDefault="00D73CE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0</w:t>
      </w:r>
      <w:r w:rsidR="3D9EBDBF" w:rsidRPr="1BD68A4A">
        <w:rPr>
          <w:rFonts w:ascii="Times New Roman" w:hAnsi="Times New Roman" w:cs="Times New Roman"/>
          <w:b/>
          <w:bCs/>
          <w:sz w:val="24"/>
          <w:szCs w:val="24"/>
        </w:rPr>
        <w:t>5</w:t>
      </w:r>
      <w:r w:rsidR="272D4E78" w:rsidRPr="1BD68A4A">
        <w:rPr>
          <w:rFonts w:ascii="Times New Roman" w:hAnsi="Times New Roman" w:cs="Times New Roman"/>
          <w:b/>
          <w:bCs/>
          <w:sz w:val="24"/>
          <w:szCs w:val="24"/>
        </w:rPr>
        <w:t xml:space="preserve">) </w:t>
      </w:r>
      <w:r w:rsidR="272D4E78" w:rsidRPr="1BD68A4A">
        <w:rPr>
          <w:rFonts w:ascii="Times New Roman" w:hAnsi="Times New Roman" w:cs="Times New Roman"/>
          <w:sz w:val="24"/>
          <w:szCs w:val="24"/>
        </w:rPr>
        <w:t xml:space="preserve">paragrahvi 66 lõike 2 esimene lause muudetakse ja sõnastatakse järgmiselt: </w:t>
      </w:r>
    </w:p>
    <w:p w14:paraId="3ECBC3DE" w14:textId="445490AC" w:rsidR="00AD101B" w:rsidRPr="00FA634D" w:rsidRDefault="00F17499"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50A14EED" w:rsidRPr="1BD68A4A">
        <w:rPr>
          <w:rFonts w:ascii="Times New Roman" w:hAnsi="Times New Roman" w:cs="Times New Roman"/>
          <w:sz w:val="24"/>
          <w:szCs w:val="24"/>
        </w:rPr>
        <w:t>Ühineva</w:t>
      </w:r>
      <w:r w:rsidR="38C52973" w:rsidRPr="1BD68A4A">
        <w:rPr>
          <w:rFonts w:ascii="Times New Roman" w:hAnsi="Times New Roman" w:cs="Times New Roman"/>
          <w:sz w:val="24"/>
          <w:szCs w:val="24"/>
        </w:rPr>
        <w:t>d ühingud</w:t>
      </w:r>
      <w:r w:rsidR="50A14EED" w:rsidRPr="1BD68A4A">
        <w:rPr>
          <w:rFonts w:ascii="Times New Roman" w:hAnsi="Times New Roman" w:cs="Times New Roman"/>
          <w:sz w:val="24"/>
          <w:szCs w:val="24"/>
        </w:rPr>
        <w:t xml:space="preserve"> peavad viivitamata pärast ühinemislepingu sõlmimist tea</w:t>
      </w:r>
      <w:r w:rsidR="49349410" w:rsidRPr="1BD68A4A">
        <w:rPr>
          <w:rFonts w:ascii="Times New Roman" w:hAnsi="Times New Roman" w:cs="Times New Roman"/>
          <w:sz w:val="24"/>
          <w:szCs w:val="24"/>
        </w:rPr>
        <w:t>vitama</w:t>
      </w:r>
      <w:r w:rsidR="50A14EED" w:rsidRPr="1BD68A4A">
        <w:rPr>
          <w:rFonts w:ascii="Times New Roman" w:hAnsi="Times New Roman" w:cs="Times New Roman"/>
          <w:sz w:val="24"/>
          <w:szCs w:val="24"/>
        </w:rPr>
        <w:t xml:space="preserve"> sellest Finantsinspektsiooni ja esitama ühinemisega seotud toimingute kohta ühinemiskava.“;</w:t>
      </w:r>
    </w:p>
    <w:p w14:paraId="66D41E69" w14:textId="1636351D" w:rsidR="18D58178" w:rsidRPr="00FA634D" w:rsidRDefault="18D58178" w:rsidP="18D58178">
      <w:pPr>
        <w:spacing w:after="0" w:line="240" w:lineRule="auto"/>
        <w:jc w:val="both"/>
        <w:rPr>
          <w:rFonts w:ascii="Times New Roman" w:hAnsi="Times New Roman" w:cs="Times New Roman"/>
          <w:b/>
          <w:bCs/>
          <w:sz w:val="24"/>
          <w:szCs w:val="24"/>
        </w:rPr>
      </w:pPr>
    </w:p>
    <w:p w14:paraId="00242B79" w14:textId="58935436" w:rsidR="589F9D9F" w:rsidRPr="003E1440" w:rsidRDefault="00D73CE1" w:rsidP="062DEDB6">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0</w:t>
      </w:r>
      <w:r w:rsidR="507468F5" w:rsidRPr="1BD68A4A">
        <w:rPr>
          <w:rFonts w:ascii="Times New Roman" w:hAnsi="Times New Roman" w:cs="Times New Roman"/>
          <w:b/>
          <w:bCs/>
          <w:sz w:val="24"/>
          <w:szCs w:val="24"/>
        </w:rPr>
        <w:t>6</w:t>
      </w:r>
      <w:r w:rsidR="589F9D9F" w:rsidRPr="1BD68A4A">
        <w:rPr>
          <w:rFonts w:ascii="Times New Roman" w:hAnsi="Times New Roman" w:cs="Times New Roman"/>
          <w:b/>
          <w:bCs/>
          <w:sz w:val="24"/>
          <w:szCs w:val="24"/>
        </w:rPr>
        <w:t xml:space="preserve">) </w:t>
      </w:r>
      <w:r w:rsidR="589F9D9F" w:rsidRPr="1BD68A4A">
        <w:rPr>
          <w:rFonts w:ascii="Times New Roman" w:hAnsi="Times New Roman" w:cs="Times New Roman"/>
          <w:sz w:val="24"/>
          <w:szCs w:val="24"/>
        </w:rPr>
        <w:t>paragrahv</w:t>
      </w:r>
      <w:r w:rsidR="5556DC37" w:rsidRPr="1BD68A4A">
        <w:rPr>
          <w:rFonts w:ascii="Times New Roman" w:hAnsi="Times New Roman" w:cs="Times New Roman"/>
          <w:sz w:val="24"/>
          <w:szCs w:val="24"/>
        </w:rPr>
        <w:t xml:space="preserve">i 67 lõikest 2 jäetakse välja tekstiosa </w:t>
      </w:r>
      <w:r w:rsidR="00EE37DA">
        <w:rPr>
          <w:rFonts w:ascii="Times New Roman" w:hAnsi="Times New Roman" w:cs="Times New Roman"/>
          <w:sz w:val="24"/>
          <w:szCs w:val="24"/>
        </w:rPr>
        <w:t>„</w:t>
      </w:r>
      <w:r w:rsidR="5556DC37" w:rsidRPr="1BD68A4A">
        <w:rPr>
          <w:rFonts w:ascii="Times New Roman" w:hAnsi="Times New Roman" w:cs="Times New Roman"/>
          <w:sz w:val="24"/>
          <w:szCs w:val="24"/>
        </w:rPr>
        <w:t xml:space="preserve">, ning </w:t>
      </w:r>
      <w:r w:rsidR="5556DC37" w:rsidRPr="1BD68A4A">
        <w:rPr>
          <w:rFonts w:ascii="Times New Roman" w:eastAsia="Aptos" w:hAnsi="Times New Roman" w:cs="Times New Roman"/>
          <w:sz w:val="24"/>
          <w:szCs w:val="24"/>
        </w:rPr>
        <w:t>annab oma arvamuse käesoleva seaduse § 93 lõikes 2 nimetatud valdkondade kohta ja selle kohta, kas ühendava või asutatava krediidiasutuse usaldatavusnormatiivide tase vastab käesoleva seaduse nõuetele.</w:t>
      </w:r>
      <w:r w:rsidR="00837696" w:rsidRPr="1BD68A4A">
        <w:rPr>
          <w:rFonts w:ascii="Times New Roman" w:eastAsia="Aptos" w:hAnsi="Times New Roman" w:cs="Times New Roman"/>
          <w:sz w:val="24"/>
          <w:szCs w:val="24"/>
        </w:rPr>
        <w:t>“</w:t>
      </w:r>
      <w:r w:rsidR="5556DC37" w:rsidRPr="1BD68A4A">
        <w:rPr>
          <w:rFonts w:ascii="Times New Roman" w:eastAsia="Aptos" w:hAnsi="Times New Roman" w:cs="Times New Roman"/>
          <w:sz w:val="24"/>
          <w:szCs w:val="24"/>
        </w:rPr>
        <w:t>;</w:t>
      </w:r>
    </w:p>
    <w:p w14:paraId="5B671249" w14:textId="77777777" w:rsidR="00AD101B" w:rsidRPr="00FA634D" w:rsidRDefault="00AD101B" w:rsidP="00464A6C">
      <w:pPr>
        <w:spacing w:after="0" w:line="240" w:lineRule="auto"/>
        <w:jc w:val="both"/>
        <w:rPr>
          <w:rFonts w:ascii="Times New Roman" w:hAnsi="Times New Roman" w:cs="Times New Roman"/>
          <w:b/>
          <w:bCs/>
          <w:sz w:val="24"/>
          <w:szCs w:val="24"/>
        </w:rPr>
      </w:pPr>
    </w:p>
    <w:p w14:paraId="7EBB426E" w14:textId="024D66FF" w:rsidR="003E1440" w:rsidRDefault="00D73CE1" w:rsidP="062DEDB6">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0</w:t>
      </w:r>
      <w:r w:rsidR="1D8FAE36" w:rsidRPr="1BD68A4A">
        <w:rPr>
          <w:rFonts w:ascii="Times New Roman" w:hAnsi="Times New Roman" w:cs="Times New Roman"/>
          <w:b/>
          <w:bCs/>
          <w:sz w:val="24"/>
          <w:szCs w:val="24"/>
        </w:rPr>
        <w:t>7</w:t>
      </w:r>
      <w:r w:rsidR="50A14EED" w:rsidRPr="1BD68A4A">
        <w:rPr>
          <w:rFonts w:ascii="Times New Roman" w:hAnsi="Times New Roman" w:cs="Times New Roman"/>
          <w:b/>
          <w:bCs/>
          <w:sz w:val="24"/>
          <w:szCs w:val="24"/>
        </w:rPr>
        <w:t xml:space="preserve">) </w:t>
      </w:r>
      <w:r w:rsidR="4BC007F4" w:rsidRPr="1BD68A4A">
        <w:rPr>
          <w:rFonts w:ascii="Times New Roman" w:eastAsia="Times New Roman" w:hAnsi="Times New Roman" w:cs="Times New Roman"/>
          <w:sz w:val="24"/>
          <w:szCs w:val="24"/>
        </w:rPr>
        <w:t>paragrahvi 68 pealkir</w:t>
      </w:r>
      <w:r w:rsidR="73A7675A" w:rsidRPr="1BD68A4A">
        <w:rPr>
          <w:rFonts w:ascii="Times New Roman" w:eastAsia="Times New Roman" w:hAnsi="Times New Roman" w:cs="Times New Roman"/>
          <w:sz w:val="24"/>
          <w:szCs w:val="24"/>
        </w:rPr>
        <w:t xml:space="preserve">ja täiendatakse pärast sõna </w:t>
      </w:r>
      <w:r w:rsidR="00EE37DA">
        <w:rPr>
          <w:rFonts w:ascii="Times New Roman" w:eastAsia="Times New Roman" w:hAnsi="Times New Roman" w:cs="Times New Roman"/>
          <w:sz w:val="24"/>
          <w:szCs w:val="24"/>
        </w:rPr>
        <w:t>„</w:t>
      </w:r>
      <w:r w:rsidR="73A7675A" w:rsidRPr="1BD68A4A">
        <w:rPr>
          <w:rFonts w:ascii="Times New Roman" w:eastAsia="Times New Roman" w:hAnsi="Times New Roman" w:cs="Times New Roman"/>
          <w:sz w:val="24"/>
          <w:szCs w:val="24"/>
        </w:rPr>
        <w:t>taotlemine</w:t>
      </w:r>
      <w:r w:rsidR="00837CF7" w:rsidRPr="1BD68A4A">
        <w:rPr>
          <w:rFonts w:ascii="Times New Roman" w:eastAsia="Times New Roman" w:hAnsi="Times New Roman" w:cs="Times New Roman"/>
          <w:sz w:val="24"/>
          <w:szCs w:val="24"/>
        </w:rPr>
        <w:t>“</w:t>
      </w:r>
      <w:r w:rsidR="73A7675A" w:rsidRPr="1BD68A4A">
        <w:rPr>
          <w:rFonts w:ascii="Times New Roman" w:eastAsia="Times New Roman" w:hAnsi="Times New Roman" w:cs="Times New Roman"/>
          <w:sz w:val="24"/>
          <w:szCs w:val="24"/>
        </w:rPr>
        <w:t xml:space="preserve"> sõnadega </w:t>
      </w:r>
      <w:r w:rsidR="00EE37DA">
        <w:rPr>
          <w:rFonts w:ascii="Times New Roman" w:eastAsia="Times New Roman" w:hAnsi="Times New Roman" w:cs="Times New Roman"/>
          <w:sz w:val="24"/>
          <w:szCs w:val="24"/>
        </w:rPr>
        <w:t>„</w:t>
      </w:r>
      <w:r w:rsidR="73A7675A" w:rsidRPr="1BD68A4A">
        <w:rPr>
          <w:rFonts w:ascii="Times New Roman" w:eastAsia="Times New Roman" w:hAnsi="Times New Roman" w:cs="Times New Roman"/>
          <w:sz w:val="24"/>
          <w:szCs w:val="24"/>
        </w:rPr>
        <w:t>ja menetlus</w:t>
      </w:r>
      <w:r w:rsidR="00837CF7" w:rsidRPr="1BD68A4A">
        <w:rPr>
          <w:rFonts w:ascii="Times New Roman" w:eastAsia="Times New Roman" w:hAnsi="Times New Roman" w:cs="Times New Roman"/>
          <w:sz w:val="24"/>
          <w:szCs w:val="24"/>
        </w:rPr>
        <w:t>“</w:t>
      </w:r>
      <w:r w:rsidR="73A7675A" w:rsidRPr="1BD68A4A">
        <w:rPr>
          <w:rFonts w:ascii="Times New Roman" w:eastAsia="Times New Roman" w:hAnsi="Times New Roman" w:cs="Times New Roman"/>
          <w:sz w:val="24"/>
          <w:szCs w:val="24"/>
        </w:rPr>
        <w:t>;</w:t>
      </w:r>
      <w:r w:rsidR="4BC007F4" w:rsidRPr="1BD68A4A">
        <w:rPr>
          <w:rFonts w:ascii="Times New Roman" w:eastAsia="Times New Roman" w:hAnsi="Times New Roman" w:cs="Times New Roman"/>
          <w:sz w:val="24"/>
          <w:szCs w:val="24"/>
        </w:rPr>
        <w:t xml:space="preserve"> </w:t>
      </w:r>
    </w:p>
    <w:p w14:paraId="43FBE962" w14:textId="76417AE6" w:rsidR="55F7CD03" w:rsidRPr="00FA634D" w:rsidRDefault="55F7CD03" w:rsidP="062DEDB6">
      <w:pPr>
        <w:spacing w:after="0" w:line="240" w:lineRule="auto"/>
        <w:jc w:val="both"/>
        <w:rPr>
          <w:rFonts w:ascii="Times New Roman" w:hAnsi="Times New Roman" w:cs="Times New Roman"/>
          <w:sz w:val="24"/>
          <w:szCs w:val="24"/>
        </w:rPr>
      </w:pPr>
    </w:p>
    <w:p w14:paraId="6B60F8A6" w14:textId="66F0A171" w:rsidR="6FB1B41C" w:rsidRPr="00FA634D" w:rsidRDefault="00D73CE1" w:rsidP="55F7CD03">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751D4893" w:rsidRPr="1BD68A4A">
        <w:rPr>
          <w:rFonts w:ascii="Times New Roman" w:hAnsi="Times New Roman" w:cs="Times New Roman"/>
          <w:b/>
          <w:bCs/>
          <w:sz w:val="24"/>
          <w:szCs w:val="24"/>
        </w:rPr>
        <w:t>08</w:t>
      </w:r>
      <w:r w:rsidR="5115368B" w:rsidRPr="1BD68A4A">
        <w:rPr>
          <w:rFonts w:ascii="Times New Roman" w:hAnsi="Times New Roman" w:cs="Times New Roman"/>
          <w:b/>
          <w:bCs/>
          <w:sz w:val="24"/>
          <w:szCs w:val="24"/>
        </w:rPr>
        <w:t xml:space="preserve">) </w:t>
      </w:r>
      <w:r w:rsidR="5115368B" w:rsidRPr="1BD68A4A">
        <w:rPr>
          <w:rFonts w:ascii="Times New Roman" w:hAnsi="Times New Roman" w:cs="Times New Roman"/>
          <w:sz w:val="24"/>
          <w:szCs w:val="24"/>
        </w:rPr>
        <w:t xml:space="preserve">paragrahvi 68 lõiget 1 täiendatakse punktidega 10 ja 11 järgmises sõnastuses: </w:t>
      </w:r>
    </w:p>
    <w:p w14:paraId="2E694A05" w14:textId="20265097" w:rsidR="6FB1B41C" w:rsidRPr="00FA634D" w:rsidRDefault="4F2D9AB6" w:rsidP="55F7CD03">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6F982FFB" w:rsidRPr="1BD68A4A">
        <w:rPr>
          <w:rFonts w:ascii="Times New Roman" w:hAnsi="Times New Roman" w:cs="Times New Roman"/>
          <w:sz w:val="24"/>
          <w:szCs w:val="24"/>
        </w:rPr>
        <w:t>10) Konkurentsiameti otsus</w:t>
      </w:r>
      <w:r w:rsidR="5F4BC2C5" w:rsidRPr="1BD68A4A">
        <w:rPr>
          <w:rFonts w:ascii="Times New Roman" w:hAnsi="Times New Roman" w:cs="Times New Roman"/>
          <w:sz w:val="24"/>
          <w:szCs w:val="24"/>
        </w:rPr>
        <w:t>e</w:t>
      </w:r>
      <w:r w:rsidR="6F982FFB" w:rsidRPr="1BD68A4A">
        <w:rPr>
          <w:rFonts w:ascii="Times New Roman" w:hAnsi="Times New Roman" w:cs="Times New Roman"/>
          <w:sz w:val="24"/>
          <w:szCs w:val="24"/>
        </w:rPr>
        <w:t xml:space="preserve"> </w:t>
      </w:r>
      <w:commentRangeStart w:id="411"/>
      <w:ins w:id="412" w:author="Merike Koppel - JUSTDIGI" w:date="2025-12-30T09:26:00Z" w16du:dateUtc="2025-12-30T07:26:00Z">
        <w:r w:rsidR="00ED2004">
          <w:rPr>
            <w:rFonts w:ascii="Times New Roman" w:hAnsi="Times New Roman" w:cs="Times New Roman"/>
            <w:sz w:val="24"/>
            <w:szCs w:val="24"/>
          </w:rPr>
          <w:t xml:space="preserve">koondumiseks </w:t>
        </w:r>
      </w:ins>
      <w:r w:rsidR="6F982FFB" w:rsidRPr="1BD68A4A">
        <w:rPr>
          <w:rFonts w:ascii="Times New Roman" w:hAnsi="Times New Roman" w:cs="Times New Roman"/>
          <w:sz w:val="24"/>
          <w:szCs w:val="24"/>
        </w:rPr>
        <w:t>loa andmise kohta</w:t>
      </w:r>
      <w:del w:id="413" w:author="Merike Koppel - JUSTDIGI" w:date="2025-12-30T09:26:00Z" w16du:dateUtc="2025-12-30T07:26:00Z">
        <w:r w:rsidR="1FAE6014" w:rsidRPr="1BD68A4A" w:rsidDel="00ED2004">
          <w:rPr>
            <w:rFonts w:ascii="Times New Roman" w:hAnsi="Times New Roman" w:cs="Times New Roman"/>
            <w:sz w:val="24"/>
            <w:szCs w:val="24"/>
          </w:rPr>
          <w:delText xml:space="preserve"> koondumiseks</w:delText>
        </w:r>
      </w:del>
      <w:commentRangeEnd w:id="411"/>
      <w:r w:rsidR="00ED2004">
        <w:rPr>
          <w:rStyle w:val="Kommentaariviide"/>
        </w:rPr>
        <w:commentReference w:id="411"/>
      </w:r>
      <w:r w:rsidR="6F982FFB" w:rsidRPr="1BD68A4A">
        <w:rPr>
          <w:rFonts w:ascii="Times New Roman" w:hAnsi="Times New Roman" w:cs="Times New Roman"/>
          <w:sz w:val="24"/>
          <w:szCs w:val="24"/>
        </w:rPr>
        <w:t xml:space="preserve">, kui kohustus </w:t>
      </w:r>
      <w:r w:rsidR="72DF40E3" w:rsidRPr="1BD68A4A">
        <w:rPr>
          <w:rFonts w:ascii="Times New Roman" w:hAnsi="Times New Roman" w:cs="Times New Roman"/>
          <w:sz w:val="24"/>
          <w:szCs w:val="24"/>
        </w:rPr>
        <w:t>seda taotleda</w:t>
      </w:r>
      <w:r w:rsidR="6F982FFB" w:rsidRPr="1BD68A4A">
        <w:rPr>
          <w:rFonts w:ascii="Times New Roman" w:hAnsi="Times New Roman" w:cs="Times New Roman"/>
          <w:sz w:val="24"/>
          <w:szCs w:val="24"/>
        </w:rPr>
        <w:t xml:space="preserve"> tuleneb konkurentsiseadusest, või ühendava krediidiasutuse kinni</w:t>
      </w:r>
      <w:r w:rsidR="6CA03F93" w:rsidRPr="1BD68A4A">
        <w:rPr>
          <w:rFonts w:ascii="Times New Roman" w:hAnsi="Times New Roman" w:cs="Times New Roman"/>
          <w:sz w:val="24"/>
          <w:szCs w:val="24"/>
        </w:rPr>
        <w:t>tus</w:t>
      </w:r>
      <w:r w:rsidR="00AD5385" w:rsidRPr="1BD68A4A">
        <w:rPr>
          <w:rFonts w:ascii="Times New Roman" w:hAnsi="Times New Roman" w:cs="Times New Roman"/>
          <w:sz w:val="24"/>
          <w:szCs w:val="24"/>
        </w:rPr>
        <w:t>e</w:t>
      </w:r>
      <w:r w:rsidR="6CA03F93" w:rsidRPr="1BD68A4A">
        <w:rPr>
          <w:rFonts w:ascii="Times New Roman" w:hAnsi="Times New Roman" w:cs="Times New Roman"/>
          <w:sz w:val="24"/>
          <w:szCs w:val="24"/>
        </w:rPr>
        <w:t xml:space="preserve">, et ta on taotlenud Konkurentsiametilt </w:t>
      </w:r>
      <w:del w:id="414" w:author="Merike Koppel - JUSTDIGI" w:date="2026-01-03T13:12:00Z" w16du:dateUtc="2026-01-03T11:12:00Z">
        <w:r w:rsidR="6CA03F93" w:rsidRPr="1BD68A4A" w:rsidDel="00C732A4">
          <w:rPr>
            <w:rFonts w:ascii="Times New Roman" w:hAnsi="Times New Roman" w:cs="Times New Roman"/>
            <w:sz w:val="24"/>
            <w:szCs w:val="24"/>
          </w:rPr>
          <w:delText xml:space="preserve">luba </w:delText>
        </w:r>
      </w:del>
      <w:r w:rsidR="6CA03F93" w:rsidRPr="1BD68A4A">
        <w:rPr>
          <w:rFonts w:ascii="Times New Roman" w:hAnsi="Times New Roman" w:cs="Times New Roman"/>
          <w:sz w:val="24"/>
          <w:szCs w:val="24"/>
        </w:rPr>
        <w:t>koondumiseks</w:t>
      </w:r>
      <w:ins w:id="415" w:author="Merike Koppel - JUSTDIGI" w:date="2026-01-03T13:12:00Z" w16du:dateUtc="2026-01-03T11:12:00Z">
        <w:r w:rsidR="00C732A4">
          <w:rPr>
            <w:rFonts w:ascii="Times New Roman" w:hAnsi="Times New Roman" w:cs="Times New Roman"/>
            <w:sz w:val="24"/>
            <w:szCs w:val="24"/>
          </w:rPr>
          <w:t xml:space="preserve"> luba</w:t>
        </w:r>
      </w:ins>
      <w:r w:rsidR="6CA03F93" w:rsidRPr="1BD68A4A">
        <w:rPr>
          <w:rFonts w:ascii="Times New Roman" w:hAnsi="Times New Roman" w:cs="Times New Roman"/>
          <w:sz w:val="24"/>
          <w:szCs w:val="24"/>
        </w:rPr>
        <w:t xml:space="preserve"> ning on selle saanud konkurentsiseaduse § 27 lõike 5 alusel;</w:t>
      </w:r>
      <w:r w:rsidR="6CA03F93" w:rsidRPr="1BD68A4A">
        <w:rPr>
          <w:rFonts w:ascii="Times New Roman" w:hAnsi="Times New Roman" w:cs="Times New Roman"/>
          <w:b/>
          <w:bCs/>
          <w:sz w:val="24"/>
          <w:szCs w:val="24"/>
        </w:rPr>
        <w:t xml:space="preserve"> </w:t>
      </w:r>
    </w:p>
    <w:p w14:paraId="4BF759C7" w14:textId="6D20C757" w:rsidR="2462F38D" w:rsidRPr="00FA634D" w:rsidRDefault="528883CA" w:rsidP="55F7CD03">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11) Tarbijakaitse ja Tehnilise Järelevalve Ameti </w:t>
      </w:r>
      <w:r w:rsidR="0B363172" w:rsidRPr="1BD68A4A">
        <w:rPr>
          <w:rFonts w:ascii="Times New Roman" w:hAnsi="Times New Roman" w:cs="Times New Roman"/>
          <w:sz w:val="24"/>
          <w:szCs w:val="24"/>
        </w:rPr>
        <w:t>otsus</w:t>
      </w:r>
      <w:r w:rsidR="2556E6C1" w:rsidRPr="1BD68A4A">
        <w:rPr>
          <w:rFonts w:ascii="Times New Roman" w:hAnsi="Times New Roman" w:cs="Times New Roman"/>
          <w:sz w:val="24"/>
          <w:szCs w:val="24"/>
        </w:rPr>
        <w:t>e</w:t>
      </w:r>
      <w:r w:rsidR="0B363172" w:rsidRPr="1BD68A4A">
        <w:rPr>
          <w:rFonts w:ascii="Times New Roman" w:hAnsi="Times New Roman" w:cs="Times New Roman"/>
          <w:sz w:val="24"/>
          <w:szCs w:val="24"/>
        </w:rPr>
        <w:t xml:space="preserve"> välisinvesteeringu loa andmise kohta, kui kohustus </w:t>
      </w:r>
      <w:r w:rsidR="214ABF7C" w:rsidRPr="1BD68A4A">
        <w:rPr>
          <w:rFonts w:ascii="Times New Roman" w:hAnsi="Times New Roman" w:cs="Times New Roman"/>
          <w:sz w:val="24"/>
          <w:szCs w:val="24"/>
        </w:rPr>
        <w:t>seda taotleda</w:t>
      </w:r>
      <w:r w:rsidR="0B363172" w:rsidRPr="1BD68A4A">
        <w:rPr>
          <w:rFonts w:ascii="Times New Roman" w:hAnsi="Times New Roman" w:cs="Times New Roman"/>
          <w:sz w:val="24"/>
          <w:szCs w:val="24"/>
        </w:rPr>
        <w:t xml:space="preserve"> tuleneb välisinvesteeringu usaldusväärsuse hindamise seadusest, või ühendava krediidiasutus</w:t>
      </w:r>
      <w:r w:rsidR="1E0AC117" w:rsidRPr="1BD68A4A">
        <w:rPr>
          <w:rFonts w:ascii="Times New Roman" w:hAnsi="Times New Roman" w:cs="Times New Roman"/>
          <w:sz w:val="24"/>
          <w:szCs w:val="24"/>
        </w:rPr>
        <w:t>e</w:t>
      </w:r>
      <w:r w:rsidR="0B363172" w:rsidRPr="1BD68A4A">
        <w:rPr>
          <w:rFonts w:ascii="Times New Roman" w:hAnsi="Times New Roman" w:cs="Times New Roman"/>
          <w:sz w:val="24"/>
          <w:szCs w:val="24"/>
        </w:rPr>
        <w:t xml:space="preserve"> kinnitus</w:t>
      </w:r>
      <w:r w:rsidR="00FE4CB1" w:rsidRPr="1BD68A4A">
        <w:rPr>
          <w:rFonts w:ascii="Times New Roman" w:hAnsi="Times New Roman" w:cs="Times New Roman"/>
          <w:sz w:val="24"/>
          <w:szCs w:val="24"/>
        </w:rPr>
        <w:t>e</w:t>
      </w:r>
      <w:r w:rsidR="0B363172" w:rsidRPr="1BD68A4A">
        <w:rPr>
          <w:rFonts w:ascii="Times New Roman" w:hAnsi="Times New Roman" w:cs="Times New Roman"/>
          <w:sz w:val="24"/>
          <w:szCs w:val="24"/>
        </w:rPr>
        <w:t>, et ta on taotlenud Tarbijakaitse ja Tehnilise Järelevalve</w:t>
      </w:r>
      <w:r w:rsidR="000E3F1F" w:rsidRPr="1BD68A4A">
        <w:rPr>
          <w:rFonts w:ascii="Times New Roman" w:hAnsi="Times New Roman" w:cs="Times New Roman"/>
          <w:sz w:val="24"/>
          <w:szCs w:val="24"/>
        </w:rPr>
        <w:t xml:space="preserve"> </w:t>
      </w:r>
      <w:r w:rsidR="4CF0EC3D" w:rsidRPr="1BD68A4A">
        <w:rPr>
          <w:rFonts w:ascii="Times New Roman" w:hAnsi="Times New Roman" w:cs="Times New Roman"/>
          <w:sz w:val="24"/>
          <w:szCs w:val="24"/>
        </w:rPr>
        <w:t xml:space="preserve">Ametilt </w:t>
      </w:r>
      <w:commentRangeStart w:id="416"/>
      <w:r w:rsidR="4CF0EC3D" w:rsidRPr="1BD68A4A">
        <w:rPr>
          <w:rFonts w:ascii="Times New Roman" w:hAnsi="Times New Roman" w:cs="Times New Roman"/>
          <w:sz w:val="24"/>
          <w:szCs w:val="24"/>
        </w:rPr>
        <w:t xml:space="preserve">luba </w:t>
      </w:r>
      <w:r w:rsidR="12A23154" w:rsidRPr="1BD68A4A">
        <w:rPr>
          <w:rFonts w:ascii="Times New Roman" w:hAnsi="Times New Roman" w:cs="Times New Roman"/>
          <w:sz w:val="24"/>
          <w:szCs w:val="24"/>
        </w:rPr>
        <w:t>välisinvesteeringu lõpuleviimiseks</w:t>
      </w:r>
      <w:r w:rsidR="4CF0EC3D" w:rsidRPr="1BD68A4A">
        <w:rPr>
          <w:rFonts w:ascii="Times New Roman" w:hAnsi="Times New Roman" w:cs="Times New Roman"/>
          <w:sz w:val="24"/>
          <w:szCs w:val="24"/>
        </w:rPr>
        <w:t xml:space="preserve"> </w:t>
      </w:r>
      <w:commentRangeEnd w:id="416"/>
      <w:r w:rsidR="00A427A0">
        <w:rPr>
          <w:rStyle w:val="Kommentaariviide"/>
        </w:rPr>
        <w:commentReference w:id="416"/>
      </w:r>
      <w:r w:rsidR="4CF0EC3D" w:rsidRPr="1BD68A4A">
        <w:rPr>
          <w:rFonts w:ascii="Times New Roman" w:hAnsi="Times New Roman" w:cs="Times New Roman"/>
          <w:sz w:val="24"/>
          <w:szCs w:val="24"/>
        </w:rPr>
        <w:t xml:space="preserve">ning on selle saanud </w:t>
      </w:r>
      <w:r w:rsidR="0047E2EC" w:rsidRPr="1BD68A4A">
        <w:rPr>
          <w:rFonts w:ascii="Times New Roman" w:hAnsi="Times New Roman" w:cs="Times New Roman"/>
          <w:sz w:val="24"/>
          <w:szCs w:val="24"/>
        </w:rPr>
        <w:t>sama</w:t>
      </w:r>
      <w:r w:rsidR="4CF0EC3D" w:rsidRPr="1BD68A4A">
        <w:rPr>
          <w:rFonts w:ascii="Times New Roman" w:hAnsi="Times New Roman" w:cs="Times New Roman"/>
          <w:sz w:val="24"/>
          <w:szCs w:val="24"/>
        </w:rPr>
        <w:t xml:space="preserve"> seaduse § </w:t>
      </w:r>
      <w:r w:rsidR="6D607779" w:rsidRPr="1BD68A4A">
        <w:rPr>
          <w:rFonts w:ascii="Times New Roman" w:hAnsi="Times New Roman" w:cs="Times New Roman"/>
          <w:sz w:val="24"/>
          <w:szCs w:val="24"/>
        </w:rPr>
        <w:t>11</w:t>
      </w:r>
      <w:r w:rsidR="4CF0EC3D" w:rsidRPr="1BD68A4A">
        <w:rPr>
          <w:rFonts w:ascii="Times New Roman" w:hAnsi="Times New Roman" w:cs="Times New Roman"/>
          <w:sz w:val="24"/>
          <w:szCs w:val="24"/>
        </w:rPr>
        <w:t xml:space="preserve"> lõike</w:t>
      </w:r>
      <w:r w:rsidR="507AA6EF" w:rsidRPr="1BD68A4A">
        <w:rPr>
          <w:rFonts w:ascii="Times New Roman" w:hAnsi="Times New Roman" w:cs="Times New Roman"/>
          <w:sz w:val="24"/>
          <w:szCs w:val="24"/>
        </w:rPr>
        <w:t> </w:t>
      </w:r>
      <w:r w:rsidR="4CF0EC3D" w:rsidRPr="1BD68A4A">
        <w:rPr>
          <w:rFonts w:ascii="Times New Roman" w:hAnsi="Times New Roman" w:cs="Times New Roman"/>
          <w:sz w:val="24"/>
          <w:szCs w:val="24"/>
        </w:rPr>
        <w:t>1 kohaselt.</w:t>
      </w:r>
      <w:r w:rsidR="47B36E59" w:rsidRPr="1BD68A4A">
        <w:rPr>
          <w:rFonts w:ascii="Times New Roman" w:hAnsi="Times New Roman" w:cs="Times New Roman"/>
          <w:sz w:val="24"/>
          <w:szCs w:val="24"/>
        </w:rPr>
        <w:t>“</w:t>
      </w:r>
      <w:r w:rsidR="2C0D6297" w:rsidRPr="1BD68A4A">
        <w:rPr>
          <w:rFonts w:ascii="Times New Roman" w:hAnsi="Times New Roman" w:cs="Times New Roman"/>
          <w:sz w:val="24"/>
          <w:szCs w:val="24"/>
        </w:rPr>
        <w:t>;</w:t>
      </w:r>
    </w:p>
    <w:p w14:paraId="3A56F885" w14:textId="77777777" w:rsidR="006F4262" w:rsidRPr="00FA634D" w:rsidRDefault="006F4262" w:rsidP="00464A6C">
      <w:pPr>
        <w:spacing w:after="0" w:line="240" w:lineRule="auto"/>
        <w:jc w:val="both"/>
        <w:rPr>
          <w:rFonts w:ascii="Times New Roman" w:hAnsi="Times New Roman" w:cs="Times New Roman"/>
          <w:sz w:val="24"/>
          <w:szCs w:val="24"/>
        </w:rPr>
      </w:pPr>
    </w:p>
    <w:p w14:paraId="0ADE6033" w14:textId="0691949E" w:rsidR="00AD101B" w:rsidRPr="00FA634D" w:rsidRDefault="00D73CE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5782BFDB" w:rsidRPr="1BD68A4A">
        <w:rPr>
          <w:rFonts w:ascii="Times New Roman" w:hAnsi="Times New Roman" w:cs="Times New Roman"/>
          <w:b/>
          <w:bCs/>
          <w:sz w:val="24"/>
          <w:szCs w:val="24"/>
        </w:rPr>
        <w:t>09</w:t>
      </w:r>
      <w:r w:rsidR="00AD101B" w:rsidRPr="1BD68A4A">
        <w:rPr>
          <w:rFonts w:ascii="Times New Roman" w:hAnsi="Times New Roman" w:cs="Times New Roman"/>
          <w:b/>
          <w:bCs/>
          <w:sz w:val="24"/>
          <w:szCs w:val="24"/>
        </w:rPr>
        <w:t xml:space="preserve">) </w:t>
      </w:r>
      <w:r w:rsidR="00AD101B" w:rsidRPr="1BD68A4A">
        <w:rPr>
          <w:rFonts w:ascii="Times New Roman" w:hAnsi="Times New Roman" w:cs="Times New Roman"/>
          <w:sz w:val="24"/>
          <w:szCs w:val="24"/>
        </w:rPr>
        <w:t xml:space="preserve">paragrahvi 68 lõige 2 muudetakse ja sõnastatakse järgmiselt: </w:t>
      </w:r>
    </w:p>
    <w:p w14:paraId="166FD6A1" w14:textId="1B7894A1" w:rsidR="00AD101B" w:rsidRPr="00FA634D" w:rsidRDefault="00424ED2"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A904093" w:rsidRPr="1BD68A4A">
        <w:rPr>
          <w:rFonts w:ascii="Times New Roman" w:hAnsi="Times New Roman" w:cs="Times New Roman"/>
          <w:sz w:val="24"/>
          <w:szCs w:val="24"/>
        </w:rPr>
        <w:t xml:space="preserve">(2) Finantsinspektsioon võib </w:t>
      </w:r>
      <w:commentRangeStart w:id="417"/>
      <w:r w:rsidR="0A904093" w:rsidRPr="1BD68A4A">
        <w:rPr>
          <w:rFonts w:ascii="Times New Roman" w:hAnsi="Times New Roman" w:cs="Times New Roman"/>
          <w:sz w:val="24"/>
          <w:szCs w:val="24"/>
        </w:rPr>
        <w:t xml:space="preserve">nõuda </w:t>
      </w:r>
      <w:r w:rsidR="003F26A2" w:rsidRPr="1BD68A4A">
        <w:rPr>
          <w:rFonts w:ascii="Times New Roman" w:hAnsi="Times New Roman" w:cs="Times New Roman"/>
          <w:sz w:val="24"/>
          <w:szCs w:val="24"/>
        </w:rPr>
        <w:t>lisa</w:t>
      </w:r>
      <w:r w:rsidR="0A904093" w:rsidRPr="1BD68A4A">
        <w:rPr>
          <w:rFonts w:ascii="Times New Roman" w:hAnsi="Times New Roman" w:cs="Times New Roman"/>
          <w:sz w:val="24"/>
          <w:szCs w:val="24"/>
        </w:rPr>
        <w:t xml:space="preserve">dokumente ja </w:t>
      </w:r>
      <w:r w:rsidR="5CCDCD66" w:rsidRPr="1BD68A4A">
        <w:rPr>
          <w:rFonts w:ascii="Times New Roman" w:hAnsi="Times New Roman" w:cs="Times New Roman"/>
          <w:sz w:val="24"/>
          <w:szCs w:val="24"/>
        </w:rPr>
        <w:t>-</w:t>
      </w:r>
      <w:r w:rsidR="003F26A2" w:rsidRPr="1BD68A4A">
        <w:rPr>
          <w:rFonts w:ascii="Times New Roman" w:hAnsi="Times New Roman" w:cs="Times New Roman"/>
          <w:sz w:val="24"/>
          <w:szCs w:val="24"/>
        </w:rPr>
        <w:t>teavet</w:t>
      </w:r>
      <w:r w:rsidR="00414E46" w:rsidRPr="1BD68A4A">
        <w:rPr>
          <w:rFonts w:ascii="Times New Roman" w:hAnsi="Times New Roman" w:cs="Times New Roman"/>
          <w:sz w:val="24"/>
          <w:szCs w:val="24"/>
        </w:rPr>
        <w:t xml:space="preserve"> kirjalikult</w:t>
      </w:r>
      <w:commentRangeEnd w:id="417"/>
      <w:r w:rsidR="00747C00">
        <w:rPr>
          <w:rStyle w:val="Kommentaariviide"/>
        </w:rPr>
        <w:commentReference w:id="417"/>
      </w:r>
      <w:r w:rsidR="0A904093" w:rsidRPr="1BD68A4A">
        <w:rPr>
          <w:rFonts w:ascii="Times New Roman" w:hAnsi="Times New Roman" w:cs="Times New Roman"/>
          <w:sz w:val="24"/>
          <w:szCs w:val="24"/>
        </w:rPr>
        <w:t xml:space="preserve">, kui esineb vähemalt üks järgmistest asjaoludest: </w:t>
      </w:r>
    </w:p>
    <w:p w14:paraId="5B899110" w14:textId="06971CC3" w:rsidR="00AD101B" w:rsidRPr="00FA634D" w:rsidRDefault="39295CA0" w:rsidP="117EF3CC">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 xml:space="preserve">1) </w:t>
      </w:r>
      <w:r w:rsidR="255B0858" w:rsidRPr="1BD68A4A">
        <w:rPr>
          <w:rFonts w:ascii="Times New Roman" w:eastAsia="Times New Roman" w:hAnsi="Times New Roman" w:cs="Times New Roman"/>
          <w:sz w:val="24"/>
          <w:szCs w:val="24"/>
        </w:rPr>
        <w:t xml:space="preserve">käesoleva paragrahvi lõikes 1 </w:t>
      </w:r>
      <w:r w:rsidR="00880E6A" w:rsidRPr="1BD68A4A">
        <w:rPr>
          <w:rFonts w:ascii="Times New Roman" w:eastAsia="Times New Roman" w:hAnsi="Times New Roman" w:cs="Times New Roman"/>
          <w:sz w:val="24"/>
          <w:szCs w:val="24"/>
        </w:rPr>
        <w:t xml:space="preserve">loetletud </w:t>
      </w:r>
      <w:r w:rsidR="255B0858" w:rsidRPr="1BD68A4A">
        <w:rPr>
          <w:rFonts w:ascii="Times New Roman" w:eastAsia="Times New Roman" w:hAnsi="Times New Roman" w:cs="Times New Roman"/>
          <w:sz w:val="24"/>
          <w:szCs w:val="24"/>
        </w:rPr>
        <w:t>dokumente on vaja täpsustada ja kontrollida;</w:t>
      </w:r>
    </w:p>
    <w:p w14:paraId="478F03F4" w14:textId="2EEBEC4C" w:rsidR="00AD101B" w:rsidRPr="00FA634D" w:rsidRDefault="50A14EED"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esitatud dokumentide ja </w:t>
      </w:r>
      <w:r w:rsidR="0040521D" w:rsidRPr="1BD68A4A">
        <w:rPr>
          <w:rFonts w:ascii="Times New Roman" w:hAnsi="Times New Roman" w:cs="Times New Roman"/>
          <w:sz w:val="24"/>
          <w:szCs w:val="24"/>
        </w:rPr>
        <w:t xml:space="preserve">teabe </w:t>
      </w:r>
      <w:r w:rsidRPr="1BD68A4A">
        <w:rPr>
          <w:rFonts w:ascii="Times New Roman" w:hAnsi="Times New Roman" w:cs="Times New Roman"/>
          <w:sz w:val="24"/>
          <w:szCs w:val="24"/>
        </w:rPr>
        <w:t>põhjal ei ole võimalik veenduda, et</w:t>
      </w:r>
      <w:r w:rsidR="01261BD1" w:rsidRPr="1BD68A4A">
        <w:rPr>
          <w:rFonts w:ascii="Times New Roman" w:hAnsi="Times New Roman" w:cs="Times New Roman"/>
          <w:sz w:val="24"/>
          <w:szCs w:val="24"/>
        </w:rPr>
        <w:t xml:space="preserve"> ei esine</w:t>
      </w:r>
      <w:r w:rsidRPr="1BD68A4A">
        <w:rPr>
          <w:rFonts w:ascii="Times New Roman" w:hAnsi="Times New Roman" w:cs="Times New Roman"/>
          <w:sz w:val="24"/>
          <w:szCs w:val="24"/>
        </w:rPr>
        <w:t xml:space="preserve"> käesoleva seaduse § 69 lõikes 1 nimetatud ühinemisloa andmisest keeldumise aluseid</w:t>
      </w:r>
      <w:r w:rsidR="31742F16" w:rsidRPr="1BD68A4A">
        <w:rPr>
          <w:rFonts w:ascii="Times New Roman" w:hAnsi="Times New Roman" w:cs="Times New Roman"/>
          <w:sz w:val="24"/>
          <w:szCs w:val="24"/>
        </w:rPr>
        <w:t>;</w:t>
      </w:r>
    </w:p>
    <w:p w14:paraId="54978C1E" w14:textId="70F0830C" w:rsidR="00AD101B" w:rsidRPr="00FA634D" w:rsidRDefault="1D0849F7" w:rsidP="00C805EF">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3) esineb vajadus kontrollida muid ühinemisega seotud asjaolusid</w:t>
      </w:r>
      <w:r w:rsidR="00F62A77" w:rsidRPr="00FA634D">
        <w:rPr>
          <w:rFonts w:ascii="Times New Roman" w:hAnsi="Times New Roman" w:cs="Times New Roman"/>
          <w:sz w:val="24"/>
          <w:szCs w:val="24"/>
        </w:rPr>
        <w:t xml:space="preserve"> ning</w:t>
      </w:r>
      <w:r w:rsidRPr="00FA634D">
        <w:rPr>
          <w:rFonts w:ascii="Times New Roman" w:hAnsi="Times New Roman" w:cs="Times New Roman"/>
          <w:sz w:val="24"/>
          <w:szCs w:val="24"/>
        </w:rPr>
        <w:t xml:space="preserve"> </w:t>
      </w:r>
      <w:r w:rsidR="00F62A77" w:rsidRPr="00FA634D">
        <w:rPr>
          <w:rFonts w:ascii="Times New Roman" w:hAnsi="Times New Roman" w:cs="Times New Roman"/>
          <w:sz w:val="24"/>
          <w:szCs w:val="24"/>
        </w:rPr>
        <w:t>lisa</w:t>
      </w:r>
      <w:r w:rsidRPr="00FA634D">
        <w:rPr>
          <w:rFonts w:ascii="Times New Roman" w:hAnsi="Times New Roman" w:cs="Times New Roman"/>
          <w:sz w:val="24"/>
          <w:szCs w:val="24"/>
        </w:rPr>
        <w:t xml:space="preserve">dokumente ja </w:t>
      </w:r>
      <w:r w:rsidR="00D732D7" w:rsidRPr="00FA634D">
        <w:rPr>
          <w:rFonts w:ascii="Times New Roman" w:hAnsi="Times New Roman" w:cs="Times New Roman"/>
          <w:sz w:val="24"/>
          <w:szCs w:val="24"/>
        </w:rPr>
        <w:noBreakHyphen/>
      </w:r>
      <w:r w:rsidR="009E3112" w:rsidRPr="00FA634D">
        <w:rPr>
          <w:rFonts w:ascii="Times New Roman" w:hAnsi="Times New Roman" w:cs="Times New Roman"/>
          <w:sz w:val="24"/>
          <w:szCs w:val="24"/>
        </w:rPr>
        <w:t>teavet</w:t>
      </w:r>
      <w:r w:rsidRPr="00FA634D">
        <w:rPr>
          <w:rFonts w:ascii="Times New Roman" w:hAnsi="Times New Roman" w:cs="Times New Roman"/>
          <w:sz w:val="24"/>
          <w:szCs w:val="24"/>
        </w:rPr>
        <w:t xml:space="preserve">.“; </w:t>
      </w:r>
    </w:p>
    <w:p w14:paraId="46E3C3D2" w14:textId="54E74AFD" w:rsidR="00AD101B" w:rsidRPr="00FA634D" w:rsidRDefault="00AD101B" w:rsidP="00464A6C">
      <w:pPr>
        <w:spacing w:after="0" w:line="240" w:lineRule="auto"/>
        <w:jc w:val="both"/>
        <w:rPr>
          <w:rFonts w:ascii="Times New Roman" w:hAnsi="Times New Roman" w:cs="Times New Roman"/>
          <w:sz w:val="24"/>
          <w:szCs w:val="24"/>
        </w:rPr>
      </w:pPr>
    </w:p>
    <w:p w14:paraId="15118A0D" w14:textId="62FD1273" w:rsidR="00AD101B" w:rsidRPr="00FA634D" w:rsidRDefault="00D73CE1" w:rsidP="00BA7D4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11</w:t>
      </w:r>
      <w:r w:rsidR="59EDAAAB" w:rsidRPr="1BD68A4A">
        <w:rPr>
          <w:rFonts w:ascii="Times New Roman" w:hAnsi="Times New Roman" w:cs="Times New Roman"/>
          <w:b/>
          <w:bCs/>
          <w:sz w:val="24"/>
          <w:szCs w:val="24"/>
        </w:rPr>
        <w:t>0</w:t>
      </w:r>
      <w:r w:rsidR="1D3A2163" w:rsidRPr="1BD68A4A">
        <w:rPr>
          <w:rFonts w:ascii="Times New Roman" w:hAnsi="Times New Roman" w:cs="Times New Roman"/>
          <w:b/>
          <w:bCs/>
          <w:sz w:val="24"/>
          <w:szCs w:val="24"/>
        </w:rPr>
        <w:t xml:space="preserve">) </w:t>
      </w:r>
      <w:r w:rsidR="1D3A2163" w:rsidRPr="1BD68A4A">
        <w:rPr>
          <w:rFonts w:ascii="Times New Roman" w:hAnsi="Times New Roman" w:cs="Times New Roman"/>
          <w:sz w:val="24"/>
          <w:szCs w:val="24"/>
        </w:rPr>
        <w:t xml:space="preserve">paragrahvi 68 täiendatakse lõigetega </w:t>
      </w:r>
      <w:bookmarkStart w:id="418" w:name="_Hlk190692961"/>
      <w:r w:rsidR="1D3A2163" w:rsidRPr="1BD68A4A">
        <w:rPr>
          <w:rFonts w:ascii="Times New Roman" w:hAnsi="Times New Roman" w:cs="Times New Roman"/>
          <w:sz w:val="24"/>
          <w:szCs w:val="24"/>
        </w:rPr>
        <w:t>2</w:t>
      </w:r>
      <w:r w:rsidR="1D3A2163" w:rsidRPr="1BD68A4A">
        <w:rPr>
          <w:rFonts w:ascii="Times New Roman" w:hAnsi="Times New Roman" w:cs="Times New Roman"/>
          <w:sz w:val="24"/>
          <w:szCs w:val="24"/>
          <w:vertAlign w:val="superscript"/>
        </w:rPr>
        <w:t>1</w:t>
      </w:r>
      <w:bookmarkStart w:id="419" w:name="_Hlk190694287"/>
      <w:r w:rsidR="1D3A2163" w:rsidRPr="1BD68A4A">
        <w:rPr>
          <w:rFonts w:ascii="Times New Roman" w:hAnsi="Times New Roman" w:cs="Times New Roman"/>
          <w:sz w:val="24"/>
          <w:szCs w:val="24"/>
        </w:rPr>
        <w:t>–</w:t>
      </w:r>
      <w:bookmarkEnd w:id="419"/>
      <w:r w:rsidR="1D3A2163" w:rsidRPr="1BD68A4A">
        <w:rPr>
          <w:rFonts w:ascii="Times New Roman" w:hAnsi="Times New Roman" w:cs="Times New Roman"/>
          <w:sz w:val="24"/>
          <w:szCs w:val="24"/>
        </w:rPr>
        <w:t>2</w:t>
      </w:r>
      <w:r w:rsidR="1D3A2163" w:rsidRPr="1BD68A4A">
        <w:rPr>
          <w:rFonts w:ascii="Times New Roman" w:hAnsi="Times New Roman" w:cs="Times New Roman"/>
          <w:sz w:val="24"/>
          <w:szCs w:val="24"/>
          <w:vertAlign w:val="superscript"/>
        </w:rPr>
        <w:t>4</w:t>
      </w:r>
      <w:r w:rsidR="1D3A2163" w:rsidRPr="1BD68A4A">
        <w:rPr>
          <w:rFonts w:ascii="Times New Roman" w:hAnsi="Times New Roman" w:cs="Times New Roman"/>
          <w:sz w:val="24"/>
          <w:szCs w:val="24"/>
        </w:rPr>
        <w:t xml:space="preserve"> </w:t>
      </w:r>
      <w:bookmarkEnd w:id="418"/>
      <w:r w:rsidR="1D3A2163" w:rsidRPr="1BD68A4A">
        <w:rPr>
          <w:rFonts w:ascii="Times New Roman" w:hAnsi="Times New Roman" w:cs="Times New Roman"/>
          <w:sz w:val="24"/>
          <w:szCs w:val="24"/>
        </w:rPr>
        <w:t xml:space="preserve">järgmises sõnastuses: </w:t>
      </w:r>
    </w:p>
    <w:p w14:paraId="570060E1" w14:textId="24D4B6F5" w:rsidR="00AD101B" w:rsidRPr="00FA634D" w:rsidRDefault="00B65755" w:rsidP="00BA7D4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50A14EED" w:rsidRPr="1BD68A4A">
        <w:rPr>
          <w:rFonts w:ascii="Times New Roman" w:hAnsi="Times New Roman" w:cs="Times New Roman"/>
          <w:sz w:val="24"/>
          <w:szCs w:val="24"/>
        </w:rPr>
        <w:t>(2</w:t>
      </w:r>
      <w:r w:rsidR="50A14EED" w:rsidRPr="1BD68A4A">
        <w:rPr>
          <w:rFonts w:ascii="Times New Roman" w:hAnsi="Times New Roman" w:cs="Times New Roman"/>
          <w:sz w:val="24"/>
          <w:szCs w:val="24"/>
          <w:vertAlign w:val="superscript"/>
        </w:rPr>
        <w:t>1</w:t>
      </w:r>
      <w:r w:rsidR="50A14EED" w:rsidRPr="1BD68A4A">
        <w:rPr>
          <w:rFonts w:ascii="Times New Roman" w:hAnsi="Times New Roman" w:cs="Times New Roman"/>
          <w:sz w:val="24"/>
          <w:szCs w:val="24"/>
        </w:rPr>
        <w:t xml:space="preserve">) Finantsinspektsioon teavitab krediidiasutust </w:t>
      </w:r>
      <w:r w:rsidR="00DB4ABB" w:rsidRPr="1BD68A4A">
        <w:rPr>
          <w:rFonts w:ascii="Times New Roman" w:hAnsi="Times New Roman" w:cs="Times New Roman"/>
          <w:sz w:val="24"/>
          <w:szCs w:val="24"/>
        </w:rPr>
        <w:t xml:space="preserve">kirjalikult </w:t>
      </w:r>
      <w:r w:rsidR="50A14EED" w:rsidRPr="1BD68A4A">
        <w:rPr>
          <w:rFonts w:ascii="Times New Roman" w:hAnsi="Times New Roman" w:cs="Times New Roman"/>
          <w:sz w:val="24"/>
          <w:szCs w:val="24"/>
        </w:rPr>
        <w:t xml:space="preserve">käesoleva paragrahvi lõikes 1 nimetatud taotluse </w:t>
      </w:r>
      <w:r w:rsidR="00D22A21" w:rsidRPr="1BD68A4A">
        <w:rPr>
          <w:rFonts w:ascii="Times New Roman" w:hAnsi="Times New Roman" w:cs="Times New Roman"/>
          <w:sz w:val="24"/>
          <w:szCs w:val="24"/>
        </w:rPr>
        <w:t>ning</w:t>
      </w:r>
      <w:r w:rsidR="003700B6" w:rsidRPr="1BD68A4A">
        <w:rPr>
          <w:rFonts w:ascii="Times New Roman" w:hAnsi="Times New Roman" w:cs="Times New Roman"/>
          <w:sz w:val="24"/>
          <w:szCs w:val="24"/>
        </w:rPr>
        <w:t xml:space="preserve"> </w:t>
      </w:r>
      <w:r w:rsidR="50A14EED" w:rsidRPr="1BD68A4A">
        <w:rPr>
          <w:rFonts w:ascii="Times New Roman" w:hAnsi="Times New Roman" w:cs="Times New Roman"/>
          <w:sz w:val="24"/>
          <w:szCs w:val="24"/>
        </w:rPr>
        <w:t xml:space="preserve">lõikes 2 nimetatud dokumentide ja </w:t>
      </w:r>
      <w:r w:rsidR="00D22A21" w:rsidRPr="1BD68A4A">
        <w:rPr>
          <w:rFonts w:ascii="Times New Roman" w:hAnsi="Times New Roman" w:cs="Times New Roman"/>
          <w:sz w:val="24"/>
          <w:szCs w:val="24"/>
        </w:rPr>
        <w:t xml:space="preserve">teabe </w:t>
      </w:r>
      <w:r w:rsidR="50A14EED" w:rsidRPr="1BD68A4A">
        <w:rPr>
          <w:rFonts w:ascii="Times New Roman" w:hAnsi="Times New Roman" w:cs="Times New Roman"/>
          <w:sz w:val="24"/>
          <w:szCs w:val="24"/>
        </w:rPr>
        <w:t>kättesaamisest viivitamata, kuid</w:t>
      </w:r>
      <w:r w:rsidR="5F23AC96" w:rsidRPr="1BD68A4A">
        <w:rPr>
          <w:rFonts w:ascii="Times New Roman" w:hAnsi="Times New Roman" w:cs="Times New Roman"/>
          <w:sz w:val="24"/>
          <w:szCs w:val="24"/>
        </w:rPr>
        <w:t xml:space="preserve"> </w:t>
      </w:r>
      <w:del w:id="420" w:author="Merike Koppel - JUSTDIGI" w:date="2025-12-30T09:26:00Z" w16du:dateUtc="2025-12-30T07:26:00Z">
        <w:r w:rsidR="5F23AC96" w:rsidRPr="1BD68A4A" w:rsidDel="00ED2004">
          <w:rPr>
            <w:rFonts w:ascii="Times New Roman" w:hAnsi="Times New Roman" w:cs="Times New Roman"/>
            <w:sz w:val="24"/>
            <w:szCs w:val="24"/>
          </w:rPr>
          <w:delText>mitte</w:delText>
        </w:r>
        <w:r w:rsidR="50A14EED" w:rsidRPr="1BD68A4A" w:rsidDel="00ED2004">
          <w:rPr>
            <w:rFonts w:ascii="Times New Roman" w:hAnsi="Times New Roman" w:cs="Times New Roman"/>
            <w:sz w:val="24"/>
            <w:szCs w:val="24"/>
          </w:rPr>
          <w:delText xml:space="preserve"> </w:delText>
        </w:r>
      </w:del>
      <w:r w:rsidR="50A14EED" w:rsidRPr="1BD68A4A">
        <w:rPr>
          <w:rFonts w:ascii="Times New Roman" w:hAnsi="Times New Roman" w:cs="Times New Roman"/>
          <w:sz w:val="24"/>
          <w:szCs w:val="24"/>
        </w:rPr>
        <w:t>hiljem</w:t>
      </w:r>
      <w:ins w:id="421" w:author="Merike Koppel - JUSTDIGI" w:date="2025-12-30T09:26:00Z" w16du:dateUtc="2025-12-30T07:26:00Z">
        <w:r w:rsidR="00ED2004">
          <w:rPr>
            <w:rFonts w:ascii="Times New Roman" w:hAnsi="Times New Roman" w:cs="Times New Roman"/>
            <w:sz w:val="24"/>
            <w:szCs w:val="24"/>
          </w:rPr>
          <w:t>alt</w:t>
        </w:r>
      </w:ins>
      <w:del w:id="422" w:author="Merike Koppel - JUSTDIGI" w:date="2025-12-30T09:26:00Z" w16du:dateUtc="2025-12-30T07:26:00Z">
        <w:r w:rsidR="5D15AD34" w:rsidRPr="1BD68A4A" w:rsidDel="00ED2004">
          <w:rPr>
            <w:rFonts w:ascii="Times New Roman" w:hAnsi="Times New Roman" w:cs="Times New Roman"/>
            <w:sz w:val="24"/>
            <w:szCs w:val="24"/>
          </w:rPr>
          <w:delText xml:space="preserve"> kui</w:delText>
        </w:r>
      </w:del>
      <w:r w:rsidR="50A14EED" w:rsidRPr="1BD68A4A">
        <w:rPr>
          <w:rFonts w:ascii="Times New Roman" w:hAnsi="Times New Roman" w:cs="Times New Roman"/>
          <w:sz w:val="24"/>
          <w:szCs w:val="24"/>
        </w:rPr>
        <w:t xml:space="preserve"> </w:t>
      </w:r>
      <w:r w:rsidR="6C6B458B" w:rsidRPr="1BD68A4A">
        <w:rPr>
          <w:rFonts w:ascii="Times New Roman" w:hAnsi="Times New Roman" w:cs="Times New Roman"/>
          <w:sz w:val="24"/>
          <w:szCs w:val="24"/>
        </w:rPr>
        <w:t>kümne</w:t>
      </w:r>
      <w:ins w:id="423" w:author="Merike Koppel - JUSTDIGI" w:date="2025-12-30T09:26:00Z" w16du:dateUtc="2025-12-30T07:26:00Z">
        <w:r w:rsidR="00ED2004">
          <w:rPr>
            <w:rFonts w:ascii="Times New Roman" w:hAnsi="Times New Roman" w:cs="Times New Roman"/>
            <w:sz w:val="24"/>
            <w:szCs w:val="24"/>
          </w:rPr>
          <w:t>ndal</w:t>
        </w:r>
      </w:ins>
      <w:r w:rsidR="50A14EED" w:rsidRPr="1BD68A4A">
        <w:rPr>
          <w:rFonts w:ascii="Times New Roman" w:hAnsi="Times New Roman" w:cs="Times New Roman"/>
          <w:sz w:val="24"/>
          <w:szCs w:val="24"/>
        </w:rPr>
        <w:t xml:space="preserve"> tööpäeva</w:t>
      </w:r>
      <w:ins w:id="424" w:author="Merike Koppel - JUSTDIGI" w:date="2025-12-30T09:26:00Z" w16du:dateUtc="2025-12-30T07:26:00Z">
        <w:r w:rsidR="00ED2004">
          <w:rPr>
            <w:rFonts w:ascii="Times New Roman" w:hAnsi="Times New Roman" w:cs="Times New Roman"/>
            <w:sz w:val="24"/>
            <w:szCs w:val="24"/>
          </w:rPr>
          <w:t>l</w:t>
        </w:r>
      </w:ins>
      <w:del w:id="425" w:author="Merike Koppel - JUSTDIGI" w:date="2025-12-30T09:26:00Z" w16du:dateUtc="2025-12-30T07:26:00Z">
        <w:r w:rsidR="50A14EED" w:rsidRPr="1BD68A4A" w:rsidDel="00ED2004">
          <w:rPr>
            <w:rFonts w:ascii="Times New Roman" w:hAnsi="Times New Roman" w:cs="Times New Roman"/>
            <w:sz w:val="24"/>
            <w:szCs w:val="24"/>
          </w:rPr>
          <w:delText xml:space="preserve"> jooksul</w:delText>
        </w:r>
      </w:del>
      <w:r w:rsidR="50A14EED" w:rsidRPr="1BD68A4A">
        <w:rPr>
          <w:rFonts w:ascii="Times New Roman" w:hAnsi="Times New Roman" w:cs="Times New Roman"/>
          <w:sz w:val="24"/>
          <w:szCs w:val="24"/>
        </w:rPr>
        <w:t>.</w:t>
      </w:r>
      <w:r w:rsidR="50A14EED" w:rsidRPr="1BD68A4A">
        <w:rPr>
          <w:rFonts w:ascii="Times New Roman" w:hAnsi="Times New Roman" w:cs="Times New Roman"/>
          <w:b/>
          <w:bCs/>
          <w:sz w:val="24"/>
          <w:szCs w:val="24"/>
        </w:rPr>
        <w:t xml:space="preserve"> </w:t>
      </w:r>
    </w:p>
    <w:p w14:paraId="747863D3" w14:textId="77777777" w:rsidR="00AE7D70" w:rsidRPr="00FA634D" w:rsidRDefault="00AE7D70" w:rsidP="00BA7D4D">
      <w:pPr>
        <w:spacing w:after="0" w:line="240" w:lineRule="auto"/>
        <w:jc w:val="both"/>
        <w:rPr>
          <w:rFonts w:ascii="Times New Roman" w:hAnsi="Times New Roman" w:cs="Times New Roman"/>
          <w:sz w:val="24"/>
          <w:szCs w:val="24"/>
        </w:rPr>
      </w:pPr>
    </w:p>
    <w:p w14:paraId="1BFE1E16" w14:textId="4914B381" w:rsidR="00AD101B" w:rsidRPr="00FA634D" w:rsidRDefault="39295CA0" w:rsidP="00BA7D4D">
      <w:pPr>
        <w:spacing w:after="0" w:line="240" w:lineRule="auto"/>
        <w:jc w:val="both"/>
        <w:rPr>
          <w:rFonts w:ascii="Times New Roman" w:hAnsi="Times New Roman" w:cs="Times New Roman"/>
          <w:b/>
          <w:bCs/>
          <w:sz w:val="24"/>
          <w:szCs w:val="24"/>
        </w:rPr>
      </w:pPr>
      <w:r w:rsidRPr="00FA634D">
        <w:rPr>
          <w:rFonts w:ascii="Times New Roman" w:hAnsi="Times New Roman" w:cs="Times New Roman"/>
          <w:sz w:val="24"/>
          <w:szCs w:val="24"/>
        </w:rPr>
        <w:t>(2</w:t>
      </w:r>
      <w:r w:rsidRPr="00FA634D">
        <w:rPr>
          <w:rFonts w:ascii="Times New Roman" w:hAnsi="Times New Roman" w:cs="Times New Roman"/>
          <w:sz w:val="24"/>
          <w:szCs w:val="24"/>
          <w:vertAlign w:val="superscript"/>
        </w:rPr>
        <w:t>2</w:t>
      </w:r>
      <w:r w:rsidRPr="00FA634D">
        <w:rPr>
          <w:rFonts w:ascii="Times New Roman" w:hAnsi="Times New Roman" w:cs="Times New Roman"/>
          <w:sz w:val="24"/>
          <w:szCs w:val="24"/>
        </w:rPr>
        <w:t>)</w:t>
      </w:r>
      <w:r w:rsidR="3FC39960" w:rsidRPr="00FA634D">
        <w:rPr>
          <w:rFonts w:ascii="Times New Roman" w:hAnsi="Times New Roman" w:cs="Times New Roman"/>
          <w:sz w:val="24"/>
          <w:szCs w:val="24"/>
        </w:rPr>
        <w:t xml:space="preserve"> </w:t>
      </w:r>
      <w:r w:rsidRPr="00FA634D">
        <w:rPr>
          <w:rFonts w:ascii="Times New Roman" w:hAnsi="Times New Roman" w:cs="Times New Roman"/>
          <w:sz w:val="24"/>
          <w:szCs w:val="24"/>
        </w:rPr>
        <w:t xml:space="preserve">Kui </w:t>
      </w:r>
      <w:commentRangeStart w:id="426"/>
      <w:r w:rsidRPr="00FA634D">
        <w:rPr>
          <w:rFonts w:ascii="Times New Roman" w:hAnsi="Times New Roman" w:cs="Times New Roman"/>
          <w:sz w:val="24"/>
          <w:szCs w:val="24"/>
        </w:rPr>
        <w:t xml:space="preserve">ühinemises osalevad </w:t>
      </w:r>
      <w:commentRangeEnd w:id="426"/>
      <w:r w:rsidR="003A4747">
        <w:rPr>
          <w:rStyle w:val="Kommentaariviide"/>
        </w:rPr>
        <w:commentReference w:id="426"/>
      </w:r>
      <w:r w:rsidRPr="00FA634D">
        <w:rPr>
          <w:rFonts w:ascii="Times New Roman" w:hAnsi="Times New Roman" w:cs="Times New Roman"/>
          <w:sz w:val="24"/>
          <w:szCs w:val="24"/>
        </w:rPr>
        <w:t xml:space="preserve">ainult samasse konsolideerimisgruppi kuuluvad krediidiasutused, </w:t>
      </w:r>
      <w:r w:rsidR="67E81395" w:rsidRPr="00FA634D">
        <w:rPr>
          <w:rFonts w:ascii="Times New Roman" w:hAnsi="Times New Roman" w:cs="Times New Roman"/>
          <w:sz w:val="24"/>
          <w:szCs w:val="24"/>
        </w:rPr>
        <w:t>võib</w:t>
      </w:r>
      <w:r w:rsidRPr="00FA634D">
        <w:rPr>
          <w:rFonts w:ascii="Times New Roman" w:hAnsi="Times New Roman" w:cs="Times New Roman"/>
          <w:sz w:val="24"/>
          <w:szCs w:val="24"/>
        </w:rPr>
        <w:t xml:space="preserve"> Finantsinspektsioon</w:t>
      </w:r>
      <w:r w:rsidR="3EFA4A69" w:rsidRPr="00FA634D">
        <w:rPr>
          <w:rFonts w:ascii="Times New Roman" w:hAnsi="Times New Roman" w:cs="Times New Roman"/>
          <w:b/>
          <w:bCs/>
          <w:sz w:val="24"/>
          <w:szCs w:val="24"/>
        </w:rPr>
        <w:t xml:space="preserve"> </w:t>
      </w:r>
      <w:r w:rsidR="3EFA4A69" w:rsidRPr="00FA634D">
        <w:rPr>
          <w:rFonts w:ascii="Times New Roman" w:hAnsi="Times New Roman" w:cs="Times New Roman"/>
          <w:sz w:val="24"/>
          <w:szCs w:val="24"/>
        </w:rPr>
        <w:t xml:space="preserve">nõuda </w:t>
      </w:r>
      <w:r w:rsidR="00D22A21" w:rsidRPr="00FA634D">
        <w:rPr>
          <w:rFonts w:ascii="Times New Roman" w:hAnsi="Times New Roman" w:cs="Times New Roman"/>
          <w:sz w:val="24"/>
          <w:szCs w:val="24"/>
        </w:rPr>
        <w:t>lisa</w:t>
      </w:r>
      <w:r w:rsidR="3EFA4A69" w:rsidRPr="00FA634D">
        <w:rPr>
          <w:rFonts w:ascii="Times New Roman" w:hAnsi="Times New Roman" w:cs="Times New Roman"/>
          <w:sz w:val="24"/>
          <w:szCs w:val="24"/>
        </w:rPr>
        <w:t xml:space="preserve">dokumente ja </w:t>
      </w:r>
      <w:r w:rsidR="00F01ADF" w:rsidRPr="00FA634D">
        <w:rPr>
          <w:rFonts w:ascii="Times New Roman" w:hAnsi="Times New Roman" w:cs="Times New Roman"/>
          <w:sz w:val="24"/>
          <w:szCs w:val="24"/>
        </w:rPr>
        <w:t>-</w:t>
      </w:r>
      <w:r w:rsidR="00D22A21" w:rsidRPr="00FA634D">
        <w:rPr>
          <w:rFonts w:ascii="Times New Roman" w:hAnsi="Times New Roman" w:cs="Times New Roman"/>
          <w:sz w:val="24"/>
          <w:szCs w:val="24"/>
        </w:rPr>
        <w:t xml:space="preserve">teavet </w:t>
      </w:r>
      <w:r w:rsidR="3EFA4A69" w:rsidRPr="00FA634D">
        <w:rPr>
          <w:rFonts w:ascii="Times New Roman" w:hAnsi="Times New Roman" w:cs="Times New Roman"/>
          <w:sz w:val="24"/>
          <w:szCs w:val="24"/>
        </w:rPr>
        <w:t xml:space="preserve">50 tööpäeva jooksul </w:t>
      </w:r>
      <w:r w:rsidR="00D22A21" w:rsidRPr="00FA634D">
        <w:rPr>
          <w:rFonts w:ascii="Times New Roman" w:hAnsi="Times New Roman" w:cs="Times New Roman"/>
          <w:sz w:val="24"/>
          <w:szCs w:val="24"/>
        </w:rPr>
        <w:t xml:space="preserve">arvates </w:t>
      </w:r>
      <w:r w:rsidR="3EFA4A69" w:rsidRPr="00FA634D">
        <w:rPr>
          <w:rFonts w:ascii="Times New Roman" w:hAnsi="Times New Roman" w:cs="Times New Roman"/>
          <w:sz w:val="24"/>
          <w:szCs w:val="24"/>
        </w:rPr>
        <w:t>ühinemisloa taotluse saamisest</w:t>
      </w:r>
      <w:r w:rsidR="2B796016" w:rsidRPr="00FA634D">
        <w:rPr>
          <w:rFonts w:ascii="Times New Roman" w:hAnsi="Times New Roman" w:cs="Times New Roman"/>
          <w:sz w:val="24"/>
          <w:szCs w:val="24"/>
        </w:rPr>
        <w:t>.</w:t>
      </w:r>
      <w:r w:rsidR="00BA7D4D" w:rsidRPr="00FA634D">
        <w:rPr>
          <w:rFonts w:ascii="Times New Roman" w:hAnsi="Times New Roman" w:cs="Times New Roman"/>
          <w:sz w:val="24"/>
          <w:szCs w:val="24"/>
        </w:rPr>
        <w:t xml:space="preserve"> </w:t>
      </w:r>
      <w:r w:rsidR="5CFADC50" w:rsidRPr="00FA634D">
        <w:rPr>
          <w:rFonts w:ascii="Times New Roman" w:hAnsi="Times New Roman" w:cs="Times New Roman"/>
          <w:sz w:val="24"/>
          <w:szCs w:val="24"/>
        </w:rPr>
        <w:t xml:space="preserve">Nimetatud </w:t>
      </w:r>
      <w:r w:rsidR="001B4F0C" w:rsidRPr="00FA634D">
        <w:rPr>
          <w:rFonts w:ascii="Times New Roman" w:hAnsi="Times New Roman" w:cs="Times New Roman"/>
          <w:sz w:val="24"/>
          <w:szCs w:val="24"/>
        </w:rPr>
        <w:t>lisa</w:t>
      </w:r>
      <w:r w:rsidR="5CFADC50" w:rsidRPr="00FA634D">
        <w:rPr>
          <w:rFonts w:ascii="Times New Roman" w:hAnsi="Times New Roman" w:cs="Times New Roman"/>
          <w:sz w:val="24"/>
          <w:szCs w:val="24"/>
        </w:rPr>
        <w:t xml:space="preserve">dokumentide ja </w:t>
      </w:r>
      <w:r w:rsidR="00D732D7" w:rsidRPr="00FA634D">
        <w:rPr>
          <w:rFonts w:ascii="Times New Roman" w:hAnsi="Times New Roman" w:cs="Times New Roman"/>
          <w:sz w:val="24"/>
          <w:szCs w:val="24"/>
        </w:rPr>
        <w:noBreakHyphen/>
      </w:r>
      <w:r w:rsidR="001B4F0C" w:rsidRPr="00FA634D">
        <w:rPr>
          <w:rFonts w:ascii="Times New Roman" w:hAnsi="Times New Roman" w:cs="Times New Roman"/>
          <w:sz w:val="24"/>
          <w:szCs w:val="24"/>
        </w:rPr>
        <w:t xml:space="preserve">teabe </w:t>
      </w:r>
      <w:r w:rsidR="5CFADC50" w:rsidRPr="00FA634D">
        <w:rPr>
          <w:rFonts w:ascii="Times New Roman" w:hAnsi="Times New Roman" w:cs="Times New Roman"/>
          <w:sz w:val="24"/>
          <w:szCs w:val="24"/>
        </w:rPr>
        <w:t>esmakor</w:t>
      </w:r>
      <w:r w:rsidR="588DF835" w:rsidRPr="00FA634D">
        <w:rPr>
          <w:rFonts w:ascii="Times New Roman" w:hAnsi="Times New Roman" w:cs="Times New Roman"/>
          <w:sz w:val="24"/>
          <w:szCs w:val="24"/>
        </w:rPr>
        <w:t>d</w:t>
      </w:r>
      <w:r w:rsidR="5CFADC50" w:rsidRPr="00FA634D">
        <w:rPr>
          <w:rFonts w:ascii="Times New Roman" w:hAnsi="Times New Roman" w:cs="Times New Roman"/>
          <w:sz w:val="24"/>
          <w:szCs w:val="24"/>
        </w:rPr>
        <w:t xml:space="preserve">se nõudmise </w:t>
      </w:r>
      <w:r w:rsidR="00B873F7" w:rsidRPr="00FA634D">
        <w:rPr>
          <w:rFonts w:ascii="Times New Roman" w:hAnsi="Times New Roman" w:cs="Times New Roman"/>
          <w:sz w:val="24"/>
          <w:szCs w:val="24"/>
        </w:rPr>
        <w:t xml:space="preserve">ning </w:t>
      </w:r>
      <w:r w:rsidR="5CFADC50" w:rsidRPr="00FA634D">
        <w:rPr>
          <w:rFonts w:ascii="Times New Roman" w:hAnsi="Times New Roman" w:cs="Times New Roman"/>
          <w:sz w:val="24"/>
          <w:szCs w:val="24"/>
        </w:rPr>
        <w:t xml:space="preserve">krediidiasutuselt nõutud </w:t>
      </w:r>
      <w:r w:rsidR="001B4F0C" w:rsidRPr="00FA634D">
        <w:rPr>
          <w:rFonts w:ascii="Times New Roman" w:hAnsi="Times New Roman" w:cs="Times New Roman"/>
          <w:sz w:val="24"/>
          <w:szCs w:val="24"/>
        </w:rPr>
        <w:t>lisa</w:t>
      </w:r>
      <w:r w:rsidR="5CFADC50" w:rsidRPr="00FA634D">
        <w:rPr>
          <w:rFonts w:ascii="Times New Roman" w:hAnsi="Times New Roman" w:cs="Times New Roman"/>
          <w:sz w:val="24"/>
          <w:szCs w:val="24"/>
        </w:rPr>
        <w:t xml:space="preserve">dokumentide ja </w:t>
      </w:r>
      <w:r w:rsidR="00B20926" w:rsidRPr="00FA634D">
        <w:rPr>
          <w:rFonts w:ascii="Times New Roman" w:hAnsi="Times New Roman" w:cs="Times New Roman"/>
          <w:sz w:val="24"/>
          <w:szCs w:val="24"/>
        </w:rPr>
        <w:t>-</w:t>
      </w:r>
      <w:r w:rsidR="268D0DAB" w:rsidRPr="00FA634D">
        <w:rPr>
          <w:rFonts w:ascii="Times New Roman" w:hAnsi="Times New Roman" w:cs="Times New Roman"/>
          <w:sz w:val="24"/>
          <w:szCs w:val="24"/>
        </w:rPr>
        <w:t>teabe</w:t>
      </w:r>
      <w:r w:rsidR="5CFADC50" w:rsidRPr="00FA634D">
        <w:rPr>
          <w:rFonts w:ascii="Times New Roman" w:hAnsi="Times New Roman" w:cs="Times New Roman"/>
          <w:sz w:val="24"/>
          <w:szCs w:val="24"/>
        </w:rPr>
        <w:t xml:space="preserve"> saamise vaheliseks perioodiks menetlustähtaeg peatub. Peatumine ei või kesta kauem kui 20 tööpäeva.</w:t>
      </w:r>
    </w:p>
    <w:p w14:paraId="4B68193D" w14:textId="77777777" w:rsidR="00AE7D70" w:rsidRPr="00FA634D" w:rsidRDefault="00AE7D70" w:rsidP="00BA7D4D">
      <w:pPr>
        <w:spacing w:after="0" w:line="240" w:lineRule="auto"/>
        <w:jc w:val="both"/>
        <w:rPr>
          <w:rFonts w:ascii="Times New Roman" w:hAnsi="Times New Roman" w:cs="Times New Roman"/>
          <w:sz w:val="24"/>
          <w:szCs w:val="24"/>
        </w:rPr>
      </w:pPr>
    </w:p>
    <w:p w14:paraId="48D2D9FF" w14:textId="499A9C39" w:rsidR="00AD101B" w:rsidRPr="00FA634D" w:rsidRDefault="50A14EED" w:rsidP="00BA7D4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Finantsinspektsioon võib käesoleva paragrahvi lõike</w:t>
      </w:r>
      <w:r w:rsidR="6830E78A" w:rsidRPr="1BD68A4A">
        <w:rPr>
          <w:rFonts w:ascii="Times New Roman" w:hAnsi="Times New Roman" w:cs="Times New Roman"/>
          <w:sz w:val="24"/>
          <w:szCs w:val="24"/>
        </w:rPr>
        <w:t>s</w:t>
      </w:r>
      <w:r w:rsidRPr="1BD68A4A">
        <w:rPr>
          <w:rFonts w:ascii="Times New Roman" w:hAnsi="Times New Roman" w:cs="Times New Roman"/>
          <w:sz w:val="24"/>
          <w:szCs w:val="24"/>
        </w:rPr>
        <w:t xml:space="preserve"> 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nimetatud </w:t>
      </w:r>
      <w:r w:rsidR="49C994EE" w:rsidRPr="1BD68A4A">
        <w:rPr>
          <w:rFonts w:ascii="Times New Roman" w:hAnsi="Times New Roman" w:cs="Times New Roman"/>
          <w:sz w:val="24"/>
          <w:szCs w:val="24"/>
        </w:rPr>
        <w:t>menetlusaja peatumist pikendada</w:t>
      </w:r>
      <w:r w:rsidRPr="1BD68A4A">
        <w:rPr>
          <w:rFonts w:ascii="Times New Roman" w:hAnsi="Times New Roman" w:cs="Times New Roman"/>
          <w:sz w:val="24"/>
          <w:szCs w:val="24"/>
        </w:rPr>
        <w:t xml:space="preserve"> kuni 30 tööpäevani, kui: </w:t>
      </w:r>
    </w:p>
    <w:p w14:paraId="5C01F68F" w14:textId="2DD6F47C" w:rsidR="00AD101B" w:rsidRPr="00FA634D" w:rsidRDefault="1D0849F7" w:rsidP="00BA7D4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vähemalt üks samasse konsolideerimisgruppi kuuluvatest krediidiasutustest asub kolmandas riigis või tema suhtes kohaldatakse kolmanda riigi õigust; </w:t>
      </w:r>
    </w:p>
    <w:p w14:paraId="525CAD81" w14:textId="1EF57FD3" w:rsidR="00AD101B" w:rsidRPr="00FA634D" w:rsidRDefault="1D0849F7" w:rsidP="09084BA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käesoleva seaduse § 69 lõike 1 punktis 6 sätestatu hindamise</w:t>
      </w:r>
      <w:r w:rsidR="00B277FD" w:rsidRPr="1BD68A4A">
        <w:rPr>
          <w:rFonts w:ascii="Times New Roman" w:hAnsi="Times New Roman" w:cs="Times New Roman"/>
          <w:sz w:val="24"/>
          <w:szCs w:val="24"/>
        </w:rPr>
        <w:t>ks</w:t>
      </w:r>
      <w:r w:rsidRPr="1BD68A4A">
        <w:rPr>
          <w:rFonts w:ascii="Times New Roman" w:hAnsi="Times New Roman" w:cs="Times New Roman"/>
          <w:sz w:val="24"/>
          <w:szCs w:val="24"/>
        </w:rPr>
        <w:t xml:space="preserve"> </w:t>
      </w:r>
      <w:r w:rsidR="08FB7A99" w:rsidRPr="1BD68A4A">
        <w:rPr>
          <w:rFonts w:ascii="Times New Roman" w:hAnsi="Times New Roman" w:cs="Times New Roman"/>
          <w:sz w:val="24"/>
          <w:szCs w:val="24"/>
        </w:rPr>
        <w:t>peab Finantsinspektsiooni finantsjärelevalvefunktsiooni täitja vahetama teavet</w:t>
      </w:r>
      <w:r w:rsidR="7D1397A5" w:rsidRPr="1BD68A4A">
        <w:rPr>
          <w:rFonts w:ascii="Times New Roman" w:hAnsi="Times New Roman" w:cs="Times New Roman"/>
          <w:sz w:val="24"/>
          <w:szCs w:val="24"/>
        </w:rPr>
        <w:t xml:space="preserve"> rahapesu kontrolli funktsiooni täitjaga</w:t>
      </w:r>
      <w:r w:rsidRPr="1BD68A4A">
        <w:rPr>
          <w:rFonts w:ascii="Times New Roman" w:hAnsi="Times New Roman" w:cs="Times New Roman"/>
          <w:sz w:val="24"/>
          <w:szCs w:val="24"/>
        </w:rPr>
        <w:t>.</w:t>
      </w:r>
    </w:p>
    <w:p w14:paraId="6B1CE21C" w14:textId="77777777" w:rsidR="00AE7D70" w:rsidRPr="00FA634D" w:rsidRDefault="00AE7D70" w:rsidP="00BA7D4D">
      <w:pPr>
        <w:spacing w:after="0" w:line="240" w:lineRule="auto"/>
        <w:jc w:val="both"/>
        <w:rPr>
          <w:rFonts w:ascii="Times New Roman" w:hAnsi="Times New Roman" w:cs="Times New Roman"/>
          <w:sz w:val="24"/>
          <w:szCs w:val="24"/>
        </w:rPr>
      </w:pPr>
    </w:p>
    <w:p w14:paraId="48791ABC" w14:textId="1C865AFE" w:rsidR="00AD101B" w:rsidRPr="00FA634D" w:rsidRDefault="39295CA0" w:rsidP="1BD68A4A">
      <w:pPr>
        <w:spacing w:after="0" w:line="240" w:lineRule="auto"/>
        <w:jc w:val="both"/>
        <w:rPr>
          <w:rFonts w:ascii="Times New Roman" w:hAnsi="Times New Roman" w:cs="Times New Roman"/>
          <w:i/>
          <w:iCs/>
          <w:sz w:val="24"/>
          <w:szCs w:val="24"/>
        </w:rPr>
      </w:pPr>
      <w:r w:rsidRPr="00FA634D">
        <w:rPr>
          <w:rFonts w:ascii="Times New Roman" w:hAnsi="Times New Roman" w:cs="Times New Roman"/>
          <w:sz w:val="24"/>
          <w:szCs w:val="24"/>
        </w:rPr>
        <w:t>(2</w:t>
      </w:r>
      <w:r w:rsidRPr="00FA634D">
        <w:rPr>
          <w:rFonts w:ascii="Times New Roman" w:hAnsi="Times New Roman" w:cs="Times New Roman"/>
          <w:sz w:val="24"/>
          <w:szCs w:val="24"/>
          <w:vertAlign w:val="superscript"/>
        </w:rPr>
        <w:t>4</w:t>
      </w:r>
      <w:r w:rsidRPr="00FA634D">
        <w:rPr>
          <w:rFonts w:ascii="Times New Roman" w:hAnsi="Times New Roman" w:cs="Times New Roman"/>
          <w:sz w:val="24"/>
          <w:szCs w:val="24"/>
        </w:rPr>
        <w:t xml:space="preserve">) </w:t>
      </w:r>
      <w:r w:rsidR="00EC1381" w:rsidRPr="00FA634D">
        <w:rPr>
          <w:rFonts w:ascii="Times New Roman" w:hAnsi="Times New Roman" w:cs="Times New Roman"/>
          <w:sz w:val="24"/>
          <w:szCs w:val="24"/>
        </w:rPr>
        <w:t>Lisa</w:t>
      </w:r>
      <w:r w:rsidR="2AC1F19F" w:rsidRPr="00FA634D">
        <w:rPr>
          <w:rFonts w:ascii="Times New Roman" w:hAnsi="Times New Roman" w:cs="Times New Roman"/>
          <w:sz w:val="24"/>
          <w:szCs w:val="24"/>
        </w:rPr>
        <w:t>dokumentide</w:t>
      </w:r>
      <w:r w:rsidRPr="00FA634D">
        <w:rPr>
          <w:rFonts w:ascii="Times New Roman" w:hAnsi="Times New Roman" w:cs="Times New Roman"/>
          <w:sz w:val="24"/>
          <w:szCs w:val="24"/>
        </w:rPr>
        <w:t xml:space="preserve"> ja </w:t>
      </w:r>
      <w:r w:rsidR="00D732D7" w:rsidRPr="00FA634D">
        <w:rPr>
          <w:rFonts w:ascii="Times New Roman" w:hAnsi="Times New Roman" w:cs="Times New Roman"/>
          <w:sz w:val="24"/>
          <w:szCs w:val="24"/>
        </w:rPr>
        <w:noBreakHyphen/>
      </w:r>
      <w:r w:rsidR="00EC1381" w:rsidRPr="00FA634D">
        <w:rPr>
          <w:rFonts w:ascii="Times New Roman" w:hAnsi="Times New Roman" w:cs="Times New Roman"/>
          <w:sz w:val="24"/>
          <w:szCs w:val="24"/>
        </w:rPr>
        <w:t xml:space="preserve">teabe </w:t>
      </w:r>
      <w:r w:rsidR="43FA0035" w:rsidRPr="00FA634D">
        <w:rPr>
          <w:rFonts w:ascii="Times New Roman" w:hAnsi="Times New Roman" w:cs="Times New Roman"/>
          <w:sz w:val="24"/>
          <w:szCs w:val="24"/>
        </w:rPr>
        <w:t>nõudmise korral</w:t>
      </w:r>
      <w:r w:rsidRPr="00FA634D">
        <w:rPr>
          <w:rFonts w:ascii="Times New Roman" w:hAnsi="Times New Roman" w:cs="Times New Roman"/>
          <w:sz w:val="24"/>
          <w:szCs w:val="24"/>
        </w:rPr>
        <w:t xml:space="preserve"> </w:t>
      </w:r>
      <w:r w:rsidR="3C7ADEF9" w:rsidRPr="00FA634D">
        <w:rPr>
          <w:rFonts w:ascii="Times New Roman" w:hAnsi="Times New Roman" w:cs="Times New Roman"/>
          <w:sz w:val="24"/>
          <w:szCs w:val="24"/>
        </w:rPr>
        <w:t>menetlustäht</w:t>
      </w:r>
      <w:r w:rsidRPr="00FA634D">
        <w:rPr>
          <w:rFonts w:ascii="Times New Roman" w:hAnsi="Times New Roman" w:cs="Times New Roman"/>
          <w:sz w:val="24"/>
          <w:szCs w:val="24"/>
        </w:rPr>
        <w:t xml:space="preserve">aeg </w:t>
      </w:r>
      <w:r w:rsidR="70CDDB34" w:rsidRPr="00FA634D">
        <w:rPr>
          <w:rFonts w:ascii="Times New Roman" w:hAnsi="Times New Roman" w:cs="Times New Roman"/>
          <w:sz w:val="24"/>
          <w:szCs w:val="24"/>
        </w:rPr>
        <w:t>ei peatu.</w:t>
      </w:r>
      <w:r w:rsidRPr="00FA634D">
        <w:rPr>
          <w:rFonts w:ascii="Times New Roman" w:hAnsi="Times New Roman" w:cs="Times New Roman"/>
          <w:sz w:val="24"/>
          <w:szCs w:val="24"/>
        </w:rPr>
        <w:t xml:space="preserve">“; </w:t>
      </w:r>
    </w:p>
    <w:p w14:paraId="71EBE6FF" w14:textId="04196956" w:rsidR="55F7CD03" w:rsidRPr="00FA634D" w:rsidRDefault="55F7CD03" w:rsidP="55F7CD03">
      <w:pPr>
        <w:spacing w:after="0" w:line="240" w:lineRule="auto"/>
        <w:rPr>
          <w:rFonts w:ascii="Times New Roman" w:hAnsi="Times New Roman" w:cs="Times New Roman"/>
          <w:b/>
          <w:bCs/>
          <w:sz w:val="24"/>
          <w:szCs w:val="24"/>
        </w:rPr>
      </w:pPr>
    </w:p>
    <w:p w14:paraId="2A4108F3" w14:textId="4DF5F230" w:rsidR="0DA01907" w:rsidRPr="00FA634D" w:rsidRDefault="00D73CE1"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11</w:t>
      </w:r>
      <w:r w:rsidR="7627E7C0" w:rsidRPr="1BD68A4A">
        <w:rPr>
          <w:rFonts w:ascii="Times New Roman" w:hAnsi="Times New Roman" w:cs="Times New Roman"/>
          <w:b/>
          <w:bCs/>
          <w:sz w:val="24"/>
          <w:szCs w:val="24"/>
        </w:rPr>
        <w:t>1</w:t>
      </w:r>
      <w:r w:rsidR="2220052E" w:rsidRPr="1BD68A4A">
        <w:rPr>
          <w:rFonts w:ascii="Times New Roman" w:hAnsi="Times New Roman" w:cs="Times New Roman"/>
          <w:b/>
          <w:bCs/>
          <w:sz w:val="24"/>
          <w:szCs w:val="24"/>
        </w:rPr>
        <w:t xml:space="preserve">) </w:t>
      </w:r>
      <w:r w:rsidR="2220052E" w:rsidRPr="1BD68A4A">
        <w:rPr>
          <w:rFonts w:ascii="Times New Roman" w:hAnsi="Times New Roman" w:cs="Times New Roman"/>
          <w:sz w:val="24"/>
          <w:szCs w:val="24"/>
        </w:rPr>
        <w:t>paragrahvi 68 lõi</w:t>
      </w:r>
      <w:r w:rsidR="35151C5E" w:rsidRPr="1BD68A4A">
        <w:rPr>
          <w:rFonts w:ascii="Times New Roman" w:hAnsi="Times New Roman" w:cs="Times New Roman"/>
          <w:sz w:val="24"/>
          <w:szCs w:val="24"/>
        </w:rPr>
        <w:t xml:space="preserve">kes 3 asendatakse tekstiosa </w:t>
      </w:r>
      <w:r w:rsidR="00225574" w:rsidRPr="1BD68A4A">
        <w:rPr>
          <w:rFonts w:ascii="Times New Roman" w:hAnsi="Times New Roman" w:cs="Times New Roman"/>
          <w:sz w:val="24"/>
          <w:szCs w:val="24"/>
        </w:rPr>
        <w:t>„</w:t>
      </w:r>
      <w:r w:rsidR="35151C5E" w:rsidRPr="1BD68A4A">
        <w:rPr>
          <w:rFonts w:ascii="Times New Roman" w:hAnsi="Times New Roman" w:cs="Times New Roman"/>
          <w:sz w:val="24"/>
          <w:szCs w:val="24"/>
        </w:rPr>
        <w:t>,</w:t>
      </w:r>
      <w:r w:rsidR="65A89A15" w:rsidRPr="1BD68A4A">
        <w:rPr>
          <w:rFonts w:ascii="Times New Roman" w:hAnsi="Times New Roman" w:cs="Times New Roman"/>
          <w:sz w:val="24"/>
          <w:szCs w:val="24"/>
        </w:rPr>
        <w:t xml:space="preserve"> </w:t>
      </w:r>
      <w:r w:rsidR="35151C5E" w:rsidRPr="1BD68A4A">
        <w:rPr>
          <w:rFonts w:ascii="Times New Roman" w:hAnsi="Times New Roman" w:cs="Times New Roman"/>
          <w:sz w:val="24"/>
          <w:szCs w:val="24"/>
        </w:rPr>
        <w:t>tuleb esitada ka eelnimetatud paragrahvi</w:t>
      </w:r>
      <w:r w:rsidR="0C81CB4A" w:rsidRPr="1BD68A4A">
        <w:rPr>
          <w:rFonts w:ascii="Times New Roman" w:hAnsi="Times New Roman" w:cs="Times New Roman"/>
          <w:sz w:val="24"/>
          <w:szCs w:val="24"/>
        </w:rPr>
        <w:t>s ettenähtud dokumendid</w:t>
      </w:r>
      <w:r w:rsidR="00596C1D" w:rsidRPr="1BD68A4A">
        <w:rPr>
          <w:rFonts w:ascii="Times New Roman" w:hAnsi="Times New Roman" w:cs="Times New Roman"/>
          <w:sz w:val="24"/>
          <w:szCs w:val="24"/>
        </w:rPr>
        <w:t>“</w:t>
      </w:r>
      <w:r w:rsidR="0C81CB4A" w:rsidRPr="1BD68A4A">
        <w:rPr>
          <w:rFonts w:ascii="Times New Roman" w:hAnsi="Times New Roman" w:cs="Times New Roman"/>
          <w:sz w:val="24"/>
          <w:szCs w:val="24"/>
        </w:rPr>
        <w:t xml:space="preserve"> tekstiosaga </w:t>
      </w:r>
      <w:r w:rsidR="00225574" w:rsidRPr="1BD68A4A">
        <w:rPr>
          <w:rFonts w:ascii="Times New Roman" w:hAnsi="Times New Roman" w:cs="Times New Roman"/>
          <w:sz w:val="24"/>
          <w:szCs w:val="24"/>
        </w:rPr>
        <w:t>„</w:t>
      </w:r>
      <w:r w:rsidR="0C81CB4A" w:rsidRPr="1BD68A4A">
        <w:rPr>
          <w:rFonts w:ascii="Times New Roman" w:hAnsi="Times New Roman" w:cs="Times New Roman"/>
          <w:sz w:val="24"/>
          <w:szCs w:val="24"/>
        </w:rPr>
        <w:t xml:space="preserve">, kohaldatakse </w:t>
      </w:r>
      <w:r w:rsidR="2939164E" w:rsidRPr="1BD68A4A">
        <w:rPr>
          <w:rFonts w:ascii="Times New Roman" w:hAnsi="Times New Roman" w:cs="Times New Roman"/>
          <w:sz w:val="24"/>
          <w:szCs w:val="24"/>
        </w:rPr>
        <w:t>osaluse omandamise</w:t>
      </w:r>
      <w:r w:rsidR="00F14A59" w:rsidRPr="1BD68A4A">
        <w:rPr>
          <w:rFonts w:ascii="Times New Roman" w:hAnsi="Times New Roman" w:cs="Times New Roman"/>
          <w:sz w:val="24"/>
          <w:szCs w:val="24"/>
        </w:rPr>
        <w:t xml:space="preserve"> suhtes</w:t>
      </w:r>
      <w:r w:rsidR="2939164E" w:rsidRPr="1BD68A4A">
        <w:rPr>
          <w:rFonts w:ascii="Times New Roman" w:hAnsi="Times New Roman" w:cs="Times New Roman"/>
          <w:sz w:val="24"/>
          <w:szCs w:val="24"/>
        </w:rPr>
        <w:t xml:space="preserve"> </w:t>
      </w:r>
      <w:r w:rsidR="02021515" w:rsidRPr="1BD68A4A">
        <w:rPr>
          <w:rFonts w:ascii="Times New Roman" w:hAnsi="Times New Roman" w:cs="Times New Roman"/>
          <w:sz w:val="24"/>
          <w:szCs w:val="24"/>
        </w:rPr>
        <w:t>käesoleva seaduse §-des 30–33 sätestatut</w:t>
      </w:r>
      <w:r w:rsidR="00596C1D" w:rsidRPr="1BD68A4A">
        <w:rPr>
          <w:rFonts w:ascii="Times New Roman" w:hAnsi="Times New Roman" w:cs="Times New Roman"/>
          <w:sz w:val="24"/>
          <w:szCs w:val="24"/>
        </w:rPr>
        <w:t>“</w:t>
      </w:r>
      <w:r w:rsidR="02021515" w:rsidRPr="1BD68A4A">
        <w:rPr>
          <w:rFonts w:ascii="Times New Roman" w:hAnsi="Times New Roman" w:cs="Times New Roman"/>
          <w:sz w:val="24"/>
          <w:szCs w:val="24"/>
        </w:rPr>
        <w:t>;</w:t>
      </w:r>
    </w:p>
    <w:p w14:paraId="6550AFB2" w14:textId="687CA517" w:rsidR="559D6945" w:rsidRPr="00FA634D" w:rsidRDefault="559D6945" w:rsidP="559D6945">
      <w:pPr>
        <w:spacing w:after="0" w:line="240" w:lineRule="auto"/>
        <w:jc w:val="both"/>
        <w:rPr>
          <w:rFonts w:ascii="Times New Roman" w:hAnsi="Times New Roman" w:cs="Times New Roman"/>
          <w:sz w:val="24"/>
          <w:szCs w:val="24"/>
        </w:rPr>
      </w:pPr>
    </w:p>
    <w:p w14:paraId="041074B7" w14:textId="6BAE55CE" w:rsidR="0C6B698E" w:rsidRPr="00FA634D" w:rsidRDefault="00D73CE1" w:rsidP="117EF3C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11</w:t>
      </w:r>
      <w:r w:rsidR="45829BEC" w:rsidRPr="1BD68A4A">
        <w:rPr>
          <w:rFonts w:ascii="Times New Roman" w:hAnsi="Times New Roman" w:cs="Times New Roman"/>
          <w:b/>
          <w:bCs/>
          <w:sz w:val="24"/>
          <w:szCs w:val="24"/>
        </w:rPr>
        <w:t>2</w:t>
      </w:r>
      <w:r w:rsidR="42AC7C0C" w:rsidRPr="1BD68A4A">
        <w:rPr>
          <w:rFonts w:ascii="Times New Roman" w:hAnsi="Times New Roman" w:cs="Times New Roman"/>
          <w:b/>
          <w:bCs/>
          <w:sz w:val="24"/>
          <w:szCs w:val="24"/>
        </w:rPr>
        <w:t xml:space="preserve">) </w:t>
      </w:r>
      <w:r w:rsidR="42AC7C0C" w:rsidRPr="1BD68A4A">
        <w:rPr>
          <w:rFonts w:ascii="Times New Roman" w:hAnsi="Times New Roman" w:cs="Times New Roman"/>
          <w:sz w:val="24"/>
          <w:szCs w:val="24"/>
        </w:rPr>
        <w:t>paragrahvi 68 lõige</w:t>
      </w:r>
      <w:r w:rsidR="58A68260" w:rsidRPr="1BD68A4A">
        <w:rPr>
          <w:rFonts w:ascii="Times New Roman" w:hAnsi="Times New Roman" w:cs="Times New Roman"/>
          <w:sz w:val="24"/>
          <w:szCs w:val="24"/>
        </w:rPr>
        <w:t xml:space="preserve">t 4 täiendatakse pärast </w:t>
      </w:r>
      <w:r w:rsidRPr="1BD68A4A">
        <w:rPr>
          <w:rFonts w:ascii="Times New Roman" w:hAnsi="Times New Roman" w:cs="Times New Roman"/>
          <w:sz w:val="24"/>
          <w:szCs w:val="24"/>
        </w:rPr>
        <w:t xml:space="preserve">sõna </w:t>
      </w:r>
      <w:r w:rsidR="00326926" w:rsidRPr="1BD68A4A">
        <w:rPr>
          <w:rFonts w:ascii="Times New Roman" w:hAnsi="Times New Roman" w:cs="Times New Roman"/>
          <w:sz w:val="24"/>
          <w:szCs w:val="24"/>
        </w:rPr>
        <w:t>„</w:t>
      </w:r>
      <w:r w:rsidR="58A68260" w:rsidRPr="1BD68A4A">
        <w:rPr>
          <w:rFonts w:ascii="Times New Roman" w:hAnsi="Times New Roman" w:cs="Times New Roman"/>
          <w:sz w:val="24"/>
          <w:szCs w:val="24"/>
        </w:rPr>
        <w:t>ühingus</w:t>
      </w:r>
      <w:r w:rsidR="003B206F" w:rsidRPr="1BD68A4A">
        <w:rPr>
          <w:rFonts w:ascii="Times New Roman" w:hAnsi="Times New Roman" w:cs="Times New Roman"/>
          <w:sz w:val="24"/>
          <w:szCs w:val="24"/>
        </w:rPr>
        <w:t>“</w:t>
      </w:r>
      <w:r w:rsidR="58A68260" w:rsidRPr="1BD68A4A">
        <w:rPr>
          <w:rFonts w:ascii="Times New Roman" w:hAnsi="Times New Roman" w:cs="Times New Roman"/>
          <w:sz w:val="24"/>
          <w:szCs w:val="24"/>
        </w:rPr>
        <w:t xml:space="preserve"> </w:t>
      </w:r>
      <w:r w:rsidR="680A8836" w:rsidRPr="1BD68A4A">
        <w:rPr>
          <w:rFonts w:ascii="Times New Roman" w:hAnsi="Times New Roman" w:cs="Times New Roman"/>
          <w:sz w:val="24"/>
          <w:szCs w:val="24"/>
        </w:rPr>
        <w:t>tekstiosaga</w:t>
      </w:r>
      <w:r w:rsidR="58A68260" w:rsidRPr="1BD68A4A">
        <w:rPr>
          <w:rFonts w:ascii="Times New Roman" w:hAnsi="Times New Roman" w:cs="Times New Roman"/>
          <w:sz w:val="24"/>
          <w:szCs w:val="24"/>
        </w:rPr>
        <w:t xml:space="preserve"> </w:t>
      </w:r>
      <w:r w:rsidR="00326926" w:rsidRPr="1BD68A4A">
        <w:rPr>
          <w:rFonts w:ascii="Times New Roman" w:hAnsi="Times New Roman" w:cs="Times New Roman"/>
          <w:sz w:val="24"/>
          <w:szCs w:val="24"/>
        </w:rPr>
        <w:t>„</w:t>
      </w:r>
      <w:r w:rsidR="0DFA9824" w:rsidRPr="1BD68A4A">
        <w:rPr>
          <w:rFonts w:ascii="Times New Roman" w:hAnsi="Times New Roman" w:cs="Times New Roman"/>
          <w:sz w:val="24"/>
          <w:szCs w:val="24"/>
        </w:rPr>
        <w:t>või määrata</w:t>
      </w:r>
      <w:r w:rsidR="002A6D8F" w:rsidRPr="1BD68A4A">
        <w:rPr>
          <w:rFonts w:ascii="Times New Roman" w:hAnsi="Times New Roman" w:cs="Times New Roman"/>
          <w:sz w:val="24"/>
          <w:szCs w:val="24"/>
        </w:rPr>
        <w:t xml:space="preserve"> audiitori</w:t>
      </w:r>
      <w:r w:rsidR="4BB00F31" w:rsidRPr="1BD68A4A">
        <w:rPr>
          <w:rFonts w:ascii="Times New Roman" w:hAnsi="Times New Roman" w:cs="Times New Roman"/>
          <w:sz w:val="24"/>
          <w:szCs w:val="24"/>
        </w:rPr>
        <w:t xml:space="preserve"> </w:t>
      </w:r>
      <w:r w:rsidR="0DFA9824" w:rsidRPr="1BD68A4A">
        <w:rPr>
          <w:rFonts w:ascii="Times New Roman" w:hAnsi="Times New Roman" w:cs="Times New Roman"/>
          <w:sz w:val="24"/>
          <w:szCs w:val="24"/>
        </w:rPr>
        <w:t xml:space="preserve">erinevalt äriseadustiku § 394 lõikes 2 </w:t>
      </w:r>
      <w:r w:rsidR="4DE779B4" w:rsidRPr="1BD68A4A">
        <w:rPr>
          <w:rFonts w:ascii="Times New Roman" w:hAnsi="Times New Roman" w:cs="Times New Roman"/>
          <w:sz w:val="24"/>
          <w:szCs w:val="24"/>
        </w:rPr>
        <w:t>sätestatu</w:t>
      </w:r>
      <w:r w:rsidR="6E28741D" w:rsidRPr="1BD68A4A">
        <w:rPr>
          <w:rFonts w:ascii="Times New Roman" w:hAnsi="Times New Roman" w:cs="Times New Roman"/>
          <w:sz w:val="24"/>
          <w:szCs w:val="24"/>
        </w:rPr>
        <w:t>st</w:t>
      </w:r>
      <w:r w:rsidRPr="1BD68A4A">
        <w:rPr>
          <w:rFonts w:ascii="Times New Roman" w:hAnsi="Times New Roman" w:cs="Times New Roman"/>
          <w:sz w:val="24"/>
          <w:szCs w:val="24"/>
        </w:rPr>
        <w:t xml:space="preserve"> </w:t>
      </w:r>
      <w:r w:rsidR="0DFA9824" w:rsidRPr="1BD68A4A">
        <w:rPr>
          <w:rFonts w:ascii="Times New Roman" w:hAnsi="Times New Roman" w:cs="Times New Roman"/>
          <w:sz w:val="24"/>
          <w:szCs w:val="24"/>
        </w:rPr>
        <w:t xml:space="preserve">ning nõuda </w:t>
      </w:r>
      <w:r w:rsidR="00585CE7" w:rsidRPr="1BD68A4A">
        <w:rPr>
          <w:rFonts w:ascii="Times New Roman" w:hAnsi="Times New Roman" w:cs="Times New Roman"/>
          <w:sz w:val="24"/>
          <w:szCs w:val="24"/>
        </w:rPr>
        <w:t xml:space="preserve">temalt aruande esitamist </w:t>
      </w:r>
      <w:r w:rsidR="0DFA9824" w:rsidRPr="1BD68A4A">
        <w:rPr>
          <w:rFonts w:ascii="Times New Roman" w:hAnsi="Times New Roman" w:cs="Times New Roman"/>
          <w:sz w:val="24"/>
          <w:szCs w:val="24"/>
        </w:rPr>
        <w:t>ühinemislepingu ja -aruande kontrollimise kohta</w:t>
      </w:r>
      <w:r w:rsidR="7E9BA937" w:rsidRPr="1BD68A4A">
        <w:rPr>
          <w:rFonts w:ascii="Times New Roman" w:hAnsi="Times New Roman" w:cs="Times New Roman"/>
          <w:sz w:val="24"/>
          <w:szCs w:val="24"/>
        </w:rPr>
        <w:t>“</w:t>
      </w:r>
      <w:r w:rsidR="4DE779B4" w:rsidRPr="1BD68A4A">
        <w:rPr>
          <w:rFonts w:ascii="Times New Roman" w:hAnsi="Times New Roman" w:cs="Times New Roman"/>
          <w:sz w:val="24"/>
          <w:szCs w:val="24"/>
        </w:rPr>
        <w:t>;</w:t>
      </w:r>
      <w:r w:rsidR="0DFA9824" w:rsidRPr="1BD68A4A">
        <w:rPr>
          <w:rFonts w:ascii="Times New Roman" w:hAnsi="Times New Roman" w:cs="Times New Roman"/>
          <w:sz w:val="24"/>
          <w:szCs w:val="24"/>
        </w:rPr>
        <w:t xml:space="preserve"> </w:t>
      </w:r>
    </w:p>
    <w:p w14:paraId="2E3B76F8" w14:textId="5E057DAE" w:rsidR="18D58178" w:rsidRPr="00FA634D" w:rsidRDefault="18D58178" w:rsidP="18D58178">
      <w:pPr>
        <w:spacing w:after="0" w:line="240" w:lineRule="auto"/>
        <w:jc w:val="both"/>
        <w:rPr>
          <w:rFonts w:ascii="Times New Roman" w:hAnsi="Times New Roman" w:cs="Times New Roman"/>
          <w:b/>
          <w:bCs/>
          <w:sz w:val="24"/>
          <w:szCs w:val="24"/>
        </w:rPr>
      </w:pPr>
    </w:p>
    <w:p w14:paraId="5249428A" w14:textId="0F61B924" w:rsidR="00AD101B" w:rsidRPr="00FA634D" w:rsidRDefault="00D73CE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1</w:t>
      </w:r>
      <w:r w:rsidR="567CA399" w:rsidRPr="1BD68A4A">
        <w:rPr>
          <w:rFonts w:ascii="Times New Roman" w:hAnsi="Times New Roman" w:cs="Times New Roman"/>
          <w:b/>
          <w:bCs/>
          <w:sz w:val="24"/>
          <w:szCs w:val="24"/>
        </w:rPr>
        <w:t>3</w:t>
      </w:r>
      <w:r w:rsidR="50A14EED" w:rsidRPr="1BD68A4A">
        <w:rPr>
          <w:rFonts w:ascii="Times New Roman" w:hAnsi="Times New Roman" w:cs="Times New Roman"/>
          <w:b/>
          <w:bCs/>
          <w:sz w:val="24"/>
          <w:szCs w:val="24"/>
        </w:rPr>
        <w:t xml:space="preserve">) </w:t>
      </w:r>
      <w:r w:rsidR="50A14EED" w:rsidRPr="1BD68A4A">
        <w:rPr>
          <w:rFonts w:ascii="Times New Roman" w:hAnsi="Times New Roman" w:cs="Times New Roman"/>
          <w:sz w:val="24"/>
          <w:szCs w:val="24"/>
        </w:rPr>
        <w:t>paragrahvi 6</w:t>
      </w:r>
      <w:r w:rsidR="5EA7E784" w:rsidRPr="1BD68A4A">
        <w:rPr>
          <w:rFonts w:ascii="Times New Roman" w:hAnsi="Times New Roman" w:cs="Times New Roman"/>
          <w:sz w:val="24"/>
          <w:szCs w:val="24"/>
        </w:rPr>
        <w:t>9</w:t>
      </w:r>
      <w:r w:rsidR="50A14EED" w:rsidRPr="1BD68A4A">
        <w:rPr>
          <w:rFonts w:ascii="Times New Roman" w:hAnsi="Times New Roman" w:cs="Times New Roman"/>
          <w:sz w:val="24"/>
          <w:szCs w:val="24"/>
        </w:rPr>
        <w:t xml:space="preserve"> lõike 1 </w:t>
      </w:r>
      <w:r w:rsidR="7A82729C" w:rsidRPr="1BD68A4A">
        <w:rPr>
          <w:rFonts w:ascii="Times New Roman" w:eastAsia="Times New Roman" w:hAnsi="Times New Roman" w:cs="Times New Roman"/>
          <w:sz w:val="24"/>
          <w:szCs w:val="24"/>
        </w:rPr>
        <w:t xml:space="preserve">punktid 1–7 </w:t>
      </w:r>
      <w:r w:rsidR="50A14EED" w:rsidRPr="1BD68A4A">
        <w:rPr>
          <w:rFonts w:ascii="Times New Roman" w:hAnsi="Times New Roman" w:cs="Times New Roman"/>
          <w:sz w:val="24"/>
          <w:szCs w:val="24"/>
        </w:rPr>
        <w:t xml:space="preserve">muudetakse ja sõnastatakse järgmiselt: </w:t>
      </w:r>
    </w:p>
    <w:p w14:paraId="20A1B186" w14:textId="3A279DA8" w:rsidR="00AE7D70" w:rsidRPr="00FA634D" w:rsidRDefault="00A1786D"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w:t>
      </w:r>
      <w:r w:rsidR="39295CA0" w:rsidRPr="1BD68A4A">
        <w:rPr>
          <w:rFonts w:ascii="Times New Roman" w:hAnsi="Times New Roman" w:cs="Times New Roman"/>
          <w:sz w:val="24"/>
          <w:szCs w:val="24"/>
        </w:rPr>
        <w:t xml:space="preserve">1) </w:t>
      </w:r>
      <w:commentRangeStart w:id="427"/>
      <w:r w:rsidR="06DC9CAD" w:rsidRPr="1BD68A4A">
        <w:rPr>
          <w:rFonts w:ascii="Times New Roman" w:hAnsi="Times New Roman" w:cs="Times New Roman"/>
          <w:sz w:val="24"/>
          <w:szCs w:val="24"/>
        </w:rPr>
        <w:t>ühinemises osalevate</w:t>
      </w:r>
      <w:r w:rsidR="3A120674" w:rsidRPr="1BD68A4A">
        <w:rPr>
          <w:rFonts w:ascii="Times New Roman" w:hAnsi="Times New Roman" w:cs="Times New Roman"/>
          <w:sz w:val="24"/>
          <w:szCs w:val="24"/>
        </w:rPr>
        <w:t>l</w:t>
      </w:r>
      <w:r w:rsidR="06DC9CAD" w:rsidRPr="1BD68A4A">
        <w:rPr>
          <w:rFonts w:ascii="Times New Roman" w:hAnsi="Times New Roman" w:cs="Times New Roman"/>
          <w:sz w:val="24"/>
          <w:szCs w:val="24"/>
        </w:rPr>
        <w:t xml:space="preserve"> ühingutel </w:t>
      </w:r>
      <w:commentRangeEnd w:id="427"/>
      <w:r w:rsidR="00B84786">
        <w:rPr>
          <w:rStyle w:val="Kommentaariviide"/>
        </w:rPr>
        <w:commentReference w:id="427"/>
      </w:r>
      <w:commentRangeStart w:id="428"/>
      <w:del w:id="429" w:author="Merike Koppel - JUSTDIGI" w:date="2025-12-30T09:29:00Z" w16du:dateUtc="2025-12-30T07:29:00Z">
        <w:r w:rsidR="06DC9CAD" w:rsidRPr="1BD68A4A" w:rsidDel="00EF52F9">
          <w:rPr>
            <w:rFonts w:ascii="Times New Roman" w:hAnsi="Times New Roman" w:cs="Times New Roman"/>
            <w:sz w:val="24"/>
            <w:szCs w:val="24"/>
          </w:rPr>
          <w:delText>puudub</w:delText>
        </w:r>
      </w:del>
      <w:ins w:id="430" w:author="Merike Koppel - JUSTDIGI" w:date="2025-12-30T09:29:00Z" w16du:dateUtc="2025-12-30T07:29:00Z">
        <w:r w:rsidR="00EF52F9">
          <w:rPr>
            <w:rFonts w:ascii="Times New Roman" w:hAnsi="Times New Roman" w:cs="Times New Roman"/>
            <w:sz w:val="24"/>
            <w:szCs w:val="24"/>
          </w:rPr>
          <w:t xml:space="preserve"> ei ole</w:t>
        </w:r>
      </w:ins>
      <w:r w:rsidR="06DC9CAD" w:rsidRPr="1BD68A4A">
        <w:rPr>
          <w:rFonts w:ascii="Times New Roman" w:hAnsi="Times New Roman" w:cs="Times New Roman"/>
          <w:sz w:val="24"/>
          <w:szCs w:val="24"/>
        </w:rPr>
        <w:t xml:space="preserve"> piisavalt </w:t>
      </w:r>
      <w:commentRangeEnd w:id="428"/>
      <w:r w:rsidR="00B84786">
        <w:rPr>
          <w:rStyle w:val="Kommentaariviide"/>
        </w:rPr>
        <w:commentReference w:id="428"/>
      </w:r>
      <w:r w:rsidR="06DC9CAD" w:rsidRPr="1BD68A4A">
        <w:rPr>
          <w:rFonts w:ascii="Times New Roman" w:hAnsi="Times New Roman" w:cs="Times New Roman"/>
          <w:sz w:val="24"/>
          <w:szCs w:val="24"/>
        </w:rPr>
        <w:t>finantsvahendeid, arves</w:t>
      </w:r>
      <w:r w:rsidR="07D8539D" w:rsidRPr="1BD68A4A">
        <w:rPr>
          <w:rFonts w:ascii="Times New Roman" w:hAnsi="Times New Roman" w:cs="Times New Roman"/>
          <w:sz w:val="24"/>
          <w:szCs w:val="24"/>
        </w:rPr>
        <w:t>tades</w:t>
      </w:r>
      <w:r w:rsidR="06DC9CAD" w:rsidRPr="1BD68A4A">
        <w:rPr>
          <w:rFonts w:ascii="Times New Roman" w:hAnsi="Times New Roman" w:cs="Times New Roman"/>
          <w:sz w:val="24"/>
          <w:szCs w:val="24"/>
        </w:rPr>
        <w:t xml:space="preserve"> asutatava ühingu äritegevuse iseloomu;</w:t>
      </w:r>
      <w:r w:rsidR="00BA7D4D" w:rsidRPr="1BD68A4A">
        <w:rPr>
          <w:rFonts w:ascii="Times New Roman" w:hAnsi="Times New Roman" w:cs="Times New Roman"/>
          <w:sz w:val="24"/>
          <w:szCs w:val="24"/>
        </w:rPr>
        <w:t xml:space="preserve"> </w:t>
      </w:r>
    </w:p>
    <w:p w14:paraId="3C0296BA" w14:textId="41FDB118" w:rsidR="00AD101B" w:rsidRPr="00FA634D" w:rsidRDefault="39295CA0"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00AE7D70" w:rsidRPr="1BD68A4A">
        <w:rPr>
          <w:rFonts w:ascii="Times New Roman" w:hAnsi="Times New Roman" w:cs="Times New Roman"/>
          <w:sz w:val="24"/>
          <w:szCs w:val="24"/>
        </w:rPr>
        <w:t xml:space="preserve"> </w:t>
      </w:r>
      <w:r w:rsidRPr="1BD68A4A">
        <w:rPr>
          <w:rFonts w:ascii="Times New Roman" w:hAnsi="Times New Roman" w:cs="Times New Roman"/>
          <w:sz w:val="24"/>
          <w:szCs w:val="24"/>
        </w:rPr>
        <w:t>ühinemine ei vasta käesoleva seaduse nõuetele, muu</w:t>
      </w:r>
      <w:r w:rsidR="5D5BE44B"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hulgas ei ole ühendatava ühingu maine sobiv </w:t>
      </w:r>
      <w:ins w:id="431" w:author="Merike Koppel - JUSTDIGI" w:date="2025-12-30T09:29:00Z" w16du:dateUtc="2025-12-30T07:29:00Z">
        <w:r w:rsidR="00EF52F9" w:rsidRPr="1BD68A4A">
          <w:rPr>
            <w:rFonts w:ascii="Times New Roman" w:hAnsi="Times New Roman" w:cs="Times New Roman"/>
            <w:sz w:val="24"/>
            <w:szCs w:val="24"/>
          </w:rPr>
          <w:t xml:space="preserve">krediidiasutuses </w:t>
        </w:r>
      </w:ins>
      <w:r w:rsidRPr="1BD68A4A">
        <w:rPr>
          <w:rFonts w:ascii="Times New Roman" w:hAnsi="Times New Roman" w:cs="Times New Roman"/>
          <w:sz w:val="24"/>
          <w:szCs w:val="24"/>
        </w:rPr>
        <w:t xml:space="preserve">osaluse omamiseks </w:t>
      </w:r>
      <w:del w:id="432" w:author="Merike Koppel - JUSTDIGI" w:date="2025-12-30T09:29:00Z" w16du:dateUtc="2025-12-30T07:29:00Z">
        <w:r w:rsidR="00201D72" w:rsidRPr="1BD68A4A" w:rsidDel="00EF52F9">
          <w:rPr>
            <w:rFonts w:ascii="Times New Roman" w:hAnsi="Times New Roman" w:cs="Times New Roman"/>
            <w:sz w:val="24"/>
            <w:szCs w:val="24"/>
          </w:rPr>
          <w:delText xml:space="preserve">krediidiasutuses </w:delText>
        </w:r>
      </w:del>
      <w:r w:rsidRPr="1BD68A4A">
        <w:rPr>
          <w:rFonts w:ascii="Times New Roman" w:hAnsi="Times New Roman" w:cs="Times New Roman"/>
          <w:sz w:val="24"/>
          <w:szCs w:val="24"/>
        </w:rPr>
        <w:t xml:space="preserve">või </w:t>
      </w:r>
      <w:commentRangeStart w:id="433"/>
      <w:r w:rsidR="006B2B28" w:rsidRPr="1BD68A4A">
        <w:rPr>
          <w:rFonts w:ascii="Times New Roman" w:hAnsi="Times New Roman" w:cs="Times New Roman"/>
          <w:sz w:val="24"/>
          <w:szCs w:val="24"/>
        </w:rPr>
        <w:t>selle</w:t>
      </w:r>
      <w:commentRangeEnd w:id="433"/>
      <w:r w:rsidR="004C7311">
        <w:rPr>
          <w:rStyle w:val="Kommentaariviide"/>
        </w:rPr>
        <w:commentReference w:id="433"/>
      </w:r>
      <w:r w:rsidR="006B2B28" w:rsidRPr="1BD68A4A">
        <w:rPr>
          <w:rFonts w:ascii="Times New Roman" w:hAnsi="Times New Roman" w:cs="Times New Roman"/>
          <w:sz w:val="24"/>
          <w:szCs w:val="24"/>
        </w:rPr>
        <w:t xml:space="preserve"> </w:t>
      </w:r>
      <w:r w:rsidRPr="1BD68A4A">
        <w:rPr>
          <w:rFonts w:ascii="Times New Roman" w:hAnsi="Times New Roman" w:cs="Times New Roman"/>
          <w:sz w:val="24"/>
          <w:szCs w:val="24"/>
        </w:rPr>
        <w:t>juhtimiseks</w:t>
      </w:r>
      <w:r w:rsidR="00BA7D4D" w:rsidRPr="1BD68A4A">
        <w:rPr>
          <w:rFonts w:ascii="Times New Roman" w:hAnsi="Times New Roman" w:cs="Times New Roman"/>
          <w:sz w:val="24"/>
          <w:szCs w:val="24"/>
        </w:rPr>
        <w:t>;</w:t>
      </w:r>
    </w:p>
    <w:p w14:paraId="6FB0A2BF" w14:textId="6D5C8DE2" w:rsidR="7945CFE4" w:rsidRPr="00FA634D" w:rsidRDefault="39295CA0"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3) </w:t>
      </w:r>
      <w:r w:rsidR="5B2FA979" w:rsidRPr="1BD68A4A">
        <w:rPr>
          <w:rFonts w:ascii="Times New Roman" w:hAnsi="Times New Roman" w:cs="Times New Roman"/>
          <w:sz w:val="24"/>
          <w:szCs w:val="24"/>
        </w:rPr>
        <w:t xml:space="preserve">käesoleva seaduse § 68 lõigetes 1 ja 2 </w:t>
      </w:r>
      <w:r w:rsidR="000C1A51" w:rsidRPr="1BD68A4A">
        <w:rPr>
          <w:rFonts w:ascii="Times New Roman" w:hAnsi="Times New Roman" w:cs="Times New Roman"/>
          <w:sz w:val="24"/>
          <w:szCs w:val="24"/>
        </w:rPr>
        <w:t xml:space="preserve">loetletud </w:t>
      </w:r>
      <w:r w:rsidR="5B2FA979" w:rsidRPr="1BD68A4A">
        <w:rPr>
          <w:rFonts w:ascii="Times New Roman" w:hAnsi="Times New Roman" w:cs="Times New Roman"/>
          <w:sz w:val="24"/>
          <w:szCs w:val="24"/>
        </w:rPr>
        <w:t xml:space="preserve">dokumendid või </w:t>
      </w:r>
      <w:r w:rsidR="00180CB7" w:rsidRPr="1BD68A4A">
        <w:rPr>
          <w:rFonts w:ascii="Times New Roman" w:hAnsi="Times New Roman" w:cs="Times New Roman"/>
          <w:sz w:val="24"/>
          <w:szCs w:val="24"/>
        </w:rPr>
        <w:t xml:space="preserve">teave </w:t>
      </w:r>
      <w:commentRangeStart w:id="434"/>
      <w:r w:rsidR="5B2FA979" w:rsidRPr="1BD68A4A">
        <w:rPr>
          <w:rFonts w:ascii="Times New Roman" w:hAnsi="Times New Roman" w:cs="Times New Roman"/>
          <w:sz w:val="24"/>
          <w:szCs w:val="24"/>
        </w:rPr>
        <w:t>on esitatud puudulikult</w:t>
      </w:r>
      <w:commentRangeEnd w:id="434"/>
      <w:r w:rsidR="005C7F04">
        <w:rPr>
          <w:rStyle w:val="Kommentaariviide"/>
        </w:rPr>
        <w:commentReference w:id="434"/>
      </w:r>
      <w:r w:rsidR="5B2FA979" w:rsidRPr="1BD68A4A">
        <w:rPr>
          <w:rFonts w:ascii="Times New Roman" w:hAnsi="Times New Roman" w:cs="Times New Roman"/>
          <w:sz w:val="24"/>
          <w:szCs w:val="24"/>
        </w:rPr>
        <w:t>;</w:t>
      </w:r>
    </w:p>
    <w:p w14:paraId="764B9B7E" w14:textId="316029E0" w:rsidR="00AD101B" w:rsidRPr="00FA634D" w:rsidRDefault="39295CA0"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bookmarkStart w:id="435" w:name="_Hlk189473237"/>
      <w:r w:rsidRPr="1BD68A4A">
        <w:rPr>
          <w:rFonts w:ascii="Times New Roman" w:hAnsi="Times New Roman" w:cs="Times New Roman"/>
          <w:sz w:val="24"/>
          <w:szCs w:val="24"/>
        </w:rPr>
        <w:t xml:space="preserve">esineb põhjendatud kahtlus, et asutatav ühing ei suuda püsivalt </w:t>
      </w:r>
      <w:bookmarkStart w:id="436" w:name="_Hlk190768441"/>
      <w:r w:rsidRPr="1BD68A4A">
        <w:rPr>
          <w:rFonts w:ascii="Times New Roman" w:hAnsi="Times New Roman" w:cs="Times New Roman"/>
          <w:sz w:val="24"/>
          <w:szCs w:val="24"/>
        </w:rPr>
        <w:t xml:space="preserve">järgida </w:t>
      </w:r>
      <w:r w:rsidR="2E3C22B5" w:rsidRPr="1BD68A4A">
        <w:rPr>
          <w:rFonts w:ascii="Times New Roman" w:hAnsi="Times New Roman" w:cs="Times New Roman"/>
          <w:sz w:val="24"/>
          <w:szCs w:val="24"/>
        </w:rPr>
        <w:t>käesolevas seaduses</w:t>
      </w:r>
      <w:r w:rsidR="00155792"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Euroopa Parlamendi ja nõukogu määruses (EL) nr 575/2013 </w:t>
      </w:r>
      <w:ins w:id="437" w:author="Merike Koppel - JUSTDIGI" w:date="2025-12-30T09:30:00Z" w16du:dateUtc="2025-12-30T07:30:00Z">
        <w:r w:rsidR="005C7F04">
          <w:rPr>
            <w:rFonts w:ascii="Times New Roman" w:hAnsi="Times New Roman" w:cs="Times New Roman"/>
            <w:sz w:val="24"/>
            <w:szCs w:val="24"/>
          </w:rPr>
          <w:t>ning</w:t>
        </w:r>
      </w:ins>
      <w:del w:id="438" w:author="Merike Koppel - JUSTDIGI" w:date="2025-12-30T09:30:00Z" w16du:dateUtc="2025-12-30T07:30:00Z">
        <w:r w:rsidR="00155792" w:rsidRPr="1BD68A4A" w:rsidDel="005C7F04">
          <w:rPr>
            <w:rFonts w:ascii="Times New Roman" w:hAnsi="Times New Roman" w:cs="Times New Roman"/>
            <w:sz w:val="24"/>
            <w:szCs w:val="24"/>
          </w:rPr>
          <w:delText>ja</w:delText>
        </w:r>
      </w:del>
      <w:r w:rsidR="00155792" w:rsidRPr="1BD68A4A">
        <w:rPr>
          <w:rFonts w:ascii="Times New Roman" w:hAnsi="Times New Roman" w:cs="Times New Roman"/>
          <w:sz w:val="24"/>
          <w:szCs w:val="24"/>
        </w:rPr>
        <w:t xml:space="preserve"> </w:t>
      </w:r>
      <w:r w:rsidRPr="1BD68A4A">
        <w:rPr>
          <w:rFonts w:ascii="Times New Roman" w:hAnsi="Times New Roman" w:cs="Times New Roman"/>
          <w:sz w:val="24"/>
          <w:szCs w:val="24"/>
        </w:rPr>
        <w:t>kui see on kohaldatav, kindlustustegevuse seaduses ning makseasutuste ja e-raha asutuste seaduses sätestatud usaldatavusnõudeid</w:t>
      </w:r>
      <w:bookmarkEnd w:id="436"/>
      <w:r w:rsidRPr="1BD68A4A">
        <w:rPr>
          <w:rFonts w:ascii="Times New Roman" w:hAnsi="Times New Roman" w:cs="Times New Roman"/>
          <w:sz w:val="24"/>
          <w:szCs w:val="24"/>
        </w:rPr>
        <w:t>;</w:t>
      </w:r>
    </w:p>
    <w:bookmarkEnd w:id="435"/>
    <w:p w14:paraId="4D992E0E" w14:textId="55AA70A6" w:rsidR="00AD101B" w:rsidRPr="00FA634D" w:rsidRDefault="39295CA0"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5) ühinemiskava </w:t>
      </w:r>
      <w:bookmarkStart w:id="439" w:name="_Hlk189473256"/>
      <w:r w:rsidRPr="1BD68A4A">
        <w:rPr>
          <w:rFonts w:ascii="Times New Roman" w:hAnsi="Times New Roman" w:cs="Times New Roman"/>
          <w:sz w:val="24"/>
          <w:szCs w:val="24"/>
        </w:rPr>
        <w:t xml:space="preserve">ei ole ühingu usaldusväärsuse seisukohast teostatav </w:t>
      </w:r>
      <w:r w:rsidR="580456F1" w:rsidRPr="1BD68A4A">
        <w:rPr>
          <w:rFonts w:ascii="Times New Roman" w:hAnsi="Times New Roman" w:cs="Times New Roman"/>
          <w:sz w:val="24"/>
          <w:szCs w:val="24"/>
        </w:rPr>
        <w:t>ega</w:t>
      </w:r>
      <w:r w:rsidRPr="1BD68A4A">
        <w:rPr>
          <w:rFonts w:ascii="Times New Roman" w:hAnsi="Times New Roman" w:cs="Times New Roman"/>
          <w:sz w:val="24"/>
          <w:szCs w:val="24"/>
        </w:rPr>
        <w:t xml:space="preserve"> mõistlik;</w:t>
      </w:r>
      <w:r w:rsidRPr="1BD68A4A">
        <w:rPr>
          <w:rFonts w:ascii="Times New Roman" w:hAnsi="Times New Roman" w:cs="Times New Roman"/>
          <w:b/>
          <w:bCs/>
          <w:sz w:val="24"/>
          <w:szCs w:val="24"/>
        </w:rPr>
        <w:t xml:space="preserve"> </w:t>
      </w:r>
    </w:p>
    <w:bookmarkEnd w:id="439"/>
    <w:p w14:paraId="02C0032C" w14:textId="4D4AA512" w:rsidR="00AD101B" w:rsidRPr="00FA634D" w:rsidRDefault="0B361DAB" w:rsidP="00AD101B">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esineb </w:t>
      </w:r>
      <w:bookmarkStart w:id="440" w:name="_Hlk190768523"/>
      <w:r w:rsidRPr="1BD68A4A">
        <w:rPr>
          <w:rFonts w:ascii="Times New Roman" w:hAnsi="Times New Roman" w:cs="Times New Roman"/>
          <w:sz w:val="24"/>
          <w:szCs w:val="24"/>
        </w:rPr>
        <w:t xml:space="preserve">põhjendatud kahtlus, et seoses ühinemisega toimub või on toimunud rahapesu </w:t>
      </w:r>
      <w:proofErr w:type="spellStart"/>
      <w:r w:rsidRPr="1BD68A4A">
        <w:rPr>
          <w:rFonts w:ascii="Times New Roman" w:hAnsi="Times New Roman" w:cs="Times New Roman"/>
          <w:sz w:val="24"/>
          <w:szCs w:val="24"/>
        </w:rPr>
        <w:t>rahapesu</w:t>
      </w:r>
      <w:proofErr w:type="spellEnd"/>
      <w:r w:rsidRPr="1BD68A4A">
        <w:rPr>
          <w:rFonts w:ascii="Times New Roman" w:hAnsi="Times New Roman" w:cs="Times New Roman"/>
          <w:sz w:val="24"/>
          <w:szCs w:val="24"/>
        </w:rPr>
        <w:t xml:space="preserve"> ja terrorismi</w:t>
      </w:r>
      <w:r w:rsidR="7837B040" w:rsidRPr="1BD68A4A">
        <w:rPr>
          <w:rFonts w:ascii="Times New Roman" w:hAnsi="Times New Roman" w:cs="Times New Roman"/>
          <w:sz w:val="24"/>
          <w:szCs w:val="24"/>
        </w:rPr>
        <w:t xml:space="preserve"> rahastamise</w:t>
      </w:r>
      <w:r w:rsidRPr="1BD68A4A">
        <w:rPr>
          <w:rFonts w:ascii="Times New Roman" w:hAnsi="Times New Roman" w:cs="Times New Roman"/>
          <w:sz w:val="24"/>
          <w:szCs w:val="24"/>
        </w:rPr>
        <w:t xml:space="preserve"> tõkestamise seaduse </w:t>
      </w:r>
      <w:r w:rsidR="024AF35F" w:rsidRPr="1BD68A4A">
        <w:rPr>
          <w:rFonts w:ascii="Times New Roman" w:hAnsi="Times New Roman" w:cs="Times New Roman"/>
          <w:sz w:val="24"/>
          <w:szCs w:val="24"/>
        </w:rPr>
        <w:t>§</w:t>
      </w:r>
      <w:r w:rsidR="6A4EB5E5" w:rsidRPr="1BD68A4A">
        <w:rPr>
          <w:rFonts w:ascii="Times New Roman" w:hAnsi="Times New Roman" w:cs="Times New Roman"/>
          <w:sz w:val="24"/>
          <w:szCs w:val="24"/>
        </w:rPr>
        <w:t>-de</w:t>
      </w:r>
      <w:r w:rsidR="024AF35F" w:rsidRPr="1BD68A4A">
        <w:rPr>
          <w:rFonts w:ascii="Times New Roman" w:hAnsi="Times New Roman" w:cs="Times New Roman"/>
          <w:sz w:val="24"/>
          <w:szCs w:val="24"/>
        </w:rPr>
        <w:t xml:space="preserve"> 4 </w:t>
      </w:r>
      <w:r w:rsidR="5784E693" w:rsidRPr="1BD68A4A">
        <w:rPr>
          <w:rFonts w:ascii="Times New Roman" w:hAnsi="Times New Roman" w:cs="Times New Roman"/>
          <w:sz w:val="24"/>
          <w:szCs w:val="24"/>
        </w:rPr>
        <w:t>või 5</w:t>
      </w:r>
      <w:r w:rsidRPr="1BD68A4A">
        <w:rPr>
          <w:rFonts w:ascii="Times New Roman" w:hAnsi="Times New Roman" w:cs="Times New Roman"/>
          <w:sz w:val="24"/>
          <w:szCs w:val="24"/>
        </w:rPr>
        <w:t xml:space="preserve"> tähenduses, selle katse või on suurenenud rahapesu või terrorismi rahastamisega seotud </w:t>
      </w:r>
      <w:r w:rsidR="004D4BC6" w:rsidRPr="1BD68A4A">
        <w:rPr>
          <w:rFonts w:ascii="Times New Roman" w:hAnsi="Times New Roman" w:cs="Times New Roman"/>
          <w:sz w:val="24"/>
          <w:szCs w:val="24"/>
        </w:rPr>
        <w:t xml:space="preserve">riskid </w:t>
      </w:r>
      <w:r w:rsidRPr="1BD68A4A">
        <w:rPr>
          <w:rFonts w:ascii="Times New Roman" w:hAnsi="Times New Roman" w:cs="Times New Roman"/>
          <w:sz w:val="24"/>
          <w:szCs w:val="24"/>
        </w:rPr>
        <w:t>või muud riskid</w:t>
      </w:r>
      <w:r w:rsidR="436DC878" w:rsidRPr="1BD68A4A">
        <w:rPr>
          <w:rFonts w:ascii="Times New Roman" w:hAnsi="Times New Roman" w:cs="Times New Roman"/>
          <w:sz w:val="24"/>
          <w:szCs w:val="24"/>
        </w:rPr>
        <w:t>;</w:t>
      </w:r>
      <w:bookmarkEnd w:id="440"/>
    </w:p>
    <w:p w14:paraId="07EF7DD1" w14:textId="171E7D8A" w:rsidR="49A41AD9" w:rsidRPr="00FA634D" w:rsidRDefault="1AF1DA5F" w:rsidP="55F7CD03">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7) ühinemine võib põhjustada süsteemset riski.</w:t>
      </w:r>
      <w:r w:rsidR="004D4BC6" w:rsidRPr="1BD68A4A">
        <w:rPr>
          <w:rFonts w:ascii="Times New Roman" w:hAnsi="Times New Roman" w:cs="Times New Roman"/>
          <w:sz w:val="24"/>
          <w:szCs w:val="24"/>
        </w:rPr>
        <w:t>“</w:t>
      </w:r>
      <w:r w:rsidRPr="1BD68A4A">
        <w:rPr>
          <w:rFonts w:ascii="Times New Roman" w:hAnsi="Times New Roman" w:cs="Times New Roman"/>
          <w:sz w:val="24"/>
          <w:szCs w:val="24"/>
        </w:rPr>
        <w:t>;</w:t>
      </w:r>
    </w:p>
    <w:p w14:paraId="1610CDC4" w14:textId="77777777" w:rsidR="00EB5FE5" w:rsidRPr="00FA634D" w:rsidRDefault="00EB5FE5" w:rsidP="00464A6C">
      <w:pPr>
        <w:spacing w:after="0" w:line="240" w:lineRule="auto"/>
        <w:jc w:val="both"/>
        <w:rPr>
          <w:rFonts w:ascii="Times New Roman" w:hAnsi="Times New Roman" w:cs="Times New Roman"/>
          <w:sz w:val="24"/>
          <w:szCs w:val="24"/>
        </w:rPr>
      </w:pPr>
    </w:p>
    <w:p w14:paraId="668168E7" w14:textId="47436A75" w:rsidR="00AD101B" w:rsidRPr="00FA634D" w:rsidRDefault="00D73CE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1</w:t>
      </w:r>
      <w:r w:rsidR="68DCE712" w:rsidRPr="1BD68A4A">
        <w:rPr>
          <w:rFonts w:ascii="Times New Roman" w:hAnsi="Times New Roman" w:cs="Times New Roman"/>
          <w:b/>
          <w:bCs/>
          <w:sz w:val="24"/>
          <w:szCs w:val="24"/>
        </w:rPr>
        <w:t>4</w:t>
      </w:r>
      <w:r w:rsidR="1D3A2163" w:rsidRPr="1BD68A4A">
        <w:rPr>
          <w:rFonts w:ascii="Times New Roman" w:hAnsi="Times New Roman" w:cs="Times New Roman"/>
          <w:b/>
          <w:bCs/>
          <w:sz w:val="24"/>
          <w:szCs w:val="24"/>
        </w:rPr>
        <w:t xml:space="preserve">) </w:t>
      </w:r>
      <w:r w:rsidR="1D3A2163" w:rsidRPr="1BD68A4A">
        <w:rPr>
          <w:rFonts w:ascii="Times New Roman" w:hAnsi="Times New Roman" w:cs="Times New Roman"/>
          <w:sz w:val="24"/>
          <w:szCs w:val="24"/>
        </w:rPr>
        <w:t>paragrahvi 6</w:t>
      </w:r>
      <w:r w:rsidR="13F221D1" w:rsidRPr="1BD68A4A">
        <w:rPr>
          <w:rFonts w:ascii="Times New Roman" w:hAnsi="Times New Roman" w:cs="Times New Roman"/>
          <w:sz w:val="24"/>
          <w:szCs w:val="24"/>
        </w:rPr>
        <w:t>9</w:t>
      </w:r>
      <w:r w:rsidR="1D3A2163" w:rsidRPr="1BD68A4A">
        <w:rPr>
          <w:rFonts w:ascii="Times New Roman" w:hAnsi="Times New Roman" w:cs="Times New Roman"/>
          <w:sz w:val="24"/>
          <w:szCs w:val="24"/>
        </w:rPr>
        <w:t xml:space="preserve"> täiendatakse lõigetega 1</w:t>
      </w:r>
      <w:r w:rsidR="1D3A2163" w:rsidRPr="1BD68A4A">
        <w:rPr>
          <w:rFonts w:ascii="Times New Roman" w:hAnsi="Times New Roman" w:cs="Times New Roman"/>
          <w:sz w:val="24"/>
          <w:szCs w:val="24"/>
          <w:vertAlign w:val="superscript"/>
        </w:rPr>
        <w:t>1</w:t>
      </w:r>
      <w:bookmarkStart w:id="441" w:name="_Hlk190764721"/>
      <w:r w:rsidR="1D3A2163" w:rsidRPr="1BD68A4A">
        <w:rPr>
          <w:rFonts w:ascii="Times New Roman" w:hAnsi="Times New Roman" w:cs="Times New Roman"/>
          <w:sz w:val="24"/>
          <w:szCs w:val="24"/>
        </w:rPr>
        <w:t>–</w:t>
      </w:r>
      <w:bookmarkEnd w:id="441"/>
      <w:r w:rsidR="1D3A2163" w:rsidRPr="1BD68A4A">
        <w:rPr>
          <w:rFonts w:ascii="Times New Roman" w:hAnsi="Times New Roman" w:cs="Times New Roman"/>
          <w:sz w:val="24"/>
          <w:szCs w:val="24"/>
        </w:rPr>
        <w:t>1</w:t>
      </w:r>
      <w:r w:rsidR="1D3A2163" w:rsidRPr="1BD68A4A">
        <w:rPr>
          <w:rFonts w:ascii="Times New Roman" w:hAnsi="Times New Roman" w:cs="Times New Roman"/>
          <w:sz w:val="24"/>
          <w:szCs w:val="24"/>
          <w:vertAlign w:val="superscript"/>
        </w:rPr>
        <w:t>3</w:t>
      </w:r>
      <w:r w:rsidR="1D3A2163" w:rsidRPr="1BD68A4A">
        <w:rPr>
          <w:rFonts w:ascii="Times New Roman" w:hAnsi="Times New Roman" w:cs="Times New Roman"/>
          <w:sz w:val="24"/>
          <w:szCs w:val="24"/>
        </w:rPr>
        <w:t xml:space="preserve"> järgmises sõnastuses: </w:t>
      </w:r>
    </w:p>
    <w:p w14:paraId="11F22186" w14:textId="6423EFEA" w:rsidR="00AD101B" w:rsidRPr="00FA634D" w:rsidRDefault="000A03E9" w:rsidP="00C805EF">
      <w:pPr>
        <w:spacing w:after="0" w:line="240" w:lineRule="auto"/>
        <w:jc w:val="both"/>
        <w:rPr>
          <w:rFonts w:ascii="Times New Roman" w:hAnsi="Times New Roman" w:cs="Times New Roman"/>
          <w:sz w:val="24"/>
          <w:szCs w:val="24"/>
        </w:rPr>
      </w:pPr>
      <w:bookmarkStart w:id="442" w:name="para68lg2"/>
      <w:bookmarkStart w:id="443" w:name="_Hlk189473303"/>
      <w:r w:rsidRPr="1BD68A4A">
        <w:rPr>
          <w:rFonts w:ascii="Times New Roman" w:hAnsi="Times New Roman" w:cs="Times New Roman"/>
          <w:sz w:val="24"/>
          <w:szCs w:val="24"/>
        </w:rPr>
        <w:t>„</w:t>
      </w:r>
      <w:r w:rsidR="39295CA0" w:rsidRPr="1BD68A4A">
        <w:rPr>
          <w:rFonts w:ascii="Times New Roman" w:hAnsi="Times New Roman" w:cs="Times New Roman"/>
          <w:sz w:val="24"/>
          <w:szCs w:val="24"/>
        </w:rPr>
        <w:t>(1</w:t>
      </w:r>
      <w:r w:rsidR="39295CA0" w:rsidRPr="1BD68A4A">
        <w:rPr>
          <w:rFonts w:ascii="Times New Roman" w:hAnsi="Times New Roman" w:cs="Times New Roman"/>
          <w:sz w:val="24"/>
          <w:szCs w:val="24"/>
          <w:vertAlign w:val="superscript"/>
        </w:rPr>
        <w:t>1</w:t>
      </w:r>
      <w:r w:rsidR="39295CA0" w:rsidRPr="1BD68A4A">
        <w:rPr>
          <w:rFonts w:ascii="Times New Roman" w:hAnsi="Times New Roman" w:cs="Times New Roman"/>
          <w:sz w:val="24"/>
          <w:szCs w:val="24"/>
        </w:rPr>
        <w:t>) Finantsinspektsioon kontrollib käesoleva paragrahvi lõike 1</w:t>
      </w:r>
      <w:r w:rsidR="39295CA0" w:rsidRPr="1BD68A4A">
        <w:rPr>
          <w:rFonts w:ascii="Times New Roman" w:hAnsi="Times New Roman" w:cs="Times New Roman"/>
          <w:sz w:val="24"/>
          <w:szCs w:val="24"/>
          <w:vertAlign w:val="superscript"/>
        </w:rPr>
        <w:t xml:space="preserve"> </w:t>
      </w:r>
      <w:r w:rsidR="39295CA0" w:rsidRPr="1BD68A4A">
        <w:rPr>
          <w:rFonts w:ascii="Times New Roman" w:hAnsi="Times New Roman" w:cs="Times New Roman"/>
          <w:sz w:val="24"/>
          <w:szCs w:val="24"/>
        </w:rPr>
        <w:t xml:space="preserve">punktis 5 nimetatud </w:t>
      </w:r>
      <w:r w:rsidR="1C48A4FB" w:rsidRPr="1BD68A4A">
        <w:rPr>
          <w:rFonts w:ascii="Times New Roman" w:hAnsi="Times New Roman" w:cs="Times New Roman"/>
          <w:sz w:val="24"/>
          <w:szCs w:val="24"/>
        </w:rPr>
        <w:t>ühine</w:t>
      </w:r>
      <w:r w:rsidR="39295CA0" w:rsidRPr="1BD68A4A">
        <w:rPr>
          <w:rFonts w:ascii="Times New Roman" w:hAnsi="Times New Roman" w:cs="Times New Roman"/>
          <w:sz w:val="24"/>
          <w:szCs w:val="24"/>
        </w:rPr>
        <w:t xml:space="preserve">miskava järgimist </w:t>
      </w:r>
      <w:r w:rsidR="000769DB" w:rsidRPr="1BD68A4A">
        <w:rPr>
          <w:rFonts w:ascii="Times New Roman" w:hAnsi="Times New Roman" w:cs="Times New Roman"/>
          <w:sz w:val="24"/>
          <w:szCs w:val="24"/>
        </w:rPr>
        <w:t xml:space="preserve">kuni </w:t>
      </w:r>
      <w:r w:rsidR="39295CA0" w:rsidRPr="1BD68A4A">
        <w:rPr>
          <w:rFonts w:ascii="Times New Roman" w:hAnsi="Times New Roman" w:cs="Times New Roman"/>
          <w:sz w:val="24"/>
          <w:szCs w:val="24"/>
        </w:rPr>
        <w:t>ühinemise lõpuleviimiseni.</w:t>
      </w:r>
    </w:p>
    <w:p w14:paraId="17DEF2FD" w14:textId="77777777" w:rsidR="00AE7D70" w:rsidRPr="00FA634D" w:rsidRDefault="00AE7D70" w:rsidP="00C805EF">
      <w:pPr>
        <w:spacing w:after="0" w:line="240" w:lineRule="auto"/>
        <w:jc w:val="both"/>
        <w:rPr>
          <w:rFonts w:ascii="Times New Roman" w:hAnsi="Times New Roman" w:cs="Times New Roman"/>
          <w:sz w:val="24"/>
          <w:szCs w:val="24"/>
        </w:rPr>
      </w:pPr>
    </w:p>
    <w:p w14:paraId="10FCCAA1" w14:textId="459835C3" w:rsidR="00AD101B" w:rsidRPr="00A02667" w:rsidRDefault="39295CA0"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Finantsinspektsioon</w:t>
      </w:r>
      <w:r w:rsidR="59310044" w:rsidRPr="1BD68A4A">
        <w:rPr>
          <w:rFonts w:ascii="Times New Roman" w:hAnsi="Times New Roman" w:cs="Times New Roman"/>
          <w:sz w:val="24"/>
          <w:szCs w:val="24"/>
        </w:rPr>
        <w:t>i finantsjärelevalvefunktsiooni täitja</w:t>
      </w:r>
      <w:r w:rsidRPr="1BD68A4A">
        <w:rPr>
          <w:rFonts w:ascii="Times New Roman" w:hAnsi="Times New Roman" w:cs="Times New Roman"/>
          <w:sz w:val="24"/>
          <w:szCs w:val="24"/>
        </w:rPr>
        <w:t xml:space="preserve"> konsulteerib käesoleva paragrahvi lõike 1 punkti</w:t>
      </w:r>
      <w:r w:rsidR="00024EA3" w:rsidRPr="1BD68A4A">
        <w:rPr>
          <w:rFonts w:ascii="Times New Roman" w:hAnsi="Times New Roman" w:cs="Times New Roman"/>
          <w:sz w:val="24"/>
          <w:szCs w:val="24"/>
        </w:rPr>
        <w:t>s</w:t>
      </w:r>
      <w:r w:rsidRPr="1BD68A4A">
        <w:rPr>
          <w:rFonts w:ascii="Times New Roman" w:hAnsi="Times New Roman" w:cs="Times New Roman"/>
          <w:sz w:val="24"/>
          <w:szCs w:val="24"/>
        </w:rPr>
        <w:t xml:space="preserve"> 6 </w:t>
      </w:r>
      <w:r w:rsidR="00F547BF" w:rsidRPr="1BD68A4A">
        <w:rPr>
          <w:rFonts w:ascii="Times New Roman" w:hAnsi="Times New Roman" w:cs="Times New Roman"/>
          <w:sz w:val="24"/>
          <w:szCs w:val="24"/>
        </w:rPr>
        <w:t>sätestatu</w:t>
      </w:r>
      <w:r w:rsidR="005B4280" w:rsidRPr="1BD68A4A">
        <w:rPr>
          <w:rFonts w:ascii="Times New Roman" w:hAnsi="Times New Roman" w:cs="Times New Roman"/>
          <w:sz w:val="24"/>
          <w:szCs w:val="24"/>
        </w:rPr>
        <w:t>d ühinemise</w:t>
      </w:r>
      <w:r w:rsidR="001A332C" w:rsidRPr="1BD68A4A">
        <w:rPr>
          <w:rFonts w:ascii="Times New Roman" w:hAnsi="Times New Roman" w:cs="Times New Roman"/>
          <w:sz w:val="24"/>
          <w:szCs w:val="24"/>
        </w:rPr>
        <w:t xml:space="preserve"> </w:t>
      </w:r>
      <w:commentRangeStart w:id="444"/>
      <w:r w:rsidRPr="1BD68A4A">
        <w:rPr>
          <w:rFonts w:ascii="Times New Roman" w:hAnsi="Times New Roman" w:cs="Times New Roman"/>
          <w:sz w:val="24"/>
          <w:szCs w:val="24"/>
        </w:rPr>
        <w:t>hindamise</w:t>
      </w:r>
      <w:r w:rsidR="00024EA3" w:rsidRPr="1BD68A4A">
        <w:rPr>
          <w:rFonts w:ascii="Times New Roman" w:hAnsi="Times New Roman" w:cs="Times New Roman"/>
          <w:sz w:val="24"/>
          <w:szCs w:val="24"/>
        </w:rPr>
        <w:t xml:space="preserve"> korra</w:t>
      </w:r>
      <w:r w:rsidRPr="1BD68A4A">
        <w:rPr>
          <w:rFonts w:ascii="Times New Roman" w:hAnsi="Times New Roman" w:cs="Times New Roman"/>
          <w:sz w:val="24"/>
          <w:szCs w:val="24"/>
        </w:rPr>
        <w:t>l</w:t>
      </w:r>
      <w:commentRangeEnd w:id="444"/>
      <w:r w:rsidR="00965695">
        <w:rPr>
          <w:rStyle w:val="Kommentaariviide"/>
        </w:rPr>
        <w:commentReference w:id="444"/>
      </w:r>
      <w:r w:rsidRPr="1BD68A4A">
        <w:rPr>
          <w:rFonts w:ascii="Times New Roman" w:hAnsi="Times New Roman" w:cs="Times New Roman"/>
          <w:sz w:val="24"/>
          <w:szCs w:val="24"/>
        </w:rPr>
        <w:t xml:space="preserve"> </w:t>
      </w:r>
      <w:r w:rsidR="6E213131" w:rsidRPr="1BD68A4A">
        <w:rPr>
          <w:rFonts w:ascii="Times New Roman" w:hAnsi="Times New Roman" w:cs="Times New Roman"/>
          <w:sz w:val="24"/>
          <w:szCs w:val="24"/>
        </w:rPr>
        <w:t>rahapesu kontrolli funktsiooni täitjaga.</w:t>
      </w:r>
      <w:r w:rsidR="7CEBC1F2" w:rsidRPr="1BD68A4A">
        <w:rPr>
          <w:rFonts w:ascii="Times New Roman" w:hAnsi="Times New Roman" w:cs="Times New Roman"/>
          <w:sz w:val="24"/>
          <w:szCs w:val="24"/>
        </w:rPr>
        <w:t xml:space="preserve"> </w:t>
      </w:r>
      <w:r w:rsidR="00CD7C42" w:rsidRPr="1BD68A4A">
        <w:rPr>
          <w:rFonts w:ascii="Times New Roman" w:hAnsi="Times New Roman" w:cs="Times New Roman"/>
          <w:sz w:val="24"/>
          <w:szCs w:val="24"/>
        </w:rPr>
        <w:t>Viimane</w:t>
      </w:r>
      <w:r w:rsidR="0C3C2F6D" w:rsidRPr="1BD68A4A">
        <w:rPr>
          <w:rFonts w:ascii="Times New Roman" w:hAnsi="Times New Roman" w:cs="Times New Roman"/>
          <w:sz w:val="24"/>
          <w:szCs w:val="24"/>
        </w:rPr>
        <w:t xml:space="preserve"> esitab oma arvamuse 30 tööpäeva </w:t>
      </w:r>
      <w:r w:rsidR="0C3C2F6D" w:rsidRPr="00C64E33">
        <w:rPr>
          <w:rFonts w:ascii="Times New Roman" w:hAnsi="Times New Roman" w:cs="Times New Roman"/>
          <w:sz w:val="24"/>
          <w:szCs w:val="24"/>
        </w:rPr>
        <w:t>jooksul a</w:t>
      </w:r>
      <w:r w:rsidR="00625984" w:rsidRPr="00C64E33">
        <w:rPr>
          <w:rFonts w:ascii="Times New Roman" w:hAnsi="Times New Roman" w:cs="Times New Roman"/>
          <w:sz w:val="24"/>
          <w:szCs w:val="24"/>
        </w:rPr>
        <w:t>rv</w:t>
      </w:r>
      <w:r w:rsidR="0C3C2F6D" w:rsidRPr="00C64E33">
        <w:rPr>
          <w:rFonts w:ascii="Times New Roman" w:hAnsi="Times New Roman" w:cs="Times New Roman"/>
          <w:sz w:val="24"/>
          <w:szCs w:val="24"/>
        </w:rPr>
        <w:t xml:space="preserve">ates </w:t>
      </w:r>
      <w:r w:rsidR="662C98FD" w:rsidRPr="00C64E33">
        <w:rPr>
          <w:rFonts w:ascii="Times New Roman" w:hAnsi="Times New Roman" w:cs="Times New Roman"/>
          <w:sz w:val="24"/>
          <w:szCs w:val="24"/>
        </w:rPr>
        <w:t>asjakohase</w:t>
      </w:r>
      <w:r w:rsidR="0C3C2F6D" w:rsidRPr="1BD68A4A">
        <w:rPr>
          <w:rFonts w:ascii="Times New Roman" w:hAnsi="Times New Roman" w:cs="Times New Roman"/>
          <w:sz w:val="24"/>
          <w:szCs w:val="24"/>
        </w:rPr>
        <w:t xml:space="preserve"> taotluse saamisest.</w:t>
      </w:r>
    </w:p>
    <w:p w14:paraId="6579E783" w14:textId="77777777" w:rsidR="00AE7D70" w:rsidRPr="00FA634D" w:rsidRDefault="00AE7D70" w:rsidP="00C805EF">
      <w:pPr>
        <w:spacing w:after="0" w:line="240" w:lineRule="auto"/>
        <w:jc w:val="both"/>
        <w:rPr>
          <w:rFonts w:ascii="Times New Roman" w:hAnsi="Times New Roman" w:cs="Times New Roman"/>
          <w:sz w:val="24"/>
          <w:szCs w:val="24"/>
        </w:rPr>
      </w:pPr>
    </w:p>
    <w:p w14:paraId="4CF637C3" w14:textId="1CDA62AB" w:rsidR="00AD101B" w:rsidRPr="00FA634D" w:rsidRDefault="39295CA0"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Finantsinspektsioon ei või ühinemisloa andmise või </w:t>
      </w:r>
      <w:r w:rsidR="006F3308" w:rsidRPr="1BD68A4A">
        <w:rPr>
          <w:rFonts w:ascii="Times New Roman" w:hAnsi="Times New Roman" w:cs="Times New Roman"/>
          <w:sz w:val="24"/>
          <w:szCs w:val="24"/>
        </w:rPr>
        <w:t xml:space="preserve">sellest </w:t>
      </w:r>
      <w:r w:rsidRPr="1BD68A4A">
        <w:rPr>
          <w:rFonts w:ascii="Times New Roman" w:hAnsi="Times New Roman" w:cs="Times New Roman"/>
          <w:sz w:val="24"/>
          <w:szCs w:val="24"/>
        </w:rPr>
        <w:t xml:space="preserve">keeldumise üle </w:t>
      </w:r>
      <w:r w:rsidR="5E094E39" w:rsidRPr="1BD68A4A">
        <w:rPr>
          <w:rFonts w:ascii="Times New Roman" w:hAnsi="Times New Roman" w:cs="Times New Roman"/>
          <w:sz w:val="24"/>
          <w:szCs w:val="24"/>
        </w:rPr>
        <w:t>otsustamisel</w:t>
      </w:r>
      <w:r w:rsidRPr="1BD68A4A">
        <w:rPr>
          <w:rFonts w:ascii="Times New Roman" w:hAnsi="Times New Roman" w:cs="Times New Roman"/>
          <w:sz w:val="24"/>
          <w:szCs w:val="24"/>
        </w:rPr>
        <w:t xml:space="preserve"> võtta arvesse</w:t>
      </w:r>
      <w:r w:rsidR="0717DEB9" w:rsidRPr="1BD68A4A">
        <w:rPr>
          <w:rFonts w:ascii="Times New Roman" w:hAnsi="Times New Roman" w:cs="Times New Roman"/>
          <w:sz w:val="24"/>
          <w:szCs w:val="24"/>
        </w:rPr>
        <w:t xml:space="preserve"> mõju, mida ühinemine võib </w:t>
      </w:r>
      <w:del w:id="445" w:author="Merike Koppel - JUSTDIGI" w:date="2025-12-30T09:31:00Z" w16du:dateUtc="2025-12-30T07:31:00Z">
        <w:r w:rsidR="0717DEB9" w:rsidRPr="1BD68A4A" w:rsidDel="005C7F04">
          <w:rPr>
            <w:rFonts w:ascii="Times New Roman" w:hAnsi="Times New Roman" w:cs="Times New Roman"/>
            <w:sz w:val="24"/>
            <w:szCs w:val="24"/>
          </w:rPr>
          <w:delText xml:space="preserve">põhjustada </w:delText>
        </w:r>
      </w:del>
      <w:ins w:id="446" w:author="Merike Koppel - JUSTDIGI" w:date="2025-12-30T09:31:00Z" w16du:dateUtc="2025-12-30T07:31:00Z">
        <w:r w:rsidR="005C7F04">
          <w:rPr>
            <w:rFonts w:ascii="Times New Roman" w:hAnsi="Times New Roman" w:cs="Times New Roman"/>
            <w:sz w:val="24"/>
            <w:szCs w:val="24"/>
          </w:rPr>
          <w:t>avald</w:t>
        </w:r>
        <w:r w:rsidR="005C7F04" w:rsidRPr="1BD68A4A">
          <w:rPr>
            <w:rFonts w:ascii="Times New Roman" w:hAnsi="Times New Roman" w:cs="Times New Roman"/>
            <w:sz w:val="24"/>
            <w:szCs w:val="24"/>
          </w:rPr>
          <w:t xml:space="preserve">ada </w:t>
        </w:r>
      </w:ins>
      <w:r w:rsidR="0717DEB9" w:rsidRPr="1BD68A4A">
        <w:rPr>
          <w:rFonts w:ascii="Times New Roman" w:hAnsi="Times New Roman" w:cs="Times New Roman"/>
          <w:sz w:val="24"/>
          <w:szCs w:val="24"/>
        </w:rPr>
        <w:t>teistele finantsturu osalistele.</w:t>
      </w:r>
      <w:r w:rsidRPr="1BD68A4A">
        <w:rPr>
          <w:rFonts w:ascii="Times New Roman" w:hAnsi="Times New Roman" w:cs="Times New Roman"/>
          <w:sz w:val="24"/>
          <w:szCs w:val="24"/>
        </w:rPr>
        <w:t>“;</w:t>
      </w:r>
      <w:bookmarkEnd w:id="442"/>
    </w:p>
    <w:bookmarkEnd w:id="443"/>
    <w:p w14:paraId="2A745806" w14:textId="1CC6134D" w:rsidR="00AD101B" w:rsidRPr="00FA634D" w:rsidRDefault="00AD101B" w:rsidP="00464A6C">
      <w:pPr>
        <w:spacing w:after="0" w:line="240" w:lineRule="auto"/>
        <w:jc w:val="both"/>
        <w:rPr>
          <w:rFonts w:ascii="Times New Roman" w:hAnsi="Times New Roman" w:cs="Times New Roman"/>
          <w:b/>
          <w:bCs/>
          <w:sz w:val="24"/>
          <w:szCs w:val="24"/>
        </w:rPr>
      </w:pPr>
    </w:p>
    <w:p w14:paraId="3AC20AEA" w14:textId="1678BD2B" w:rsidR="00AD101B"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1</w:t>
      </w:r>
      <w:r w:rsidR="40EE5590" w:rsidRPr="1BD68A4A">
        <w:rPr>
          <w:rFonts w:ascii="Times New Roman" w:hAnsi="Times New Roman" w:cs="Times New Roman"/>
          <w:b/>
          <w:bCs/>
          <w:sz w:val="24"/>
          <w:szCs w:val="24"/>
        </w:rPr>
        <w:t>5</w:t>
      </w:r>
      <w:r w:rsidR="00AD101B" w:rsidRPr="1BD68A4A">
        <w:rPr>
          <w:rFonts w:ascii="Times New Roman" w:hAnsi="Times New Roman" w:cs="Times New Roman"/>
          <w:b/>
          <w:bCs/>
          <w:sz w:val="24"/>
          <w:szCs w:val="24"/>
        </w:rPr>
        <w:t xml:space="preserve">) </w:t>
      </w:r>
      <w:r w:rsidR="00AD101B" w:rsidRPr="1BD68A4A">
        <w:rPr>
          <w:rFonts w:ascii="Times New Roman" w:hAnsi="Times New Roman" w:cs="Times New Roman"/>
          <w:sz w:val="24"/>
          <w:szCs w:val="24"/>
        </w:rPr>
        <w:t>paragrahvi 6</w:t>
      </w:r>
      <w:r w:rsidR="00631137" w:rsidRPr="1BD68A4A">
        <w:rPr>
          <w:rFonts w:ascii="Times New Roman" w:hAnsi="Times New Roman" w:cs="Times New Roman"/>
          <w:sz w:val="24"/>
          <w:szCs w:val="24"/>
        </w:rPr>
        <w:t>9</w:t>
      </w:r>
      <w:r w:rsidR="00AD101B" w:rsidRPr="1BD68A4A">
        <w:rPr>
          <w:rFonts w:ascii="Times New Roman" w:hAnsi="Times New Roman" w:cs="Times New Roman"/>
          <w:sz w:val="24"/>
          <w:szCs w:val="24"/>
        </w:rPr>
        <w:t xml:space="preserve"> lõige 2 muudetakse ja sõnastatakse järgmiselt: </w:t>
      </w:r>
    </w:p>
    <w:p w14:paraId="36DE5718" w14:textId="136DF430" w:rsidR="00AD101B" w:rsidRPr="00FA634D" w:rsidRDefault="00650467"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B361DAB" w:rsidRPr="1BD68A4A">
        <w:rPr>
          <w:rFonts w:ascii="Times New Roman" w:hAnsi="Times New Roman" w:cs="Times New Roman"/>
          <w:sz w:val="24"/>
          <w:szCs w:val="24"/>
        </w:rPr>
        <w:t xml:space="preserve">(2) Finantsinspektsioon võib ühinemisloa andmisel kehtestada kohustuslikke </w:t>
      </w:r>
      <w:proofErr w:type="spellStart"/>
      <w:r w:rsidR="0B361DAB" w:rsidRPr="1BD68A4A">
        <w:rPr>
          <w:rFonts w:ascii="Times New Roman" w:hAnsi="Times New Roman" w:cs="Times New Roman"/>
          <w:sz w:val="24"/>
          <w:szCs w:val="24"/>
        </w:rPr>
        <w:t>kõrvaltingimusi</w:t>
      </w:r>
      <w:proofErr w:type="spellEnd"/>
      <w:r w:rsidR="0B361DAB" w:rsidRPr="1BD68A4A">
        <w:rPr>
          <w:rFonts w:ascii="Times New Roman" w:hAnsi="Times New Roman" w:cs="Times New Roman"/>
          <w:sz w:val="24"/>
          <w:szCs w:val="24"/>
        </w:rPr>
        <w:t>, sealhulgas piirata ühinemisloa kehtivusaega.“;</w:t>
      </w:r>
    </w:p>
    <w:p w14:paraId="6C86CAEE" w14:textId="77777777" w:rsidR="00BA7D4D" w:rsidRPr="00FA634D" w:rsidRDefault="00BA7D4D" w:rsidP="00BA7D4D">
      <w:pPr>
        <w:spacing w:after="0" w:line="240" w:lineRule="auto"/>
        <w:jc w:val="both"/>
        <w:rPr>
          <w:rFonts w:ascii="Times New Roman" w:hAnsi="Times New Roman" w:cs="Times New Roman"/>
          <w:sz w:val="24"/>
          <w:szCs w:val="24"/>
        </w:rPr>
      </w:pPr>
    </w:p>
    <w:p w14:paraId="0425A084" w14:textId="761AC24B" w:rsidR="00AD101B" w:rsidRPr="00FA634D" w:rsidRDefault="00AF3179" w:rsidP="00BA7D4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1</w:t>
      </w:r>
      <w:r w:rsidR="6BC0B28F" w:rsidRPr="1BD68A4A">
        <w:rPr>
          <w:rFonts w:ascii="Times New Roman" w:hAnsi="Times New Roman" w:cs="Times New Roman"/>
          <w:b/>
          <w:bCs/>
          <w:sz w:val="24"/>
          <w:szCs w:val="24"/>
        </w:rPr>
        <w:t>6</w:t>
      </w:r>
      <w:r w:rsidRPr="1BD68A4A">
        <w:rPr>
          <w:rFonts w:ascii="Times New Roman" w:hAnsi="Times New Roman" w:cs="Times New Roman"/>
          <w:b/>
          <w:bCs/>
          <w:sz w:val="24"/>
          <w:szCs w:val="24"/>
        </w:rPr>
        <w:t>)</w:t>
      </w:r>
      <w:r w:rsidR="00AD101B" w:rsidRPr="1BD68A4A">
        <w:rPr>
          <w:rFonts w:ascii="Times New Roman" w:hAnsi="Times New Roman" w:cs="Times New Roman"/>
          <w:b/>
          <w:bCs/>
          <w:sz w:val="24"/>
          <w:szCs w:val="24"/>
        </w:rPr>
        <w:t xml:space="preserve"> </w:t>
      </w:r>
      <w:r w:rsidR="00AD101B" w:rsidRPr="1BD68A4A">
        <w:rPr>
          <w:rFonts w:ascii="Times New Roman" w:hAnsi="Times New Roman" w:cs="Times New Roman"/>
          <w:sz w:val="24"/>
          <w:szCs w:val="24"/>
        </w:rPr>
        <w:t>paragrahvi 6</w:t>
      </w:r>
      <w:r w:rsidR="00631137" w:rsidRPr="1BD68A4A">
        <w:rPr>
          <w:rFonts w:ascii="Times New Roman" w:hAnsi="Times New Roman" w:cs="Times New Roman"/>
          <w:sz w:val="24"/>
          <w:szCs w:val="24"/>
        </w:rPr>
        <w:t>9</w:t>
      </w:r>
      <w:r w:rsidR="00AD101B" w:rsidRPr="1BD68A4A">
        <w:rPr>
          <w:rFonts w:ascii="Times New Roman" w:hAnsi="Times New Roman" w:cs="Times New Roman"/>
          <w:sz w:val="24"/>
          <w:szCs w:val="24"/>
        </w:rPr>
        <w:t xml:space="preserve"> täiendatakse lõikega 4 järgmises sõnastuses: </w:t>
      </w:r>
    </w:p>
    <w:p w14:paraId="3389A8D3" w14:textId="06E25FA6" w:rsidR="00AD101B" w:rsidRPr="00FA634D" w:rsidRDefault="002834CC" w:rsidP="26C93C5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AD101B" w:rsidRPr="1BD68A4A">
        <w:rPr>
          <w:rFonts w:ascii="Times New Roman" w:hAnsi="Times New Roman" w:cs="Times New Roman"/>
          <w:sz w:val="24"/>
          <w:szCs w:val="24"/>
        </w:rPr>
        <w:t xml:space="preserve">(4) </w:t>
      </w:r>
      <w:r w:rsidR="3094B3B2" w:rsidRPr="1BD68A4A">
        <w:rPr>
          <w:rFonts w:ascii="Times New Roman" w:hAnsi="Times New Roman" w:cs="Times New Roman"/>
          <w:sz w:val="24"/>
          <w:szCs w:val="24"/>
        </w:rPr>
        <w:t xml:space="preserve">Kui </w:t>
      </w:r>
      <w:commentRangeStart w:id="447"/>
      <w:r w:rsidR="3094B3B2" w:rsidRPr="1BD68A4A">
        <w:rPr>
          <w:rFonts w:ascii="Times New Roman" w:hAnsi="Times New Roman" w:cs="Times New Roman"/>
          <w:sz w:val="24"/>
          <w:szCs w:val="24"/>
        </w:rPr>
        <w:t xml:space="preserve">ühinemises osalevad </w:t>
      </w:r>
      <w:commentRangeEnd w:id="447"/>
      <w:r w:rsidR="005C7F04">
        <w:rPr>
          <w:rStyle w:val="Kommentaariviide"/>
        </w:rPr>
        <w:commentReference w:id="447"/>
      </w:r>
      <w:r w:rsidR="3094B3B2" w:rsidRPr="1BD68A4A">
        <w:rPr>
          <w:rFonts w:ascii="Times New Roman" w:hAnsi="Times New Roman" w:cs="Times New Roman"/>
          <w:sz w:val="24"/>
          <w:szCs w:val="24"/>
        </w:rPr>
        <w:t>ainult samasse konsolideerimisgruppi kuuluvad krediidiasutused, ei kohalda Finantsinspektsioon</w:t>
      </w:r>
      <w:r w:rsidR="0016361C" w:rsidRPr="1BD68A4A">
        <w:rPr>
          <w:rFonts w:ascii="Times New Roman" w:hAnsi="Times New Roman" w:cs="Times New Roman"/>
          <w:sz w:val="24"/>
          <w:szCs w:val="24"/>
        </w:rPr>
        <w:t xml:space="preserve"> </w:t>
      </w:r>
      <w:r w:rsidR="3094B3B2" w:rsidRPr="1BD68A4A">
        <w:rPr>
          <w:rFonts w:ascii="Times New Roman" w:hAnsi="Times New Roman" w:cs="Times New Roman"/>
          <w:sz w:val="24"/>
          <w:szCs w:val="24"/>
        </w:rPr>
        <w:t>käesoleva paragrahvi lõikes 3 säteta</w:t>
      </w:r>
      <w:r w:rsidR="64921E2A" w:rsidRPr="1BD68A4A">
        <w:rPr>
          <w:rFonts w:ascii="Times New Roman" w:hAnsi="Times New Roman" w:cs="Times New Roman"/>
          <w:sz w:val="24"/>
          <w:szCs w:val="24"/>
        </w:rPr>
        <w:t>tut ning selle asemel:</w:t>
      </w:r>
    </w:p>
    <w:p w14:paraId="7715F4E1" w14:textId="643AD73D" w:rsidR="00BA7D4D" w:rsidRPr="00FA634D" w:rsidRDefault="1D3A2163" w:rsidP="00BA7D4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356AEAC3" w:rsidRPr="1BD68A4A">
        <w:rPr>
          <w:rFonts w:ascii="Times New Roman" w:hAnsi="Times New Roman" w:cs="Times New Roman"/>
          <w:sz w:val="24"/>
          <w:szCs w:val="24"/>
        </w:rPr>
        <w:t>te</w:t>
      </w:r>
      <w:r w:rsidR="090D33A2" w:rsidRPr="1BD68A4A">
        <w:rPr>
          <w:rFonts w:ascii="Times New Roman" w:hAnsi="Times New Roman" w:cs="Times New Roman"/>
          <w:sz w:val="24"/>
          <w:szCs w:val="24"/>
        </w:rPr>
        <w:t>eb</w:t>
      </w:r>
      <w:r w:rsidRPr="1BD68A4A">
        <w:rPr>
          <w:rFonts w:ascii="Times New Roman" w:hAnsi="Times New Roman" w:cs="Times New Roman"/>
          <w:sz w:val="24"/>
          <w:szCs w:val="24"/>
        </w:rPr>
        <w:t xml:space="preserve"> </w:t>
      </w:r>
      <w:r w:rsidR="00755210" w:rsidRPr="1BD68A4A">
        <w:rPr>
          <w:rFonts w:ascii="Times New Roman" w:hAnsi="Times New Roman" w:cs="Times New Roman"/>
          <w:sz w:val="24"/>
          <w:szCs w:val="24"/>
        </w:rPr>
        <w:t xml:space="preserve">ta </w:t>
      </w:r>
      <w:r w:rsidRPr="1BD68A4A">
        <w:rPr>
          <w:rFonts w:ascii="Times New Roman" w:hAnsi="Times New Roman" w:cs="Times New Roman"/>
          <w:sz w:val="24"/>
          <w:szCs w:val="24"/>
        </w:rPr>
        <w:t xml:space="preserve">otsuse </w:t>
      </w:r>
      <w:r w:rsidR="00AC617E" w:rsidRPr="1BD68A4A">
        <w:rPr>
          <w:rFonts w:ascii="Times New Roman" w:hAnsi="Times New Roman" w:cs="Times New Roman"/>
          <w:sz w:val="24"/>
          <w:szCs w:val="24"/>
        </w:rPr>
        <w:t>ühinemis</w:t>
      </w:r>
      <w:r w:rsidRPr="1BD68A4A">
        <w:rPr>
          <w:rFonts w:ascii="Times New Roman" w:hAnsi="Times New Roman" w:cs="Times New Roman"/>
          <w:sz w:val="24"/>
          <w:szCs w:val="24"/>
        </w:rPr>
        <w:t xml:space="preserve">loa andmise või sellest keeldumise kohta 60 tööpäeva jooksul </w:t>
      </w:r>
      <w:r w:rsidR="000E68A1" w:rsidRPr="1BD68A4A">
        <w:rPr>
          <w:rFonts w:ascii="Times New Roman" w:hAnsi="Times New Roman" w:cs="Times New Roman"/>
          <w:sz w:val="24"/>
          <w:szCs w:val="24"/>
        </w:rPr>
        <w:t xml:space="preserve">arvates </w:t>
      </w:r>
      <w:r w:rsidRPr="1BD68A4A">
        <w:rPr>
          <w:rFonts w:ascii="Times New Roman" w:hAnsi="Times New Roman" w:cs="Times New Roman"/>
          <w:sz w:val="24"/>
          <w:szCs w:val="24"/>
        </w:rPr>
        <w:t>kõigi vajalike nõuetekohaste andmete ja dokumentide saamisest</w:t>
      </w:r>
      <w:r w:rsidR="00BA7D4D" w:rsidRPr="1BD68A4A">
        <w:rPr>
          <w:rFonts w:ascii="Times New Roman" w:hAnsi="Times New Roman" w:cs="Times New Roman"/>
          <w:sz w:val="24"/>
          <w:szCs w:val="24"/>
        </w:rPr>
        <w:t xml:space="preserve">; </w:t>
      </w:r>
    </w:p>
    <w:p w14:paraId="45090C82" w14:textId="24042365" w:rsidR="00AD101B" w:rsidRPr="00FA634D" w:rsidRDefault="1D3A2163" w:rsidP="00BA7D4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an</w:t>
      </w:r>
      <w:r w:rsidR="70AA4EC5" w:rsidRPr="1BD68A4A">
        <w:rPr>
          <w:rFonts w:ascii="Times New Roman" w:hAnsi="Times New Roman" w:cs="Times New Roman"/>
          <w:sz w:val="24"/>
          <w:szCs w:val="24"/>
        </w:rPr>
        <w:t>nab</w:t>
      </w:r>
      <w:r w:rsidRPr="1BD68A4A">
        <w:rPr>
          <w:rFonts w:ascii="Times New Roman" w:hAnsi="Times New Roman" w:cs="Times New Roman"/>
          <w:sz w:val="24"/>
          <w:szCs w:val="24"/>
        </w:rPr>
        <w:t xml:space="preserve"> </w:t>
      </w:r>
      <w:r w:rsidR="00755210" w:rsidRPr="1BD68A4A">
        <w:rPr>
          <w:rFonts w:ascii="Times New Roman" w:hAnsi="Times New Roman" w:cs="Times New Roman"/>
          <w:sz w:val="24"/>
          <w:szCs w:val="24"/>
        </w:rPr>
        <w:t xml:space="preserve">ta </w:t>
      </w:r>
      <w:r w:rsidRPr="1BD68A4A">
        <w:rPr>
          <w:rFonts w:ascii="Times New Roman" w:hAnsi="Times New Roman" w:cs="Times New Roman"/>
          <w:sz w:val="24"/>
          <w:szCs w:val="24"/>
        </w:rPr>
        <w:t xml:space="preserve">taotlejale teada otsuse tegemise lõppkuupäevast; </w:t>
      </w:r>
    </w:p>
    <w:p w14:paraId="0731A6F4" w14:textId="1F0FD12C" w:rsidR="00AD101B" w:rsidRPr="00FA634D" w:rsidRDefault="1D3A2163" w:rsidP="00BA7D4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 te</w:t>
      </w:r>
      <w:r w:rsidR="30030B9A" w:rsidRPr="1BD68A4A">
        <w:rPr>
          <w:rFonts w:ascii="Times New Roman" w:hAnsi="Times New Roman" w:cs="Times New Roman"/>
          <w:sz w:val="24"/>
          <w:szCs w:val="24"/>
        </w:rPr>
        <w:t>eb</w:t>
      </w:r>
      <w:r w:rsidRPr="1BD68A4A">
        <w:rPr>
          <w:rFonts w:ascii="Times New Roman" w:hAnsi="Times New Roman" w:cs="Times New Roman"/>
          <w:sz w:val="24"/>
          <w:szCs w:val="24"/>
        </w:rPr>
        <w:t xml:space="preserve"> </w:t>
      </w:r>
      <w:r w:rsidR="00755210" w:rsidRPr="1BD68A4A">
        <w:rPr>
          <w:rFonts w:ascii="Times New Roman" w:hAnsi="Times New Roman" w:cs="Times New Roman"/>
          <w:sz w:val="24"/>
          <w:szCs w:val="24"/>
        </w:rPr>
        <w:t xml:space="preserve">ta </w:t>
      </w:r>
      <w:r w:rsidRPr="1BD68A4A">
        <w:rPr>
          <w:rFonts w:ascii="Times New Roman" w:hAnsi="Times New Roman" w:cs="Times New Roman"/>
          <w:sz w:val="24"/>
          <w:szCs w:val="24"/>
        </w:rPr>
        <w:t>otsuse taotlejale teatavaks kirjalikult kahe tööpäeva jooksul.“;</w:t>
      </w:r>
      <w:r w:rsidRPr="1BD68A4A">
        <w:rPr>
          <w:rFonts w:ascii="Times New Roman" w:hAnsi="Times New Roman" w:cs="Times New Roman"/>
          <w:b/>
          <w:bCs/>
          <w:sz w:val="24"/>
          <w:szCs w:val="24"/>
        </w:rPr>
        <w:t xml:space="preserve"> </w:t>
      </w:r>
    </w:p>
    <w:p w14:paraId="6B41078A" w14:textId="16DE9C4F" w:rsidR="00AD101B" w:rsidRPr="00FA634D" w:rsidRDefault="00AD101B" w:rsidP="00464A6C">
      <w:pPr>
        <w:spacing w:after="0" w:line="240" w:lineRule="auto"/>
        <w:jc w:val="both"/>
        <w:rPr>
          <w:rFonts w:ascii="Times New Roman" w:hAnsi="Times New Roman" w:cs="Times New Roman"/>
          <w:sz w:val="24"/>
          <w:szCs w:val="24"/>
        </w:rPr>
      </w:pPr>
    </w:p>
    <w:p w14:paraId="30EAE62B" w14:textId="79841405" w:rsidR="00AD101B"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1</w:t>
      </w:r>
      <w:r w:rsidR="58BD0B3C" w:rsidRPr="1BD68A4A">
        <w:rPr>
          <w:rFonts w:ascii="Times New Roman" w:hAnsi="Times New Roman" w:cs="Times New Roman"/>
          <w:b/>
          <w:bCs/>
          <w:sz w:val="24"/>
          <w:szCs w:val="24"/>
        </w:rPr>
        <w:t>7</w:t>
      </w:r>
      <w:r w:rsidR="00AD101B" w:rsidRPr="1BD68A4A">
        <w:rPr>
          <w:rFonts w:ascii="Times New Roman" w:hAnsi="Times New Roman" w:cs="Times New Roman"/>
          <w:b/>
          <w:bCs/>
          <w:sz w:val="24"/>
          <w:szCs w:val="24"/>
        </w:rPr>
        <w:t xml:space="preserve">) </w:t>
      </w:r>
      <w:r w:rsidR="00AD101B" w:rsidRPr="1BD68A4A">
        <w:rPr>
          <w:rFonts w:ascii="Times New Roman" w:hAnsi="Times New Roman" w:cs="Times New Roman"/>
          <w:sz w:val="24"/>
          <w:szCs w:val="24"/>
        </w:rPr>
        <w:t>seadust täiendatakse §-ga 69</w:t>
      </w:r>
      <w:r w:rsidR="00AD101B" w:rsidRPr="1BD68A4A">
        <w:rPr>
          <w:rFonts w:ascii="Times New Roman" w:hAnsi="Times New Roman" w:cs="Times New Roman"/>
          <w:sz w:val="24"/>
          <w:szCs w:val="24"/>
          <w:vertAlign w:val="superscript"/>
        </w:rPr>
        <w:t>1</w:t>
      </w:r>
      <w:r w:rsidR="00AD101B" w:rsidRPr="1BD68A4A">
        <w:rPr>
          <w:rFonts w:ascii="Times New Roman" w:hAnsi="Times New Roman" w:cs="Times New Roman"/>
          <w:sz w:val="24"/>
          <w:szCs w:val="24"/>
        </w:rPr>
        <w:t xml:space="preserve"> järgmises sõnastuses: </w:t>
      </w:r>
    </w:p>
    <w:p w14:paraId="66A0D618" w14:textId="4CDE6378" w:rsidR="00AD101B" w:rsidRPr="00FA634D" w:rsidRDefault="00C1093A" w:rsidP="36A15F32">
      <w:pPr>
        <w:spacing w:after="0" w:line="240" w:lineRule="auto"/>
        <w:rPr>
          <w:rFonts w:ascii="Times New Roman" w:hAnsi="Times New Roman" w:cs="Times New Roman"/>
          <w:b/>
          <w:bCs/>
          <w:sz w:val="24"/>
          <w:szCs w:val="24"/>
        </w:rPr>
      </w:pPr>
      <w:r w:rsidRPr="1BD68A4A">
        <w:rPr>
          <w:rFonts w:ascii="Times New Roman" w:hAnsi="Times New Roman" w:cs="Times New Roman"/>
          <w:sz w:val="24"/>
          <w:szCs w:val="24"/>
        </w:rPr>
        <w:t>„</w:t>
      </w:r>
      <w:r w:rsidR="00AD101B" w:rsidRPr="1BD68A4A">
        <w:rPr>
          <w:rFonts w:ascii="Times New Roman" w:hAnsi="Times New Roman" w:cs="Times New Roman"/>
          <w:b/>
          <w:bCs/>
          <w:sz w:val="24"/>
          <w:szCs w:val="24"/>
        </w:rPr>
        <w:t>§ 69</w:t>
      </w:r>
      <w:r w:rsidR="00AD101B" w:rsidRPr="1BD68A4A">
        <w:rPr>
          <w:rFonts w:ascii="Times New Roman" w:hAnsi="Times New Roman" w:cs="Times New Roman"/>
          <w:b/>
          <w:bCs/>
          <w:sz w:val="24"/>
          <w:szCs w:val="24"/>
          <w:vertAlign w:val="superscript"/>
        </w:rPr>
        <w:t>1</w:t>
      </w:r>
      <w:r w:rsidR="00AD101B" w:rsidRPr="1BD68A4A">
        <w:rPr>
          <w:rFonts w:ascii="Times New Roman" w:hAnsi="Times New Roman" w:cs="Times New Roman"/>
          <w:b/>
          <w:bCs/>
          <w:sz w:val="24"/>
          <w:szCs w:val="24"/>
        </w:rPr>
        <w:t xml:space="preserve">. Koostöö teiste pädevate asutustega </w:t>
      </w:r>
    </w:p>
    <w:p w14:paraId="4342350E" w14:textId="557FE967" w:rsidR="00AD101B" w:rsidRPr="00FA634D" w:rsidRDefault="50A14EED"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Finantsinspektsioon</w:t>
      </w:r>
      <w:r w:rsidR="3DD6C67F" w:rsidRPr="1BD68A4A">
        <w:rPr>
          <w:rFonts w:ascii="Times New Roman" w:hAnsi="Times New Roman" w:cs="Times New Roman"/>
          <w:sz w:val="24"/>
          <w:szCs w:val="24"/>
        </w:rPr>
        <w:t xml:space="preserve"> kooskõlastab käesoleva seaduse § 69 lõikes 1 sätestatud ühinemisloa andmise taotluse</w:t>
      </w:r>
      <w:r w:rsidR="009E1E4D" w:rsidRPr="1BD68A4A">
        <w:rPr>
          <w:rFonts w:ascii="Times New Roman" w:hAnsi="Times New Roman" w:cs="Times New Roman"/>
          <w:sz w:val="24"/>
          <w:szCs w:val="24"/>
        </w:rPr>
        <w:t xml:space="preserve"> kohase</w:t>
      </w:r>
      <w:r w:rsidR="3DD6C67F" w:rsidRPr="1BD68A4A">
        <w:rPr>
          <w:rFonts w:ascii="Times New Roman" w:hAnsi="Times New Roman" w:cs="Times New Roman"/>
          <w:sz w:val="24"/>
          <w:szCs w:val="24"/>
        </w:rPr>
        <w:t xml:space="preserve"> </w:t>
      </w:r>
      <w:r w:rsidR="52C077C9" w:rsidRPr="1BD68A4A">
        <w:rPr>
          <w:rFonts w:ascii="Times New Roman" w:hAnsi="Times New Roman" w:cs="Times New Roman"/>
          <w:sz w:val="24"/>
          <w:szCs w:val="24"/>
        </w:rPr>
        <w:t>keeldumisotsuse</w:t>
      </w:r>
      <w:r w:rsidRPr="1BD68A4A">
        <w:rPr>
          <w:rFonts w:ascii="Times New Roman" w:hAnsi="Times New Roman" w:cs="Times New Roman"/>
          <w:sz w:val="24"/>
          <w:szCs w:val="24"/>
        </w:rPr>
        <w:t xml:space="preserve"> </w:t>
      </w:r>
      <w:r w:rsidR="009E1E4D" w:rsidRPr="1BD68A4A">
        <w:rPr>
          <w:rFonts w:ascii="Times New Roman" w:hAnsi="Times New Roman" w:cs="Times New Roman"/>
          <w:sz w:val="24"/>
          <w:szCs w:val="24"/>
        </w:rPr>
        <w:t>asjao</w:t>
      </w:r>
      <w:r w:rsidR="00C44675" w:rsidRPr="1BD68A4A">
        <w:rPr>
          <w:rFonts w:ascii="Times New Roman" w:hAnsi="Times New Roman" w:cs="Times New Roman"/>
          <w:sz w:val="24"/>
          <w:szCs w:val="24"/>
        </w:rPr>
        <w:t>m</w:t>
      </w:r>
      <w:r w:rsidR="009E1E4D" w:rsidRPr="1BD68A4A">
        <w:rPr>
          <w:rFonts w:ascii="Times New Roman" w:hAnsi="Times New Roman" w:cs="Times New Roman"/>
          <w:sz w:val="24"/>
          <w:szCs w:val="24"/>
        </w:rPr>
        <w:t>ase</w:t>
      </w:r>
      <w:r w:rsidR="00C44675" w:rsidRPr="1BD68A4A">
        <w:rPr>
          <w:rFonts w:ascii="Times New Roman" w:hAnsi="Times New Roman" w:cs="Times New Roman"/>
          <w:sz w:val="24"/>
          <w:szCs w:val="24"/>
        </w:rPr>
        <w:t xml:space="preserve"> </w:t>
      </w:r>
      <w:r w:rsidRPr="1BD68A4A">
        <w:rPr>
          <w:rFonts w:ascii="Times New Roman" w:hAnsi="Times New Roman" w:cs="Times New Roman"/>
          <w:sz w:val="24"/>
          <w:szCs w:val="24"/>
        </w:rPr>
        <w:t>lepinguriigi finantsjärelevalve asutusega, kui lisaks krediidiasutusele osaleb ühinemises mõni järgmistest ettevõtjatest:</w:t>
      </w:r>
    </w:p>
    <w:p w14:paraId="5DFA27DC" w14:textId="77369278" w:rsidR="00AD101B" w:rsidRPr="00FA634D" w:rsidRDefault="50A14EED"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w:t>
      </w:r>
      <w:del w:id="448" w:author="Merike Koppel - JUSTDIGI" w:date="2025-12-30T09:32:00Z" w16du:dateUtc="2025-12-30T07:32:00Z">
        <w:r w:rsidRPr="1BD68A4A" w:rsidDel="005C7F04">
          <w:rPr>
            <w:rFonts w:ascii="Times New Roman" w:hAnsi="Times New Roman" w:cs="Times New Roman"/>
            <w:sz w:val="24"/>
            <w:szCs w:val="24"/>
          </w:rPr>
          <w:delText xml:space="preserve">selline </w:delText>
        </w:r>
      </w:del>
      <w:r w:rsidRPr="1BD68A4A">
        <w:rPr>
          <w:rFonts w:ascii="Times New Roman" w:hAnsi="Times New Roman" w:cs="Times New Roman"/>
          <w:sz w:val="24"/>
          <w:szCs w:val="24"/>
        </w:rPr>
        <w:t xml:space="preserve">krediidiasutus, kindlustusandja, investeerimisühing või varahaldusettevõtja, </w:t>
      </w:r>
      <w:r w:rsidR="00B44010" w:rsidRPr="1BD68A4A">
        <w:rPr>
          <w:rFonts w:ascii="Times New Roman" w:hAnsi="Times New Roman" w:cs="Times New Roman"/>
          <w:sz w:val="24"/>
          <w:szCs w:val="24"/>
        </w:rPr>
        <w:t xml:space="preserve">kes </w:t>
      </w:r>
      <w:r w:rsidRPr="1BD68A4A">
        <w:rPr>
          <w:rFonts w:ascii="Times New Roman" w:hAnsi="Times New Roman" w:cs="Times New Roman"/>
          <w:sz w:val="24"/>
          <w:szCs w:val="24"/>
        </w:rPr>
        <w:t xml:space="preserve">on </w:t>
      </w:r>
      <w:r w:rsidR="00231295" w:rsidRPr="1BD68A4A">
        <w:rPr>
          <w:rFonts w:ascii="Times New Roman" w:hAnsi="Times New Roman" w:cs="Times New Roman"/>
          <w:sz w:val="24"/>
          <w:szCs w:val="24"/>
        </w:rPr>
        <w:t xml:space="preserve">saanud </w:t>
      </w:r>
      <w:r w:rsidRPr="1BD68A4A">
        <w:rPr>
          <w:rFonts w:ascii="Times New Roman" w:hAnsi="Times New Roman" w:cs="Times New Roman"/>
          <w:sz w:val="24"/>
          <w:szCs w:val="24"/>
        </w:rPr>
        <w:t>tegevusloa teises l</w:t>
      </w:r>
      <w:r w:rsidR="73DE3323" w:rsidRPr="1BD68A4A">
        <w:rPr>
          <w:rFonts w:ascii="Times New Roman" w:hAnsi="Times New Roman" w:cs="Times New Roman"/>
          <w:sz w:val="24"/>
          <w:szCs w:val="24"/>
        </w:rPr>
        <w:t>epinguriigis</w:t>
      </w:r>
      <w:r w:rsidRPr="1BD68A4A">
        <w:rPr>
          <w:rFonts w:ascii="Times New Roman" w:hAnsi="Times New Roman" w:cs="Times New Roman"/>
          <w:sz w:val="24"/>
          <w:szCs w:val="24"/>
        </w:rPr>
        <w:t xml:space="preserve"> või muus sektoris kui see, milles ühinemine </w:t>
      </w:r>
      <w:r w:rsidR="52561B34"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60D81197" w14:textId="63FBBD37" w:rsidR="00AD101B" w:rsidRPr="00FA634D" w:rsidRDefault="50A14EED"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2) sellise krediidiasutuse, kindlustusandja, investeerimisühingu või varahaldusettevõtja emaettevõtja, </w:t>
      </w:r>
      <w:r w:rsidR="00231295" w:rsidRPr="1BD68A4A">
        <w:rPr>
          <w:rFonts w:ascii="Times New Roman" w:hAnsi="Times New Roman" w:cs="Times New Roman"/>
          <w:sz w:val="24"/>
          <w:szCs w:val="24"/>
        </w:rPr>
        <w:t xml:space="preserve">kes </w:t>
      </w:r>
      <w:r w:rsidRPr="1BD68A4A">
        <w:rPr>
          <w:rFonts w:ascii="Times New Roman" w:hAnsi="Times New Roman" w:cs="Times New Roman"/>
          <w:sz w:val="24"/>
          <w:szCs w:val="24"/>
        </w:rPr>
        <w:t>on</w:t>
      </w:r>
      <w:r w:rsidR="00231295" w:rsidRPr="1BD68A4A">
        <w:rPr>
          <w:rFonts w:ascii="Times New Roman" w:hAnsi="Times New Roman" w:cs="Times New Roman"/>
          <w:sz w:val="24"/>
          <w:szCs w:val="24"/>
        </w:rPr>
        <w:t xml:space="preserve"> saanud</w:t>
      </w:r>
      <w:r w:rsidRPr="1BD68A4A">
        <w:rPr>
          <w:rFonts w:ascii="Times New Roman" w:hAnsi="Times New Roman" w:cs="Times New Roman"/>
          <w:sz w:val="24"/>
          <w:szCs w:val="24"/>
        </w:rPr>
        <w:t xml:space="preserve"> tegevusloa teises l</w:t>
      </w:r>
      <w:r w:rsidR="408611E8"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või muus sektoris kui see, milles ühinemine </w:t>
      </w:r>
      <w:r w:rsidR="3A82E46D"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51BD29F9" w14:textId="5E5DA13A" w:rsidR="00AE7D70" w:rsidRPr="00FA634D" w:rsidRDefault="3AA81FBE"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3) </w:t>
      </w:r>
      <w:del w:id="449" w:author="Merike Koppel - JUSTDIGI" w:date="2025-12-30T09:32:00Z" w16du:dateUtc="2025-12-30T07:32:00Z">
        <w:r w:rsidR="435FDB32" w:rsidRPr="1BD68A4A" w:rsidDel="00E517B0">
          <w:rPr>
            <w:rFonts w:ascii="Times New Roman" w:hAnsi="Times New Roman" w:cs="Times New Roman"/>
            <w:sz w:val="24"/>
            <w:szCs w:val="24"/>
          </w:rPr>
          <w:delText xml:space="preserve">selline </w:delText>
        </w:r>
      </w:del>
      <w:r w:rsidRPr="1BD68A4A">
        <w:rPr>
          <w:rFonts w:ascii="Times New Roman" w:hAnsi="Times New Roman" w:cs="Times New Roman"/>
          <w:sz w:val="24"/>
          <w:szCs w:val="24"/>
        </w:rPr>
        <w:t xml:space="preserve">juriidiline isik, kellel on kontroll krediidiasutuse, kindlustusandja, investeerimisühingu või varahaldusettevõtja </w:t>
      </w:r>
      <w:commentRangeStart w:id="450"/>
      <w:r w:rsidRPr="1BD68A4A">
        <w:rPr>
          <w:rFonts w:ascii="Times New Roman" w:hAnsi="Times New Roman" w:cs="Times New Roman"/>
          <w:sz w:val="24"/>
          <w:szCs w:val="24"/>
        </w:rPr>
        <w:t>üle</w:t>
      </w:r>
      <w:del w:id="451" w:author="Merike Koppel - JUSTDIGI" w:date="2025-12-30T09:33:00Z" w16du:dateUtc="2025-12-30T07:33:00Z">
        <w:r w:rsidRPr="1BD68A4A" w:rsidDel="00E517B0">
          <w:rPr>
            <w:rFonts w:ascii="Times New Roman" w:hAnsi="Times New Roman" w:cs="Times New Roman"/>
            <w:sz w:val="24"/>
            <w:szCs w:val="24"/>
          </w:rPr>
          <w:delText>,</w:delText>
        </w:r>
      </w:del>
      <w:ins w:id="452" w:author="Merike Koppel - JUSTDIGI" w:date="2025-12-30T09:33:00Z" w16du:dateUtc="2025-12-30T07:33:00Z">
        <w:r w:rsidR="00E517B0">
          <w:rPr>
            <w:rFonts w:ascii="Times New Roman" w:hAnsi="Times New Roman" w:cs="Times New Roman"/>
            <w:sz w:val="24"/>
            <w:szCs w:val="24"/>
          </w:rPr>
          <w:t xml:space="preserve"> ja</w:t>
        </w:r>
      </w:ins>
      <w:r w:rsidRPr="1BD68A4A">
        <w:rPr>
          <w:rFonts w:ascii="Times New Roman" w:hAnsi="Times New Roman" w:cs="Times New Roman"/>
          <w:sz w:val="24"/>
          <w:szCs w:val="24"/>
        </w:rPr>
        <w:t xml:space="preserve"> </w:t>
      </w:r>
      <w:r w:rsidR="595247FA" w:rsidRPr="1BD68A4A">
        <w:rPr>
          <w:rFonts w:ascii="Times New Roman" w:hAnsi="Times New Roman" w:cs="Times New Roman"/>
          <w:sz w:val="24"/>
          <w:szCs w:val="24"/>
        </w:rPr>
        <w:t>ke</w:t>
      </w:r>
      <w:r w:rsidR="42154DC7" w:rsidRPr="1BD68A4A">
        <w:rPr>
          <w:rFonts w:ascii="Times New Roman" w:hAnsi="Times New Roman" w:cs="Times New Roman"/>
          <w:sz w:val="24"/>
          <w:szCs w:val="24"/>
        </w:rPr>
        <w:t>s</w:t>
      </w:r>
      <w:r w:rsidRPr="1BD68A4A">
        <w:rPr>
          <w:rFonts w:ascii="Times New Roman" w:hAnsi="Times New Roman" w:cs="Times New Roman"/>
          <w:sz w:val="24"/>
          <w:szCs w:val="24"/>
        </w:rPr>
        <w:t xml:space="preserve"> on </w:t>
      </w:r>
      <w:commentRangeEnd w:id="450"/>
      <w:r w:rsidR="00E517B0">
        <w:rPr>
          <w:rStyle w:val="Kommentaariviide"/>
        </w:rPr>
        <w:commentReference w:id="450"/>
      </w:r>
      <w:r w:rsidR="3756FBA5" w:rsidRPr="1BD68A4A">
        <w:rPr>
          <w:rFonts w:ascii="Times New Roman" w:hAnsi="Times New Roman" w:cs="Times New Roman"/>
          <w:sz w:val="24"/>
          <w:szCs w:val="24"/>
        </w:rPr>
        <w:t xml:space="preserve">saanud </w:t>
      </w:r>
      <w:r w:rsidRPr="1BD68A4A">
        <w:rPr>
          <w:rFonts w:ascii="Times New Roman" w:hAnsi="Times New Roman" w:cs="Times New Roman"/>
          <w:sz w:val="24"/>
          <w:szCs w:val="24"/>
        </w:rPr>
        <w:t>tegevusloa teises l</w:t>
      </w:r>
      <w:r w:rsidR="1CF79989"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või muus sektoris kui see, milles ühinemine </w:t>
      </w:r>
      <w:r w:rsidR="59041E0B"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79F9F695" w14:textId="1A398053" w:rsidR="00AD101B" w:rsidRPr="00FA634D" w:rsidRDefault="50A14EED"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lastRenderedPageBreak/>
        <w:t xml:space="preserve">(2) Finantsinspektsioon edastab viivitamata käesoleva paragrahvi lõikes 1 nimetatud järelevalveasutusele vajaliku või olulise teabe </w:t>
      </w:r>
      <w:r w:rsidR="00BE1BF5" w:rsidRPr="1BD68A4A">
        <w:rPr>
          <w:rFonts w:ascii="Times New Roman" w:hAnsi="Times New Roman" w:cs="Times New Roman"/>
          <w:sz w:val="24"/>
          <w:szCs w:val="24"/>
        </w:rPr>
        <w:t xml:space="preserve">asjakohase </w:t>
      </w:r>
      <w:r w:rsidRPr="1BD68A4A">
        <w:rPr>
          <w:rFonts w:ascii="Times New Roman" w:hAnsi="Times New Roman" w:cs="Times New Roman"/>
          <w:sz w:val="24"/>
          <w:szCs w:val="24"/>
        </w:rPr>
        <w:t xml:space="preserve">järelevalveasutuse taotluse alusel või omal algatusel. Edastatud teave peab olema asjakohane ja täielik. Finantsinspektsioon teeb </w:t>
      </w:r>
      <w:r w:rsidR="2934A578" w:rsidRPr="1BD68A4A">
        <w:rPr>
          <w:rFonts w:ascii="Times New Roman" w:hAnsi="Times New Roman" w:cs="Times New Roman"/>
          <w:sz w:val="24"/>
          <w:szCs w:val="24"/>
        </w:rPr>
        <w:t xml:space="preserve">kõik </w:t>
      </w:r>
      <w:r w:rsidRPr="1BD68A4A">
        <w:rPr>
          <w:rFonts w:ascii="Times New Roman" w:hAnsi="Times New Roman" w:cs="Times New Roman"/>
          <w:sz w:val="24"/>
          <w:szCs w:val="24"/>
        </w:rPr>
        <w:t>endast oleneva, et</w:t>
      </w:r>
      <w:r w:rsidR="1E2079F9" w:rsidRPr="1BD68A4A">
        <w:rPr>
          <w:rFonts w:ascii="Times New Roman" w:hAnsi="Times New Roman" w:cs="Times New Roman"/>
          <w:sz w:val="24"/>
          <w:szCs w:val="24"/>
        </w:rPr>
        <w:t xml:space="preserve"> kooskõlastada</w:t>
      </w:r>
      <w:r w:rsidRPr="1BD68A4A">
        <w:rPr>
          <w:rFonts w:ascii="Times New Roman" w:hAnsi="Times New Roman" w:cs="Times New Roman"/>
          <w:sz w:val="24"/>
          <w:szCs w:val="24"/>
        </w:rPr>
        <w:t xml:space="preserve"> </w:t>
      </w:r>
      <w:r w:rsidR="679343C2" w:rsidRPr="1BD68A4A">
        <w:rPr>
          <w:rFonts w:ascii="Times New Roman" w:hAnsi="Times New Roman" w:cs="Times New Roman"/>
          <w:sz w:val="24"/>
          <w:szCs w:val="24"/>
        </w:rPr>
        <w:t>käesoleva seaduse § 6</w:t>
      </w:r>
      <w:r w:rsidR="0908446C" w:rsidRPr="1BD68A4A">
        <w:rPr>
          <w:rFonts w:ascii="Times New Roman" w:hAnsi="Times New Roman" w:cs="Times New Roman"/>
          <w:sz w:val="24"/>
          <w:szCs w:val="24"/>
        </w:rPr>
        <w:t>8</w:t>
      </w:r>
      <w:r w:rsidR="679343C2" w:rsidRPr="1BD68A4A">
        <w:rPr>
          <w:rFonts w:ascii="Times New Roman" w:hAnsi="Times New Roman" w:cs="Times New Roman"/>
          <w:sz w:val="24"/>
          <w:szCs w:val="24"/>
        </w:rPr>
        <w:t xml:space="preserve"> lõikes 1 nimetatud ühinemisloa andmise</w:t>
      </w:r>
      <w:r w:rsidR="00B7292A" w:rsidRPr="1BD68A4A">
        <w:rPr>
          <w:rFonts w:ascii="Times New Roman" w:hAnsi="Times New Roman" w:cs="Times New Roman"/>
          <w:sz w:val="24"/>
          <w:szCs w:val="24"/>
        </w:rPr>
        <w:t>st</w:t>
      </w:r>
      <w:r w:rsidR="679343C2" w:rsidRPr="1BD68A4A">
        <w:rPr>
          <w:rFonts w:ascii="Times New Roman" w:hAnsi="Times New Roman" w:cs="Times New Roman"/>
          <w:sz w:val="24"/>
          <w:szCs w:val="24"/>
        </w:rPr>
        <w:t xml:space="preserve"> keeldumise otsus </w:t>
      </w:r>
      <w:r w:rsidR="3D5256E6" w:rsidRPr="1BD68A4A">
        <w:rPr>
          <w:rFonts w:ascii="Times New Roman" w:hAnsi="Times New Roman" w:cs="Times New Roman"/>
          <w:sz w:val="24"/>
          <w:szCs w:val="24"/>
        </w:rPr>
        <w:t xml:space="preserve">eelnimetatud järelevalveasutusega ja tagada </w:t>
      </w:r>
      <w:commentRangeStart w:id="453"/>
      <w:r w:rsidR="3D5256E6" w:rsidRPr="1BD68A4A">
        <w:rPr>
          <w:rFonts w:ascii="Times New Roman" w:hAnsi="Times New Roman" w:cs="Times New Roman"/>
          <w:sz w:val="24"/>
          <w:szCs w:val="24"/>
        </w:rPr>
        <w:t>otsuse sidusus</w:t>
      </w:r>
      <w:commentRangeEnd w:id="453"/>
      <w:r w:rsidR="00794CFF">
        <w:rPr>
          <w:rStyle w:val="Kommentaariviide"/>
        </w:rPr>
        <w:commentReference w:id="453"/>
      </w:r>
      <w:r w:rsidR="694EE776" w:rsidRPr="1BD68A4A">
        <w:rPr>
          <w:rFonts w:ascii="Times New Roman" w:hAnsi="Times New Roman" w:cs="Times New Roman"/>
          <w:sz w:val="24"/>
          <w:szCs w:val="24"/>
        </w:rPr>
        <w:t>.</w:t>
      </w:r>
      <w:r w:rsidRPr="1BD68A4A">
        <w:rPr>
          <w:rFonts w:ascii="Times New Roman" w:hAnsi="Times New Roman" w:cs="Times New Roman"/>
          <w:sz w:val="24"/>
          <w:szCs w:val="24"/>
        </w:rPr>
        <w:t>“;</w:t>
      </w:r>
    </w:p>
    <w:p w14:paraId="044026C6" w14:textId="2F3A356E" w:rsidR="00AD101B" w:rsidRPr="00FA634D" w:rsidRDefault="00AD101B" w:rsidP="00464A6C">
      <w:pPr>
        <w:spacing w:after="0" w:line="240" w:lineRule="auto"/>
        <w:jc w:val="both"/>
        <w:rPr>
          <w:rFonts w:ascii="Times New Roman" w:hAnsi="Times New Roman" w:cs="Times New Roman"/>
          <w:b/>
          <w:bCs/>
          <w:sz w:val="24"/>
          <w:szCs w:val="24"/>
        </w:rPr>
      </w:pPr>
    </w:p>
    <w:p w14:paraId="6440F671" w14:textId="6E131522" w:rsidR="00AD101B"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77F00647" w:rsidRPr="1BD68A4A">
        <w:rPr>
          <w:rFonts w:ascii="Times New Roman" w:hAnsi="Times New Roman" w:cs="Times New Roman"/>
          <w:b/>
          <w:bCs/>
          <w:sz w:val="24"/>
          <w:szCs w:val="24"/>
        </w:rPr>
        <w:t>18</w:t>
      </w:r>
      <w:r w:rsidR="50A14EED" w:rsidRPr="1BD68A4A">
        <w:rPr>
          <w:rFonts w:ascii="Times New Roman" w:hAnsi="Times New Roman" w:cs="Times New Roman"/>
          <w:b/>
          <w:bCs/>
          <w:sz w:val="24"/>
          <w:szCs w:val="24"/>
        </w:rPr>
        <w:t xml:space="preserve">) </w:t>
      </w:r>
      <w:r w:rsidR="50A14EED" w:rsidRPr="1BD68A4A">
        <w:rPr>
          <w:rFonts w:ascii="Times New Roman" w:hAnsi="Times New Roman" w:cs="Times New Roman"/>
          <w:sz w:val="24"/>
          <w:szCs w:val="24"/>
        </w:rPr>
        <w:t>paragrahvi 70</w:t>
      </w:r>
      <w:r w:rsidR="50A14EED" w:rsidRPr="1BD68A4A">
        <w:rPr>
          <w:rFonts w:ascii="Times New Roman" w:hAnsi="Times New Roman" w:cs="Times New Roman"/>
          <w:sz w:val="24"/>
          <w:szCs w:val="24"/>
          <w:vertAlign w:val="superscript"/>
        </w:rPr>
        <w:t>1</w:t>
      </w:r>
      <w:r w:rsidR="50A14EED" w:rsidRPr="1BD68A4A">
        <w:rPr>
          <w:rFonts w:ascii="Times New Roman" w:hAnsi="Times New Roman" w:cs="Times New Roman"/>
          <w:sz w:val="24"/>
          <w:szCs w:val="24"/>
        </w:rPr>
        <w:t xml:space="preserve"> pealkir</w:t>
      </w:r>
      <w:r w:rsidR="0A5A4FFD" w:rsidRPr="1BD68A4A">
        <w:rPr>
          <w:rFonts w:ascii="Times New Roman" w:hAnsi="Times New Roman" w:cs="Times New Roman"/>
          <w:sz w:val="24"/>
          <w:szCs w:val="24"/>
        </w:rPr>
        <w:t xml:space="preserve">i ning lõiked 1 ja 2 muudetakse </w:t>
      </w:r>
      <w:r w:rsidR="00AE7D70" w:rsidRPr="1BD68A4A">
        <w:rPr>
          <w:rFonts w:ascii="Times New Roman" w:hAnsi="Times New Roman" w:cs="Times New Roman"/>
          <w:sz w:val="24"/>
          <w:szCs w:val="24"/>
        </w:rPr>
        <w:t>ning</w:t>
      </w:r>
      <w:r w:rsidR="0A5A4FFD" w:rsidRPr="1BD68A4A">
        <w:rPr>
          <w:rFonts w:ascii="Times New Roman" w:hAnsi="Times New Roman" w:cs="Times New Roman"/>
          <w:sz w:val="24"/>
          <w:szCs w:val="24"/>
        </w:rPr>
        <w:t xml:space="preserve"> sõnastatakse järgmiselt:</w:t>
      </w:r>
      <w:r w:rsidR="50A14EED" w:rsidRPr="1BD68A4A">
        <w:rPr>
          <w:rFonts w:ascii="Times New Roman" w:hAnsi="Times New Roman" w:cs="Times New Roman"/>
          <w:sz w:val="24"/>
          <w:szCs w:val="24"/>
        </w:rPr>
        <w:t xml:space="preserve"> </w:t>
      </w:r>
    </w:p>
    <w:p w14:paraId="0D3BA57E" w14:textId="72DF1CBA" w:rsidR="00AD101B" w:rsidRPr="00FA634D" w:rsidRDefault="00853EA6" w:rsidP="117EF3C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4052A50" w:rsidRPr="1BD68A4A">
        <w:rPr>
          <w:rFonts w:ascii="Times New Roman" w:hAnsi="Times New Roman" w:cs="Times New Roman"/>
          <w:b/>
          <w:bCs/>
          <w:sz w:val="24"/>
          <w:szCs w:val="24"/>
        </w:rPr>
        <w:t>§ 70</w:t>
      </w:r>
      <w:r w:rsidR="04052A50" w:rsidRPr="1BD68A4A">
        <w:rPr>
          <w:rFonts w:ascii="Times New Roman" w:hAnsi="Times New Roman" w:cs="Times New Roman"/>
          <w:b/>
          <w:bCs/>
          <w:sz w:val="24"/>
          <w:szCs w:val="24"/>
          <w:vertAlign w:val="superscript"/>
        </w:rPr>
        <w:t>1</w:t>
      </w:r>
      <w:r w:rsidR="04052A50" w:rsidRPr="1BD68A4A">
        <w:rPr>
          <w:rFonts w:ascii="Times New Roman" w:hAnsi="Times New Roman" w:cs="Times New Roman"/>
          <w:b/>
          <w:bCs/>
          <w:sz w:val="24"/>
          <w:szCs w:val="24"/>
        </w:rPr>
        <w:t>. Krediidiasutuse jagunemise alused ja tingimused</w:t>
      </w:r>
    </w:p>
    <w:p w14:paraId="173BC718" w14:textId="42B7DF62" w:rsidR="117EF3CC" w:rsidRPr="00FA634D" w:rsidRDefault="117EF3CC" w:rsidP="117EF3CC">
      <w:pPr>
        <w:spacing w:after="0" w:line="240" w:lineRule="auto"/>
        <w:jc w:val="both"/>
        <w:rPr>
          <w:rFonts w:ascii="Times New Roman" w:hAnsi="Times New Roman" w:cs="Times New Roman"/>
          <w:b/>
          <w:bCs/>
          <w:sz w:val="24"/>
          <w:szCs w:val="24"/>
        </w:rPr>
      </w:pPr>
    </w:p>
    <w:p w14:paraId="3F00103C" w14:textId="772DDE30" w:rsidR="00BD3508" w:rsidRPr="00FA634D" w:rsidRDefault="3018E6CB"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1FB29B87" w:rsidRPr="1BD68A4A">
        <w:rPr>
          <w:rFonts w:ascii="Times New Roman" w:hAnsi="Times New Roman" w:cs="Times New Roman"/>
          <w:sz w:val="24"/>
          <w:szCs w:val="24"/>
        </w:rPr>
        <w:t>Jagunev</w:t>
      </w:r>
      <w:r w:rsidR="6C62054B" w:rsidRPr="1BD68A4A">
        <w:rPr>
          <w:rFonts w:ascii="Times New Roman" w:hAnsi="Times New Roman" w:cs="Times New Roman"/>
          <w:sz w:val="24"/>
          <w:szCs w:val="24"/>
        </w:rPr>
        <w:t xml:space="preserve"> krediidiasutus peab</w:t>
      </w:r>
      <w:r w:rsidR="1463FCB6" w:rsidRPr="1BD68A4A">
        <w:rPr>
          <w:rFonts w:ascii="Times New Roman" w:hAnsi="Times New Roman" w:cs="Times New Roman"/>
          <w:sz w:val="24"/>
          <w:szCs w:val="24"/>
        </w:rPr>
        <w:t xml:space="preserve"> </w:t>
      </w:r>
      <w:r w:rsidR="1FB29B87" w:rsidRPr="1BD68A4A">
        <w:rPr>
          <w:rFonts w:ascii="Times New Roman" w:hAnsi="Times New Roman" w:cs="Times New Roman"/>
          <w:sz w:val="24"/>
          <w:szCs w:val="24"/>
        </w:rPr>
        <w:t xml:space="preserve">viivitamata pärast </w:t>
      </w:r>
      <w:r w:rsidR="3AB64026" w:rsidRPr="1BD68A4A">
        <w:rPr>
          <w:rFonts w:ascii="Times New Roman" w:hAnsi="Times New Roman" w:cs="Times New Roman"/>
          <w:sz w:val="24"/>
          <w:szCs w:val="24"/>
        </w:rPr>
        <w:t>jagunemis</w:t>
      </w:r>
      <w:r w:rsidR="7F471FDF" w:rsidRPr="1BD68A4A">
        <w:rPr>
          <w:rFonts w:ascii="Times New Roman" w:hAnsi="Times New Roman" w:cs="Times New Roman"/>
          <w:sz w:val="24"/>
          <w:szCs w:val="24"/>
        </w:rPr>
        <w:t>lepingu sõlmimist</w:t>
      </w:r>
      <w:r w:rsidR="3AB64026"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teavitama sellest Finantsinspektsiooni </w:t>
      </w:r>
      <w:r w:rsidR="00D10CEA" w:rsidRPr="1BD68A4A">
        <w:rPr>
          <w:rFonts w:ascii="Times New Roman" w:hAnsi="Times New Roman" w:cs="Times New Roman"/>
          <w:sz w:val="24"/>
          <w:szCs w:val="24"/>
        </w:rPr>
        <w:t>ning</w:t>
      </w:r>
      <w:r w:rsidRPr="1BD68A4A">
        <w:rPr>
          <w:rFonts w:ascii="Times New Roman" w:hAnsi="Times New Roman" w:cs="Times New Roman"/>
          <w:sz w:val="24"/>
          <w:szCs w:val="24"/>
        </w:rPr>
        <w:t xml:space="preserve"> </w:t>
      </w:r>
      <w:r w:rsidR="3AB64026" w:rsidRPr="1BD68A4A">
        <w:rPr>
          <w:rFonts w:ascii="Times New Roman" w:hAnsi="Times New Roman" w:cs="Times New Roman"/>
          <w:sz w:val="24"/>
          <w:szCs w:val="24"/>
        </w:rPr>
        <w:t>esitama jagunemisega seotud dokumendid ja andmed</w:t>
      </w:r>
      <w:r w:rsidR="2456C2BD" w:rsidRPr="1BD68A4A">
        <w:rPr>
          <w:rFonts w:ascii="Times New Roman" w:hAnsi="Times New Roman" w:cs="Times New Roman"/>
          <w:sz w:val="24"/>
          <w:szCs w:val="24"/>
        </w:rPr>
        <w:t xml:space="preserve">. Nimetatud dokumendid ja andmed peavad sisaldama jagunemise ajagraafikut, jagunemise </w:t>
      </w:r>
      <w:r w:rsidR="00513277" w:rsidRPr="1BD68A4A">
        <w:rPr>
          <w:rFonts w:ascii="Times New Roman" w:hAnsi="Times New Roman" w:cs="Times New Roman"/>
          <w:sz w:val="24"/>
          <w:szCs w:val="24"/>
        </w:rPr>
        <w:t>käigus</w:t>
      </w:r>
      <w:r w:rsidR="2456C2BD" w:rsidRPr="1BD68A4A">
        <w:rPr>
          <w:rFonts w:ascii="Times New Roman" w:hAnsi="Times New Roman" w:cs="Times New Roman"/>
          <w:sz w:val="24"/>
          <w:szCs w:val="24"/>
        </w:rPr>
        <w:t xml:space="preserve"> planeeritavaid protsesse ja tege</w:t>
      </w:r>
      <w:r w:rsidR="5ABDE0DB" w:rsidRPr="1BD68A4A">
        <w:rPr>
          <w:rFonts w:ascii="Times New Roman" w:hAnsi="Times New Roman" w:cs="Times New Roman"/>
          <w:sz w:val="24"/>
          <w:szCs w:val="24"/>
        </w:rPr>
        <w:t>vusi ning krediidiasutuse jagunemisjärgset struktuuri.</w:t>
      </w:r>
    </w:p>
    <w:p w14:paraId="154B9196" w14:textId="77777777" w:rsidR="007631A4" w:rsidRPr="00FA634D" w:rsidRDefault="007631A4" w:rsidP="00464A6C">
      <w:pPr>
        <w:spacing w:after="0" w:line="240" w:lineRule="auto"/>
        <w:jc w:val="both"/>
        <w:rPr>
          <w:rFonts w:ascii="Times New Roman" w:hAnsi="Times New Roman" w:cs="Times New Roman"/>
          <w:b/>
          <w:bCs/>
          <w:sz w:val="24"/>
          <w:szCs w:val="24"/>
        </w:rPr>
      </w:pPr>
    </w:p>
    <w:p w14:paraId="3BAA6A90" w14:textId="5415368E" w:rsidR="007631A4" w:rsidRPr="00FA634D" w:rsidRDefault="007631A4" w:rsidP="007631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Finantsinspektsioonil on õigus nõuda krediidiasutuselt jagunemisküsimuse otsustamist ja </w:t>
      </w:r>
      <w:r w:rsidR="00484E42" w:rsidRPr="1BD68A4A">
        <w:rPr>
          <w:rFonts w:ascii="Times New Roman" w:hAnsi="Times New Roman" w:cs="Times New Roman"/>
          <w:sz w:val="24"/>
          <w:szCs w:val="24"/>
        </w:rPr>
        <w:t xml:space="preserve">taotluse esitamist </w:t>
      </w:r>
      <w:r w:rsidRPr="1BD68A4A">
        <w:rPr>
          <w:rFonts w:ascii="Times New Roman" w:hAnsi="Times New Roman" w:cs="Times New Roman"/>
          <w:sz w:val="24"/>
          <w:szCs w:val="24"/>
        </w:rPr>
        <w:t>jagunemisloa saamiseks, kui esinevad järg</w:t>
      </w:r>
      <w:r w:rsidR="00435A47" w:rsidRPr="1BD68A4A">
        <w:rPr>
          <w:rFonts w:ascii="Times New Roman" w:hAnsi="Times New Roman" w:cs="Times New Roman"/>
          <w:sz w:val="24"/>
          <w:szCs w:val="24"/>
        </w:rPr>
        <w:t>mise</w:t>
      </w:r>
      <w:r w:rsidRPr="1BD68A4A">
        <w:rPr>
          <w:rFonts w:ascii="Times New Roman" w:hAnsi="Times New Roman" w:cs="Times New Roman"/>
          <w:sz w:val="24"/>
          <w:szCs w:val="24"/>
        </w:rPr>
        <w:t xml:space="preserve">d asjaolud: </w:t>
      </w:r>
    </w:p>
    <w:p w14:paraId="13C6EBA9" w14:textId="07B54D9D" w:rsidR="007631A4" w:rsidRPr="00FA634D" w:rsidRDefault="007631A4" w:rsidP="007631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esineb küllaldaselt andmeid krediidiasutuse finantsseisundist tulenevate makseraskuste kohta või esineb suur risk, et krediidiasutus ei suuda rahuldada kas või ühe kliendi õigustatud nõuet; </w:t>
      </w:r>
    </w:p>
    <w:p w14:paraId="777C0D05" w14:textId="0382C63E" w:rsidR="007631A4" w:rsidRPr="00FA634D" w:rsidRDefault="007631A4" w:rsidP="007631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on tõenäoline, et pärast jagunemist vastab usaldatavusnormatiive täitma kohustatud krediidiasutuse usaldatavusnormatiivide tase seaduses sätestatud nõuetele.“; </w:t>
      </w:r>
    </w:p>
    <w:p w14:paraId="3D045161" w14:textId="77777777" w:rsidR="007631A4" w:rsidRPr="00FA634D" w:rsidRDefault="007631A4" w:rsidP="007631A4">
      <w:pPr>
        <w:spacing w:after="0" w:line="240" w:lineRule="auto"/>
        <w:jc w:val="both"/>
        <w:rPr>
          <w:rFonts w:ascii="Times New Roman" w:hAnsi="Times New Roman" w:cs="Times New Roman"/>
          <w:sz w:val="24"/>
          <w:szCs w:val="24"/>
        </w:rPr>
      </w:pPr>
    </w:p>
    <w:p w14:paraId="0BD421B8" w14:textId="34FBFFB6" w:rsidR="007631A4" w:rsidRPr="00FA634D" w:rsidRDefault="00AF3179" w:rsidP="007631A4">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5567D0F2" w:rsidRPr="1BD68A4A">
        <w:rPr>
          <w:rFonts w:ascii="Times New Roman" w:hAnsi="Times New Roman" w:cs="Times New Roman"/>
          <w:b/>
          <w:bCs/>
          <w:sz w:val="24"/>
          <w:szCs w:val="24"/>
        </w:rPr>
        <w:t>19</w:t>
      </w:r>
      <w:r w:rsidR="150A10B2" w:rsidRPr="1BD68A4A">
        <w:rPr>
          <w:rFonts w:ascii="Times New Roman" w:hAnsi="Times New Roman" w:cs="Times New Roman"/>
          <w:b/>
          <w:bCs/>
          <w:sz w:val="24"/>
          <w:szCs w:val="24"/>
        </w:rPr>
        <w:t xml:space="preserve">) </w:t>
      </w:r>
      <w:r w:rsidR="150A10B2" w:rsidRPr="1BD68A4A">
        <w:rPr>
          <w:rFonts w:ascii="Times New Roman" w:hAnsi="Times New Roman" w:cs="Times New Roman"/>
          <w:sz w:val="24"/>
          <w:szCs w:val="24"/>
        </w:rPr>
        <w:t>paragrahvi 70</w:t>
      </w:r>
      <w:r w:rsidR="150A10B2" w:rsidRPr="1BD68A4A">
        <w:rPr>
          <w:rFonts w:ascii="Times New Roman" w:hAnsi="Times New Roman" w:cs="Times New Roman"/>
          <w:sz w:val="24"/>
          <w:szCs w:val="24"/>
          <w:vertAlign w:val="superscript"/>
        </w:rPr>
        <w:t>1</w:t>
      </w:r>
      <w:r w:rsidR="150A10B2" w:rsidRPr="1BD68A4A">
        <w:rPr>
          <w:rFonts w:ascii="Times New Roman" w:hAnsi="Times New Roman" w:cs="Times New Roman"/>
          <w:sz w:val="24"/>
          <w:szCs w:val="24"/>
        </w:rPr>
        <w:t xml:space="preserve"> täiendatakse lõigetega 2</w:t>
      </w:r>
      <w:r w:rsidR="150A10B2" w:rsidRPr="1BD68A4A">
        <w:rPr>
          <w:rFonts w:ascii="Times New Roman" w:hAnsi="Times New Roman" w:cs="Times New Roman"/>
          <w:sz w:val="24"/>
          <w:szCs w:val="24"/>
          <w:vertAlign w:val="superscript"/>
        </w:rPr>
        <w:t>1</w:t>
      </w:r>
      <w:r w:rsidR="150A10B2" w:rsidRPr="1BD68A4A">
        <w:rPr>
          <w:rFonts w:ascii="Times New Roman" w:hAnsi="Times New Roman" w:cs="Times New Roman"/>
          <w:sz w:val="24"/>
          <w:szCs w:val="24"/>
        </w:rPr>
        <w:t>–2</w:t>
      </w:r>
      <w:r w:rsidR="0604D4EF" w:rsidRPr="1BD68A4A">
        <w:rPr>
          <w:rFonts w:ascii="Times New Roman" w:hAnsi="Times New Roman" w:cs="Times New Roman"/>
          <w:sz w:val="24"/>
          <w:szCs w:val="24"/>
          <w:vertAlign w:val="superscript"/>
        </w:rPr>
        <w:t>6</w:t>
      </w:r>
      <w:r w:rsidR="0604D4EF" w:rsidRPr="1BD68A4A">
        <w:rPr>
          <w:rFonts w:ascii="Times New Roman" w:hAnsi="Times New Roman" w:cs="Times New Roman"/>
          <w:sz w:val="24"/>
          <w:szCs w:val="24"/>
        </w:rPr>
        <w:t xml:space="preserve"> järgmises sõnastuses: </w:t>
      </w:r>
    </w:p>
    <w:p w14:paraId="7EC2BBED" w14:textId="56A00A0F" w:rsidR="007631A4" w:rsidRPr="00FA634D" w:rsidRDefault="00B73AE1"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6E7CBAF6" w:rsidRPr="1BD68A4A">
        <w:rPr>
          <w:rFonts w:ascii="Times New Roman" w:hAnsi="Times New Roman" w:cs="Times New Roman"/>
          <w:sz w:val="24"/>
          <w:szCs w:val="24"/>
        </w:rPr>
        <w:t>(2</w:t>
      </w:r>
      <w:r w:rsidR="6E7CBAF6" w:rsidRPr="1BD68A4A">
        <w:rPr>
          <w:rFonts w:ascii="Times New Roman" w:hAnsi="Times New Roman" w:cs="Times New Roman"/>
          <w:sz w:val="24"/>
          <w:szCs w:val="24"/>
          <w:vertAlign w:val="superscript"/>
        </w:rPr>
        <w:t>1</w:t>
      </w:r>
      <w:r w:rsidR="6E7CBAF6" w:rsidRPr="1BD68A4A">
        <w:rPr>
          <w:rFonts w:ascii="Times New Roman" w:hAnsi="Times New Roman" w:cs="Times New Roman"/>
          <w:sz w:val="24"/>
          <w:szCs w:val="24"/>
        </w:rPr>
        <w:t xml:space="preserve">) Krediidiasutuse </w:t>
      </w:r>
      <w:commentRangeStart w:id="454"/>
      <w:r w:rsidR="6E7CBAF6" w:rsidRPr="1BD68A4A">
        <w:rPr>
          <w:rFonts w:ascii="Times New Roman" w:hAnsi="Times New Roman" w:cs="Times New Roman"/>
          <w:sz w:val="24"/>
          <w:szCs w:val="24"/>
        </w:rPr>
        <w:t>jagunemi</w:t>
      </w:r>
      <w:r w:rsidR="28BEAEFB" w:rsidRPr="1BD68A4A">
        <w:rPr>
          <w:rFonts w:ascii="Times New Roman" w:hAnsi="Times New Roman" w:cs="Times New Roman"/>
          <w:sz w:val="24"/>
          <w:szCs w:val="24"/>
        </w:rPr>
        <w:t xml:space="preserve">ne </w:t>
      </w:r>
      <w:r w:rsidR="1C992FB5" w:rsidRPr="1BD68A4A">
        <w:rPr>
          <w:rFonts w:ascii="Times New Roman" w:hAnsi="Times New Roman" w:cs="Times New Roman"/>
          <w:sz w:val="24"/>
          <w:szCs w:val="24"/>
        </w:rPr>
        <w:t xml:space="preserve">on </w:t>
      </w:r>
      <w:r w:rsidR="6E7CBAF6" w:rsidRPr="1BD68A4A">
        <w:rPr>
          <w:rFonts w:ascii="Times New Roman" w:hAnsi="Times New Roman" w:cs="Times New Roman"/>
          <w:sz w:val="24"/>
          <w:szCs w:val="24"/>
        </w:rPr>
        <w:t>üks järg</w:t>
      </w:r>
      <w:r w:rsidR="7F36AC21" w:rsidRPr="1BD68A4A">
        <w:rPr>
          <w:rFonts w:ascii="Times New Roman" w:hAnsi="Times New Roman" w:cs="Times New Roman"/>
          <w:sz w:val="24"/>
          <w:szCs w:val="24"/>
        </w:rPr>
        <w:t>mistest</w:t>
      </w:r>
      <w:r w:rsidR="6E7CBAF6" w:rsidRPr="1BD68A4A">
        <w:rPr>
          <w:rFonts w:ascii="Times New Roman" w:hAnsi="Times New Roman" w:cs="Times New Roman"/>
          <w:sz w:val="24"/>
          <w:szCs w:val="24"/>
        </w:rPr>
        <w:t xml:space="preserve"> </w:t>
      </w:r>
      <w:r w:rsidR="0F106357" w:rsidRPr="1BD68A4A">
        <w:rPr>
          <w:rFonts w:ascii="Times New Roman" w:hAnsi="Times New Roman" w:cs="Times New Roman"/>
          <w:sz w:val="24"/>
          <w:szCs w:val="24"/>
        </w:rPr>
        <w:t>olukordadest</w:t>
      </w:r>
      <w:commentRangeEnd w:id="454"/>
      <w:r w:rsidR="003D6B7A">
        <w:rPr>
          <w:rStyle w:val="Kommentaariviide"/>
        </w:rPr>
        <w:commentReference w:id="454"/>
      </w:r>
      <w:r w:rsidR="6E7CBAF6" w:rsidRPr="1BD68A4A">
        <w:rPr>
          <w:rFonts w:ascii="Times New Roman" w:hAnsi="Times New Roman" w:cs="Times New Roman"/>
          <w:sz w:val="24"/>
          <w:szCs w:val="24"/>
        </w:rPr>
        <w:t>:</w:t>
      </w:r>
      <w:r w:rsidR="6E7CBAF6" w:rsidRPr="1BD68A4A">
        <w:rPr>
          <w:rFonts w:ascii="Times New Roman" w:hAnsi="Times New Roman" w:cs="Times New Roman"/>
          <w:b/>
          <w:bCs/>
          <w:sz w:val="24"/>
          <w:szCs w:val="24"/>
        </w:rPr>
        <w:t xml:space="preserve"> </w:t>
      </w:r>
    </w:p>
    <w:p w14:paraId="0FB06032" w14:textId="217FDC3A" w:rsidR="007631A4" w:rsidRPr="00FA634D" w:rsidRDefault="16BC65DF"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jagunev krediidiasutus annab </w:t>
      </w:r>
      <w:del w:id="455" w:author="Merike Koppel - JUSTDIGI" w:date="2025-12-30T09:35:00Z" w16du:dateUtc="2025-12-30T07:35:00Z">
        <w:r w:rsidR="001E3E43" w:rsidRPr="1BD68A4A" w:rsidDel="003D6B7A">
          <w:rPr>
            <w:rFonts w:ascii="Times New Roman" w:hAnsi="Times New Roman" w:cs="Times New Roman"/>
            <w:sz w:val="24"/>
            <w:szCs w:val="24"/>
          </w:rPr>
          <w:delText xml:space="preserve">üle </w:delText>
        </w:r>
      </w:del>
      <w:r w:rsidRPr="1BD68A4A">
        <w:rPr>
          <w:rFonts w:ascii="Times New Roman" w:hAnsi="Times New Roman" w:cs="Times New Roman"/>
          <w:sz w:val="24"/>
          <w:szCs w:val="24"/>
        </w:rPr>
        <w:t xml:space="preserve">kõik oma varad ja kohustused </w:t>
      </w:r>
      <w:ins w:id="456" w:author="Merike Koppel - JUSTDIGI" w:date="2025-12-30T09:35:00Z" w16du:dateUtc="2025-12-30T07:35:00Z">
        <w:r w:rsidR="003D6B7A">
          <w:rPr>
            <w:rFonts w:ascii="Times New Roman" w:hAnsi="Times New Roman" w:cs="Times New Roman"/>
            <w:sz w:val="24"/>
            <w:szCs w:val="24"/>
          </w:rPr>
          <w:t xml:space="preserve">üle </w:t>
        </w:r>
      </w:ins>
      <w:r w:rsidRPr="1BD68A4A">
        <w:rPr>
          <w:rFonts w:ascii="Times New Roman" w:hAnsi="Times New Roman" w:cs="Times New Roman"/>
          <w:sz w:val="24"/>
          <w:szCs w:val="24"/>
        </w:rPr>
        <w:t xml:space="preserve">rohkem kui ühele omandavale ühingule ning </w:t>
      </w:r>
      <w:r w:rsidR="00041841" w:rsidRPr="1BD68A4A">
        <w:rPr>
          <w:rFonts w:ascii="Times New Roman" w:hAnsi="Times New Roman" w:cs="Times New Roman"/>
          <w:sz w:val="24"/>
          <w:szCs w:val="24"/>
        </w:rPr>
        <w:t>sellise</w:t>
      </w:r>
      <w:r w:rsidRPr="1BD68A4A">
        <w:rPr>
          <w:rFonts w:ascii="Times New Roman" w:hAnsi="Times New Roman" w:cs="Times New Roman"/>
          <w:sz w:val="24"/>
          <w:szCs w:val="24"/>
        </w:rPr>
        <w:t xml:space="preserve"> krediidiasutuse omakapitaliväärtpaberi omanikud saavad vastu omakapitaliväärtpabereid </w:t>
      </w:r>
      <w:r w:rsidR="00995EB3"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asjakohasel juhul rahalise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 xml:space="preserve">; </w:t>
      </w:r>
    </w:p>
    <w:p w14:paraId="7C67239F" w14:textId="7C9518E2" w:rsidR="007631A4" w:rsidRPr="00FA634D" w:rsidRDefault="6827B786"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2) jagunev krediidiasutus annab </w:t>
      </w:r>
      <w:del w:id="457" w:author="Merike Koppel - JUSTDIGI" w:date="2025-12-30T09:36:00Z" w16du:dateUtc="2025-12-30T07:36:00Z">
        <w:r w:rsidR="00245EFB" w:rsidRPr="1BD68A4A" w:rsidDel="003D6B7A">
          <w:rPr>
            <w:rFonts w:ascii="Times New Roman" w:hAnsi="Times New Roman" w:cs="Times New Roman"/>
            <w:sz w:val="24"/>
            <w:szCs w:val="24"/>
          </w:rPr>
          <w:delText xml:space="preserve">üle </w:delText>
        </w:r>
      </w:del>
      <w:r w:rsidRPr="1BD68A4A">
        <w:rPr>
          <w:rFonts w:ascii="Times New Roman" w:hAnsi="Times New Roman" w:cs="Times New Roman"/>
          <w:sz w:val="24"/>
          <w:szCs w:val="24"/>
        </w:rPr>
        <w:t xml:space="preserve">kõik oma varad ja kohustused </w:t>
      </w:r>
      <w:ins w:id="458" w:author="Merike Koppel - JUSTDIGI" w:date="2025-12-30T09:36:00Z" w16du:dateUtc="2025-12-30T07:36:00Z">
        <w:r w:rsidR="003D6B7A">
          <w:rPr>
            <w:rFonts w:ascii="Times New Roman" w:hAnsi="Times New Roman" w:cs="Times New Roman"/>
            <w:sz w:val="24"/>
            <w:szCs w:val="24"/>
          </w:rPr>
          <w:t xml:space="preserve">üle </w:t>
        </w:r>
      </w:ins>
      <w:r w:rsidRPr="1BD68A4A">
        <w:rPr>
          <w:rFonts w:ascii="Times New Roman" w:hAnsi="Times New Roman" w:cs="Times New Roman"/>
          <w:sz w:val="24"/>
          <w:szCs w:val="24"/>
        </w:rPr>
        <w:t xml:space="preserve">rohkem kui ühele asutatud ühingule </w:t>
      </w:r>
      <w:r w:rsidR="5AEB55F6" w:rsidRPr="1BD68A4A">
        <w:rPr>
          <w:rFonts w:ascii="Times New Roman" w:hAnsi="Times New Roman" w:cs="Times New Roman"/>
          <w:sz w:val="24"/>
          <w:szCs w:val="24"/>
        </w:rPr>
        <w:t xml:space="preserve">(edaspidi käesolevas peatükis </w:t>
      </w:r>
      <w:r w:rsidR="5AEB55F6" w:rsidRPr="1BD68A4A">
        <w:rPr>
          <w:rFonts w:ascii="Times New Roman" w:hAnsi="Times New Roman" w:cs="Times New Roman"/>
          <w:i/>
          <w:iCs/>
          <w:sz w:val="24"/>
          <w:szCs w:val="24"/>
        </w:rPr>
        <w:t>asutatav ühing</w:t>
      </w:r>
      <w:r w:rsidR="5AEB55F6" w:rsidRPr="1BD68A4A">
        <w:rPr>
          <w:rFonts w:ascii="Times New Roman" w:hAnsi="Times New Roman" w:cs="Times New Roman"/>
          <w:sz w:val="24"/>
          <w:szCs w:val="24"/>
        </w:rPr>
        <w:t>)</w:t>
      </w:r>
      <w:r w:rsidRPr="1BD68A4A">
        <w:rPr>
          <w:rFonts w:ascii="Times New Roman" w:hAnsi="Times New Roman" w:cs="Times New Roman"/>
          <w:sz w:val="24"/>
          <w:szCs w:val="24"/>
        </w:rPr>
        <w:t xml:space="preserve"> ning jaguneva krediidiasutuse omakapitaliväärtpaberi omanikud saavad vastu </w:t>
      </w:r>
      <w:commentRangeStart w:id="459"/>
      <w:r w:rsidRPr="1BD68A4A">
        <w:rPr>
          <w:rFonts w:ascii="Times New Roman" w:hAnsi="Times New Roman" w:cs="Times New Roman"/>
          <w:sz w:val="24"/>
          <w:szCs w:val="24"/>
        </w:rPr>
        <w:t xml:space="preserve">omakapitaliväärtpabereid asutatud ühingutes </w:t>
      </w:r>
      <w:commentRangeEnd w:id="459"/>
      <w:r w:rsidR="00B74F9C">
        <w:rPr>
          <w:rStyle w:val="Kommentaariviide"/>
        </w:rPr>
        <w:commentReference w:id="459"/>
      </w:r>
      <w:r w:rsidR="00F26038"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asjakohasel juhul rahalise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 xml:space="preserve">; </w:t>
      </w:r>
    </w:p>
    <w:p w14:paraId="1BCE7337" w14:textId="1C8471C5" w:rsidR="007631A4" w:rsidRPr="00FA634D" w:rsidRDefault="62A9847D"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 jaguneva krediidiasutuse varade ja kohustuste üleandmine on kombinatsioon käesoleva lõike punktides 1 ja 2 kirjeldatust;</w:t>
      </w:r>
    </w:p>
    <w:p w14:paraId="5A26C08C" w14:textId="2A007B1D" w:rsidR="007631A4" w:rsidRPr="00FA634D" w:rsidRDefault="6827B786"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4) jagunev krediidiasutus annab </w:t>
      </w:r>
      <w:del w:id="460" w:author="Merike Koppel - JUSTDIGI" w:date="2025-12-30T09:35:00Z" w16du:dateUtc="2025-12-30T07:35:00Z">
        <w:r w:rsidR="00245EFB" w:rsidRPr="1BD68A4A" w:rsidDel="003D6B7A">
          <w:rPr>
            <w:rFonts w:ascii="Times New Roman" w:hAnsi="Times New Roman" w:cs="Times New Roman"/>
            <w:sz w:val="24"/>
            <w:szCs w:val="24"/>
          </w:rPr>
          <w:delText xml:space="preserve">üle </w:delText>
        </w:r>
      </w:del>
      <w:r w:rsidRPr="1BD68A4A">
        <w:rPr>
          <w:rFonts w:ascii="Times New Roman" w:hAnsi="Times New Roman" w:cs="Times New Roman"/>
          <w:sz w:val="24"/>
          <w:szCs w:val="24"/>
        </w:rPr>
        <w:t xml:space="preserve">osa oma varadest ja kohustustest </w:t>
      </w:r>
      <w:ins w:id="461" w:author="Merike Koppel - JUSTDIGI" w:date="2025-12-30T09:36:00Z" w16du:dateUtc="2025-12-30T07:36:00Z">
        <w:r w:rsidR="003D6B7A">
          <w:rPr>
            <w:rFonts w:ascii="Times New Roman" w:hAnsi="Times New Roman" w:cs="Times New Roman"/>
            <w:sz w:val="24"/>
            <w:szCs w:val="24"/>
          </w:rPr>
          <w:t xml:space="preserve">üle </w:t>
        </w:r>
      </w:ins>
      <w:r w:rsidRPr="1BD68A4A">
        <w:rPr>
          <w:rFonts w:ascii="Times New Roman" w:hAnsi="Times New Roman" w:cs="Times New Roman"/>
          <w:sz w:val="24"/>
          <w:szCs w:val="24"/>
        </w:rPr>
        <w:t xml:space="preserve">rohkem kui ühele omandavale ühingule ning jaguneva krediidiasutuse omakapitaliväärtpaberi omanikud saavad vastu </w:t>
      </w:r>
      <w:commentRangeStart w:id="462"/>
      <w:r w:rsidRPr="1BD68A4A">
        <w:rPr>
          <w:rFonts w:ascii="Times New Roman" w:hAnsi="Times New Roman" w:cs="Times New Roman"/>
          <w:sz w:val="24"/>
          <w:szCs w:val="24"/>
        </w:rPr>
        <w:t xml:space="preserve">omakapitaliväärtpabereid jagunevas krediidiasutuses </w:t>
      </w:r>
      <w:commentRangeEnd w:id="462"/>
      <w:r w:rsidR="0004126E">
        <w:rPr>
          <w:rStyle w:val="Kommentaariviide"/>
        </w:rPr>
        <w:commentReference w:id="462"/>
      </w:r>
      <w:r w:rsidR="00F26038"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asjakohasel juhul rahalise </w:t>
      </w:r>
      <w:proofErr w:type="spellStart"/>
      <w:r w:rsidRPr="1BD68A4A">
        <w:rPr>
          <w:rFonts w:ascii="Times New Roman" w:hAnsi="Times New Roman" w:cs="Times New Roman"/>
          <w:sz w:val="24"/>
          <w:szCs w:val="24"/>
        </w:rPr>
        <w:t>juurdemakse</w:t>
      </w:r>
      <w:proofErr w:type="spellEnd"/>
      <w:r w:rsidR="00BA7D4D" w:rsidRPr="1BD68A4A">
        <w:rPr>
          <w:rFonts w:ascii="Times New Roman" w:hAnsi="Times New Roman" w:cs="Times New Roman"/>
          <w:sz w:val="24"/>
          <w:szCs w:val="24"/>
        </w:rPr>
        <w:t>;</w:t>
      </w:r>
    </w:p>
    <w:p w14:paraId="1BB5A436" w14:textId="7E2F1641" w:rsidR="007631A4" w:rsidRPr="00FA634D" w:rsidRDefault="62A9847D"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5) jagunev krediidiasutus annab </w:t>
      </w:r>
      <w:r w:rsidR="00245EFB" w:rsidRPr="1BD68A4A">
        <w:rPr>
          <w:rFonts w:ascii="Times New Roman" w:hAnsi="Times New Roman" w:cs="Times New Roman"/>
          <w:sz w:val="24"/>
          <w:szCs w:val="24"/>
        </w:rPr>
        <w:t xml:space="preserve">üle </w:t>
      </w:r>
      <w:r w:rsidRPr="1BD68A4A">
        <w:rPr>
          <w:rFonts w:ascii="Times New Roman" w:hAnsi="Times New Roman" w:cs="Times New Roman"/>
          <w:sz w:val="24"/>
          <w:szCs w:val="24"/>
        </w:rPr>
        <w:t>osa oma varadest ja kohustustest vähemalt ühele omandavale ühingule ning saab vastu väärtpabereid.</w:t>
      </w:r>
    </w:p>
    <w:p w14:paraId="5B755EF2" w14:textId="77777777" w:rsidR="00AE7D70" w:rsidRPr="00FA634D" w:rsidRDefault="00AE7D70" w:rsidP="00C805EF">
      <w:pPr>
        <w:spacing w:after="0" w:line="240" w:lineRule="auto"/>
        <w:jc w:val="both"/>
        <w:rPr>
          <w:rFonts w:ascii="Times New Roman" w:hAnsi="Times New Roman" w:cs="Times New Roman"/>
          <w:sz w:val="24"/>
          <w:szCs w:val="24"/>
        </w:rPr>
      </w:pPr>
    </w:p>
    <w:p w14:paraId="12116828" w14:textId="44D6B9F2" w:rsidR="06F411CD" w:rsidRPr="00FA634D" w:rsidRDefault="402BF50B"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r w:rsidR="27FE957A" w:rsidRPr="1BD68A4A">
        <w:rPr>
          <w:rFonts w:ascii="Times New Roman" w:hAnsi="Times New Roman" w:cs="Times New Roman"/>
          <w:sz w:val="24"/>
          <w:szCs w:val="24"/>
        </w:rPr>
        <w:t>Käesoleva paragrahvi lõike 2</w:t>
      </w:r>
      <w:r w:rsidR="27FE957A" w:rsidRPr="1BD68A4A">
        <w:rPr>
          <w:rFonts w:ascii="Times New Roman" w:hAnsi="Times New Roman" w:cs="Times New Roman"/>
          <w:sz w:val="24"/>
          <w:szCs w:val="24"/>
          <w:vertAlign w:val="superscript"/>
        </w:rPr>
        <w:t>1</w:t>
      </w:r>
      <w:r w:rsidR="2397316D" w:rsidRPr="1BD68A4A">
        <w:rPr>
          <w:rFonts w:ascii="Times New Roman" w:hAnsi="Times New Roman" w:cs="Times New Roman"/>
          <w:sz w:val="24"/>
          <w:szCs w:val="24"/>
        </w:rPr>
        <w:t xml:space="preserve"> punktides 1, 2 ja 5 nimetatud omandav ühing peab</w:t>
      </w:r>
      <w:r w:rsidR="0BCD44A6" w:rsidRPr="1BD68A4A">
        <w:rPr>
          <w:rFonts w:ascii="Times New Roman" w:hAnsi="Times New Roman" w:cs="Times New Roman"/>
          <w:sz w:val="24"/>
          <w:szCs w:val="24"/>
        </w:rPr>
        <w:t xml:space="preserve"> </w:t>
      </w:r>
      <w:r w:rsidR="733B514F" w:rsidRPr="1BD68A4A">
        <w:rPr>
          <w:rFonts w:ascii="Times New Roman" w:hAnsi="Times New Roman" w:cs="Times New Roman"/>
          <w:sz w:val="24"/>
          <w:szCs w:val="24"/>
        </w:rPr>
        <w:t xml:space="preserve">olema </w:t>
      </w:r>
      <w:r w:rsidR="0BCD44A6" w:rsidRPr="1BD68A4A">
        <w:rPr>
          <w:rFonts w:ascii="Times New Roman" w:hAnsi="Times New Roman" w:cs="Times New Roman"/>
          <w:sz w:val="24"/>
          <w:szCs w:val="24"/>
        </w:rPr>
        <w:t xml:space="preserve">krediidiasutus, kellele on </w:t>
      </w:r>
      <w:r w:rsidR="00E35E55" w:rsidRPr="1BD68A4A">
        <w:rPr>
          <w:rFonts w:ascii="Times New Roman" w:hAnsi="Times New Roman" w:cs="Times New Roman"/>
          <w:sz w:val="24"/>
          <w:szCs w:val="24"/>
        </w:rPr>
        <w:t xml:space="preserve">antud tegevusluba </w:t>
      </w:r>
      <w:r w:rsidR="0BCD44A6" w:rsidRPr="1BD68A4A">
        <w:rPr>
          <w:rFonts w:ascii="Times New Roman" w:hAnsi="Times New Roman" w:cs="Times New Roman"/>
          <w:sz w:val="24"/>
          <w:szCs w:val="24"/>
        </w:rPr>
        <w:t>käesoleva seaduse 2. peatükis sätestat</w:t>
      </w:r>
      <w:r w:rsidR="1B1BD65E" w:rsidRPr="1BD68A4A">
        <w:rPr>
          <w:rFonts w:ascii="Times New Roman" w:hAnsi="Times New Roman" w:cs="Times New Roman"/>
          <w:sz w:val="24"/>
          <w:szCs w:val="24"/>
        </w:rPr>
        <w:t xml:space="preserve">ud korra või teise lepinguriigi õiguse alusel. </w:t>
      </w:r>
    </w:p>
    <w:p w14:paraId="5FE45D60" w14:textId="77777777" w:rsidR="00AE7D70" w:rsidRPr="00FA634D" w:rsidRDefault="00AE7D70" w:rsidP="00C805EF">
      <w:pPr>
        <w:spacing w:after="0" w:line="240" w:lineRule="auto"/>
        <w:jc w:val="both"/>
        <w:rPr>
          <w:rFonts w:ascii="Times New Roman" w:hAnsi="Times New Roman" w:cs="Times New Roman"/>
          <w:sz w:val="24"/>
          <w:szCs w:val="24"/>
        </w:rPr>
      </w:pPr>
    </w:p>
    <w:p w14:paraId="22696DEE" w14:textId="40C85151" w:rsidR="007631A4" w:rsidRPr="00FA634D" w:rsidRDefault="5CD8ABB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275FED12"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Käesoleva paragrahvi lõike 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punktides 1, 2 ja 4 nimetatud </w:t>
      </w:r>
      <w:proofErr w:type="spellStart"/>
      <w:r w:rsidRPr="1BD68A4A">
        <w:rPr>
          <w:rFonts w:ascii="Times New Roman" w:hAnsi="Times New Roman" w:cs="Times New Roman"/>
          <w:sz w:val="24"/>
          <w:szCs w:val="24"/>
        </w:rPr>
        <w:t>juurdemakse</w:t>
      </w:r>
      <w:proofErr w:type="spellEnd"/>
      <w:r w:rsidRPr="1BD68A4A">
        <w:rPr>
          <w:rFonts w:ascii="Times New Roman" w:hAnsi="Times New Roman" w:cs="Times New Roman"/>
          <w:sz w:val="24"/>
          <w:szCs w:val="24"/>
        </w:rPr>
        <w:t xml:space="preserve"> suurusele kohaldatakse äriseadustiku § 435 lõikes 2 sätestatut. </w:t>
      </w:r>
    </w:p>
    <w:p w14:paraId="480D0B12" w14:textId="77777777" w:rsidR="00AE7D70" w:rsidRPr="00FA634D" w:rsidRDefault="00AE7D70" w:rsidP="00C805EF">
      <w:pPr>
        <w:spacing w:after="0" w:line="240" w:lineRule="auto"/>
        <w:jc w:val="both"/>
        <w:rPr>
          <w:rFonts w:ascii="Times New Roman" w:hAnsi="Times New Roman" w:cs="Times New Roman"/>
          <w:sz w:val="24"/>
          <w:szCs w:val="24"/>
        </w:rPr>
      </w:pPr>
    </w:p>
    <w:p w14:paraId="385C2CA1" w14:textId="6300D65C" w:rsidR="007631A4" w:rsidRPr="00FA634D" w:rsidRDefault="6E7CBAF6"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7AC741BB"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Käesoleva paragrahvi lõike 2</w:t>
      </w:r>
      <w:r w:rsidR="6E0A7963"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punktis 2 nimetatud asutatav </w:t>
      </w:r>
      <w:r w:rsidR="15D1A3E0" w:rsidRPr="1BD68A4A">
        <w:rPr>
          <w:rFonts w:ascii="Times New Roman" w:hAnsi="Times New Roman" w:cs="Times New Roman"/>
          <w:sz w:val="24"/>
          <w:szCs w:val="24"/>
        </w:rPr>
        <w:t>ühing</w:t>
      </w:r>
      <w:r w:rsidRPr="1BD68A4A">
        <w:rPr>
          <w:rFonts w:ascii="Times New Roman" w:hAnsi="Times New Roman" w:cs="Times New Roman"/>
          <w:sz w:val="24"/>
          <w:szCs w:val="24"/>
        </w:rPr>
        <w:t xml:space="preserve"> peab taotlema tegevusluba käesoleva seaduse 2. peatüki</w:t>
      </w:r>
      <w:r w:rsidR="00D466AA" w:rsidRPr="1BD68A4A">
        <w:rPr>
          <w:rFonts w:ascii="Times New Roman" w:hAnsi="Times New Roman" w:cs="Times New Roman"/>
          <w:sz w:val="24"/>
          <w:szCs w:val="24"/>
        </w:rPr>
        <w:t>s</w:t>
      </w:r>
      <w:r w:rsidRPr="1BD68A4A">
        <w:rPr>
          <w:rFonts w:ascii="Times New Roman" w:hAnsi="Times New Roman" w:cs="Times New Roman"/>
          <w:sz w:val="24"/>
          <w:szCs w:val="24"/>
        </w:rPr>
        <w:t xml:space="preserve"> sätestatud korras või teise lepinguriigi õiguse alusel.</w:t>
      </w:r>
      <w:r w:rsidR="00BA7D4D" w:rsidRPr="1BD68A4A">
        <w:rPr>
          <w:rFonts w:ascii="Times New Roman" w:hAnsi="Times New Roman" w:cs="Times New Roman"/>
          <w:sz w:val="24"/>
          <w:szCs w:val="24"/>
        </w:rPr>
        <w:t xml:space="preserve"> </w:t>
      </w:r>
      <w:r w:rsidRPr="1BD68A4A">
        <w:rPr>
          <w:rFonts w:ascii="Times New Roman" w:hAnsi="Times New Roman" w:cs="Times New Roman"/>
          <w:sz w:val="24"/>
          <w:szCs w:val="24"/>
        </w:rPr>
        <w:t>Asutatavale krediidiasutusele ei kohaldata tegevusloa taotlemise</w:t>
      </w:r>
      <w:r w:rsidR="00D466AA" w:rsidRPr="1BD68A4A">
        <w:rPr>
          <w:rFonts w:ascii="Times New Roman" w:hAnsi="Times New Roman" w:cs="Times New Roman"/>
          <w:sz w:val="24"/>
          <w:szCs w:val="24"/>
        </w:rPr>
        <w:t xml:space="preserve"> korra</w:t>
      </w:r>
      <w:r w:rsidRPr="1BD68A4A">
        <w:rPr>
          <w:rFonts w:ascii="Times New Roman" w:hAnsi="Times New Roman" w:cs="Times New Roman"/>
          <w:sz w:val="24"/>
          <w:szCs w:val="24"/>
        </w:rPr>
        <w:t>l käesoleva seaduse § 70</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lõikes 1 sätestatud jagunemisloa taotlemise kohustust</w:t>
      </w:r>
      <w:r w:rsidR="45D33577" w:rsidRPr="1BD68A4A">
        <w:rPr>
          <w:rFonts w:ascii="Times New Roman" w:hAnsi="Times New Roman" w:cs="Times New Roman"/>
          <w:sz w:val="24"/>
          <w:szCs w:val="24"/>
        </w:rPr>
        <w:t xml:space="preserve"> </w:t>
      </w:r>
      <w:r w:rsidR="001141D8" w:rsidRPr="1BD68A4A">
        <w:rPr>
          <w:rFonts w:ascii="Times New Roman" w:hAnsi="Times New Roman" w:cs="Times New Roman"/>
          <w:sz w:val="24"/>
          <w:szCs w:val="24"/>
        </w:rPr>
        <w:t>ega</w:t>
      </w:r>
      <w:r w:rsidR="6768B309" w:rsidRPr="1BD68A4A">
        <w:rPr>
          <w:rFonts w:ascii="Times New Roman" w:hAnsi="Times New Roman" w:cs="Times New Roman"/>
          <w:sz w:val="24"/>
          <w:szCs w:val="24"/>
        </w:rPr>
        <w:t xml:space="preserve"> </w:t>
      </w:r>
      <w:r w:rsidR="45D33577" w:rsidRPr="1BD68A4A">
        <w:rPr>
          <w:rFonts w:ascii="Times New Roman" w:hAnsi="Times New Roman" w:cs="Times New Roman"/>
          <w:sz w:val="24"/>
          <w:szCs w:val="24"/>
        </w:rPr>
        <w:t>§ 70</w:t>
      </w:r>
      <w:r w:rsidR="45D33577" w:rsidRPr="1BD68A4A">
        <w:rPr>
          <w:rFonts w:ascii="Times New Roman" w:hAnsi="Times New Roman" w:cs="Times New Roman"/>
          <w:sz w:val="24"/>
          <w:szCs w:val="24"/>
          <w:vertAlign w:val="superscript"/>
        </w:rPr>
        <w:t>3</w:t>
      </w:r>
      <w:r w:rsidR="45D33577" w:rsidRPr="1BD68A4A">
        <w:rPr>
          <w:rFonts w:ascii="Times New Roman" w:hAnsi="Times New Roman" w:cs="Times New Roman"/>
          <w:sz w:val="24"/>
          <w:szCs w:val="24"/>
        </w:rPr>
        <w:t xml:space="preserve"> lõikes 3 sätestatud tähtaega.</w:t>
      </w:r>
    </w:p>
    <w:p w14:paraId="26FFB8BF" w14:textId="77777777" w:rsidR="00AE7D70" w:rsidRPr="00FA634D" w:rsidRDefault="00AE7D70" w:rsidP="3997DB9D">
      <w:pPr>
        <w:spacing w:after="0" w:line="240" w:lineRule="auto"/>
        <w:jc w:val="both"/>
        <w:rPr>
          <w:rFonts w:ascii="Times New Roman" w:hAnsi="Times New Roman" w:cs="Times New Roman"/>
          <w:sz w:val="24"/>
          <w:szCs w:val="24"/>
        </w:rPr>
      </w:pPr>
    </w:p>
    <w:p w14:paraId="5F289E5A" w14:textId="4174B114" w:rsidR="007631A4" w:rsidRPr="00FA634D" w:rsidRDefault="53046448" w:rsidP="3997DB9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(2</w:t>
      </w:r>
      <w:r w:rsidR="56255BC3"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w:t>
      </w:r>
      <w:r w:rsidR="6FA533BB" w:rsidRPr="1BD68A4A">
        <w:rPr>
          <w:rFonts w:ascii="Times New Roman" w:hAnsi="Times New Roman" w:cs="Times New Roman"/>
          <w:sz w:val="24"/>
          <w:szCs w:val="24"/>
        </w:rPr>
        <w:t>Käesoleva paragrahvi lõike 2</w:t>
      </w:r>
      <w:r w:rsidR="50D95054" w:rsidRPr="1BD68A4A">
        <w:rPr>
          <w:rFonts w:ascii="Times New Roman" w:hAnsi="Times New Roman" w:cs="Times New Roman"/>
          <w:sz w:val="24"/>
          <w:szCs w:val="24"/>
          <w:vertAlign w:val="superscript"/>
        </w:rPr>
        <w:t>1</w:t>
      </w:r>
      <w:r w:rsidR="6FA533BB" w:rsidRPr="1BD68A4A">
        <w:rPr>
          <w:rFonts w:ascii="Times New Roman" w:hAnsi="Times New Roman" w:cs="Times New Roman"/>
          <w:sz w:val="24"/>
          <w:szCs w:val="24"/>
        </w:rPr>
        <w:t xml:space="preserve"> punktides 1 ja 2 nimetatud jagunemisel tunnistatakse jaguneva krediidiasutuse tegevusluba kehtetuks.</w:t>
      </w:r>
    </w:p>
    <w:p w14:paraId="52DB8E52" w14:textId="77777777" w:rsidR="00AE7D70" w:rsidRPr="00FA634D" w:rsidRDefault="00AE7D70" w:rsidP="3997DB9D">
      <w:pPr>
        <w:spacing w:after="0" w:line="240" w:lineRule="auto"/>
        <w:jc w:val="both"/>
        <w:rPr>
          <w:rFonts w:ascii="Times New Roman" w:hAnsi="Times New Roman" w:cs="Times New Roman"/>
          <w:sz w:val="24"/>
          <w:szCs w:val="24"/>
        </w:rPr>
      </w:pPr>
    </w:p>
    <w:p w14:paraId="41AB13C9" w14:textId="52447657" w:rsidR="007631A4" w:rsidRPr="00FA634D" w:rsidRDefault="6FA533BB" w:rsidP="3997DB9D">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(2</w:t>
      </w:r>
      <w:r w:rsidR="3F74592A"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xml:space="preserve">) </w:t>
      </w:r>
      <w:r w:rsidR="1B01C93E" w:rsidRPr="1BD68A4A">
        <w:rPr>
          <w:rFonts w:ascii="Times New Roman" w:hAnsi="Times New Roman" w:cs="Times New Roman"/>
          <w:sz w:val="24"/>
          <w:szCs w:val="24"/>
        </w:rPr>
        <w:t>Kui jaguneva krediidiasutuse aktsionärid omandavad olulise osaluse omandavas krediidiasutuses käesoleva seaduse §-s 30 ette</w:t>
      </w:r>
      <w:r w:rsidR="00EC5B28" w:rsidRPr="1BD68A4A">
        <w:rPr>
          <w:rFonts w:ascii="Times New Roman" w:hAnsi="Times New Roman" w:cs="Times New Roman"/>
          <w:sz w:val="24"/>
          <w:szCs w:val="24"/>
        </w:rPr>
        <w:t xml:space="preserve"> </w:t>
      </w:r>
      <w:r w:rsidR="1B01C93E" w:rsidRPr="1BD68A4A">
        <w:rPr>
          <w:rFonts w:ascii="Times New Roman" w:hAnsi="Times New Roman" w:cs="Times New Roman"/>
          <w:sz w:val="24"/>
          <w:szCs w:val="24"/>
        </w:rPr>
        <w:t>nähtud määrades, kohaldatakse osaluse omandamisele käesoleva seaduse §-</w:t>
      </w:r>
      <w:r w:rsidR="2E45716C" w:rsidRPr="1BD68A4A">
        <w:rPr>
          <w:rFonts w:ascii="Times New Roman" w:hAnsi="Times New Roman" w:cs="Times New Roman"/>
          <w:sz w:val="24"/>
          <w:szCs w:val="24"/>
        </w:rPr>
        <w:t>des 30</w:t>
      </w:r>
      <w:r w:rsidR="77123BCA" w:rsidRPr="1BD68A4A">
        <w:rPr>
          <w:rFonts w:ascii="Times New Roman" w:eastAsia="Times New Roman" w:hAnsi="Times New Roman" w:cs="Times New Roman"/>
          <w:sz w:val="24"/>
          <w:szCs w:val="24"/>
        </w:rPr>
        <w:t>–33 sätestatut.</w:t>
      </w:r>
      <w:r w:rsidR="004A7F3D" w:rsidRPr="1BD68A4A">
        <w:rPr>
          <w:rFonts w:ascii="Times New Roman" w:eastAsia="Times New Roman" w:hAnsi="Times New Roman" w:cs="Times New Roman"/>
          <w:sz w:val="24"/>
          <w:szCs w:val="24"/>
        </w:rPr>
        <w:t>“</w:t>
      </w:r>
      <w:r w:rsidR="77123BCA" w:rsidRPr="1BD68A4A">
        <w:rPr>
          <w:rFonts w:ascii="Times New Roman" w:eastAsia="Times New Roman" w:hAnsi="Times New Roman" w:cs="Times New Roman"/>
          <w:sz w:val="24"/>
          <w:szCs w:val="24"/>
        </w:rPr>
        <w:t xml:space="preserve">; </w:t>
      </w:r>
    </w:p>
    <w:p w14:paraId="358BB08C" w14:textId="5B22D511" w:rsidR="007631A4" w:rsidRPr="00FA634D" w:rsidRDefault="007631A4" w:rsidP="007631A4">
      <w:pPr>
        <w:spacing w:after="0" w:line="240" w:lineRule="auto"/>
        <w:jc w:val="both"/>
        <w:rPr>
          <w:rFonts w:ascii="Times New Roman" w:hAnsi="Times New Roman" w:cs="Times New Roman"/>
          <w:sz w:val="24"/>
          <w:szCs w:val="24"/>
        </w:rPr>
      </w:pPr>
    </w:p>
    <w:p w14:paraId="00B990AB" w14:textId="7AAC8D52" w:rsidR="4BA1DD45" w:rsidRPr="00FA634D" w:rsidRDefault="00AF3179" w:rsidP="062DEDB6">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b/>
          <w:bCs/>
          <w:sz w:val="24"/>
          <w:szCs w:val="24"/>
        </w:rPr>
        <w:t>12</w:t>
      </w:r>
      <w:r w:rsidR="07D74AE0" w:rsidRPr="1BD68A4A">
        <w:rPr>
          <w:rFonts w:ascii="Times New Roman" w:hAnsi="Times New Roman" w:cs="Times New Roman"/>
          <w:b/>
          <w:bCs/>
          <w:sz w:val="24"/>
          <w:szCs w:val="24"/>
        </w:rPr>
        <w:t>0</w:t>
      </w:r>
      <w:r w:rsidR="06D6D385" w:rsidRPr="1BD68A4A">
        <w:rPr>
          <w:rFonts w:ascii="Times New Roman" w:hAnsi="Times New Roman" w:cs="Times New Roman"/>
          <w:b/>
          <w:bCs/>
          <w:sz w:val="24"/>
          <w:szCs w:val="24"/>
        </w:rPr>
        <w:t xml:space="preserve">) </w:t>
      </w:r>
      <w:r w:rsidR="06D6D385" w:rsidRPr="1BD68A4A">
        <w:rPr>
          <w:rFonts w:ascii="Times New Roman" w:hAnsi="Times New Roman" w:cs="Times New Roman"/>
          <w:sz w:val="24"/>
          <w:szCs w:val="24"/>
        </w:rPr>
        <w:t>paragrahvi 70</w:t>
      </w:r>
      <w:r w:rsidR="06D6D385" w:rsidRPr="1BD68A4A">
        <w:rPr>
          <w:rFonts w:ascii="Times New Roman" w:hAnsi="Times New Roman" w:cs="Times New Roman"/>
          <w:sz w:val="24"/>
          <w:szCs w:val="24"/>
          <w:vertAlign w:val="superscript"/>
        </w:rPr>
        <w:t>1</w:t>
      </w:r>
      <w:r w:rsidR="06D6D385" w:rsidRPr="1BD68A4A">
        <w:rPr>
          <w:rFonts w:ascii="Times New Roman" w:hAnsi="Times New Roman" w:cs="Times New Roman"/>
          <w:sz w:val="24"/>
          <w:szCs w:val="24"/>
        </w:rPr>
        <w:t xml:space="preserve"> lõi</w:t>
      </w:r>
      <w:r w:rsidR="206B2F61" w:rsidRPr="1BD68A4A">
        <w:rPr>
          <w:rFonts w:ascii="Times New Roman" w:hAnsi="Times New Roman" w:cs="Times New Roman"/>
          <w:sz w:val="24"/>
          <w:szCs w:val="24"/>
        </w:rPr>
        <w:t xml:space="preserve">kest 4 jäetakse välja tekstiosa </w:t>
      </w:r>
      <w:r w:rsidR="003343FA">
        <w:rPr>
          <w:rFonts w:ascii="Times New Roman" w:hAnsi="Times New Roman" w:cs="Times New Roman"/>
          <w:sz w:val="24"/>
          <w:szCs w:val="24"/>
        </w:rPr>
        <w:t>„</w:t>
      </w:r>
      <w:r w:rsidR="206B2F61" w:rsidRPr="1BD68A4A">
        <w:rPr>
          <w:rFonts w:ascii="Times New Roman" w:hAnsi="Times New Roman" w:cs="Times New Roman"/>
          <w:sz w:val="24"/>
          <w:szCs w:val="24"/>
        </w:rPr>
        <w:t>,</w:t>
      </w:r>
      <w:r w:rsidR="002E24FF" w:rsidRPr="1BD68A4A">
        <w:rPr>
          <w:rFonts w:ascii="Times New Roman" w:hAnsi="Times New Roman" w:cs="Times New Roman"/>
          <w:sz w:val="24"/>
          <w:szCs w:val="24"/>
        </w:rPr>
        <w:t xml:space="preserve"> </w:t>
      </w:r>
      <w:r w:rsidR="206B2F61" w:rsidRPr="1BD68A4A">
        <w:rPr>
          <w:rFonts w:ascii="Times New Roman" w:hAnsi="Times New Roman" w:cs="Times New Roman"/>
          <w:sz w:val="24"/>
          <w:szCs w:val="24"/>
        </w:rPr>
        <w:t xml:space="preserve">ning </w:t>
      </w:r>
      <w:r w:rsidR="206B2F61" w:rsidRPr="1BD68A4A">
        <w:rPr>
          <w:rFonts w:ascii="Times New Roman" w:eastAsia="Aptos" w:hAnsi="Times New Roman" w:cs="Times New Roman"/>
          <w:sz w:val="24"/>
          <w:szCs w:val="24"/>
        </w:rPr>
        <w:t>annab oma arvamuse käesoleva seaduse § 93 lõikes 2 nimetatud valdkondade kohta ja selle kohta, kas omandava või asutatava krediidiasutuse usaldatavusnormatiivide tase vastab käesoleva seaduse nõuetele</w:t>
      </w:r>
      <w:commentRangeStart w:id="463"/>
      <w:del w:id="464" w:author="Merike Koppel - JUSTDIGI" w:date="2025-12-30T09:36:00Z" w16du:dateUtc="2025-12-30T07:36:00Z">
        <w:r w:rsidR="206B2F61" w:rsidRPr="1BD68A4A" w:rsidDel="003D6B7A">
          <w:rPr>
            <w:rFonts w:ascii="Times New Roman" w:eastAsia="Aptos" w:hAnsi="Times New Roman" w:cs="Times New Roman"/>
            <w:sz w:val="24"/>
            <w:szCs w:val="24"/>
          </w:rPr>
          <w:delText>.</w:delText>
        </w:r>
      </w:del>
      <w:commentRangeEnd w:id="463"/>
      <w:r w:rsidR="003D6B7A">
        <w:rPr>
          <w:rStyle w:val="Kommentaariviide"/>
        </w:rPr>
        <w:commentReference w:id="463"/>
      </w:r>
      <w:r w:rsidR="002E24FF" w:rsidRPr="1BD68A4A">
        <w:rPr>
          <w:rFonts w:ascii="Times New Roman" w:eastAsia="Aptos" w:hAnsi="Times New Roman" w:cs="Times New Roman"/>
          <w:sz w:val="24"/>
          <w:szCs w:val="24"/>
        </w:rPr>
        <w:t>“</w:t>
      </w:r>
      <w:r w:rsidR="206B2F61" w:rsidRPr="1BD68A4A">
        <w:rPr>
          <w:rFonts w:ascii="Times New Roman" w:eastAsia="Aptos" w:hAnsi="Times New Roman" w:cs="Times New Roman"/>
          <w:sz w:val="24"/>
          <w:szCs w:val="24"/>
        </w:rPr>
        <w:t>;</w:t>
      </w:r>
    </w:p>
    <w:p w14:paraId="042BAD83" w14:textId="1641F3AE" w:rsidR="571FD9EC" w:rsidRPr="00FA634D" w:rsidRDefault="571FD9EC" w:rsidP="571FD9EC">
      <w:pPr>
        <w:spacing w:after="0" w:line="240" w:lineRule="auto"/>
        <w:jc w:val="both"/>
        <w:rPr>
          <w:rFonts w:ascii="Times New Roman" w:hAnsi="Times New Roman" w:cs="Times New Roman"/>
          <w:sz w:val="24"/>
          <w:szCs w:val="24"/>
        </w:rPr>
      </w:pPr>
    </w:p>
    <w:p w14:paraId="532406AF" w14:textId="3EA59119" w:rsidR="003E1440" w:rsidRDefault="00AF3179" w:rsidP="062DEDB6">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12</w:t>
      </w:r>
      <w:r w:rsidR="4B9FEC41" w:rsidRPr="1BD68A4A">
        <w:rPr>
          <w:rFonts w:ascii="Times New Roman" w:hAnsi="Times New Roman" w:cs="Times New Roman"/>
          <w:b/>
          <w:bCs/>
          <w:sz w:val="24"/>
          <w:szCs w:val="24"/>
        </w:rPr>
        <w:t>1</w:t>
      </w:r>
      <w:r w:rsidR="238766A4" w:rsidRPr="1BD68A4A">
        <w:rPr>
          <w:rFonts w:ascii="Times New Roman" w:hAnsi="Times New Roman" w:cs="Times New Roman"/>
          <w:b/>
          <w:bCs/>
          <w:sz w:val="24"/>
          <w:szCs w:val="24"/>
        </w:rPr>
        <w:t xml:space="preserve">) </w:t>
      </w:r>
      <w:r w:rsidR="5D4488FE" w:rsidRPr="1BD68A4A">
        <w:rPr>
          <w:rFonts w:ascii="Times New Roman" w:eastAsia="Times New Roman" w:hAnsi="Times New Roman" w:cs="Times New Roman"/>
          <w:sz w:val="24"/>
          <w:szCs w:val="24"/>
        </w:rPr>
        <w:t>paragrahvi 70</w:t>
      </w:r>
      <w:r w:rsidR="5D4488FE" w:rsidRPr="1BD68A4A">
        <w:rPr>
          <w:rFonts w:ascii="Times New Roman" w:eastAsia="Times New Roman" w:hAnsi="Times New Roman" w:cs="Times New Roman"/>
          <w:sz w:val="24"/>
          <w:szCs w:val="24"/>
          <w:vertAlign w:val="superscript"/>
        </w:rPr>
        <w:t>2</w:t>
      </w:r>
      <w:r w:rsidR="5D4488FE" w:rsidRPr="1BD68A4A">
        <w:rPr>
          <w:rFonts w:ascii="Times New Roman" w:eastAsia="Times New Roman" w:hAnsi="Times New Roman" w:cs="Times New Roman"/>
          <w:sz w:val="24"/>
          <w:szCs w:val="24"/>
        </w:rPr>
        <w:t xml:space="preserve"> pealkir</w:t>
      </w:r>
      <w:r w:rsidR="7352A20F" w:rsidRPr="1BD68A4A">
        <w:rPr>
          <w:rFonts w:ascii="Times New Roman" w:eastAsia="Times New Roman" w:hAnsi="Times New Roman" w:cs="Times New Roman"/>
          <w:sz w:val="24"/>
          <w:szCs w:val="24"/>
        </w:rPr>
        <w:t xml:space="preserve">ja täiendatakse pärast sõna </w:t>
      </w:r>
      <w:r w:rsidR="003343FA">
        <w:rPr>
          <w:rFonts w:ascii="Times New Roman" w:eastAsia="Times New Roman" w:hAnsi="Times New Roman" w:cs="Times New Roman"/>
          <w:sz w:val="24"/>
          <w:szCs w:val="24"/>
        </w:rPr>
        <w:t>„</w:t>
      </w:r>
      <w:r w:rsidR="7352A20F" w:rsidRPr="1BD68A4A">
        <w:rPr>
          <w:rFonts w:ascii="Times New Roman" w:eastAsia="Times New Roman" w:hAnsi="Times New Roman" w:cs="Times New Roman"/>
          <w:sz w:val="24"/>
          <w:szCs w:val="24"/>
        </w:rPr>
        <w:t>taotlemine</w:t>
      </w:r>
      <w:r w:rsidR="004B7DCB" w:rsidRPr="1BD68A4A">
        <w:rPr>
          <w:rFonts w:ascii="Times New Roman" w:eastAsia="Times New Roman" w:hAnsi="Times New Roman" w:cs="Times New Roman"/>
          <w:sz w:val="24"/>
          <w:szCs w:val="24"/>
        </w:rPr>
        <w:t>“</w:t>
      </w:r>
      <w:r w:rsidR="7352A20F" w:rsidRPr="1BD68A4A">
        <w:rPr>
          <w:rFonts w:ascii="Times New Roman" w:eastAsia="Times New Roman" w:hAnsi="Times New Roman" w:cs="Times New Roman"/>
          <w:sz w:val="24"/>
          <w:szCs w:val="24"/>
        </w:rPr>
        <w:t xml:space="preserve"> sõnadega </w:t>
      </w:r>
      <w:r w:rsidR="003343FA">
        <w:rPr>
          <w:rFonts w:ascii="Times New Roman" w:eastAsia="Times New Roman" w:hAnsi="Times New Roman" w:cs="Times New Roman"/>
          <w:sz w:val="24"/>
          <w:szCs w:val="24"/>
        </w:rPr>
        <w:t>„</w:t>
      </w:r>
      <w:r w:rsidR="7352A20F" w:rsidRPr="1BD68A4A">
        <w:rPr>
          <w:rFonts w:ascii="Times New Roman" w:eastAsia="Times New Roman" w:hAnsi="Times New Roman" w:cs="Times New Roman"/>
          <w:sz w:val="24"/>
          <w:szCs w:val="24"/>
        </w:rPr>
        <w:t>ja menetlus</w:t>
      </w:r>
      <w:r w:rsidR="004B7DCB" w:rsidRPr="1BD68A4A">
        <w:rPr>
          <w:rFonts w:ascii="Times New Roman" w:eastAsia="Times New Roman" w:hAnsi="Times New Roman" w:cs="Times New Roman"/>
          <w:sz w:val="24"/>
          <w:szCs w:val="24"/>
        </w:rPr>
        <w:t>“</w:t>
      </w:r>
      <w:r w:rsidR="7352A20F" w:rsidRPr="1BD68A4A">
        <w:rPr>
          <w:rFonts w:ascii="Times New Roman" w:eastAsia="Times New Roman" w:hAnsi="Times New Roman" w:cs="Times New Roman"/>
          <w:sz w:val="24"/>
          <w:szCs w:val="24"/>
        </w:rPr>
        <w:t>;</w:t>
      </w:r>
      <w:r w:rsidR="5D4488FE" w:rsidRPr="1BD68A4A">
        <w:rPr>
          <w:rFonts w:ascii="Times New Roman" w:eastAsia="Times New Roman" w:hAnsi="Times New Roman" w:cs="Times New Roman"/>
          <w:sz w:val="24"/>
          <w:szCs w:val="24"/>
        </w:rPr>
        <w:t xml:space="preserve"> </w:t>
      </w:r>
    </w:p>
    <w:p w14:paraId="463E124A" w14:textId="093630FF" w:rsidR="007631A4" w:rsidRPr="00FA634D" w:rsidRDefault="007631A4" w:rsidP="062DEDB6">
      <w:pPr>
        <w:spacing w:after="0" w:line="240" w:lineRule="auto"/>
        <w:jc w:val="both"/>
        <w:rPr>
          <w:rFonts w:ascii="Times New Roman" w:eastAsia="Times New Roman" w:hAnsi="Times New Roman" w:cs="Times New Roman"/>
          <w:sz w:val="24"/>
          <w:szCs w:val="24"/>
        </w:rPr>
      </w:pPr>
    </w:p>
    <w:p w14:paraId="6783E842" w14:textId="764471E8" w:rsidR="007631A4" w:rsidRPr="00FA634D" w:rsidRDefault="00AF3179" w:rsidP="007631A4">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4514E299" w:rsidRPr="1BD68A4A">
        <w:rPr>
          <w:rFonts w:ascii="Times New Roman" w:hAnsi="Times New Roman" w:cs="Times New Roman"/>
          <w:b/>
          <w:bCs/>
          <w:sz w:val="24"/>
          <w:szCs w:val="24"/>
        </w:rPr>
        <w:t>2</w:t>
      </w:r>
      <w:r w:rsidR="007631A4" w:rsidRPr="1BD68A4A">
        <w:rPr>
          <w:rFonts w:ascii="Times New Roman" w:hAnsi="Times New Roman" w:cs="Times New Roman"/>
          <w:b/>
          <w:bCs/>
          <w:sz w:val="24"/>
          <w:szCs w:val="24"/>
        </w:rPr>
        <w:t xml:space="preserve">) </w:t>
      </w:r>
      <w:r w:rsidR="007631A4" w:rsidRPr="1BD68A4A">
        <w:rPr>
          <w:rFonts w:ascii="Times New Roman" w:hAnsi="Times New Roman" w:cs="Times New Roman"/>
          <w:sz w:val="24"/>
          <w:szCs w:val="24"/>
        </w:rPr>
        <w:t>paragrahvi 70</w:t>
      </w:r>
      <w:r w:rsidR="007631A4" w:rsidRPr="1BD68A4A">
        <w:rPr>
          <w:rFonts w:ascii="Times New Roman" w:hAnsi="Times New Roman" w:cs="Times New Roman"/>
          <w:sz w:val="24"/>
          <w:szCs w:val="24"/>
          <w:vertAlign w:val="superscript"/>
        </w:rPr>
        <w:t>2</w:t>
      </w:r>
      <w:r w:rsidR="007631A4" w:rsidRPr="1BD68A4A">
        <w:rPr>
          <w:rFonts w:ascii="Times New Roman" w:hAnsi="Times New Roman" w:cs="Times New Roman"/>
          <w:sz w:val="24"/>
          <w:szCs w:val="24"/>
        </w:rPr>
        <w:t xml:space="preserve"> lõige 2 muudetakse ja sõnastatakse järgmiselt: </w:t>
      </w:r>
    </w:p>
    <w:p w14:paraId="1CEEB736" w14:textId="2821574B" w:rsidR="007631A4" w:rsidRPr="00FA634D" w:rsidRDefault="00F121A9" w:rsidP="00C805EF">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w:t>
      </w:r>
      <w:r w:rsidR="5CD8ABB1" w:rsidRPr="00FA634D">
        <w:rPr>
          <w:rFonts w:ascii="Times New Roman" w:hAnsi="Times New Roman" w:cs="Times New Roman"/>
          <w:sz w:val="24"/>
          <w:szCs w:val="24"/>
        </w:rPr>
        <w:t xml:space="preserve">(2) Finantsinspektsioon võib nõuda </w:t>
      </w:r>
      <w:r w:rsidR="007C5DF9" w:rsidRPr="00FA634D">
        <w:rPr>
          <w:rFonts w:ascii="Times New Roman" w:hAnsi="Times New Roman" w:cs="Times New Roman"/>
          <w:sz w:val="24"/>
          <w:szCs w:val="24"/>
        </w:rPr>
        <w:t>lisa</w:t>
      </w:r>
      <w:r w:rsidR="5CD8ABB1" w:rsidRPr="00FA634D">
        <w:rPr>
          <w:rFonts w:ascii="Times New Roman" w:hAnsi="Times New Roman" w:cs="Times New Roman"/>
          <w:sz w:val="24"/>
          <w:szCs w:val="24"/>
        </w:rPr>
        <w:t xml:space="preserve">dokumente ja </w:t>
      </w:r>
      <w:r w:rsidR="006338AC" w:rsidRPr="00FA634D">
        <w:rPr>
          <w:rFonts w:ascii="Times New Roman" w:hAnsi="Times New Roman" w:cs="Times New Roman"/>
          <w:sz w:val="24"/>
          <w:szCs w:val="24"/>
        </w:rPr>
        <w:noBreakHyphen/>
      </w:r>
      <w:r w:rsidR="007C5DF9" w:rsidRPr="00FA634D">
        <w:rPr>
          <w:rFonts w:ascii="Times New Roman" w:hAnsi="Times New Roman" w:cs="Times New Roman"/>
          <w:sz w:val="24"/>
          <w:szCs w:val="24"/>
        </w:rPr>
        <w:t>teavet</w:t>
      </w:r>
      <w:r w:rsidR="00D53DE4" w:rsidRPr="00FA634D">
        <w:rPr>
          <w:rFonts w:ascii="Times New Roman" w:hAnsi="Times New Roman" w:cs="Times New Roman"/>
          <w:sz w:val="24"/>
          <w:szCs w:val="24"/>
        </w:rPr>
        <w:t xml:space="preserve"> kirjalikult</w:t>
      </w:r>
      <w:r w:rsidR="5CD8ABB1" w:rsidRPr="00FA634D">
        <w:rPr>
          <w:rFonts w:ascii="Times New Roman" w:hAnsi="Times New Roman" w:cs="Times New Roman"/>
          <w:sz w:val="24"/>
          <w:szCs w:val="24"/>
        </w:rPr>
        <w:t>, kui</w:t>
      </w:r>
      <w:r w:rsidR="3013B5F3" w:rsidRPr="00FA634D">
        <w:rPr>
          <w:rFonts w:ascii="Times New Roman" w:hAnsi="Times New Roman" w:cs="Times New Roman"/>
          <w:sz w:val="24"/>
          <w:szCs w:val="24"/>
        </w:rPr>
        <w:t xml:space="preserve"> </w:t>
      </w:r>
      <w:r w:rsidR="5CD8ABB1" w:rsidRPr="00FA634D">
        <w:rPr>
          <w:rFonts w:ascii="Times New Roman" w:hAnsi="Times New Roman" w:cs="Times New Roman"/>
          <w:sz w:val="24"/>
          <w:szCs w:val="24"/>
        </w:rPr>
        <w:t xml:space="preserve">esineb vähemalt üks järgmistest asjaoludest: </w:t>
      </w:r>
    </w:p>
    <w:p w14:paraId="0CF75036" w14:textId="201E0A0D" w:rsidR="007631A4" w:rsidRPr="00FA634D" w:rsidRDefault="6827B786" w:rsidP="00C805EF">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sz w:val="24"/>
          <w:szCs w:val="24"/>
        </w:rPr>
        <w:t xml:space="preserve">1) käesoleva paragrahvi lõikes 1 </w:t>
      </w:r>
      <w:r w:rsidR="00622CCD" w:rsidRPr="1BD68A4A">
        <w:rPr>
          <w:rFonts w:ascii="Times New Roman" w:hAnsi="Times New Roman" w:cs="Times New Roman"/>
          <w:sz w:val="24"/>
          <w:szCs w:val="24"/>
        </w:rPr>
        <w:t xml:space="preserve">loetletud </w:t>
      </w:r>
      <w:r w:rsidRPr="1BD68A4A">
        <w:rPr>
          <w:rFonts w:ascii="Times New Roman" w:hAnsi="Times New Roman" w:cs="Times New Roman"/>
          <w:sz w:val="24"/>
          <w:szCs w:val="24"/>
        </w:rPr>
        <w:t>dokumente</w:t>
      </w:r>
      <w:r w:rsidR="16684E95" w:rsidRPr="1BD68A4A">
        <w:rPr>
          <w:rFonts w:ascii="Times New Roman" w:hAnsi="Times New Roman" w:cs="Times New Roman"/>
          <w:sz w:val="24"/>
          <w:szCs w:val="24"/>
        </w:rPr>
        <w:t xml:space="preserve"> on vaja täpsustada ja kontrollida</w:t>
      </w:r>
      <w:r w:rsidRPr="1BD68A4A">
        <w:rPr>
          <w:rFonts w:ascii="Times New Roman" w:hAnsi="Times New Roman" w:cs="Times New Roman"/>
          <w:sz w:val="24"/>
          <w:szCs w:val="24"/>
        </w:rPr>
        <w:t>;</w:t>
      </w:r>
    </w:p>
    <w:p w14:paraId="06CCE6EF" w14:textId="3477E0B0" w:rsidR="007631A4" w:rsidRPr="00FA634D" w:rsidRDefault="6827B786"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esitatud dokumentide ja </w:t>
      </w:r>
      <w:r w:rsidR="0092093C" w:rsidRPr="1BD68A4A">
        <w:rPr>
          <w:rFonts w:ascii="Times New Roman" w:hAnsi="Times New Roman" w:cs="Times New Roman"/>
          <w:sz w:val="24"/>
          <w:szCs w:val="24"/>
        </w:rPr>
        <w:t xml:space="preserve">teabe </w:t>
      </w:r>
      <w:r w:rsidRPr="1BD68A4A">
        <w:rPr>
          <w:rFonts w:ascii="Times New Roman" w:hAnsi="Times New Roman" w:cs="Times New Roman"/>
          <w:sz w:val="24"/>
          <w:szCs w:val="24"/>
        </w:rPr>
        <w:t xml:space="preserve">põhjal ei ole võimalik veenduda, et </w:t>
      </w:r>
      <w:r w:rsidR="0E028015" w:rsidRPr="1BD68A4A">
        <w:rPr>
          <w:rFonts w:ascii="Times New Roman" w:hAnsi="Times New Roman" w:cs="Times New Roman"/>
          <w:sz w:val="24"/>
          <w:szCs w:val="24"/>
        </w:rPr>
        <w:t xml:space="preserve">ei esine </w:t>
      </w:r>
      <w:r w:rsidRPr="1BD68A4A">
        <w:rPr>
          <w:rFonts w:ascii="Times New Roman" w:hAnsi="Times New Roman" w:cs="Times New Roman"/>
          <w:sz w:val="24"/>
          <w:szCs w:val="24"/>
        </w:rPr>
        <w:t>käesoleva seaduse § 70</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lõikes 2 nimetatud </w:t>
      </w:r>
      <w:r w:rsidR="2B475E8D" w:rsidRPr="1BD68A4A">
        <w:rPr>
          <w:rFonts w:ascii="Times New Roman" w:hAnsi="Times New Roman" w:cs="Times New Roman"/>
          <w:sz w:val="24"/>
          <w:szCs w:val="24"/>
        </w:rPr>
        <w:t>jagunemisloa</w:t>
      </w:r>
      <w:r w:rsidRPr="1BD68A4A">
        <w:rPr>
          <w:rFonts w:ascii="Times New Roman" w:hAnsi="Times New Roman" w:cs="Times New Roman"/>
          <w:sz w:val="24"/>
          <w:szCs w:val="24"/>
        </w:rPr>
        <w:t xml:space="preserve"> andmisest keeldumise aluseid; </w:t>
      </w:r>
    </w:p>
    <w:p w14:paraId="7DC424F4" w14:textId="221EAB6B" w:rsidR="007631A4" w:rsidRPr="00FA634D" w:rsidRDefault="007631A4" w:rsidP="00C805EF">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 xml:space="preserve">3) esineb vajadus kontrollida muid jagunemisega seotud asjaolusid, </w:t>
      </w:r>
      <w:r w:rsidR="0092093C" w:rsidRPr="00FA634D">
        <w:rPr>
          <w:rFonts w:ascii="Times New Roman" w:hAnsi="Times New Roman" w:cs="Times New Roman"/>
          <w:sz w:val="24"/>
          <w:szCs w:val="24"/>
        </w:rPr>
        <w:t>lisa</w:t>
      </w:r>
      <w:r w:rsidRPr="00FA634D">
        <w:rPr>
          <w:rFonts w:ascii="Times New Roman" w:hAnsi="Times New Roman" w:cs="Times New Roman"/>
          <w:sz w:val="24"/>
          <w:szCs w:val="24"/>
        </w:rPr>
        <w:t xml:space="preserve">dokumente ja </w:t>
      </w:r>
      <w:r w:rsidR="004360FF" w:rsidRPr="00FA634D">
        <w:rPr>
          <w:rFonts w:ascii="Times New Roman" w:hAnsi="Times New Roman" w:cs="Times New Roman"/>
          <w:sz w:val="24"/>
          <w:szCs w:val="24"/>
        </w:rPr>
        <w:noBreakHyphen/>
      </w:r>
      <w:r w:rsidR="0092093C" w:rsidRPr="00FA634D">
        <w:rPr>
          <w:rFonts w:ascii="Times New Roman" w:hAnsi="Times New Roman" w:cs="Times New Roman"/>
          <w:sz w:val="24"/>
          <w:szCs w:val="24"/>
        </w:rPr>
        <w:t>teavet</w:t>
      </w:r>
      <w:r w:rsidRPr="00FA634D">
        <w:rPr>
          <w:rFonts w:ascii="Times New Roman" w:hAnsi="Times New Roman" w:cs="Times New Roman"/>
          <w:sz w:val="24"/>
          <w:szCs w:val="24"/>
        </w:rPr>
        <w:t xml:space="preserve">.“; </w:t>
      </w:r>
    </w:p>
    <w:p w14:paraId="61E4745D" w14:textId="68CAA571" w:rsidR="007631A4" w:rsidRPr="00FA634D" w:rsidRDefault="007631A4" w:rsidP="007631A4">
      <w:pPr>
        <w:spacing w:after="0" w:line="240" w:lineRule="auto"/>
        <w:jc w:val="both"/>
        <w:rPr>
          <w:rFonts w:ascii="Times New Roman" w:hAnsi="Times New Roman" w:cs="Times New Roman"/>
          <w:sz w:val="24"/>
          <w:szCs w:val="24"/>
        </w:rPr>
      </w:pPr>
    </w:p>
    <w:p w14:paraId="10249A36" w14:textId="63A3562C" w:rsidR="00AD101B"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2C63795C" w:rsidRPr="1BD68A4A">
        <w:rPr>
          <w:rFonts w:ascii="Times New Roman" w:hAnsi="Times New Roman" w:cs="Times New Roman"/>
          <w:b/>
          <w:bCs/>
          <w:sz w:val="24"/>
          <w:szCs w:val="24"/>
        </w:rPr>
        <w:t>3</w:t>
      </w:r>
      <w:r w:rsidR="007631A4" w:rsidRPr="1BD68A4A">
        <w:rPr>
          <w:rFonts w:ascii="Times New Roman" w:hAnsi="Times New Roman" w:cs="Times New Roman"/>
          <w:b/>
          <w:bCs/>
          <w:sz w:val="24"/>
          <w:szCs w:val="24"/>
        </w:rPr>
        <w:t xml:space="preserve">) </w:t>
      </w:r>
      <w:r w:rsidR="007631A4" w:rsidRPr="1BD68A4A">
        <w:rPr>
          <w:rFonts w:ascii="Times New Roman" w:hAnsi="Times New Roman" w:cs="Times New Roman"/>
          <w:sz w:val="24"/>
          <w:szCs w:val="24"/>
        </w:rPr>
        <w:t>paragrahvi 70</w:t>
      </w:r>
      <w:r w:rsidR="007631A4" w:rsidRPr="1BD68A4A">
        <w:rPr>
          <w:rFonts w:ascii="Times New Roman" w:hAnsi="Times New Roman" w:cs="Times New Roman"/>
          <w:sz w:val="24"/>
          <w:szCs w:val="24"/>
          <w:vertAlign w:val="superscript"/>
        </w:rPr>
        <w:t>2</w:t>
      </w:r>
      <w:r w:rsidR="007631A4" w:rsidRPr="1BD68A4A">
        <w:rPr>
          <w:rFonts w:ascii="Times New Roman" w:hAnsi="Times New Roman" w:cs="Times New Roman"/>
          <w:sz w:val="24"/>
          <w:szCs w:val="24"/>
        </w:rPr>
        <w:t xml:space="preserve"> täiendatakse lõigetega 2</w:t>
      </w:r>
      <w:r w:rsidR="007631A4" w:rsidRPr="1BD68A4A">
        <w:rPr>
          <w:rFonts w:ascii="Times New Roman" w:hAnsi="Times New Roman" w:cs="Times New Roman"/>
          <w:sz w:val="24"/>
          <w:szCs w:val="24"/>
          <w:vertAlign w:val="superscript"/>
        </w:rPr>
        <w:t>1</w:t>
      </w:r>
      <w:r w:rsidR="007631A4" w:rsidRPr="1BD68A4A">
        <w:rPr>
          <w:rFonts w:ascii="Times New Roman" w:hAnsi="Times New Roman" w:cs="Times New Roman"/>
          <w:sz w:val="24"/>
          <w:szCs w:val="24"/>
        </w:rPr>
        <w:t>–2</w:t>
      </w:r>
      <w:r w:rsidR="007631A4" w:rsidRPr="1BD68A4A">
        <w:rPr>
          <w:rFonts w:ascii="Times New Roman" w:hAnsi="Times New Roman" w:cs="Times New Roman"/>
          <w:sz w:val="24"/>
          <w:szCs w:val="24"/>
          <w:vertAlign w:val="superscript"/>
        </w:rPr>
        <w:t>4</w:t>
      </w:r>
      <w:r w:rsidR="007631A4" w:rsidRPr="1BD68A4A">
        <w:rPr>
          <w:rFonts w:ascii="Times New Roman" w:hAnsi="Times New Roman" w:cs="Times New Roman"/>
          <w:sz w:val="24"/>
          <w:szCs w:val="24"/>
        </w:rPr>
        <w:t xml:space="preserve"> järgmises sõnastuses: </w:t>
      </w:r>
    </w:p>
    <w:p w14:paraId="00105694" w14:textId="776DA5A6" w:rsidR="007631A4" w:rsidRPr="00FA634D" w:rsidRDefault="003F7C58"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50A10B2" w:rsidRPr="1BD68A4A">
        <w:rPr>
          <w:rFonts w:ascii="Times New Roman" w:hAnsi="Times New Roman" w:cs="Times New Roman"/>
          <w:sz w:val="24"/>
          <w:szCs w:val="24"/>
        </w:rPr>
        <w:t>(2</w:t>
      </w:r>
      <w:r w:rsidR="150A10B2" w:rsidRPr="1BD68A4A">
        <w:rPr>
          <w:rFonts w:ascii="Times New Roman" w:hAnsi="Times New Roman" w:cs="Times New Roman"/>
          <w:sz w:val="24"/>
          <w:szCs w:val="24"/>
          <w:vertAlign w:val="superscript"/>
        </w:rPr>
        <w:t>1</w:t>
      </w:r>
      <w:r w:rsidR="150A10B2" w:rsidRPr="1BD68A4A">
        <w:rPr>
          <w:rFonts w:ascii="Times New Roman" w:hAnsi="Times New Roman" w:cs="Times New Roman"/>
          <w:sz w:val="24"/>
          <w:szCs w:val="24"/>
        </w:rPr>
        <w:t xml:space="preserve">) Finantsinspektsioon teavitab krediidiasutust </w:t>
      </w:r>
      <w:r w:rsidR="00107A60" w:rsidRPr="1BD68A4A">
        <w:rPr>
          <w:rFonts w:ascii="Times New Roman" w:hAnsi="Times New Roman" w:cs="Times New Roman"/>
          <w:sz w:val="24"/>
          <w:szCs w:val="24"/>
        </w:rPr>
        <w:t xml:space="preserve">kirjalikult </w:t>
      </w:r>
      <w:r w:rsidR="150A10B2" w:rsidRPr="1BD68A4A">
        <w:rPr>
          <w:rFonts w:ascii="Times New Roman" w:hAnsi="Times New Roman" w:cs="Times New Roman"/>
          <w:sz w:val="24"/>
          <w:szCs w:val="24"/>
        </w:rPr>
        <w:t xml:space="preserve">käesoleva paragrahvi lõikes 1 nimetatud taotluse </w:t>
      </w:r>
      <w:r w:rsidR="004F5A27" w:rsidRPr="1BD68A4A">
        <w:rPr>
          <w:rFonts w:ascii="Times New Roman" w:hAnsi="Times New Roman" w:cs="Times New Roman"/>
          <w:sz w:val="24"/>
          <w:szCs w:val="24"/>
        </w:rPr>
        <w:t xml:space="preserve">ning </w:t>
      </w:r>
      <w:r w:rsidR="150A10B2" w:rsidRPr="1BD68A4A">
        <w:rPr>
          <w:rFonts w:ascii="Times New Roman" w:hAnsi="Times New Roman" w:cs="Times New Roman"/>
          <w:sz w:val="24"/>
          <w:szCs w:val="24"/>
        </w:rPr>
        <w:t xml:space="preserve">lõikes 2 nimetatud dokumentide ja </w:t>
      </w:r>
      <w:r w:rsidR="005C28D3" w:rsidRPr="1BD68A4A">
        <w:rPr>
          <w:rFonts w:ascii="Times New Roman" w:hAnsi="Times New Roman" w:cs="Times New Roman"/>
          <w:sz w:val="24"/>
          <w:szCs w:val="24"/>
        </w:rPr>
        <w:t xml:space="preserve">teabe </w:t>
      </w:r>
      <w:r w:rsidR="150A10B2" w:rsidRPr="1BD68A4A">
        <w:rPr>
          <w:rFonts w:ascii="Times New Roman" w:hAnsi="Times New Roman" w:cs="Times New Roman"/>
          <w:sz w:val="24"/>
          <w:szCs w:val="24"/>
        </w:rPr>
        <w:t xml:space="preserve">kättesaamisest viivitamata, kuid </w:t>
      </w:r>
      <w:del w:id="465" w:author="Merike Koppel - JUSTDIGI" w:date="2025-12-30T09:37:00Z" w16du:dateUtc="2025-12-30T07:37:00Z">
        <w:r w:rsidR="5C71A534" w:rsidRPr="1BD68A4A" w:rsidDel="003D6B7A">
          <w:rPr>
            <w:rFonts w:ascii="Times New Roman" w:hAnsi="Times New Roman" w:cs="Times New Roman"/>
            <w:sz w:val="24"/>
            <w:szCs w:val="24"/>
          </w:rPr>
          <w:delText>mitte</w:delText>
        </w:r>
        <w:r w:rsidR="2242A1EF" w:rsidRPr="1BD68A4A" w:rsidDel="003D6B7A">
          <w:rPr>
            <w:rFonts w:ascii="Times New Roman" w:hAnsi="Times New Roman" w:cs="Times New Roman"/>
            <w:sz w:val="24"/>
            <w:szCs w:val="24"/>
          </w:rPr>
          <w:delText xml:space="preserve"> </w:delText>
        </w:r>
      </w:del>
      <w:r w:rsidR="150A10B2" w:rsidRPr="1BD68A4A">
        <w:rPr>
          <w:rFonts w:ascii="Times New Roman" w:hAnsi="Times New Roman" w:cs="Times New Roman"/>
          <w:sz w:val="24"/>
          <w:szCs w:val="24"/>
        </w:rPr>
        <w:t>hiljem</w:t>
      </w:r>
      <w:ins w:id="466" w:author="Merike Koppel - JUSTDIGI" w:date="2025-12-30T09:37:00Z" w16du:dateUtc="2025-12-30T07:37:00Z">
        <w:r w:rsidR="003D6B7A">
          <w:rPr>
            <w:rFonts w:ascii="Times New Roman" w:hAnsi="Times New Roman" w:cs="Times New Roman"/>
            <w:sz w:val="24"/>
            <w:szCs w:val="24"/>
          </w:rPr>
          <w:t>alt</w:t>
        </w:r>
      </w:ins>
      <w:del w:id="467" w:author="Merike Koppel - JUSTDIGI" w:date="2025-12-30T09:37:00Z" w16du:dateUtc="2025-12-30T07:37:00Z">
        <w:r w:rsidR="150A10B2" w:rsidRPr="1BD68A4A" w:rsidDel="003D6B7A">
          <w:rPr>
            <w:rFonts w:ascii="Times New Roman" w:hAnsi="Times New Roman" w:cs="Times New Roman"/>
            <w:sz w:val="24"/>
            <w:szCs w:val="24"/>
          </w:rPr>
          <w:delText xml:space="preserve"> </w:delText>
        </w:r>
        <w:r w:rsidR="0DF21624" w:rsidRPr="1BD68A4A" w:rsidDel="003D6B7A">
          <w:rPr>
            <w:rFonts w:ascii="Times New Roman" w:hAnsi="Times New Roman" w:cs="Times New Roman"/>
            <w:sz w:val="24"/>
            <w:szCs w:val="24"/>
          </w:rPr>
          <w:delText>kui</w:delText>
        </w:r>
      </w:del>
      <w:r w:rsidR="2242A1EF" w:rsidRPr="1BD68A4A">
        <w:rPr>
          <w:rFonts w:ascii="Times New Roman" w:hAnsi="Times New Roman" w:cs="Times New Roman"/>
          <w:sz w:val="24"/>
          <w:szCs w:val="24"/>
        </w:rPr>
        <w:t xml:space="preserve"> </w:t>
      </w:r>
      <w:r w:rsidR="27456D33" w:rsidRPr="1BD68A4A">
        <w:rPr>
          <w:rFonts w:ascii="Times New Roman" w:hAnsi="Times New Roman" w:cs="Times New Roman"/>
          <w:sz w:val="24"/>
          <w:szCs w:val="24"/>
        </w:rPr>
        <w:t>kümne</w:t>
      </w:r>
      <w:ins w:id="468" w:author="Merike Koppel - JUSTDIGI" w:date="2025-12-30T09:37:00Z" w16du:dateUtc="2025-12-30T07:37:00Z">
        <w:r w:rsidR="003D6B7A">
          <w:rPr>
            <w:rFonts w:ascii="Times New Roman" w:hAnsi="Times New Roman" w:cs="Times New Roman"/>
            <w:sz w:val="24"/>
            <w:szCs w:val="24"/>
          </w:rPr>
          <w:t>ndal</w:t>
        </w:r>
      </w:ins>
      <w:r w:rsidR="150A10B2" w:rsidRPr="1BD68A4A">
        <w:rPr>
          <w:rFonts w:ascii="Times New Roman" w:hAnsi="Times New Roman" w:cs="Times New Roman"/>
          <w:sz w:val="24"/>
          <w:szCs w:val="24"/>
        </w:rPr>
        <w:t xml:space="preserve"> tööpäeva</w:t>
      </w:r>
      <w:ins w:id="469" w:author="Merike Koppel - JUSTDIGI" w:date="2025-12-30T09:37:00Z" w16du:dateUtc="2025-12-30T07:37:00Z">
        <w:r w:rsidR="003D6B7A">
          <w:rPr>
            <w:rFonts w:ascii="Times New Roman" w:hAnsi="Times New Roman" w:cs="Times New Roman"/>
            <w:sz w:val="24"/>
            <w:szCs w:val="24"/>
          </w:rPr>
          <w:t>l</w:t>
        </w:r>
      </w:ins>
      <w:del w:id="470" w:author="Merike Koppel - JUSTDIGI" w:date="2025-12-30T09:37:00Z" w16du:dateUtc="2025-12-30T07:37:00Z">
        <w:r w:rsidR="150A10B2" w:rsidRPr="1BD68A4A" w:rsidDel="003D6B7A">
          <w:rPr>
            <w:rFonts w:ascii="Times New Roman" w:hAnsi="Times New Roman" w:cs="Times New Roman"/>
            <w:sz w:val="24"/>
            <w:szCs w:val="24"/>
          </w:rPr>
          <w:delText xml:space="preserve"> jooksul</w:delText>
        </w:r>
      </w:del>
      <w:r w:rsidR="150A10B2" w:rsidRPr="1BD68A4A">
        <w:rPr>
          <w:rFonts w:ascii="Times New Roman" w:hAnsi="Times New Roman" w:cs="Times New Roman"/>
          <w:sz w:val="24"/>
          <w:szCs w:val="24"/>
        </w:rPr>
        <w:t>.</w:t>
      </w:r>
      <w:r w:rsidR="150A10B2" w:rsidRPr="1BD68A4A">
        <w:rPr>
          <w:rFonts w:ascii="Times New Roman" w:hAnsi="Times New Roman" w:cs="Times New Roman"/>
          <w:b/>
          <w:bCs/>
          <w:sz w:val="24"/>
          <w:szCs w:val="24"/>
        </w:rPr>
        <w:t xml:space="preserve"> </w:t>
      </w:r>
    </w:p>
    <w:p w14:paraId="459493F7" w14:textId="77777777" w:rsidR="00AE7D70" w:rsidRPr="00FA634D" w:rsidRDefault="00AE7D70" w:rsidP="00C805EF">
      <w:pPr>
        <w:spacing w:after="0" w:line="240" w:lineRule="auto"/>
        <w:jc w:val="both"/>
        <w:rPr>
          <w:rFonts w:ascii="Times New Roman" w:hAnsi="Times New Roman" w:cs="Times New Roman"/>
          <w:sz w:val="24"/>
          <w:szCs w:val="24"/>
        </w:rPr>
      </w:pPr>
    </w:p>
    <w:p w14:paraId="0E395A3F" w14:textId="181F9E05" w:rsidR="007631A4" w:rsidRPr="00FA634D" w:rsidRDefault="150A10B2" w:rsidP="00C805EF">
      <w:pPr>
        <w:spacing w:after="0" w:line="240" w:lineRule="auto"/>
        <w:jc w:val="both"/>
        <w:rPr>
          <w:rFonts w:ascii="Times New Roman" w:hAnsi="Times New Roman" w:cs="Times New Roman"/>
          <w:b/>
          <w:bCs/>
          <w:sz w:val="24"/>
          <w:szCs w:val="24"/>
        </w:rPr>
      </w:pPr>
      <w:r w:rsidRPr="00FA634D">
        <w:rPr>
          <w:rFonts w:ascii="Times New Roman" w:hAnsi="Times New Roman" w:cs="Times New Roman"/>
          <w:sz w:val="24"/>
          <w:szCs w:val="24"/>
        </w:rPr>
        <w:t>(2</w:t>
      </w:r>
      <w:r w:rsidRPr="00FA634D">
        <w:rPr>
          <w:rFonts w:ascii="Times New Roman" w:hAnsi="Times New Roman" w:cs="Times New Roman"/>
          <w:sz w:val="24"/>
          <w:szCs w:val="24"/>
          <w:vertAlign w:val="superscript"/>
        </w:rPr>
        <w:t>2</w:t>
      </w:r>
      <w:r w:rsidRPr="00FA634D">
        <w:rPr>
          <w:rFonts w:ascii="Times New Roman" w:hAnsi="Times New Roman" w:cs="Times New Roman"/>
          <w:sz w:val="24"/>
          <w:szCs w:val="24"/>
        </w:rPr>
        <w:t xml:space="preserve">) Kui jagunemises osalevad ainult samasse konsolideerimisgruppi kuuluvad krediidiasutused, </w:t>
      </w:r>
      <w:r w:rsidR="724BCD68" w:rsidRPr="00FA634D">
        <w:rPr>
          <w:rFonts w:ascii="Times New Roman" w:hAnsi="Times New Roman" w:cs="Times New Roman"/>
          <w:sz w:val="24"/>
          <w:szCs w:val="24"/>
        </w:rPr>
        <w:t>võib</w:t>
      </w:r>
      <w:r w:rsidRPr="00FA634D">
        <w:rPr>
          <w:rFonts w:ascii="Times New Roman" w:hAnsi="Times New Roman" w:cs="Times New Roman"/>
          <w:sz w:val="24"/>
          <w:szCs w:val="24"/>
        </w:rPr>
        <w:t xml:space="preserve"> Finantsinspektsioon</w:t>
      </w:r>
      <w:r w:rsidR="28CAFCE0" w:rsidRPr="00FA634D">
        <w:rPr>
          <w:rFonts w:ascii="Times New Roman" w:hAnsi="Times New Roman" w:cs="Times New Roman"/>
          <w:sz w:val="24"/>
          <w:szCs w:val="24"/>
        </w:rPr>
        <w:t xml:space="preserve"> </w:t>
      </w:r>
      <w:r w:rsidRPr="00FA634D">
        <w:rPr>
          <w:rFonts w:ascii="Times New Roman" w:hAnsi="Times New Roman" w:cs="Times New Roman"/>
          <w:sz w:val="24"/>
          <w:szCs w:val="24"/>
        </w:rPr>
        <w:t xml:space="preserve">nõuda </w:t>
      </w:r>
      <w:r w:rsidR="004F5A27" w:rsidRPr="00FA634D">
        <w:rPr>
          <w:rFonts w:ascii="Times New Roman" w:hAnsi="Times New Roman" w:cs="Times New Roman"/>
          <w:sz w:val="24"/>
          <w:szCs w:val="24"/>
        </w:rPr>
        <w:t>lisa</w:t>
      </w:r>
      <w:r w:rsidRPr="00FA634D">
        <w:rPr>
          <w:rFonts w:ascii="Times New Roman" w:hAnsi="Times New Roman" w:cs="Times New Roman"/>
          <w:sz w:val="24"/>
          <w:szCs w:val="24"/>
        </w:rPr>
        <w:t xml:space="preserve">dokumente ja </w:t>
      </w:r>
      <w:r w:rsidR="003F7C58" w:rsidRPr="00FA634D">
        <w:rPr>
          <w:rFonts w:ascii="Times New Roman" w:hAnsi="Times New Roman" w:cs="Times New Roman"/>
          <w:sz w:val="24"/>
          <w:szCs w:val="24"/>
        </w:rPr>
        <w:noBreakHyphen/>
      </w:r>
      <w:r w:rsidR="004F5A27" w:rsidRPr="00FA634D">
        <w:rPr>
          <w:rFonts w:ascii="Times New Roman" w:hAnsi="Times New Roman" w:cs="Times New Roman"/>
          <w:sz w:val="24"/>
          <w:szCs w:val="24"/>
        </w:rPr>
        <w:t xml:space="preserve">teavet </w:t>
      </w:r>
      <w:r w:rsidRPr="00FA634D">
        <w:rPr>
          <w:rFonts w:ascii="Times New Roman" w:hAnsi="Times New Roman" w:cs="Times New Roman"/>
          <w:sz w:val="24"/>
          <w:szCs w:val="24"/>
        </w:rPr>
        <w:t>5</w:t>
      </w:r>
      <w:r w:rsidR="0ACEBE77" w:rsidRPr="00FA634D">
        <w:rPr>
          <w:rFonts w:ascii="Times New Roman" w:hAnsi="Times New Roman" w:cs="Times New Roman"/>
          <w:sz w:val="24"/>
          <w:szCs w:val="24"/>
        </w:rPr>
        <w:t xml:space="preserve">0 </w:t>
      </w:r>
      <w:r w:rsidRPr="00FA634D">
        <w:rPr>
          <w:rFonts w:ascii="Times New Roman" w:hAnsi="Times New Roman" w:cs="Times New Roman"/>
          <w:sz w:val="24"/>
          <w:szCs w:val="24"/>
        </w:rPr>
        <w:t>tööpäeva jooksul a</w:t>
      </w:r>
      <w:r w:rsidR="00771504" w:rsidRPr="00FA634D">
        <w:rPr>
          <w:rFonts w:ascii="Times New Roman" w:hAnsi="Times New Roman" w:cs="Times New Roman"/>
          <w:sz w:val="24"/>
          <w:szCs w:val="24"/>
        </w:rPr>
        <w:t>rv</w:t>
      </w:r>
      <w:r w:rsidRPr="00FA634D">
        <w:rPr>
          <w:rFonts w:ascii="Times New Roman" w:hAnsi="Times New Roman" w:cs="Times New Roman"/>
          <w:sz w:val="24"/>
          <w:szCs w:val="24"/>
        </w:rPr>
        <w:t>ates jagunemisloa taotluse saamisest</w:t>
      </w:r>
      <w:r w:rsidR="7E856D3D" w:rsidRPr="00FA634D">
        <w:rPr>
          <w:rFonts w:ascii="Times New Roman" w:hAnsi="Times New Roman" w:cs="Times New Roman"/>
          <w:sz w:val="24"/>
          <w:szCs w:val="24"/>
        </w:rPr>
        <w:t>.</w:t>
      </w:r>
      <w:r w:rsidR="00570365" w:rsidRPr="00FA634D">
        <w:rPr>
          <w:rFonts w:ascii="Times New Roman" w:hAnsi="Times New Roman" w:cs="Times New Roman"/>
          <w:sz w:val="24"/>
          <w:szCs w:val="24"/>
        </w:rPr>
        <w:t xml:space="preserve"> </w:t>
      </w:r>
      <w:r w:rsidR="1A75EEBA" w:rsidRPr="00FA634D">
        <w:rPr>
          <w:rFonts w:ascii="Times New Roman" w:hAnsi="Times New Roman" w:cs="Times New Roman"/>
          <w:sz w:val="24"/>
          <w:szCs w:val="24"/>
        </w:rPr>
        <w:t>Nimetatud</w:t>
      </w:r>
      <w:r w:rsidR="00771504" w:rsidRPr="00FA634D">
        <w:rPr>
          <w:rFonts w:ascii="Times New Roman" w:hAnsi="Times New Roman" w:cs="Times New Roman"/>
          <w:sz w:val="24"/>
          <w:szCs w:val="24"/>
        </w:rPr>
        <w:t xml:space="preserve"> </w:t>
      </w:r>
      <w:r w:rsidR="006A7114" w:rsidRPr="00FA634D">
        <w:rPr>
          <w:rFonts w:ascii="Times New Roman" w:hAnsi="Times New Roman" w:cs="Times New Roman"/>
          <w:sz w:val="24"/>
          <w:szCs w:val="24"/>
        </w:rPr>
        <w:t>lisa</w:t>
      </w:r>
      <w:r w:rsidRPr="00FA634D">
        <w:rPr>
          <w:rFonts w:ascii="Times New Roman" w:hAnsi="Times New Roman" w:cs="Times New Roman"/>
          <w:sz w:val="24"/>
          <w:szCs w:val="24"/>
        </w:rPr>
        <w:t>dokumentide ja</w:t>
      </w:r>
      <w:r w:rsidR="21CF472D" w:rsidRPr="00FA634D">
        <w:rPr>
          <w:rFonts w:ascii="Times New Roman" w:hAnsi="Times New Roman" w:cs="Times New Roman"/>
          <w:sz w:val="24"/>
          <w:szCs w:val="24"/>
        </w:rPr>
        <w:t xml:space="preserve"> </w:t>
      </w:r>
      <w:r w:rsidR="006A7114" w:rsidRPr="00FA634D">
        <w:rPr>
          <w:rFonts w:ascii="Times New Roman" w:hAnsi="Times New Roman" w:cs="Times New Roman"/>
          <w:sz w:val="24"/>
          <w:szCs w:val="24"/>
        </w:rPr>
        <w:noBreakHyphen/>
      </w:r>
      <w:r w:rsidR="00771504" w:rsidRPr="00FA634D">
        <w:rPr>
          <w:rFonts w:ascii="Times New Roman" w:hAnsi="Times New Roman" w:cs="Times New Roman"/>
          <w:sz w:val="24"/>
          <w:szCs w:val="24"/>
        </w:rPr>
        <w:t xml:space="preserve">teabe </w:t>
      </w:r>
      <w:r w:rsidR="21CF472D" w:rsidRPr="00FA634D">
        <w:rPr>
          <w:rFonts w:ascii="Times New Roman" w:hAnsi="Times New Roman" w:cs="Times New Roman"/>
          <w:sz w:val="24"/>
          <w:szCs w:val="24"/>
        </w:rPr>
        <w:t xml:space="preserve">esmakordse nõudmise ning krediidiasutuselt nõutud lisadokumentide ja </w:t>
      </w:r>
      <w:r w:rsidR="6D4A9750" w:rsidRPr="00FA634D">
        <w:rPr>
          <w:rFonts w:ascii="Times New Roman" w:hAnsi="Times New Roman" w:cs="Times New Roman"/>
          <w:sz w:val="24"/>
          <w:szCs w:val="24"/>
        </w:rPr>
        <w:t>-</w:t>
      </w:r>
      <w:r w:rsidR="21CF472D" w:rsidRPr="00FA634D">
        <w:rPr>
          <w:rFonts w:ascii="Times New Roman" w:hAnsi="Times New Roman" w:cs="Times New Roman"/>
          <w:sz w:val="24"/>
          <w:szCs w:val="24"/>
        </w:rPr>
        <w:t xml:space="preserve">teabe </w:t>
      </w:r>
      <w:r w:rsidRPr="00FA634D">
        <w:rPr>
          <w:rFonts w:ascii="Times New Roman" w:hAnsi="Times New Roman" w:cs="Times New Roman"/>
          <w:sz w:val="24"/>
          <w:szCs w:val="24"/>
        </w:rPr>
        <w:t>saamise</w:t>
      </w:r>
      <w:r w:rsidR="48AEC6F8" w:rsidRPr="00FA634D">
        <w:rPr>
          <w:rFonts w:ascii="Times New Roman" w:hAnsi="Times New Roman" w:cs="Times New Roman"/>
          <w:sz w:val="24"/>
          <w:szCs w:val="24"/>
        </w:rPr>
        <w:t xml:space="preserve"> vahelise</w:t>
      </w:r>
      <w:r w:rsidRPr="00FA634D">
        <w:rPr>
          <w:rFonts w:ascii="Times New Roman" w:hAnsi="Times New Roman" w:cs="Times New Roman"/>
          <w:sz w:val="24"/>
          <w:szCs w:val="24"/>
        </w:rPr>
        <w:t xml:space="preserve">ks </w:t>
      </w:r>
      <w:r w:rsidR="7E31E5F8" w:rsidRPr="00FA634D">
        <w:rPr>
          <w:rFonts w:ascii="Times New Roman" w:hAnsi="Times New Roman" w:cs="Times New Roman"/>
          <w:sz w:val="24"/>
          <w:szCs w:val="24"/>
        </w:rPr>
        <w:t>perioodiks menetlustähtaeg peatub. Peatumine ei või kesta kauem kui</w:t>
      </w:r>
      <w:r w:rsidRPr="00FA634D">
        <w:rPr>
          <w:rFonts w:ascii="Times New Roman" w:hAnsi="Times New Roman" w:cs="Times New Roman"/>
          <w:sz w:val="24"/>
          <w:szCs w:val="24"/>
        </w:rPr>
        <w:t xml:space="preserve"> 20 tööpäeva. </w:t>
      </w:r>
    </w:p>
    <w:p w14:paraId="4E7FA2B4" w14:textId="2E52FDFD" w:rsidR="09084BA4" w:rsidRPr="00FA634D" w:rsidRDefault="09084BA4" w:rsidP="09084BA4">
      <w:pPr>
        <w:spacing w:after="0" w:line="240" w:lineRule="auto"/>
        <w:jc w:val="both"/>
        <w:rPr>
          <w:rFonts w:ascii="Times New Roman" w:hAnsi="Times New Roman" w:cs="Times New Roman"/>
          <w:sz w:val="24"/>
          <w:szCs w:val="24"/>
        </w:rPr>
      </w:pPr>
    </w:p>
    <w:p w14:paraId="4947CBDF" w14:textId="16E58343" w:rsidR="007631A4" w:rsidRPr="00FA634D" w:rsidRDefault="150A10B2"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Finantsinspektsioon võib käesoleva paragrahvi lõike</w:t>
      </w:r>
      <w:r w:rsidR="007C42F3" w:rsidRPr="1BD68A4A">
        <w:rPr>
          <w:rFonts w:ascii="Times New Roman" w:hAnsi="Times New Roman" w:cs="Times New Roman"/>
          <w:sz w:val="24"/>
          <w:szCs w:val="24"/>
        </w:rPr>
        <w:t>s</w:t>
      </w:r>
      <w:r w:rsidRPr="1BD68A4A">
        <w:rPr>
          <w:rFonts w:ascii="Times New Roman" w:hAnsi="Times New Roman" w:cs="Times New Roman"/>
          <w:sz w:val="24"/>
          <w:szCs w:val="24"/>
        </w:rPr>
        <w:t xml:space="preserve"> 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nimetatud </w:t>
      </w:r>
      <w:r w:rsidR="37390539" w:rsidRPr="1BD68A4A">
        <w:rPr>
          <w:rFonts w:ascii="Times New Roman" w:hAnsi="Times New Roman" w:cs="Times New Roman"/>
          <w:sz w:val="24"/>
          <w:szCs w:val="24"/>
        </w:rPr>
        <w:t>menetlusaja peatumist</w:t>
      </w:r>
      <w:r w:rsidRPr="1BD68A4A">
        <w:rPr>
          <w:rFonts w:ascii="Times New Roman" w:hAnsi="Times New Roman" w:cs="Times New Roman"/>
          <w:sz w:val="24"/>
          <w:szCs w:val="24"/>
        </w:rPr>
        <w:t xml:space="preserve"> pikendada kuni 30 tööpäevani, kui: </w:t>
      </w:r>
    </w:p>
    <w:p w14:paraId="62651190" w14:textId="256AB587" w:rsidR="007631A4" w:rsidRPr="00FA634D" w:rsidRDefault="007631A4"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 vähemalt üks samasse konsolideerimisgruppi kuuluvatest krediidiasutustest asub kolmandas riigis või tema suhtes kohaldatakse kolmanda riigi õigust;</w:t>
      </w:r>
    </w:p>
    <w:p w14:paraId="5A5F9C33" w14:textId="414E7199" w:rsidR="007631A4" w:rsidRPr="00FA634D" w:rsidRDefault="007631A4"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käesoleva seaduse § 70</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lõike 2 punktis 6 sätestatu hindamise</w:t>
      </w:r>
      <w:r w:rsidR="007C42F3" w:rsidRPr="1BD68A4A">
        <w:rPr>
          <w:rFonts w:ascii="Times New Roman" w:hAnsi="Times New Roman" w:cs="Times New Roman"/>
          <w:sz w:val="24"/>
          <w:szCs w:val="24"/>
        </w:rPr>
        <w:t>ks</w:t>
      </w:r>
      <w:r w:rsidRPr="1BD68A4A">
        <w:rPr>
          <w:rFonts w:ascii="Times New Roman" w:hAnsi="Times New Roman" w:cs="Times New Roman"/>
          <w:sz w:val="24"/>
          <w:szCs w:val="24"/>
        </w:rPr>
        <w:t xml:space="preserve"> </w:t>
      </w:r>
      <w:r w:rsidR="6ED3FA49" w:rsidRPr="1BD68A4A">
        <w:rPr>
          <w:rFonts w:ascii="Times New Roman" w:hAnsi="Times New Roman" w:cs="Times New Roman"/>
          <w:sz w:val="24"/>
          <w:szCs w:val="24"/>
        </w:rPr>
        <w:t>peab Finantsinspektsiooni finantsjärelevalvefunktsiooni täitja vahetama teavet rahapesu kontrolli funktsiooni täitjaga.</w:t>
      </w:r>
    </w:p>
    <w:p w14:paraId="43820B30" w14:textId="77777777" w:rsidR="00AE7D70" w:rsidRPr="00FA634D" w:rsidRDefault="00AE7D70" w:rsidP="00C805EF">
      <w:pPr>
        <w:spacing w:after="0" w:line="240" w:lineRule="auto"/>
        <w:jc w:val="both"/>
        <w:rPr>
          <w:rFonts w:ascii="Times New Roman" w:hAnsi="Times New Roman" w:cs="Times New Roman"/>
          <w:sz w:val="24"/>
          <w:szCs w:val="24"/>
          <w:lang w:val="en-US"/>
        </w:rPr>
      </w:pPr>
    </w:p>
    <w:p w14:paraId="20F83708" w14:textId="3EC02B82" w:rsidR="007631A4" w:rsidRPr="00FA634D" w:rsidRDefault="150A10B2" w:rsidP="1BD68A4A">
      <w:pPr>
        <w:spacing w:after="0" w:line="240" w:lineRule="auto"/>
        <w:jc w:val="both"/>
        <w:rPr>
          <w:rFonts w:ascii="Times New Roman" w:hAnsi="Times New Roman" w:cs="Times New Roman"/>
          <w:i/>
          <w:iCs/>
          <w:sz w:val="24"/>
          <w:szCs w:val="24"/>
          <w:lang w:val="en-US"/>
        </w:rPr>
      </w:pPr>
      <w:r w:rsidRPr="00FA634D">
        <w:rPr>
          <w:rFonts w:ascii="Times New Roman" w:hAnsi="Times New Roman" w:cs="Times New Roman"/>
          <w:sz w:val="24"/>
          <w:szCs w:val="24"/>
          <w:lang w:val="en-US"/>
        </w:rPr>
        <w:t>(2</w:t>
      </w:r>
      <w:r w:rsidRPr="00FA634D">
        <w:rPr>
          <w:rFonts w:ascii="Times New Roman" w:hAnsi="Times New Roman" w:cs="Times New Roman"/>
          <w:sz w:val="24"/>
          <w:szCs w:val="24"/>
          <w:vertAlign w:val="superscript"/>
          <w:lang w:val="en-US"/>
        </w:rPr>
        <w:t>4</w:t>
      </w:r>
      <w:r w:rsidRPr="00FA634D">
        <w:rPr>
          <w:rFonts w:ascii="Times New Roman" w:hAnsi="Times New Roman" w:cs="Times New Roman"/>
          <w:sz w:val="24"/>
          <w:szCs w:val="24"/>
          <w:lang w:val="en-US"/>
        </w:rPr>
        <w:t xml:space="preserve">) </w:t>
      </w:r>
      <w:proofErr w:type="spellStart"/>
      <w:r w:rsidR="006F050E" w:rsidRPr="00FA634D">
        <w:rPr>
          <w:rFonts w:ascii="Times New Roman" w:hAnsi="Times New Roman" w:cs="Times New Roman"/>
          <w:sz w:val="24"/>
          <w:szCs w:val="24"/>
          <w:lang w:val="en-US"/>
        </w:rPr>
        <w:t>Lisa</w:t>
      </w:r>
      <w:r w:rsidR="3B4F8CE7" w:rsidRPr="00FA634D">
        <w:rPr>
          <w:rFonts w:ascii="Times New Roman" w:hAnsi="Times New Roman" w:cs="Times New Roman"/>
          <w:sz w:val="24"/>
          <w:szCs w:val="24"/>
          <w:lang w:val="en-US"/>
        </w:rPr>
        <w:t>dokumentide</w:t>
      </w:r>
      <w:proofErr w:type="spellEnd"/>
      <w:r w:rsidR="3B4F8CE7" w:rsidRPr="00FA634D">
        <w:rPr>
          <w:rFonts w:ascii="Times New Roman" w:hAnsi="Times New Roman" w:cs="Times New Roman"/>
          <w:sz w:val="24"/>
          <w:szCs w:val="24"/>
          <w:lang w:val="en-US"/>
        </w:rPr>
        <w:t xml:space="preserve"> ja </w:t>
      </w:r>
      <w:r w:rsidR="00F34040" w:rsidRPr="00FA634D">
        <w:rPr>
          <w:rFonts w:ascii="Times New Roman" w:hAnsi="Times New Roman" w:cs="Times New Roman"/>
          <w:sz w:val="24"/>
          <w:szCs w:val="24"/>
          <w:lang w:val="en-US"/>
        </w:rPr>
        <w:noBreakHyphen/>
      </w:r>
      <w:proofErr w:type="spellStart"/>
      <w:r w:rsidR="00096F9F" w:rsidRPr="00FA634D">
        <w:rPr>
          <w:rFonts w:ascii="Times New Roman" w:hAnsi="Times New Roman" w:cs="Times New Roman"/>
          <w:sz w:val="24"/>
          <w:szCs w:val="24"/>
          <w:lang w:val="en-US"/>
        </w:rPr>
        <w:t>teabe</w:t>
      </w:r>
      <w:proofErr w:type="spellEnd"/>
      <w:r w:rsidR="00096F9F" w:rsidRPr="00FA634D">
        <w:rPr>
          <w:rFonts w:ascii="Times New Roman" w:hAnsi="Times New Roman" w:cs="Times New Roman"/>
          <w:sz w:val="24"/>
          <w:szCs w:val="24"/>
          <w:lang w:val="en-US"/>
        </w:rPr>
        <w:t xml:space="preserve"> </w:t>
      </w:r>
      <w:proofErr w:type="spellStart"/>
      <w:r w:rsidR="3B4F8CE7" w:rsidRPr="00FA634D">
        <w:rPr>
          <w:rFonts w:ascii="Times New Roman" w:hAnsi="Times New Roman" w:cs="Times New Roman"/>
          <w:sz w:val="24"/>
          <w:szCs w:val="24"/>
          <w:lang w:val="en-US"/>
        </w:rPr>
        <w:t>nõudmise</w:t>
      </w:r>
      <w:proofErr w:type="spellEnd"/>
      <w:r w:rsidR="3B4F8CE7" w:rsidRPr="00FA634D">
        <w:rPr>
          <w:rFonts w:ascii="Times New Roman" w:hAnsi="Times New Roman" w:cs="Times New Roman"/>
          <w:sz w:val="24"/>
          <w:szCs w:val="24"/>
          <w:lang w:val="en-US"/>
        </w:rPr>
        <w:t xml:space="preserve"> </w:t>
      </w:r>
      <w:proofErr w:type="spellStart"/>
      <w:r w:rsidR="3B4F8CE7" w:rsidRPr="00FA634D">
        <w:rPr>
          <w:rFonts w:ascii="Times New Roman" w:hAnsi="Times New Roman" w:cs="Times New Roman"/>
          <w:sz w:val="24"/>
          <w:szCs w:val="24"/>
          <w:lang w:val="en-US"/>
        </w:rPr>
        <w:t>korral</w:t>
      </w:r>
      <w:proofErr w:type="spellEnd"/>
      <w:r w:rsidR="3B4F8CE7" w:rsidRPr="00FA634D">
        <w:rPr>
          <w:rFonts w:ascii="Times New Roman" w:hAnsi="Times New Roman" w:cs="Times New Roman"/>
          <w:sz w:val="24"/>
          <w:szCs w:val="24"/>
          <w:lang w:val="en-US"/>
        </w:rPr>
        <w:t xml:space="preserve"> </w:t>
      </w:r>
      <w:proofErr w:type="spellStart"/>
      <w:r w:rsidR="3B4F8CE7" w:rsidRPr="00FA634D">
        <w:rPr>
          <w:rFonts w:ascii="Times New Roman" w:hAnsi="Times New Roman" w:cs="Times New Roman"/>
          <w:sz w:val="24"/>
          <w:szCs w:val="24"/>
          <w:lang w:val="en-US"/>
        </w:rPr>
        <w:t>menetlustähtaeg</w:t>
      </w:r>
      <w:proofErr w:type="spellEnd"/>
      <w:r w:rsidR="3B4F8CE7" w:rsidRPr="00FA634D">
        <w:rPr>
          <w:rFonts w:ascii="Times New Roman" w:hAnsi="Times New Roman" w:cs="Times New Roman"/>
          <w:sz w:val="24"/>
          <w:szCs w:val="24"/>
          <w:lang w:val="en-US"/>
        </w:rPr>
        <w:t xml:space="preserve"> </w:t>
      </w:r>
      <w:proofErr w:type="spellStart"/>
      <w:r w:rsidR="3B4F8CE7" w:rsidRPr="00FA634D">
        <w:rPr>
          <w:rFonts w:ascii="Times New Roman" w:hAnsi="Times New Roman" w:cs="Times New Roman"/>
          <w:sz w:val="24"/>
          <w:szCs w:val="24"/>
          <w:lang w:val="en-US"/>
        </w:rPr>
        <w:t>ei</w:t>
      </w:r>
      <w:proofErr w:type="spellEnd"/>
      <w:r w:rsidR="3B4F8CE7" w:rsidRPr="00FA634D">
        <w:rPr>
          <w:rFonts w:ascii="Times New Roman" w:hAnsi="Times New Roman" w:cs="Times New Roman"/>
          <w:sz w:val="24"/>
          <w:szCs w:val="24"/>
          <w:lang w:val="en-US"/>
        </w:rPr>
        <w:t xml:space="preserve"> </w:t>
      </w:r>
      <w:proofErr w:type="spellStart"/>
      <w:proofErr w:type="gramStart"/>
      <w:r w:rsidR="3B4F8CE7" w:rsidRPr="00FA634D">
        <w:rPr>
          <w:rFonts w:ascii="Times New Roman" w:hAnsi="Times New Roman" w:cs="Times New Roman"/>
          <w:sz w:val="24"/>
          <w:szCs w:val="24"/>
          <w:lang w:val="en-US"/>
        </w:rPr>
        <w:t>peatu</w:t>
      </w:r>
      <w:proofErr w:type="spellEnd"/>
      <w:r w:rsidRPr="00FA634D">
        <w:rPr>
          <w:rFonts w:ascii="Times New Roman" w:hAnsi="Times New Roman" w:cs="Times New Roman"/>
          <w:sz w:val="24"/>
          <w:szCs w:val="24"/>
          <w:lang w:val="en-US"/>
        </w:rPr>
        <w:t>.“</w:t>
      </w:r>
      <w:proofErr w:type="gramEnd"/>
      <w:r w:rsidRPr="00FA634D">
        <w:rPr>
          <w:rFonts w:ascii="Times New Roman" w:hAnsi="Times New Roman" w:cs="Times New Roman"/>
          <w:sz w:val="24"/>
          <w:szCs w:val="24"/>
          <w:lang w:val="en-US"/>
        </w:rPr>
        <w:t>;</w:t>
      </w:r>
      <w:r w:rsidRPr="00FA634D">
        <w:rPr>
          <w:rFonts w:ascii="Times New Roman" w:hAnsi="Times New Roman" w:cs="Times New Roman"/>
          <w:b/>
          <w:bCs/>
          <w:sz w:val="24"/>
          <w:szCs w:val="24"/>
          <w:lang w:val="en-US"/>
        </w:rPr>
        <w:t xml:space="preserve"> </w:t>
      </w:r>
    </w:p>
    <w:p w14:paraId="6238812A" w14:textId="4B7AE5C4" w:rsidR="571FD9EC" w:rsidRPr="00FA634D" w:rsidRDefault="571FD9EC" w:rsidP="571FD9EC">
      <w:pPr>
        <w:spacing w:after="0" w:line="240" w:lineRule="auto"/>
        <w:jc w:val="both"/>
        <w:rPr>
          <w:rFonts w:ascii="Times New Roman" w:hAnsi="Times New Roman" w:cs="Times New Roman"/>
          <w:b/>
          <w:bCs/>
          <w:sz w:val="24"/>
          <w:szCs w:val="24"/>
        </w:rPr>
      </w:pPr>
    </w:p>
    <w:p w14:paraId="0A6F64AE" w14:textId="1D35D620" w:rsidR="2A09BC11" w:rsidRPr="00FA634D" w:rsidRDefault="00AF3179" w:rsidP="559D694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72C5432E" w:rsidRPr="1BD68A4A">
        <w:rPr>
          <w:rFonts w:ascii="Times New Roman" w:hAnsi="Times New Roman" w:cs="Times New Roman"/>
          <w:b/>
          <w:bCs/>
          <w:sz w:val="24"/>
          <w:szCs w:val="24"/>
        </w:rPr>
        <w:t>4</w:t>
      </w:r>
      <w:r w:rsidR="11731725" w:rsidRPr="1BD68A4A">
        <w:rPr>
          <w:rFonts w:ascii="Times New Roman" w:hAnsi="Times New Roman" w:cs="Times New Roman"/>
          <w:b/>
          <w:bCs/>
          <w:sz w:val="24"/>
          <w:szCs w:val="24"/>
        </w:rPr>
        <w:t xml:space="preserve">) </w:t>
      </w:r>
      <w:r w:rsidR="11731725" w:rsidRPr="1BD68A4A">
        <w:rPr>
          <w:rFonts w:ascii="Times New Roman" w:hAnsi="Times New Roman" w:cs="Times New Roman"/>
          <w:sz w:val="24"/>
          <w:szCs w:val="24"/>
        </w:rPr>
        <w:t>paragrahvi 70</w:t>
      </w:r>
      <w:r w:rsidR="11731725" w:rsidRPr="1BD68A4A">
        <w:rPr>
          <w:rFonts w:ascii="Times New Roman" w:hAnsi="Times New Roman" w:cs="Times New Roman"/>
          <w:sz w:val="24"/>
          <w:szCs w:val="24"/>
          <w:vertAlign w:val="superscript"/>
        </w:rPr>
        <w:t>2</w:t>
      </w:r>
      <w:r w:rsidR="11731725" w:rsidRPr="1BD68A4A">
        <w:rPr>
          <w:rFonts w:ascii="Times New Roman" w:hAnsi="Times New Roman" w:cs="Times New Roman"/>
          <w:sz w:val="24"/>
          <w:szCs w:val="24"/>
        </w:rPr>
        <w:t xml:space="preserve"> lõige</w:t>
      </w:r>
      <w:r w:rsidR="3D66C339" w:rsidRPr="1BD68A4A">
        <w:rPr>
          <w:rFonts w:ascii="Times New Roman" w:hAnsi="Times New Roman" w:cs="Times New Roman"/>
          <w:sz w:val="24"/>
          <w:szCs w:val="24"/>
        </w:rPr>
        <w:t xml:space="preserve"> 3 muudetakse ja sõnastatakse järgmiselt: </w:t>
      </w:r>
    </w:p>
    <w:p w14:paraId="34ECBD7B" w14:textId="204BE46B" w:rsidR="6E3EF0E8" w:rsidRPr="00FA634D" w:rsidRDefault="00F34040" w:rsidP="559D6945">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A3C88ED" w:rsidRPr="1BD68A4A">
        <w:rPr>
          <w:rFonts w:ascii="Times New Roman" w:hAnsi="Times New Roman" w:cs="Times New Roman"/>
          <w:sz w:val="24"/>
          <w:szCs w:val="24"/>
        </w:rPr>
        <w:t xml:space="preserve">(4) Finantsinspektsioon võib teostada </w:t>
      </w:r>
      <w:r w:rsidR="790E485C" w:rsidRPr="1BD68A4A">
        <w:rPr>
          <w:rFonts w:ascii="Times New Roman" w:hAnsi="Times New Roman" w:cs="Times New Roman"/>
          <w:sz w:val="24"/>
          <w:szCs w:val="24"/>
        </w:rPr>
        <w:t xml:space="preserve">jagunemistoimingute kohapealset kontrolli, sealhulgas </w:t>
      </w:r>
      <w:commentRangeStart w:id="471"/>
      <w:r w:rsidR="71CC62C3" w:rsidRPr="1BD68A4A">
        <w:rPr>
          <w:rFonts w:ascii="Times New Roman" w:hAnsi="Times New Roman" w:cs="Times New Roman"/>
          <w:sz w:val="24"/>
          <w:szCs w:val="24"/>
        </w:rPr>
        <w:t>omanda</w:t>
      </w:r>
      <w:r w:rsidR="60C45D54" w:rsidRPr="1BD68A4A">
        <w:rPr>
          <w:rFonts w:ascii="Times New Roman" w:hAnsi="Times New Roman" w:cs="Times New Roman"/>
          <w:sz w:val="24"/>
          <w:szCs w:val="24"/>
        </w:rPr>
        <w:t>ta</w:t>
      </w:r>
      <w:r w:rsidR="71CC62C3" w:rsidRPr="1BD68A4A">
        <w:rPr>
          <w:rFonts w:ascii="Times New Roman" w:hAnsi="Times New Roman" w:cs="Times New Roman"/>
          <w:sz w:val="24"/>
          <w:szCs w:val="24"/>
        </w:rPr>
        <w:t>vas</w:t>
      </w:r>
      <w:r w:rsidR="790E485C" w:rsidRPr="1BD68A4A">
        <w:rPr>
          <w:rFonts w:ascii="Times New Roman" w:hAnsi="Times New Roman" w:cs="Times New Roman"/>
          <w:sz w:val="24"/>
          <w:szCs w:val="24"/>
        </w:rPr>
        <w:t xml:space="preserve"> </w:t>
      </w:r>
      <w:commentRangeEnd w:id="471"/>
      <w:r w:rsidR="003D6B7A">
        <w:rPr>
          <w:rStyle w:val="Kommentaariviide"/>
        </w:rPr>
        <w:commentReference w:id="471"/>
      </w:r>
      <w:r w:rsidR="790E485C" w:rsidRPr="1BD68A4A">
        <w:rPr>
          <w:rFonts w:ascii="Times New Roman" w:hAnsi="Times New Roman" w:cs="Times New Roman"/>
          <w:sz w:val="24"/>
          <w:szCs w:val="24"/>
        </w:rPr>
        <w:t>ü</w:t>
      </w:r>
      <w:commentRangeStart w:id="472"/>
      <w:r w:rsidR="790E485C" w:rsidRPr="1BD68A4A">
        <w:rPr>
          <w:rFonts w:ascii="Times New Roman" w:hAnsi="Times New Roman" w:cs="Times New Roman"/>
          <w:sz w:val="24"/>
          <w:szCs w:val="24"/>
        </w:rPr>
        <w:t>hingus</w:t>
      </w:r>
      <w:commentRangeEnd w:id="472"/>
      <w:r w:rsidR="00A04B78">
        <w:rPr>
          <w:rStyle w:val="Kommentaariviide"/>
        </w:rPr>
        <w:commentReference w:id="472"/>
      </w:r>
      <w:r w:rsidR="790E485C" w:rsidRPr="1BD68A4A">
        <w:rPr>
          <w:rFonts w:ascii="Times New Roman" w:hAnsi="Times New Roman" w:cs="Times New Roman"/>
          <w:sz w:val="24"/>
          <w:szCs w:val="24"/>
        </w:rPr>
        <w:t xml:space="preserve">, või </w:t>
      </w:r>
      <w:r w:rsidR="086E88E6" w:rsidRPr="1BD68A4A">
        <w:rPr>
          <w:rFonts w:ascii="Times New Roman" w:hAnsi="Times New Roman" w:cs="Times New Roman"/>
          <w:sz w:val="24"/>
          <w:szCs w:val="24"/>
        </w:rPr>
        <w:t>määrat</w:t>
      </w:r>
      <w:r w:rsidR="790E485C" w:rsidRPr="1BD68A4A">
        <w:rPr>
          <w:rFonts w:ascii="Times New Roman" w:hAnsi="Times New Roman" w:cs="Times New Roman"/>
          <w:sz w:val="24"/>
          <w:szCs w:val="24"/>
        </w:rPr>
        <w:t xml:space="preserve">a </w:t>
      </w:r>
      <w:r w:rsidR="002A6D8F" w:rsidRPr="1BD68A4A">
        <w:rPr>
          <w:rFonts w:ascii="Times New Roman" w:hAnsi="Times New Roman" w:cs="Times New Roman"/>
          <w:sz w:val="24"/>
          <w:szCs w:val="24"/>
        </w:rPr>
        <w:t xml:space="preserve">audiitori </w:t>
      </w:r>
      <w:r w:rsidR="790E485C" w:rsidRPr="1BD68A4A">
        <w:rPr>
          <w:rFonts w:ascii="Times New Roman" w:hAnsi="Times New Roman" w:cs="Times New Roman"/>
          <w:sz w:val="24"/>
          <w:szCs w:val="24"/>
        </w:rPr>
        <w:t xml:space="preserve">erinevalt äriseadustiku § 437 lõikes 2 </w:t>
      </w:r>
      <w:r w:rsidR="761DFEE2" w:rsidRPr="1BD68A4A">
        <w:rPr>
          <w:rFonts w:ascii="Times New Roman" w:hAnsi="Times New Roman" w:cs="Times New Roman"/>
          <w:sz w:val="24"/>
          <w:szCs w:val="24"/>
        </w:rPr>
        <w:t>sätestatu</w:t>
      </w:r>
      <w:r w:rsidR="03D33C80" w:rsidRPr="1BD68A4A">
        <w:rPr>
          <w:rFonts w:ascii="Times New Roman" w:hAnsi="Times New Roman" w:cs="Times New Roman"/>
          <w:sz w:val="24"/>
          <w:szCs w:val="24"/>
        </w:rPr>
        <w:t>st</w:t>
      </w:r>
      <w:r w:rsidR="3D50E503" w:rsidRPr="1BD68A4A">
        <w:rPr>
          <w:rFonts w:ascii="Times New Roman" w:hAnsi="Times New Roman" w:cs="Times New Roman"/>
          <w:sz w:val="24"/>
          <w:szCs w:val="24"/>
        </w:rPr>
        <w:t xml:space="preserve"> ning </w:t>
      </w:r>
      <w:r w:rsidR="2AC37B2A" w:rsidRPr="1BD68A4A">
        <w:rPr>
          <w:rFonts w:ascii="Times New Roman" w:hAnsi="Times New Roman" w:cs="Times New Roman"/>
          <w:sz w:val="24"/>
          <w:szCs w:val="24"/>
        </w:rPr>
        <w:t xml:space="preserve">nõuda </w:t>
      </w:r>
      <w:r w:rsidR="008525EC" w:rsidRPr="1BD68A4A">
        <w:rPr>
          <w:rFonts w:ascii="Times New Roman" w:hAnsi="Times New Roman" w:cs="Times New Roman"/>
          <w:sz w:val="24"/>
          <w:szCs w:val="24"/>
        </w:rPr>
        <w:t xml:space="preserve">temalt aruande esitamist </w:t>
      </w:r>
      <w:r w:rsidR="1E9DF671" w:rsidRPr="1BD68A4A">
        <w:rPr>
          <w:rFonts w:ascii="Times New Roman" w:hAnsi="Times New Roman" w:cs="Times New Roman"/>
          <w:sz w:val="24"/>
          <w:szCs w:val="24"/>
        </w:rPr>
        <w:t>jagunemi</w:t>
      </w:r>
      <w:r w:rsidR="3D50E503" w:rsidRPr="1BD68A4A">
        <w:rPr>
          <w:rFonts w:ascii="Times New Roman" w:hAnsi="Times New Roman" w:cs="Times New Roman"/>
          <w:sz w:val="24"/>
          <w:szCs w:val="24"/>
        </w:rPr>
        <w:t>slepingu ja -aruande kontrollimise kohta</w:t>
      </w:r>
      <w:r w:rsidR="63D4B1EF" w:rsidRPr="1BD68A4A">
        <w:rPr>
          <w:rFonts w:ascii="Times New Roman" w:hAnsi="Times New Roman" w:cs="Times New Roman"/>
          <w:sz w:val="24"/>
          <w:szCs w:val="24"/>
        </w:rPr>
        <w:t>.</w:t>
      </w:r>
      <w:r w:rsidR="596FFA0A" w:rsidRPr="1BD68A4A">
        <w:rPr>
          <w:rFonts w:ascii="Times New Roman" w:hAnsi="Times New Roman" w:cs="Times New Roman"/>
          <w:sz w:val="24"/>
          <w:szCs w:val="24"/>
        </w:rPr>
        <w:t>“</w:t>
      </w:r>
      <w:r w:rsidR="63D4B1EF" w:rsidRPr="1BD68A4A">
        <w:rPr>
          <w:rFonts w:ascii="Times New Roman" w:hAnsi="Times New Roman" w:cs="Times New Roman"/>
          <w:sz w:val="24"/>
          <w:szCs w:val="24"/>
        </w:rPr>
        <w:t>;</w:t>
      </w:r>
    </w:p>
    <w:p w14:paraId="3FF0A9FA" w14:textId="6D63F3F6" w:rsidR="007631A4" w:rsidRPr="00FA634D" w:rsidRDefault="007631A4" w:rsidP="00464A6C">
      <w:pPr>
        <w:spacing w:after="0" w:line="240" w:lineRule="auto"/>
        <w:jc w:val="both"/>
        <w:rPr>
          <w:rFonts w:ascii="Times New Roman" w:hAnsi="Times New Roman" w:cs="Times New Roman"/>
          <w:sz w:val="24"/>
          <w:szCs w:val="24"/>
        </w:rPr>
      </w:pPr>
    </w:p>
    <w:p w14:paraId="3175E2CE" w14:textId="47DD2FF3" w:rsidR="007631A4"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3236B555" w:rsidRPr="1BD68A4A">
        <w:rPr>
          <w:rFonts w:ascii="Times New Roman" w:hAnsi="Times New Roman" w:cs="Times New Roman"/>
          <w:b/>
          <w:bCs/>
          <w:sz w:val="24"/>
          <w:szCs w:val="24"/>
        </w:rPr>
        <w:t>5</w:t>
      </w:r>
      <w:r w:rsidR="150A10B2" w:rsidRPr="1BD68A4A">
        <w:rPr>
          <w:rFonts w:ascii="Times New Roman" w:hAnsi="Times New Roman" w:cs="Times New Roman"/>
          <w:b/>
          <w:bCs/>
          <w:sz w:val="24"/>
          <w:szCs w:val="24"/>
        </w:rPr>
        <w:t xml:space="preserve">) </w:t>
      </w:r>
      <w:r w:rsidR="2E589F68" w:rsidRPr="1BD68A4A">
        <w:rPr>
          <w:rFonts w:ascii="Times New Roman" w:hAnsi="Times New Roman" w:cs="Times New Roman"/>
          <w:sz w:val="24"/>
          <w:szCs w:val="24"/>
        </w:rPr>
        <w:t>paragrahvi 70</w:t>
      </w:r>
      <w:r w:rsidR="2E589F68" w:rsidRPr="1BD68A4A">
        <w:rPr>
          <w:rFonts w:ascii="Times New Roman" w:hAnsi="Times New Roman" w:cs="Times New Roman"/>
          <w:sz w:val="24"/>
          <w:szCs w:val="24"/>
          <w:vertAlign w:val="superscript"/>
        </w:rPr>
        <w:t>3</w:t>
      </w:r>
      <w:r w:rsidR="2E589F68" w:rsidRPr="1BD68A4A">
        <w:rPr>
          <w:rFonts w:ascii="Times New Roman" w:hAnsi="Times New Roman" w:cs="Times New Roman"/>
          <w:sz w:val="24"/>
          <w:szCs w:val="24"/>
        </w:rPr>
        <w:t xml:space="preserve"> lõike 2 </w:t>
      </w:r>
      <w:r w:rsidR="2E171593" w:rsidRPr="1BD68A4A">
        <w:rPr>
          <w:rFonts w:ascii="Times New Roman" w:eastAsia="Times New Roman" w:hAnsi="Times New Roman" w:cs="Times New Roman"/>
          <w:sz w:val="24"/>
          <w:szCs w:val="24"/>
        </w:rPr>
        <w:t>punktid 1–6</w:t>
      </w:r>
      <w:r w:rsidR="2E589F68" w:rsidRPr="1BD68A4A">
        <w:rPr>
          <w:rFonts w:ascii="Times New Roman" w:hAnsi="Times New Roman" w:cs="Times New Roman"/>
          <w:sz w:val="24"/>
          <w:szCs w:val="24"/>
        </w:rPr>
        <w:t xml:space="preserve"> muudetakse ja sõnastatakse järgmiselt: </w:t>
      </w:r>
    </w:p>
    <w:p w14:paraId="171B5437" w14:textId="3C76F4A3" w:rsidR="00AE7D70" w:rsidRPr="00FA634D" w:rsidRDefault="00637B88"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E589F68" w:rsidRPr="1BD68A4A">
        <w:rPr>
          <w:rFonts w:ascii="Times New Roman" w:hAnsi="Times New Roman" w:cs="Times New Roman"/>
          <w:sz w:val="24"/>
          <w:szCs w:val="24"/>
        </w:rPr>
        <w:t>1)</w:t>
      </w:r>
      <w:r w:rsidR="6DC7CB2B" w:rsidRPr="1BD68A4A">
        <w:rPr>
          <w:rFonts w:ascii="Times New Roman" w:hAnsi="Times New Roman" w:cs="Times New Roman"/>
          <w:sz w:val="24"/>
          <w:szCs w:val="24"/>
        </w:rPr>
        <w:t xml:space="preserve"> </w:t>
      </w:r>
      <w:r w:rsidR="76EB5B98" w:rsidRPr="1BD68A4A">
        <w:rPr>
          <w:rFonts w:ascii="Times New Roman" w:hAnsi="Times New Roman" w:cs="Times New Roman"/>
          <w:sz w:val="24"/>
          <w:szCs w:val="24"/>
        </w:rPr>
        <w:t>jagunemises osalevate</w:t>
      </w:r>
      <w:r w:rsidR="00EB69C9" w:rsidRPr="1BD68A4A">
        <w:rPr>
          <w:rFonts w:ascii="Times New Roman" w:hAnsi="Times New Roman" w:cs="Times New Roman"/>
          <w:sz w:val="24"/>
          <w:szCs w:val="24"/>
        </w:rPr>
        <w:t>l</w:t>
      </w:r>
      <w:r w:rsidR="76EB5B98" w:rsidRPr="1BD68A4A">
        <w:rPr>
          <w:rFonts w:ascii="Times New Roman" w:hAnsi="Times New Roman" w:cs="Times New Roman"/>
          <w:sz w:val="24"/>
          <w:szCs w:val="24"/>
        </w:rPr>
        <w:t xml:space="preserve"> ühingutel </w:t>
      </w:r>
      <w:del w:id="473" w:author="Merike Koppel - JUSTDIGI" w:date="2025-12-30T09:38:00Z" w16du:dateUtc="2025-12-30T07:38:00Z">
        <w:r w:rsidR="76EB5B98" w:rsidRPr="1BD68A4A" w:rsidDel="003D6B7A">
          <w:rPr>
            <w:rFonts w:ascii="Times New Roman" w:hAnsi="Times New Roman" w:cs="Times New Roman"/>
            <w:sz w:val="24"/>
            <w:szCs w:val="24"/>
          </w:rPr>
          <w:delText xml:space="preserve">puudub </w:delText>
        </w:r>
      </w:del>
      <w:ins w:id="474" w:author="Merike Koppel - JUSTDIGI" w:date="2025-12-30T09:38:00Z" w16du:dateUtc="2025-12-30T07:38:00Z">
        <w:r w:rsidR="003D6B7A">
          <w:rPr>
            <w:rFonts w:ascii="Times New Roman" w:hAnsi="Times New Roman" w:cs="Times New Roman"/>
            <w:sz w:val="24"/>
            <w:szCs w:val="24"/>
          </w:rPr>
          <w:t>ei ole</w:t>
        </w:r>
        <w:r w:rsidR="003D6B7A" w:rsidRPr="1BD68A4A">
          <w:rPr>
            <w:rFonts w:ascii="Times New Roman" w:hAnsi="Times New Roman" w:cs="Times New Roman"/>
            <w:sz w:val="24"/>
            <w:szCs w:val="24"/>
          </w:rPr>
          <w:t xml:space="preserve"> </w:t>
        </w:r>
      </w:ins>
      <w:r w:rsidR="76EB5B98" w:rsidRPr="1BD68A4A">
        <w:rPr>
          <w:rFonts w:ascii="Times New Roman" w:hAnsi="Times New Roman" w:cs="Times New Roman"/>
          <w:sz w:val="24"/>
          <w:szCs w:val="24"/>
        </w:rPr>
        <w:t xml:space="preserve">piisavalt finantsvahendeid, </w:t>
      </w:r>
      <w:r w:rsidR="651DC554" w:rsidRPr="1BD68A4A">
        <w:rPr>
          <w:rFonts w:ascii="Times New Roman" w:hAnsi="Times New Roman" w:cs="Times New Roman"/>
          <w:sz w:val="24"/>
          <w:szCs w:val="24"/>
        </w:rPr>
        <w:t>arvestades</w:t>
      </w:r>
      <w:r w:rsidR="76EB5B98" w:rsidRPr="1BD68A4A">
        <w:rPr>
          <w:rFonts w:ascii="Times New Roman" w:hAnsi="Times New Roman" w:cs="Times New Roman"/>
          <w:sz w:val="24"/>
          <w:szCs w:val="24"/>
        </w:rPr>
        <w:t xml:space="preserve"> asutatava ühingu äritegevuse iseloomu; </w:t>
      </w:r>
    </w:p>
    <w:p w14:paraId="45E0B455" w14:textId="2CD8F37D" w:rsidR="00FF3467" w:rsidRPr="00FA634D" w:rsidRDefault="2E589F68"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 jagunemine ei vasta käesoleva seaduse nõuetele, muu</w:t>
      </w:r>
      <w:r w:rsidR="00201D72"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hulgas ei ole omandava ühingu maine sobiv </w:t>
      </w:r>
      <w:ins w:id="475" w:author="Merike Koppel - JUSTDIGI" w:date="2025-12-30T09:38:00Z" w16du:dateUtc="2025-12-30T07:38:00Z">
        <w:r w:rsidR="003D6B7A" w:rsidRPr="1BD68A4A">
          <w:rPr>
            <w:rFonts w:ascii="Times New Roman" w:hAnsi="Times New Roman" w:cs="Times New Roman"/>
            <w:sz w:val="24"/>
            <w:szCs w:val="24"/>
          </w:rPr>
          <w:t xml:space="preserve">krediidiasutuses </w:t>
        </w:r>
      </w:ins>
      <w:r w:rsidRPr="1BD68A4A">
        <w:rPr>
          <w:rFonts w:ascii="Times New Roman" w:hAnsi="Times New Roman" w:cs="Times New Roman"/>
          <w:sz w:val="24"/>
          <w:szCs w:val="24"/>
        </w:rPr>
        <w:t xml:space="preserve">osaluse omamiseks </w:t>
      </w:r>
      <w:del w:id="476" w:author="Merike Koppel - JUSTDIGI" w:date="2025-12-30T09:38:00Z" w16du:dateUtc="2025-12-30T07:38:00Z">
        <w:r w:rsidR="00201D72" w:rsidRPr="1BD68A4A" w:rsidDel="003D6B7A">
          <w:rPr>
            <w:rFonts w:ascii="Times New Roman" w:hAnsi="Times New Roman" w:cs="Times New Roman"/>
            <w:sz w:val="24"/>
            <w:szCs w:val="24"/>
          </w:rPr>
          <w:delText xml:space="preserve">krediidiasutuses </w:delText>
        </w:r>
      </w:del>
      <w:commentRangeStart w:id="477"/>
      <w:r w:rsidRPr="1BD68A4A">
        <w:rPr>
          <w:rFonts w:ascii="Times New Roman" w:hAnsi="Times New Roman" w:cs="Times New Roman"/>
          <w:sz w:val="24"/>
          <w:szCs w:val="24"/>
        </w:rPr>
        <w:t xml:space="preserve">või </w:t>
      </w:r>
      <w:r w:rsidR="00201D72" w:rsidRPr="1BD68A4A">
        <w:rPr>
          <w:rFonts w:ascii="Times New Roman" w:hAnsi="Times New Roman" w:cs="Times New Roman"/>
          <w:sz w:val="24"/>
          <w:szCs w:val="24"/>
        </w:rPr>
        <w:t xml:space="preserve">selle </w:t>
      </w:r>
      <w:r w:rsidRPr="1BD68A4A">
        <w:rPr>
          <w:rFonts w:ascii="Times New Roman" w:hAnsi="Times New Roman" w:cs="Times New Roman"/>
          <w:sz w:val="24"/>
          <w:szCs w:val="24"/>
        </w:rPr>
        <w:t>juhti</w:t>
      </w:r>
      <w:commentRangeEnd w:id="477"/>
      <w:r w:rsidR="004C7311">
        <w:rPr>
          <w:rStyle w:val="Kommentaariviide"/>
        </w:rPr>
        <w:commentReference w:id="477"/>
      </w:r>
      <w:r w:rsidRPr="1BD68A4A">
        <w:rPr>
          <w:rFonts w:ascii="Times New Roman" w:hAnsi="Times New Roman" w:cs="Times New Roman"/>
          <w:sz w:val="24"/>
          <w:szCs w:val="24"/>
        </w:rPr>
        <w:t>miseks</w:t>
      </w:r>
      <w:r w:rsidR="00570365" w:rsidRPr="1BD68A4A">
        <w:rPr>
          <w:rFonts w:ascii="Times New Roman" w:hAnsi="Times New Roman" w:cs="Times New Roman"/>
          <w:sz w:val="24"/>
          <w:szCs w:val="24"/>
        </w:rPr>
        <w:t>;</w:t>
      </w:r>
    </w:p>
    <w:p w14:paraId="58730B20" w14:textId="4C33488F" w:rsidR="00FF3467" w:rsidRPr="00FA634D" w:rsidRDefault="2E589F68"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lastRenderedPageBreak/>
        <w:t xml:space="preserve">3) </w:t>
      </w:r>
      <w:r w:rsidR="15AD84A1" w:rsidRPr="1BD68A4A">
        <w:rPr>
          <w:rFonts w:ascii="Times New Roman" w:hAnsi="Times New Roman" w:cs="Times New Roman"/>
          <w:sz w:val="24"/>
          <w:szCs w:val="24"/>
        </w:rPr>
        <w:t>käesoleva seaduse § 70</w:t>
      </w:r>
      <w:r w:rsidR="15AD84A1" w:rsidRPr="1BD68A4A">
        <w:rPr>
          <w:rFonts w:ascii="Times New Roman" w:hAnsi="Times New Roman" w:cs="Times New Roman"/>
          <w:sz w:val="24"/>
          <w:szCs w:val="24"/>
          <w:vertAlign w:val="superscript"/>
        </w:rPr>
        <w:t>2</w:t>
      </w:r>
      <w:r w:rsidR="15AD84A1" w:rsidRPr="1BD68A4A">
        <w:rPr>
          <w:rFonts w:ascii="Times New Roman" w:hAnsi="Times New Roman" w:cs="Times New Roman"/>
          <w:sz w:val="24"/>
          <w:szCs w:val="24"/>
        </w:rPr>
        <w:t xml:space="preserve"> lõigetes 1 ja 2 nimetatud dokumendid või andmed on </w:t>
      </w:r>
      <w:commentRangeStart w:id="478"/>
      <w:r w:rsidR="15AD84A1" w:rsidRPr="1BD68A4A">
        <w:rPr>
          <w:rFonts w:ascii="Times New Roman" w:hAnsi="Times New Roman" w:cs="Times New Roman"/>
          <w:sz w:val="24"/>
          <w:szCs w:val="24"/>
        </w:rPr>
        <w:t>esitatud puudulikult</w:t>
      </w:r>
      <w:commentRangeEnd w:id="478"/>
      <w:r w:rsidR="00C434F2">
        <w:rPr>
          <w:rStyle w:val="Kommentaariviide"/>
        </w:rPr>
        <w:commentReference w:id="478"/>
      </w:r>
      <w:r w:rsidR="15AD84A1" w:rsidRPr="1BD68A4A">
        <w:rPr>
          <w:rFonts w:ascii="Times New Roman" w:hAnsi="Times New Roman" w:cs="Times New Roman"/>
          <w:sz w:val="24"/>
          <w:szCs w:val="24"/>
        </w:rPr>
        <w:t>;</w:t>
      </w:r>
    </w:p>
    <w:p w14:paraId="507EBA31" w14:textId="62DC212E" w:rsidR="00FF3467" w:rsidRPr="00FA634D" w:rsidRDefault="2E589F68"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esineb põhjendatud kahtlus, et asutatav ühing ei suuda püsivalt järgida </w:t>
      </w:r>
      <w:r w:rsidR="42B37A9C" w:rsidRPr="1BD68A4A">
        <w:rPr>
          <w:rFonts w:ascii="Times New Roman" w:hAnsi="Times New Roman" w:cs="Times New Roman"/>
          <w:sz w:val="24"/>
          <w:szCs w:val="24"/>
        </w:rPr>
        <w:t>käesolevas seaduses</w:t>
      </w:r>
      <w:r w:rsidRPr="1BD68A4A">
        <w:rPr>
          <w:rFonts w:ascii="Times New Roman" w:hAnsi="Times New Roman" w:cs="Times New Roman"/>
          <w:sz w:val="24"/>
          <w:szCs w:val="24"/>
        </w:rPr>
        <w:t xml:space="preserve"> </w:t>
      </w:r>
      <w:r w:rsidR="008626F6"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Euroopa Parlamendi ja nõukogu määruses (EL) nr 575/2013 </w:t>
      </w:r>
      <w:del w:id="479" w:author="Merike Koppel - JUSTDIGI" w:date="2025-12-30T09:42:00Z" w16du:dateUtc="2025-12-30T07:42:00Z">
        <w:r w:rsidR="00155792" w:rsidRPr="1BD68A4A" w:rsidDel="00C434F2">
          <w:rPr>
            <w:rFonts w:ascii="Times New Roman" w:hAnsi="Times New Roman" w:cs="Times New Roman"/>
            <w:sz w:val="24"/>
            <w:szCs w:val="24"/>
          </w:rPr>
          <w:delText>ja</w:delText>
        </w:r>
      </w:del>
      <w:ins w:id="480" w:author="Merike Koppel - JUSTDIGI" w:date="2025-12-30T09:42:00Z" w16du:dateUtc="2025-12-30T07:42:00Z">
        <w:r w:rsidR="00C434F2">
          <w:rPr>
            <w:rFonts w:ascii="Times New Roman" w:hAnsi="Times New Roman" w:cs="Times New Roman"/>
            <w:sz w:val="24"/>
            <w:szCs w:val="24"/>
          </w:rPr>
          <w:t>ning</w:t>
        </w:r>
      </w:ins>
      <w:r w:rsidR="00155792" w:rsidRPr="1BD68A4A">
        <w:rPr>
          <w:rFonts w:ascii="Times New Roman" w:hAnsi="Times New Roman" w:cs="Times New Roman"/>
          <w:sz w:val="24"/>
          <w:szCs w:val="24"/>
        </w:rPr>
        <w:t xml:space="preserve"> </w:t>
      </w:r>
      <w:r w:rsidRPr="1BD68A4A">
        <w:rPr>
          <w:rFonts w:ascii="Times New Roman" w:hAnsi="Times New Roman" w:cs="Times New Roman"/>
          <w:sz w:val="24"/>
          <w:szCs w:val="24"/>
        </w:rPr>
        <w:t>kui see on kohaldatav, kindlustustegevuse seaduses ning makseasutuste ja e-raha asutuste seaduses sätestatud usaldatavusnõudeid;</w:t>
      </w:r>
    </w:p>
    <w:p w14:paraId="28B9D566" w14:textId="77A3B49A" w:rsidR="00FF3467" w:rsidRPr="00FA634D" w:rsidRDefault="2E589F68"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5) jagunemiskava ei ole ühingu usaldusväärsuse seisukohast teostatav </w:t>
      </w:r>
      <w:r w:rsidR="00550C18" w:rsidRPr="1BD68A4A">
        <w:rPr>
          <w:rFonts w:ascii="Times New Roman" w:hAnsi="Times New Roman" w:cs="Times New Roman"/>
          <w:sz w:val="24"/>
          <w:szCs w:val="24"/>
        </w:rPr>
        <w:t xml:space="preserve">ega </w:t>
      </w:r>
      <w:r w:rsidRPr="1BD68A4A">
        <w:rPr>
          <w:rFonts w:ascii="Times New Roman" w:hAnsi="Times New Roman" w:cs="Times New Roman"/>
          <w:sz w:val="24"/>
          <w:szCs w:val="24"/>
        </w:rPr>
        <w:t xml:space="preserve">mõistlik; </w:t>
      </w:r>
    </w:p>
    <w:p w14:paraId="7C3C7D99" w14:textId="5FF8BFB2" w:rsidR="00FF3467" w:rsidRPr="00FA634D" w:rsidRDefault="2E589F68"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 esineb põhjendatud kahtlus, et seoses jagunemisega</w:t>
      </w:r>
      <w:r w:rsidR="00550C18"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toimub või on toimunud rahapesu </w:t>
      </w:r>
      <w:proofErr w:type="spellStart"/>
      <w:r w:rsidR="2B8DAA14" w:rsidRPr="1BD68A4A">
        <w:rPr>
          <w:rFonts w:ascii="Times New Roman" w:hAnsi="Times New Roman" w:cs="Times New Roman"/>
          <w:sz w:val="24"/>
          <w:szCs w:val="24"/>
        </w:rPr>
        <w:t>rahapesu</w:t>
      </w:r>
      <w:proofErr w:type="spellEnd"/>
      <w:r w:rsidR="2B8DAA14" w:rsidRPr="1BD68A4A">
        <w:rPr>
          <w:rFonts w:ascii="Times New Roman" w:hAnsi="Times New Roman" w:cs="Times New Roman"/>
          <w:sz w:val="24"/>
          <w:szCs w:val="24"/>
        </w:rPr>
        <w:t xml:space="preserve"> </w:t>
      </w:r>
      <w:r w:rsidRPr="1BD68A4A">
        <w:rPr>
          <w:rFonts w:ascii="Times New Roman" w:hAnsi="Times New Roman" w:cs="Times New Roman"/>
          <w:sz w:val="24"/>
          <w:szCs w:val="24"/>
        </w:rPr>
        <w:t>ja terrorismi</w:t>
      </w:r>
      <w:r w:rsidR="6C562924" w:rsidRPr="1BD68A4A">
        <w:rPr>
          <w:rFonts w:ascii="Times New Roman" w:hAnsi="Times New Roman" w:cs="Times New Roman"/>
          <w:sz w:val="24"/>
          <w:szCs w:val="24"/>
        </w:rPr>
        <w:t xml:space="preserve"> rahastamise</w:t>
      </w:r>
      <w:r w:rsidRPr="1BD68A4A">
        <w:rPr>
          <w:rFonts w:ascii="Times New Roman" w:hAnsi="Times New Roman" w:cs="Times New Roman"/>
          <w:sz w:val="24"/>
          <w:szCs w:val="24"/>
        </w:rPr>
        <w:t xml:space="preserve"> tõkestamise seaduse </w:t>
      </w:r>
      <w:r w:rsidR="1BC0F8FA" w:rsidRPr="1BD68A4A">
        <w:rPr>
          <w:rFonts w:ascii="Times New Roman" w:hAnsi="Times New Roman" w:cs="Times New Roman"/>
          <w:sz w:val="24"/>
          <w:szCs w:val="24"/>
        </w:rPr>
        <w:t>§</w:t>
      </w:r>
      <w:r w:rsidR="226FC3E7" w:rsidRPr="1BD68A4A">
        <w:rPr>
          <w:rFonts w:ascii="Times New Roman" w:hAnsi="Times New Roman" w:cs="Times New Roman"/>
          <w:sz w:val="24"/>
          <w:szCs w:val="24"/>
        </w:rPr>
        <w:t>-de</w:t>
      </w:r>
      <w:r w:rsidR="1BC0F8FA" w:rsidRPr="1BD68A4A">
        <w:rPr>
          <w:rFonts w:ascii="Times New Roman" w:hAnsi="Times New Roman" w:cs="Times New Roman"/>
          <w:sz w:val="24"/>
          <w:szCs w:val="24"/>
        </w:rPr>
        <w:t xml:space="preserve"> 4 </w:t>
      </w:r>
      <w:r w:rsidR="1BD44F7B" w:rsidRPr="1BD68A4A">
        <w:rPr>
          <w:rFonts w:ascii="Times New Roman" w:hAnsi="Times New Roman" w:cs="Times New Roman"/>
          <w:sz w:val="24"/>
          <w:szCs w:val="24"/>
        </w:rPr>
        <w:t>või 5</w:t>
      </w:r>
      <w:r w:rsidRPr="1BD68A4A">
        <w:rPr>
          <w:rFonts w:ascii="Times New Roman" w:hAnsi="Times New Roman" w:cs="Times New Roman"/>
          <w:sz w:val="24"/>
          <w:szCs w:val="24"/>
        </w:rPr>
        <w:t xml:space="preserve"> tähenduses, selle katse või on suurenenud rahapesu või terrorismi rahastamisega seotud </w:t>
      </w:r>
      <w:r w:rsidR="003D548C" w:rsidRPr="1BD68A4A">
        <w:rPr>
          <w:rFonts w:ascii="Times New Roman" w:hAnsi="Times New Roman" w:cs="Times New Roman"/>
          <w:sz w:val="24"/>
          <w:szCs w:val="24"/>
        </w:rPr>
        <w:t xml:space="preserve">riskid </w:t>
      </w:r>
      <w:r w:rsidRPr="1BD68A4A">
        <w:rPr>
          <w:rFonts w:ascii="Times New Roman" w:hAnsi="Times New Roman" w:cs="Times New Roman"/>
          <w:sz w:val="24"/>
          <w:szCs w:val="24"/>
        </w:rPr>
        <w:t>või muud riskid</w:t>
      </w:r>
      <w:r w:rsidR="5E1FADD4" w:rsidRPr="1BD68A4A">
        <w:rPr>
          <w:rFonts w:ascii="Times New Roman" w:hAnsi="Times New Roman" w:cs="Times New Roman"/>
          <w:sz w:val="24"/>
          <w:szCs w:val="24"/>
        </w:rPr>
        <w:t>;</w:t>
      </w:r>
      <w:r w:rsidR="00570365" w:rsidRPr="1BD68A4A">
        <w:rPr>
          <w:rFonts w:ascii="Times New Roman" w:hAnsi="Times New Roman" w:cs="Times New Roman"/>
          <w:sz w:val="24"/>
          <w:szCs w:val="24"/>
        </w:rPr>
        <w:t>“;</w:t>
      </w:r>
    </w:p>
    <w:p w14:paraId="7D2579EB" w14:textId="4E0D1000" w:rsidR="515C830A" w:rsidRPr="00FA634D" w:rsidRDefault="515C830A" w:rsidP="515C830A">
      <w:pPr>
        <w:spacing w:after="0" w:line="240" w:lineRule="auto"/>
        <w:jc w:val="both"/>
        <w:rPr>
          <w:rFonts w:ascii="Times New Roman" w:hAnsi="Times New Roman" w:cs="Times New Roman"/>
          <w:b/>
          <w:bCs/>
          <w:sz w:val="24"/>
          <w:szCs w:val="24"/>
        </w:rPr>
      </w:pPr>
    </w:p>
    <w:p w14:paraId="2A991F40" w14:textId="6F670AF8" w:rsidR="7509F4CF" w:rsidRPr="00FA634D" w:rsidRDefault="00AF3179" w:rsidP="515C830A">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2C959E99" w:rsidRPr="1BD68A4A">
        <w:rPr>
          <w:rFonts w:ascii="Times New Roman" w:hAnsi="Times New Roman" w:cs="Times New Roman"/>
          <w:b/>
          <w:bCs/>
          <w:sz w:val="24"/>
          <w:szCs w:val="24"/>
        </w:rPr>
        <w:t>6</w:t>
      </w:r>
      <w:r w:rsidR="381F2822" w:rsidRPr="1BD68A4A">
        <w:rPr>
          <w:rFonts w:ascii="Times New Roman" w:hAnsi="Times New Roman" w:cs="Times New Roman"/>
          <w:b/>
          <w:bCs/>
          <w:sz w:val="24"/>
          <w:szCs w:val="24"/>
        </w:rPr>
        <w:t xml:space="preserve">) </w:t>
      </w:r>
      <w:r w:rsidR="381F2822" w:rsidRPr="1BD68A4A">
        <w:rPr>
          <w:rFonts w:ascii="Times New Roman" w:hAnsi="Times New Roman" w:cs="Times New Roman"/>
          <w:sz w:val="24"/>
          <w:szCs w:val="24"/>
        </w:rPr>
        <w:t>paragrahvi 70</w:t>
      </w:r>
      <w:r w:rsidR="381F2822" w:rsidRPr="1BD68A4A">
        <w:rPr>
          <w:rFonts w:ascii="Times New Roman" w:hAnsi="Times New Roman" w:cs="Times New Roman"/>
          <w:sz w:val="24"/>
          <w:szCs w:val="24"/>
          <w:vertAlign w:val="superscript"/>
        </w:rPr>
        <w:t>3</w:t>
      </w:r>
      <w:r w:rsidR="381F2822" w:rsidRPr="1BD68A4A">
        <w:rPr>
          <w:rFonts w:ascii="Times New Roman" w:hAnsi="Times New Roman" w:cs="Times New Roman"/>
          <w:sz w:val="24"/>
          <w:szCs w:val="24"/>
        </w:rPr>
        <w:t xml:space="preserve"> lõiget 2 täiendatakse punktiga 7 järgmises sõnastuses:</w:t>
      </w:r>
    </w:p>
    <w:p w14:paraId="1F16859F" w14:textId="3B65D735" w:rsidR="00FF3467" w:rsidRPr="00FA634D" w:rsidRDefault="00637B88" w:rsidP="3997DB9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76220009" w:rsidRPr="1BD68A4A">
        <w:rPr>
          <w:rFonts w:ascii="Times New Roman" w:hAnsi="Times New Roman" w:cs="Times New Roman"/>
          <w:sz w:val="24"/>
          <w:szCs w:val="24"/>
        </w:rPr>
        <w:t>7) jagunemine võib põhjustada süsteemset riski.</w:t>
      </w:r>
      <w:r w:rsidR="00207A7D" w:rsidRPr="1BD68A4A">
        <w:rPr>
          <w:rFonts w:ascii="Times New Roman" w:hAnsi="Times New Roman" w:cs="Times New Roman"/>
          <w:sz w:val="24"/>
          <w:szCs w:val="24"/>
        </w:rPr>
        <w:t>“</w:t>
      </w:r>
      <w:r w:rsidR="76220009" w:rsidRPr="1BD68A4A">
        <w:rPr>
          <w:rFonts w:ascii="Times New Roman" w:hAnsi="Times New Roman" w:cs="Times New Roman"/>
          <w:sz w:val="24"/>
          <w:szCs w:val="24"/>
        </w:rPr>
        <w:t>;</w:t>
      </w:r>
    </w:p>
    <w:p w14:paraId="0CAAE0ED" w14:textId="2D5B0F22" w:rsidR="3997DB9D" w:rsidRPr="00FA634D" w:rsidRDefault="3997DB9D" w:rsidP="3997DB9D">
      <w:pPr>
        <w:spacing w:after="0" w:line="240" w:lineRule="auto"/>
        <w:jc w:val="both"/>
        <w:rPr>
          <w:rFonts w:ascii="Times New Roman" w:hAnsi="Times New Roman" w:cs="Times New Roman"/>
          <w:b/>
          <w:bCs/>
          <w:sz w:val="24"/>
          <w:szCs w:val="24"/>
        </w:rPr>
      </w:pPr>
    </w:p>
    <w:p w14:paraId="220CC861" w14:textId="435CBD4D" w:rsidR="007631A4"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2</w:t>
      </w:r>
      <w:r w:rsidR="6D77C7D1" w:rsidRPr="1BD68A4A">
        <w:rPr>
          <w:rFonts w:ascii="Times New Roman" w:hAnsi="Times New Roman" w:cs="Times New Roman"/>
          <w:b/>
          <w:bCs/>
          <w:sz w:val="24"/>
          <w:szCs w:val="24"/>
        </w:rPr>
        <w:t>7</w:t>
      </w:r>
      <w:r w:rsidR="2E589F68" w:rsidRPr="1BD68A4A">
        <w:rPr>
          <w:rFonts w:ascii="Times New Roman" w:hAnsi="Times New Roman" w:cs="Times New Roman"/>
          <w:b/>
          <w:bCs/>
          <w:sz w:val="24"/>
          <w:szCs w:val="24"/>
        </w:rPr>
        <w:t xml:space="preserve">) </w:t>
      </w:r>
      <w:r w:rsidR="2E589F68" w:rsidRPr="1BD68A4A">
        <w:rPr>
          <w:rFonts w:ascii="Times New Roman" w:hAnsi="Times New Roman" w:cs="Times New Roman"/>
          <w:sz w:val="24"/>
          <w:szCs w:val="24"/>
        </w:rPr>
        <w:t>paragrahvi 70</w:t>
      </w:r>
      <w:r w:rsidR="2E589F68" w:rsidRPr="1BD68A4A">
        <w:rPr>
          <w:rFonts w:ascii="Times New Roman" w:hAnsi="Times New Roman" w:cs="Times New Roman"/>
          <w:sz w:val="24"/>
          <w:szCs w:val="24"/>
          <w:vertAlign w:val="superscript"/>
        </w:rPr>
        <w:t>3</w:t>
      </w:r>
      <w:r w:rsidR="2E589F68" w:rsidRPr="1BD68A4A">
        <w:rPr>
          <w:rFonts w:ascii="Times New Roman" w:hAnsi="Times New Roman" w:cs="Times New Roman"/>
          <w:sz w:val="24"/>
          <w:szCs w:val="24"/>
        </w:rPr>
        <w:t xml:space="preserve"> täiendatakse lõigetega 2</w:t>
      </w:r>
      <w:r w:rsidR="2E589F68" w:rsidRPr="1BD68A4A">
        <w:rPr>
          <w:rFonts w:ascii="Times New Roman" w:hAnsi="Times New Roman" w:cs="Times New Roman"/>
          <w:sz w:val="24"/>
          <w:szCs w:val="24"/>
          <w:vertAlign w:val="superscript"/>
        </w:rPr>
        <w:t>1</w:t>
      </w:r>
      <w:r w:rsidR="2E589F68" w:rsidRPr="1BD68A4A">
        <w:rPr>
          <w:rFonts w:ascii="Times New Roman" w:hAnsi="Times New Roman" w:cs="Times New Roman"/>
          <w:sz w:val="24"/>
          <w:szCs w:val="24"/>
        </w:rPr>
        <w:t>–2</w:t>
      </w:r>
      <w:r w:rsidR="5888DA9B" w:rsidRPr="1BD68A4A">
        <w:rPr>
          <w:rFonts w:ascii="Times New Roman" w:hAnsi="Times New Roman" w:cs="Times New Roman"/>
          <w:sz w:val="24"/>
          <w:szCs w:val="24"/>
          <w:vertAlign w:val="superscript"/>
        </w:rPr>
        <w:t>4</w:t>
      </w:r>
      <w:r w:rsidR="2E589F68" w:rsidRPr="1BD68A4A">
        <w:rPr>
          <w:rFonts w:ascii="Times New Roman" w:hAnsi="Times New Roman" w:cs="Times New Roman"/>
          <w:sz w:val="24"/>
          <w:szCs w:val="24"/>
        </w:rPr>
        <w:t xml:space="preserve"> järgmises sõnastuses: </w:t>
      </w:r>
    </w:p>
    <w:p w14:paraId="5EA8026B" w14:textId="1B5A4355" w:rsidR="00FF3467" w:rsidRPr="00FA634D" w:rsidRDefault="00387BB1" w:rsidP="00C805E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E589F68" w:rsidRPr="1BD68A4A">
        <w:rPr>
          <w:rFonts w:ascii="Times New Roman" w:hAnsi="Times New Roman" w:cs="Times New Roman"/>
          <w:sz w:val="24"/>
          <w:szCs w:val="24"/>
        </w:rPr>
        <w:t>(2</w:t>
      </w:r>
      <w:r w:rsidR="2E589F68" w:rsidRPr="1BD68A4A">
        <w:rPr>
          <w:rFonts w:ascii="Times New Roman" w:hAnsi="Times New Roman" w:cs="Times New Roman"/>
          <w:sz w:val="24"/>
          <w:szCs w:val="24"/>
          <w:vertAlign w:val="superscript"/>
        </w:rPr>
        <w:t>1</w:t>
      </w:r>
      <w:r w:rsidR="2E589F68" w:rsidRPr="1BD68A4A">
        <w:rPr>
          <w:rFonts w:ascii="Times New Roman" w:hAnsi="Times New Roman" w:cs="Times New Roman"/>
          <w:sz w:val="24"/>
          <w:szCs w:val="24"/>
        </w:rPr>
        <w:t xml:space="preserve">) Finantsinspektsioon kontrollib käesoleva paragrahvi lõike </w:t>
      </w:r>
      <w:r w:rsidR="16999B80" w:rsidRPr="1BD68A4A">
        <w:rPr>
          <w:rFonts w:ascii="Times New Roman" w:hAnsi="Times New Roman" w:cs="Times New Roman"/>
          <w:sz w:val="24"/>
          <w:szCs w:val="24"/>
        </w:rPr>
        <w:t>2</w:t>
      </w:r>
      <w:r w:rsidR="2E589F68" w:rsidRPr="1BD68A4A">
        <w:rPr>
          <w:rFonts w:ascii="Times New Roman" w:hAnsi="Times New Roman" w:cs="Times New Roman"/>
          <w:sz w:val="24"/>
          <w:szCs w:val="24"/>
          <w:vertAlign w:val="superscript"/>
        </w:rPr>
        <w:t xml:space="preserve"> </w:t>
      </w:r>
      <w:r w:rsidR="2E589F68" w:rsidRPr="1BD68A4A">
        <w:rPr>
          <w:rFonts w:ascii="Times New Roman" w:hAnsi="Times New Roman" w:cs="Times New Roman"/>
          <w:sz w:val="24"/>
          <w:szCs w:val="24"/>
        </w:rPr>
        <w:t xml:space="preserve">punktis 5 nimetatud </w:t>
      </w:r>
      <w:r w:rsidR="70037CD0" w:rsidRPr="1BD68A4A">
        <w:rPr>
          <w:rFonts w:ascii="Times New Roman" w:hAnsi="Times New Roman" w:cs="Times New Roman"/>
          <w:sz w:val="24"/>
          <w:szCs w:val="24"/>
        </w:rPr>
        <w:t>jagunemis</w:t>
      </w:r>
      <w:r w:rsidR="2E589F68" w:rsidRPr="1BD68A4A">
        <w:rPr>
          <w:rFonts w:ascii="Times New Roman" w:hAnsi="Times New Roman" w:cs="Times New Roman"/>
          <w:sz w:val="24"/>
          <w:szCs w:val="24"/>
        </w:rPr>
        <w:t xml:space="preserve">kava järgimist </w:t>
      </w:r>
      <w:r w:rsidR="00732380" w:rsidRPr="1BD68A4A">
        <w:rPr>
          <w:rFonts w:ascii="Times New Roman" w:hAnsi="Times New Roman" w:cs="Times New Roman"/>
          <w:sz w:val="24"/>
          <w:szCs w:val="24"/>
        </w:rPr>
        <w:t xml:space="preserve">kuni </w:t>
      </w:r>
      <w:r w:rsidR="2E589F68" w:rsidRPr="1BD68A4A">
        <w:rPr>
          <w:rFonts w:ascii="Times New Roman" w:hAnsi="Times New Roman" w:cs="Times New Roman"/>
          <w:sz w:val="24"/>
          <w:szCs w:val="24"/>
        </w:rPr>
        <w:t>jagunemise lõpuleviimiseni.</w:t>
      </w:r>
    </w:p>
    <w:p w14:paraId="0C886934" w14:textId="77777777" w:rsidR="00AE7D70" w:rsidRPr="00FA634D" w:rsidRDefault="00AE7D70" w:rsidP="00C805EF">
      <w:pPr>
        <w:spacing w:after="0" w:line="240" w:lineRule="auto"/>
        <w:jc w:val="both"/>
        <w:rPr>
          <w:rFonts w:ascii="Times New Roman" w:hAnsi="Times New Roman" w:cs="Times New Roman"/>
          <w:sz w:val="24"/>
          <w:szCs w:val="24"/>
        </w:rPr>
      </w:pPr>
    </w:p>
    <w:p w14:paraId="7E03E0B7" w14:textId="68A5ED6B" w:rsidR="00FF3467" w:rsidRPr="00FA634D" w:rsidRDefault="2E589F68"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w:t>
      </w:r>
      <w:r w:rsidR="145C288C" w:rsidRPr="1BD68A4A">
        <w:rPr>
          <w:rFonts w:ascii="Times New Roman" w:hAnsi="Times New Roman" w:cs="Times New Roman"/>
          <w:sz w:val="24"/>
          <w:szCs w:val="24"/>
        </w:rPr>
        <w:t xml:space="preserve"> </w:t>
      </w:r>
      <w:r w:rsidR="68689B95" w:rsidRPr="1BD68A4A">
        <w:rPr>
          <w:rFonts w:ascii="Times New Roman" w:hAnsi="Times New Roman" w:cs="Times New Roman"/>
          <w:sz w:val="24"/>
          <w:szCs w:val="24"/>
        </w:rPr>
        <w:t xml:space="preserve">Finantsinspektsiooni finantsjärelevalvefunktsiooni täitja konsulteerib käesoleva paragrahvi lõike 1 punktis 6 sätestatud </w:t>
      </w:r>
      <w:commentRangeStart w:id="481"/>
      <w:r w:rsidR="5B51535C" w:rsidRPr="1BD68A4A">
        <w:rPr>
          <w:rFonts w:ascii="Times New Roman" w:hAnsi="Times New Roman" w:cs="Times New Roman"/>
          <w:sz w:val="24"/>
          <w:szCs w:val="24"/>
        </w:rPr>
        <w:t>jagunemise</w:t>
      </w:r>
      <w:r w:rsidR="68689B95" w:rsidRPr="1BD68A4A">
        <w:rPr>
          <w:rFonts w:ascii="Times New Roman" w:hAnsi="Times New Roman" w:cs="Times New Roman"/>
          <w:sz w:val="24"/>
          <w:szCs w:val="24"/>
        </w:rPr>
        <w:t xml:space="preserve"> hindamise korral </w:t>
      </w:r>
      <w:commentRangeEnd w:id="481"/>
      <w:r w:rsidR="006D1718">
        <w:rPr>
          <w:rStyle w:val="Kommentaariviide"/>
        </w:rPr>
        <w:commentReference w:id="481"/>
      </w:r>
      <w:r w:rsidR="68689B95" w:rsidRPr="1BD68A4A">
        <w:rPr>
          <w:rFonts w:ascii="Times New Roman" w:hAnsi="Times New Roman" w:cs="Times New Roman"/>
          <w:sz w:val="24"/>
          <w:szCs w:val="24"/>
        </w:rPr>
        <w:t>rahapesu kontrolli funktsiooni täitjaga. Finantsinspektsiooni rahapesu kontrolli funktsiooni täitja esitab oma arvamuse 30 tööpäeva jooksul a</w:t>
      </w:r>
      <w:r w:rsidR="00167FAD" w:rsidRPr="1BD68A4A">
        <w:rPr>
          <w:rFonts w:ascii="Times New Roman" w:hAnsi="Times New Roman" w:cs="Times New Roman"/>
          <w:sz w:val="24"/>
          <w:szCs w:val="24"/>
        </w:rPr>
        <w:t>rv</w:t>
      </w:r>
      <w:r w:rsidR="68689B95" w:rsidRPr="1BD68A4A">
        <w:rPr>
          <w:rFonts w:ascii="Times New Roman" w:hAnsi="Times New Roman" w:cs="Times New Roman"/>
          <w:sz w:val="24"/>
          <w:szCs w:val="24"/>
        </w:rPr>
        <w:t xml:space="preserve">ates </w:t>
      </w:r>
      <w:r w:rsidR="0F124900" w:rsidRPr="1BD68A4A">
        <w:rPr>
          <w:rFonts w:ascii="Times New Roman" w:hAnsi="Times New Roman" w:cs="Times New Roman"/>
          <w:sz w:val="24"/>
          <w:szCs w:val="24"/>
        </w:rPr>
        <w:t>asjakohase</w:t>
      </w:r>
      <w:r w:rsidR="68689B95" w:rsidRPr="1BD68A4A">
        <w:rPr>
          <w:rFonts w:ascii="Times New Roman" w:hAnsi="Times New Roman" w:cs="Times New Roman"/>
          <w:sz w:val="24"/>
          <w:szCs w:val="24"/>
        </w:rPr>
        <w:t xml:space="preserve"> taotluse saamisest.</w:t>
      </w:r>
    </w:p>
    <w:p w14:paraId="60337B11" w14:textId="3DB52EA5" w:rsidR="00AE7D70" w:rsidRPr="003E1440" w:rsidRDefault="00AE7D70" w:rsidP="1BD68A4A">
      <w:pPr>
        <w:spacing w:after="0" w:line="240" w:lineRule="auto"/>
        <w:jc w:val="both"/>
        <w:rPr>
          <w:rFonts w:ascii="Times New Roman" w:hAnsi="Times New Roman" w:cs="Times New Roman"/>
          <w:b/>
          <w:bCs/>
          <w:sz w:val="24"/>
          <w:szCs w:val="24"/>
        </w:rPr>
      </w:pPr>
    </w:p>
    <w:p w14:paraId="1A0587BA" w14:textId="3FA5E359" w:rsidR="00FF3467" w:rsidRPr="00FA634D" w:rsidRDefault="2E589F68" w:rsidP="00C805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Finantsinspektsioon ei või jagunemisloa andmise või </w:t>
      </w:r>
      <w:r w:rsidR="006F3308" w:rsidRPr="1BD68A4A">
        <w:rPr>
          <w:rFonts w:ascii="Times New Roman" w:hAnsi="Times New Roman" w:cs="Times New Roman"/>
          <w:sz w:val="24"/>
          <w:szCs w:val="24"/>
        </w:rPr>
        <w:t xml:space="preserve">sellest </w:t>
      </w:r>
      <w:r w:rsidRPr="1BD68A4A">
        <w:rPr>
          <w:rFonts w:ascii="Times New Roman" w:hAnsi="Times New Roman" w:cs="Times New Roman"/>
          <w:sz w:val="24"/>
          <w:szCs w:val="24"/>
        </w:rPr>
        <w:t xml:space="preserve">keeldumise üle </w:t>
      </w:r>
      <w:r w:rsidR="1BC0F8FA" w:rsidRPr="1BD68A4A">
        <w:rPr>
          <w:rFonts w:ascii="Times New Roman" w:hAnsi="Times New Roman" w:cs="Times New Roman"/>
          <w:sz w:val="24"/>
          <w:szCs w:val="24"/>
        </w:rPr>
        <w:t>otsustamisel</w:t>
      </w:r>
      <w:r w:rsidRPr="1BD68A4A">
        <w:rPr>
          <w:rFonts w:ascii="Times New Roman" w:hAnsi="Times New Roman" w:cs="Times New Roman"/>
          <w:sz w:val="24"/>
          <w:szCs w:val="24"/>
        </w:rPr>
        <w:t xml:space="preserve"> võtta arvesse </w:t>
      </w:r>
      <w:r w:rsidR="1A57C943" w:rsidRPr="1BD68A4A">
        <w:rPr>
          <w:rFonts w:ascii="Times New Roman" w:hAnsi="Times New Roman" w:cs="Times New Roman"/>
          <w:sz w:val="24"/>
          <w:szCs w:val="24"/>
        </w:rPr>
        <w:t xml:space="preserve">mõju, mida jagunemine võib </w:t>
      </w:r>
      <w:del w:id="482" w:author="Merike Koppel - JUSTDIGI" w:date="2025-12-30T09:44:00Z" w16du:dateUtc="2025-12-30T07:44:00Z">
        <w:r w:rsidR="1A57C943" w:rsidRPr="1BD68A4A" w:rsidDel="006D1718">
          <w:rPr>
            <w:rFonts w:ascii="Times New Roman" w:hAnsi="Times New Roman" w:cs="Times New Roman"/>
            <w:sz w:val="24"/>
            <w:szCs w:val="24"/>
          </w:rPr>
          <w:delText>põhjust</w:delText>
        </w:r>
      </w:del>
      <w:ins w:id="483" w:author="Merike Koppel - JUSTDIGI" w:date="2025-12-30T09:44:00Z" w16du:dateUtc="2025-12-30T07:44:00Z">
        <w:r w:rsidR="006D1718">
          <w:rPr>
            <w:rFonts w:ascii="Times New Roman" w:hAnsi="Times New Roman" w:cs="Times New Roman"/>
            <w:sz w:val="24"/>
            <w:szCs w:val="24"/>
          </w:rPr>
          <w:t>avald</w:t>
        </w:r>
      </w:ins>
      <w:r w:rsidR="1A57C943" w:rsidRPr="1BD68A4A">
        <w:rPr>
          <w:rFonts w:ascii="Times New Roman" w:hAnsi="Times New Roman" w:cs="Times New Roman"/>
          <w:sz w:val="24"/>
          <w:szCs w:val="24"/>
        </w:rPr>
        <w:t xml:space="preserve">ada teistele </w:t>
      </w:r>
      <w:r w:rsidRPr="1BD68A4A">
        <w:rPr>
          <w:rFonts w:ascii="Times New Roman" w:hAnsi="Times New Roman" w:cs="Times New Roman"/>
          <w:sz w:val="24"/>
          <w:szCs w:val="24"/>
        </w:rPr>
        <w:t xml:space="preserve">finantsturu </w:t>
      </w:r>
      <w:r w:rsidR="422DDDE5" w:rsidRPr="1BD68A4A">
        <w:rPr>
          <w:rFonts w:ascii="Times New Roman" w:hAnsi="Times New Roman" w:cs="Times New Roman"/>
          <w:sz w:val="24"/>
          <w:szCs w:val="24"/>
        </w:rPr>
        <w:t>osalistele</w:t>
      </w:r>
      <w:r w:rsidRPr="1BD68A4A">
        <w:rPr>
          <w:rFonts w:ascii="Times New Roman" w:hAnsi="Times New Roman" w:cs="Times New Roman"/>
          <w:sz w:val="24"/>
          <w:szCs w:val="24"/>
        </w:rPr>
        <w:t>.</w:t>
      </w:r>
    </w:p>
    <w:p w14:paraId="0D08F252" w14:textId="77777777" w:rsidR="00AE7D70" w:rsidRPr="00FA634D" w:rsidRDefault="00AE7D70" w:rsidP="14D1E9CD">
      <w:pPr>
        <w:spacing w:after="0" w:line="240" w:lineRule="auto"/>
        <w:jc w:val="both"/>
        <w:rPr>
          <w:rFonts w:ascii="Times New Roman" w:hAnsi="Times New Roman" w:cs="Times New Roman"/>
          <w:sz w:val="24"/>
          <w:szCs w:val="24"/>
        </w:rPr>
      </w:pPr>
    </w:p>
    <w:p w14:paraId="322CC055" w14:textId="32226FEB" w:rsidR="0B92296B" w:rsidRPr="00FA634D" w:rsidRDefault="0B92296B"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Finantsinspektsioon võib </w:t>
      </w:r>
      <w:r w:rsidR="005A138B" w:rsidRPr="1BD68A4A">
        <w:rPr>
          <w:rFonts w:ascii="Times New Roman" w:hAnsi="Times New Roman" w:cs="Times New Roman"/>
          <w:sz w:val="24"/>
          <w:szCs w:val="24"/>
        </w:rPr>
        <w:t xml:space="preserve">kehtestada </w:t>
      </w:r>
      <w:ins w:id="484" w:author="Merike Koppel - JUSTDIGI" w:date="2025-12-30T09:44:00Z" w16du:dateUtc="2025-12-30T07:44:00Z">
        <w:r w:rsidR="006D1718">
          <w:rPr>
            <w:rFonts w:ascii="Times New Roman" w:hAnsi="Times New Roman" w:cs="Times New Roman"/>
            <w:sz w:val="24"/>
            <w:szCs w:val="24"/>
          </w:rPr>
          <w:t xml:space="preserve">jagunemisluba andes </w:t>
        </w:r>
      </w:ins>
      <w:r w:rsidR="00FB07EC" w:rsidRPr="1BD68A4A">
        <w:rPr>
          <w:rFonts w:ascii="Times New Roman" w:hAnsi="Times New Roman" w:cs="Times New Roman"/>
          <w:sz w:val="24"/>
          <w:szCs w:val="24"/>
        </w:rPr>
        <w:t xml:space="preserve">kohustuslikke </w:t>
      </w:r>
      <w:proofErr w:type="spellStart"/>
      <w:r w:rsidR="00FB07EC" w:rsidRPr="1BD68A4A">
        <w:rPr>
          <w:rFonts w:ascii="Times New Roman" w:hAnsi="Times New Roman" w:cs="Times New Roman"/>
          <w:sz w:val="24"/>
          <w:szCs w:val="24"/>
        </w:rPr>
        <w:t>kõrvaltingimusi</w:t>
      </w:r>
      <w:proofErr w:type="spellEnd"/>
      <w:del w:id="485" w:author="Merike Koppel - JUSTDIGI" w:date="2025-12-30T09:44:00Z" w16du:dateUtc="2025-12-30T07:44:00Z">
        <w:r w:rsidR="00FB07EC" w:rsidRPr="1BD68A4A" w:rsidDel="006D1718">
          <w:rPr>
            <w:rFonts w:ascii="Times New Roman" w:hAnsi="Times New Roman" w:cs="Times New Roman"/>
            <w:sz w:val="24"/>
            <w:szCs w:val="24"/>
          </w:rPr>
          <w:delText xml:space="preserve"> </w:delText>
        </w:r>
        <w:r w:rsidRPr="1BD68A4A" w:rsidDel="006D1718">
          <w:rPr>
            <w:rFonts w:ascii="Times New Roman" w:hAnsi="Times New Roman" w:cs="Times New Roman"/>
            <w:sz w:val="24"/>
            <w:szCs w:val="24"/>
          </w:rPr>
          <w:delText>jagunemisloa andmisel</w:delText>
        </w:r>
      </w:del>
      <w:r w:rsidRPr="1BD68A4A">
        <w:rPr>
          <w:rFonts w:ascii="Times New Roman" w:hAnsi="Times New Roman" w:cs="Times New Roman"/>
          <w:sz w:val="24"/>
          <w:szCs w:val="24"/>
        </w:rPr>
        <w:t>, sealhulgas piirata jagunemisloa kehtivusaega.</w:t>
      </w:r>
      <w:r w:rsidR="001350C9" w:rsidRPr="1BD68A4A">
        <w:rPr>
          <w:rFonts w:ascii="Times New Roman" w:hAnsi="Times New Roman" w:cs="Times New Roman"/>
          <w:sz w:val="24"/>
          <w:szCs w:val="24"/>
        </w:rPr>
        <w:t>“</w:t>
      </w:r>
      <w:r w:rsidRPr="1BD68A4A">
        <w:rPr>
          <w:rFonts w:ascii="Times New Roman" w:hAnsi="Times New Roman" w:cs="Times New Roman"/>
          <w:sz w:val="24"/>
          <w:szCs w:val="24"/>
        </w:rPr>
        <w:t>;</w:t>
      </w:r>
    </w:p>
    <w:p w14:paraId="7B402011" w14:textId="77777777" w:rsidR="00FF3467" w:rsidRPr="00FA634D" w:rsidRDefault="00FF3467" w:rsidP="36A15F32">
      <w:pPr>
        <w:spacing w:after="0" w:line="240" w:lineRule="auto"/>
        <w:rPr>
          <w:rFonts w:ascii="Times New Roman" w:hAnsi="Times New Roman" w:cs="Times New Roman"/>
          <w:b/>
          <w:bCs/>
          <w:sz w:val="24"/>
          <w:szCs w:val="24"/>
        </w:rPr>
      </w:pPr>
    </w:p>
    <w:p w14:paraId="3CF8062C" w14:textId="0DC2F30F" w:rsidR="00FF3467" w:rsidRPr="00FA634D" w:rsidRDefault="00AF3179" w:rsidP="0057036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EEC0D69" w:rsidRPr="1BD68A4A">
        <w:rPr>
          <w:rFonts w:ascii="Times New Roman" w:hAnsi="Times New Roman" w:cs="Times New Roman"/>
          <w:b/>
          <w:bCs/>
          <w:sz w:val="24"/>
          <w:szCs w:val="24"/>
        </w:rPr>
        <w:t>28</w:t>
      </w:r>
      <w:r w:rsidR="00FF3467" w:rsidRPr="1BD68A4A">
        <w:rPr>
          <w:rFonts w:ascii="Times New Roman" w:hAnsi="Times New Roman" w:cs="Times New Roman"/>
          <w:b/>
          <w:bCs/>
          <w:sz w:val="24"/>
          <w:szCs w:val="24"/>
        </w:rPr>
        <w:t xml:space="preserve">) </w:t>
      </w:r>
      <w:r w:rsidR="00FF3467" w:rsidRPr="1BD68A4A">
        <w:rPr>
          <w:rFonts w:ascii="Times New Roman" w:hAnsi="Times New Roman" w:cs="Times New Roman"/>
          <w:sz w:val="24"/>
          <w:szCs w:val="24"/>
        </w:rPr>
        <w:t>paragrahvi 70</w:t>
      </w:r>
      <w:r w:rsidR="00FF3467" w:rsidRPr="1BD68A4A">
        <w:rPr>
          <w:rFonts w:ascii="Times New Roman" w:hAnsi="Times New Roman" w:cs="Times New Roman"/>
          <w:sz w:val="24"/>
          <w:szCs w:val="24"/>
          <w:vertAlign w:val="superscript"/>
        </w:rPr>
        <w:t>3</w:t>
      </w:r>
      <w:r w:rsidR="00FF3467" w:rsidRPr="1BD68A4A">
        <w:rPr>
          <w:rFonts w:ascii="Times New Roman" w:hAnsi="Times New Roman" w:cs="Times New Roman"/>
          <w:sz w:val="24"/>
          <w:szCs w:val="24"/>
        </w:rPr>
        <w:t xml:space="preserve"> täiendatakse lõikega 4 järgmises sõnastuses: </w:t>
      </w:r>
    </w:p>
    <w:p w14:paraId="1215A871" w14:textId="754D4777" w:rsidR="00FF3467" w:rsidRPr="00FA634D" w:rsidRDefault="00E24EB2" w:rsidP="64B3D5B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FF3467" w:rsidRPr="1BD68A4A">
        <w:rPr>
          <w:rFonts w:ascii="Times New Roman" w:hAnsi="Times New Roman" w:cs="Times New Roman"/>
          <w:sz w:val="24"/>
          <w:szCs w:val="24"/>
        </w:rPr>
        <w:t>(4) K</w:t>
      </w:r>
      <w:r w:rsidR="5A6D5EAB" w:rsidRPr="1BD68A4A">
        <w:rPr>
          <w:rFonts w:ascii="Times New Roman" w:hAnsi="Times New Roman" w:cs="Times New Roman"/>
          <w:sz w:val="24"/>
          <w:szCs w:val="24"/>
        </w:rPr>
        <w:t>ui jagunemises osalevad ainult samasse konsolideerimisgruppi kuuluvad krediidiasutused, ei kohalda Finantsinspektsioon käesoleva paragrahvi lõikes 3 sätestatut ning selle asemel:</w:t>
      </w:r>
    </w:p>
    <w:p w14:paraId="5C41B3B1" w14:textId="4B54540E" w:rsidR="00570365" w:rsidRPr="00FA634D" w:rsidRDefault="2E589F68" w:rsidP="00570365">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1BC0F8FA" w:rsidRPr="1BD68A4A">
        <w:rPr>
          <w:rFonts w:ascii="Times New Roman" w:hAnsi="Times New Roman" w:cs="Times New Roman"/>
          <w:sz w:val="24"/>
          <w:szCs w:val="24"/>
        </w:rPr>
        <w:t>te</w:t>
      </w:r>
      <w:r w:rsidR="051B0B7A" w:rsidRPr="1BD68A4A">
        <w:rPr>
          <w:rFonts w:ascii="Times New Roman" w:hAnsi="Times New Roman" w:cs="Times New Roman"/>
          <w:sz w:val="24"/>
          <w:szCs w:val="24"/>
        </w:rPr>
        <w:t>eb</w:t>
      </w:r>
      <w:r w:rsidRPr="1BD68A4A">
        <w:rPr>
          <w:rFonts w:ascii="Times New Roman" w:hAnsi="Times New Roman" w:cs="Times New Roman"/>
          <w:sz w:val="24"/>
          <w:szCs w:val="24"/>
        </w:rPr>
        <w:t xml:space="preserve"> </w:t>
      </w:r>
      <w:r w:rsidR="00651398" w:rsidRPr="1BD68A4A">
        <w:rPr>
          <w:rFonts w:ascii="Times New Roman" w:hAnsi="Times New Roman" w:cs="Times New Roman"/>
          <w:sz w:val="24"/>
          <w:szCs w:val="24"/>
        </w:rPr>
        <w:t xml:space="preserve">ta </w:t>
      </w:r>
      <w:r w:rsidRPr="1BD68A4A">
        <w:rPr>
          <w:rFonts w:ascii="Times New Roman" w:hAnsi="Times New Roman" w:cs="Times New Roman"/>
          <w:sz w:val="24"/>
          <w:szCs w:val="24"/>
        </w:rPr>
        <w:t xml:space="preserve">otsuse </w:t>
      </w:r>
      <w:r w:rsidR="1BC0F8FA" w:rsidRPr="1BD68A4A">
        <w:rPr>
          <w:rFonts w:ascii="Times New Roman" w:hAnsi="Times New Roman" w:cs="Times New Roman"/>
          <w:sz w:val="24"/>
          <w:szCs w:val="24"/>
        </w:rPr>
        <w:t>jagunemisloa</w:t>
      </w:r>
      <w:r w:rsidRPr="1BD68A4A">
        <w:rPr>
          <w:rFonts w:ascii="Times New Roman" w:hAnsi="Times New Roman" w:cs="Times New Roman"/>
          <w:sz w:val="24"/>
          <w:szCs w:val="24"/>
        </w:rPr>
        <w:t xml:space="preserve"> andmise või sellest keeldumise kohta 60 tööpäeva jooksul </w:t>
      </w:r>
      <w:r w:rsidR="002976EC" w:rsidRPr="1BD68A4A">
        <w:rPr>
          <w:rFonts w:ascii="Times New Roman" w:hAnsi="Times New Roman" w:cs="Times New Roman"/>
          <w:sz w:val="24"/>
          <w:szCs w:val="24"/>
        </w:rPr>
        <w:t xml:space="preserve">arvates </w:t>
      </w:r>
      <w:r w:rsidRPr="1BD68A4A">
        <w:rPr>
          <w:rFonts w:ascii="Times New Roman" w:hAnsi="Times New Roman" w:cs="Times New Roman"/>
          <w:sz w:val="24"/>
          <w:szCs w:val="24"/>
        </w:rPr>
        <w:t>kõigi vajalike nõuetekohaste andmete ja dokumentide saamisest</w:t>
      </w:r>
      <w:r w:rsidR="00570365" w:rsidRPr="1BD68A4A">
        <w:rPr>
          <w:rFonts w:ascii="Times New Roman" w:hAnsi="Times New Roman" w:cs="Times New Roman"/>
          <w:sz w:val="24"/>
          <w:szCs w:val="24"/>
        </w:rPr>
        <w:t xml:space="preserve">; </w:t>
      </w:r>
    </w:p>
    <w:p w14:paraId="467FF716" w14:textId="1C1AEACB" w:rsidR="00FF3467" w:rsidRPr="00FA634D" w:rsidRDefault="2E589F68" w:rsidP="0057036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2) </w:t>
      </w:r>
      <w:r w:rsidR="1BC0F8FA" w:rsidRPr="1BD68A4A">
        <w:rPr>
          <w:rFonts w:ascii="Times New Roman" w:hAnsi="Times New Roman" w:cs="Times New Roman"/>
          <w:sz w:val="24"/>
          <w:szCs w:val="24"/>
        </w:rPr>
        <w:t>an</w:t>
      </w:r>
      <w:r w:rsidR="06A05F3C" w:rsidRPr="1BD68A4A">
        <w:rPr>
          <w:rFonts w:ascii="Times New Roman" w:hAnsi="Times New Roman" w:cs="Times New Roman"/>
          <w:sz w:val="24"/>
          <w:szCs w:val="24"/>
        </w:rPr>
        <w:t>nab</w:t>
      </w:r>
      <w:r w:rsidRPr="1BD68A4A">
        <w:rPr>
          <w:rFonts w:ascii="Times New Roman" w:hAnsi="Times New Roman" w:cs="Times New Roman"/>
          <w:sz w:val="24"/>
          <w:szCs w:val="24"/>
        </w:rPr>
        <w:t xml:space="preserve"> </w:t>
      </w:r>
      <w:r w:rsidR="00651398" w:rsidRPr="1BD68A4A">
        <w:rPr>
          <w:rFonts w:ascii="Times New Roman" w:hAnsi="Times New Roman" w:cs="Times New Roman"/>
          <w:sz w:val="24"/>
          <w:szCs w:val="24"/>
        </w:rPr>
        <w:t xml:space="preserve">ta </w:t>
      </w:r>
      <w:r w:rsidRPr="1BD68A4A">
        <w:rPr>
          <w:rFonts w:ascii="Times New Roman" w:hAnsi="Times New Roman" w:cs="Times New Roman"/>
          <w:sz w:val="24"/>
          <w:szCs w:val="24"/>
        </w:rPr>
        <w:t>taotlejale teada otsuse tegemise lõppkuupäevast;</w:t>
      </w:r>
      <w:r w:rsidRPr="1BD68A4A">
        <w:rPr>
          <w:rFonts w:ascii="Times New Roman" w:hAnsi="Times New Roman" w:cs="Times New Roman"/>
          <w:b/>
          <w:bCs/>
          <w:sz w:val="24"/>
          <w:szCs w:val="24"/>
        </w:rPr>
        <w:t xml:space="preserve"> </w:t>
      </w:r>
    </w:p>
    <w:p w14:paraId="3636D033" w14:textId="6A6D69AC" w:rsidR="00FF3467" w:rsidRPr="00FA634D" w:rsidRDefault="2E589F68" w:rsidP="0057036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3) te</w:t>
      </w:r>
      <w:r w:rsidR="0EAC5F72" w:rsidRPr="1BD68A4A">
        <w:rPr>
          <w:rFonts w:ascii="Times New Roman" w:hAnsi="Times New Roman" w:cs="Times New Roman"/>
          <w:sz w:val="24"/>
          <w:szCs w:val="24"/>
        </w:rPr>
        <w:t>eb</w:t>
      </w:r>
      <w:r w:rsidRPr="1BD68A4A">
        <w:rPr>
          <w:rFonts w:ascii="Times New Roman" w:hAnsi="Times New Roman" w:cs="Times New Roman"/>
          <w:sz w:val="24"/>
          <w:szCs w:val="24"/>
        </w:rPr>
        <w:t xml:space="preserve"> </w:t>
      </w:r>
      <w:r w:rsidR="00651398" w:rsidRPr="1BD68A4A">
        <w:rPr>
          <w:rFonts w:ascii="Times New Roman" w:hAnsi="Times New Roman" w:cs="Times New Roman"/>
          <w:sz w:val="24"/>
          <w:szCs w:val="24"/>
        </w:rPr>
        <w:t xml:space="preserve">ta </w:t>
      </w:r>
      <w:r w:rsidRPr="1BD68A4A">
        <w:rPr>
          <w:rFonts w:ascii="Times New Roman" w:hAnsi="Times New Roman" w:cs="Times New Roman"/>
          <w:sz w:val="24"/>
          <w:szCs w:val="24"/>
        </w:rPr>
        <w:t>otsuse taotlejale teatavaks kirjalikult kahe tööpäeva jooksul.“;</w:t>
      </w:r>
      <w:r w:rsidRPr="1BD68A4A">
        <w:rPr>
          <w:rFonts w:ascii="Times New Roman" w:hAnsi="Times New Roman" w:cs="Times New Roman"/>
          <w:b/>
          <w:bCs/>
          <w:sz w:val="24"/>
          <w:szCs w:val="24"/>
        </w:rPr>
        <w:t xml:space="preserve"> </w:t>
      </w:r>
    </w:p>
    <w:p w14:paraId="6BE60889" w14:textId="6FDDF9C2" w:rsidR="00FF3467" w:rsidRPr="00FA634D" w:rsidRDefault="00FF3467" w:rsidP="00570365">
      <w:pPr>
        <w:spacing w:after="0" w:line="240" w:lineRule="auto"/>
        <w:jc w:val="both"/>
        <w:rPr>
          <w:rFonts w:ascii="Times New Roman" w:hAnsi="Times New Roman" w:cs="Times New Roman"/>
          <w:sz w:val="24"/>
          <w:szCs w:val="24"/>
        </w:rPr>
      </w:pPr>
    </w:p>
    <w:p w14:paraId="0962EC55" w14:textId="6A7473C4" w:rsidR="00FF3467" w:rsidRPr="00FA634D" w:rsidRDefault="00AF3179" w:rsidP="0057036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3689B27F" w:rsidRPr="1BD68A4A">
        <w:rPr>
          <w:rFonts w:ascii="Times New Roman" w:hAnsi="Times New Roman" w:cs="Times New Roman"/>
          <w:b/>
          <w:bCs/>
          <w:sz w:val="24"/>
          <w:szCs w:val="24"/>
        </w:rPr>
        <w:t>29</w:t>
      </w:r>
      <w:r w:rsidR="00FF3467" w:rsidRPr="1BD68A4A">
        <w:rPr>
          <w:rFonts w:ascii="Times New Roman" w:hAnsi="Times New Roman" w:cs="Times New Roman"/>
          <w:b/>
          <w:bCs/>
          <w:sz w:val="24"/>
          <w:szCs w:val="24"/>
        </w:rPr>
        <w:t xml:space="preserve">) </w:t>
      </w:r>
      <w:r w:rsidR="00FF3467" w:rsidRPr="1BD68A4A">
        <w:rPr>
          <w:rFonts w:ascii="Times New Roman" w:hAnsi="Times New Roman" w:cs="Times New Roman"/>
          <w:sz w:val="24"/>
          <w:szCs w:val="24"/>
        </w:rPr>
        <w:t>seadust täiendatakse §-ga 70</w:t>
      </w:r>
      <w:r w:rsidR="00FF3467" w:rsidRPr="1BD68A4A">
        <w:rPr>
          <w:rFonts w:ascii="Times New Roman" w:hAnsi="Times New Roman" w:cs="Times New Roman"/>
          <w:sz w:val="24"/>
          <w:szCs w:val="24"/>
          <w:vertAlign w:val="superscript"/>
        </w:rPr>
        <w:t xml:space="preserve">5 </w:t>
      </w:r>
      <w:r w:rsidR="00FF3467" w:rsidRPr="1BD68A4A">
        <w:rPr>
          <w:rFonts w:ascii="Times New Roman" w:hAnsi="Times New Roman" w:cs="Times New Roman"/>
          <w:sz w:val="24"/>
          <w:szCs w:val="24"/>
        </w:rPr>
        <w:t xml:space="preserve">järgmises sõnastuses: </w:t>
      </w:r>
    </w:p>
    <w:p w14:paraId="031F1EB1" w14:textId="51283155" w:rsidR="00FF3467" w:rsidRDefault="00E24EB2" w:rsidP="559D694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178B117" w:rsidRPr="1BD68A4A">
        <w:rPr>
          <w:rFonts w:ascii="Times New Roman" w:hAnsi="Times New Roman" w:cs="Times New Roman"/>
          <w:b/>
          <w:bCs/>
          <w:sz w:val="24"/>
          <w:szCs w:val="24"/>
        </w:rPr>
        <w:t>§ 70</w:t>
      </w:r>
      <w:r w:rsidR="1178B117" w:rsidRPr="1BD68A4A">
        <w:rPr>
          <w:rFonts w:ascii="Times New Roman" w:hAnsi="Times New Roman" w:cs="Times New Roman"/>
          <w:b/>
          <w:bCs/>
          <w:sz w:val="24"/>
          <w:szCs w:val="24"/>
          <w:vertAlign w:val="superscript"/>
        </w:rPr>
        <w:t>5</w:t>
      </w:r>
      <w:r w:rsidR="1178B117" w:rsidRPr="1BD68A4A">
        <w:rPr>
          <w:rFonts w:ascii="Times New Roman" w:hAnsi="Times New Roman" w:cs="Times New Roman"/>
          <w:b/>
          <w:bCs/>
          <w:sz w:val="24"/>
          <w:szCs w:val="24"/>
        </w:rPr>
        <w:t xml:space="preserve">. Koostöö teiste pädevate asutustega </w:t>
      </w:r>
    </w:p>
    <w:p w14:paraId="5BE92013" w14:textId="6570542C" w:rsidR="00FF3467" w:rsidRPr="00FA634D" w:rsidRDefault="5D0E2636" w:rsidP="559D6945">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Finantsinspektsioon </w:t>
      </w:r>
      <w:r w:rsidR="0FBC9080" w:rsidRPr="1BD68A4A">
        <w:rPr>
          <w:rFonts w:ascii="Times New Roman" w:hAnsi="Times New Roman" w:cs="Times New Roman"/>
          <w:sz w:val="24"/>
          <w:szCs w:val="24"/>
        </w:rPr>
        <w:t>kooskõlastab</w:t>
      </w:r>
      <w:r w:rsidRPr="1BD68A4A">
        <w:rPr>
          <w:rFonts w:ascii="Times New Roman" w:hAnsi="Times New Roman" w:cs="Times New Roman"/>
          <w:sz w:val="24"/>
          <w:szCs w:val="24"/>
        </w:rPr>
        <w:t xml:space="preserve"> käesoleva seaduse § 70</w:t>
      </w:r>
      <w:r w:rsidR="29766F29"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lõikes </w:t>
      </w:r>
      <w:r w:rsidR="30E4F2D0" w:rsidRPr="1BD68A4A">
        <w:rPr>
          <w:rFonts w:ascii="Times New Roman" w:hAnsi="Times New Roman" w:cs="Times New Roman"/>
          <w:sz w:val="24"/>
          <w:szCs w:val="24"/>
        </w:rPr>
        <w:t xml:space="preserve">2 </w:t>
      </w:r>
      <w:r w:rsidRPr="1BD68A4A">
        <w:rPr>
          <w:rFonts w:ascii="Times New Roman" w:hAnsi="Times New Roman" w:cs="Times New Roman"/>
          <w:sz w:val="24"/>
          <w:szCs w:val="24"/>
        </w:rPr>
        <w:t xml:space="preserve">sätestatud jagunemisloa </w:t>
      </w:r>
      <w:r w:rsidR="699BDF78" w:rsidRPr="1BD68A4A">
        <w:rPr>
          <w:rFonts w:ascii="Times New Roman" w:hAnsi="Times New Roman" w:cs="Times New Roman"/>
          <w:sz w:val="24"/>
          <w:szCs w:val="24"/>
        </w:rPr>
        <w:t xml:space="preserve">andmise </w:t>
      </w:r>
      <w:r w:rsidRPr="1BD68A4A">
        <w:rPr>
          <w:rFonts w:ascii="Times New Roman" w:hAnsi="Times New Roman" w:cs="Times New Roman"/>
          <w:sz w:val="24"/>
          <w:szCs w:val="24"/>
        </w:rPr>
        <w:t>taotluse</w:t>
      </w:r>
      <w:r w:rsidR="31D543F3" w:rsidRPr="1BD68A4A">
        <w:rPr>
          <w:rFonts w:ascii="Times New Roman" w:hAnsi="Times New Roman" w:cs="Times New Roman"/>
          <w:sz w:val="24"/>
          <w:szCs w:val="24"/>
        </w:rPr>
        <w:t xml:space="preserve"> </w:t>
      </w:r>
      <w:r w:rsidR="00913900" w:rsidRPr="1BD68A4A">
        <w:rPr>
          <w:rFonts w:ascii="Times New Roman" w:hAnsi="Times New Roman" w:cs="Times New Roman"/>
          <w:sz w:val="24"/>
          <w:szCs w:val="24"/>
        </w:rPr>
        <w:t xml:space="preserve">kohase </w:t>
      </w:r>
      <w:r w:rsidR="1DA4BA77" w:rsidRPr="1BD68A4A">
        <w:rPr>
          <w:rFonts w:ascii="Times New Roman" w:hAnsi="Times New Roman" w:cs="Times New Roman"/>
          <w:sz w:val="24"/>
          <w:szCs w:val="24"/>
        </w:rPr>
        <w:t>keeldumisotsuse</w:t>
      </w:r>
      <w:r w:rsidR="0184A9F6" w:rsidRPr="1BD68A4A">
        <w:rPr>
          <w:rFonts w:ascii="Times New Roman" w:hAnsi="Times New Roman" w:cs="Times New Roman"/>
          <w:sz w:val="24"/>
          <w:szCs w:val="24"/>
        </w:rPr>
        <w:t xml:space="preserve"> </w:t>
      </w:r>
      <w:r w:rsidR="1DA5E79F" w:rsidRPr="1BD68A4A">
        <w:rPr>
          <w:rFonts w:ascii="Times New Roman" w:hAnsi="Times New Roman" w:cs="Times New Roman"/>
          <w:sz w:val="24"/>
          <w:szCs w:val="24"/>
        </w:rPr>
        <w:t>asjao</w:t>
      </w:r>
      <w:r w:rsidR="759E6CC8" w:rsidRPr="1BD68A4A">
        <w:rPr>
          <w:rFonts w:ascii="Times New Roman" w:hAnsi="Times New Roman" w:cs="Times New Roman"/>
          <w:sz w:val="24"/>
          <w:szCs w:val="24"/>
        </w:rPr>
        <w:t>m</w:t>
      </w:r>
      <w:r w:rsidR="1DA5E79F" w:rsidRPr="1BD68A4A">
        <w:rPr>
          <w:rFonts w:ascii="Times New Roman" w:hAnsi="Times New Roman" w:cs="Times New Roman"/>
          <w:sz w:val="24"/>
          <w:szCs w:val="24"/>
        </w:rPr>
        <w:t>ase</w:t>
      </w:r>
      <w:r w:rsidRPr="1BD68A4A">
        <w:rPr>
          <w:rFonts w:ascii="Times New Roman" w:hAnsi="Times New Roman" w:cs="Times New Roman"/>
          <w:sz w:val="24"/>
          <w:szCs w:val="24"/>
        </w:rPr>
        <w:t xml:space="preserve"> lepinguriigi finantsjärelevalve asutusega, kui lisaks krediidiasutusele osaleb jagunemises mõni järgmistest ettevõtjatest: </w:t>
      </w:r>
    </w:p>
    <w:p w14:paraId="19806674" w14:textId="199719D3" w:rsidR="00FF3467" w:rsidRPr="00FA634D" w:rsidRDefault="5D0E2636" w:rsidP="559D694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1) </w:t>
      </w:r>
      <w:del w:id="486" w:author="Merike Koppel - JUSTDIGI" w:date="2025-12-30T09:45:00Z" w16du:dateUtc="2025-12-30T07:45:00Z">
        <w:r w:rsidRPr="1BD68A4A" w:rsidDel="006D1718">
          <w:rPr>
            <w:rFonts w:ascii="Times New Roman" w:hAnsi="Times New Roman" w:cs="Times New Roman"/>
            <w:sz w:val="24"/>
            <w:szCs w:val="24"/>
          </w:rPr>
          <w:delText xml:space="preserve">selline </w:delText>
        </w:r>
      </w:del>
      <w:r w:rsidRPr="1BD68A4A">
        <w:rPr>
          <w:rFonts w:ascii="Times New Roman" w:hAnsi="Times New Roman" w:cs="Times New Roman"/>
          <w:sz w:val="24"/>
          <w:szCs w:val="24"/>
        </w:rPr>
        <w:t xml:space="preserve">krediidiasutus, kindlustusandja, edasikindlustusandja, investeerimisühing või varahaldusettevõtja, </w:t>
      </w:r>
      <w:r w:rsidR="00616075" w:rsidRPr="1BD68A4A">
        <w:rPr>
          <w:rFonts w:ascii="Times New Roman" w:hAnsi="Times New Roman" w:cs="Times New Roman"/>
          <w:sz w:val="24"/>
          <w:szCs w:val="24"/>
        </w:rPr>
        <w:t xml:space="preserve">kes </w:t>
      </w:r>
      <w:r w:rsidRPr="1BD68A4A">
        <w:rPr>
          <w:rFonts w:ascii="Times New Roman" w:hAnsi="Times New Roman" w:cs="Times New Roman"/>
          <w:sz w:val="24"/>
          <w:szCs w:val="24"/>
        </w:rPr>
        <w:t xml:space="preserve">on </w:t>
      </w:r>
      <w:r w:rsidR="00477271" w:rsidRPr="1BD68A4A">
        <w:rPr>
          <w:rFonts w:ascii="Times New Roman" w:hAnsi="Times New Roman" w:cs="Times New Roman"/>
          <w:sz w:val="24"/>
          <w:szCs w:val="24"/>
        </w:rPr>
        <w:t xml:space="preserve">saanud </w:t>
      </w:r>
      <w:r w:rsidRPr="1BD68A4A">
        <w:rPr>
          <w:rFonts w:ascii="Times New Roman" w:hAnsi="Times New Roman" w:cs="Times New Roman"/>
          <w:sz w:val="24"/>
          <w:szCs w:val="24"/>
        </w:rPr>
        <w:t>tegevusloa teises l</w:t>
      </w:r>
      <w:r w:rsidR="3708E37C"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või muus sektoris kui see, milles jagunemine </w:t>
      </w:r>
      <w:r w:rsidR="1C4884FE"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6DE729AF" w14:textId="314E74C1" w:rsidR="00FF3467" w:rsidRPr="00FA634D" w:rsidRDefault="5D0E2636" w:rsidP="559D694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2) sellise krediidiasutuse, kindlustusandja, edasikindlustusandja, investeerimisühingu või varahaldusettevõtja emaettevõtja, </w:t>
      </w:r>
      <w:r w:rsidR="00E54504" w:rsidRPr="1BD68A4A">
        <w:rPr>
          <w:rFonts w:ascii="Times New Roman" w:hAnsi="Times New Roman" w:cs="Times New Roman"/>
          <w:sz w:val="24"/>
          <w:szCs w:val="24"/>
        </w:rPr>
        <w:t xml:space="preserve">kes </w:t>
      </w:r>
      <w:r w:rsidRPr="1BD68A4A">
        <w:rPr>
          <w:rFonts w:ascii="Times New Roman" w:hAnsi="Times New Roman" w:cs="Times New Roman"/>
          <w:sz w:val="24"/>
          <w:szCs w:val="24"/>
        </w:rPr>
        <w:t xml:space="preserve">on </w:t>
      </w:r>
      <w:r w:rsidR="00E54504" w:rsidRPr="1BD68A4A">
        <w:rPr>
          <w:rFonts w:ascii="Times New Roman" w:hAnsi="Times New Roman" w:cs="Times New Roman"/>
          <w:sz w:val="24"/>
          <w:szCs w:val="24"/>
        </w:rPr>
        <w:t xml:space="preserve">saanud </w:t>
      </w:r>
      <w:r w:rsidRPr="1BD68A4A">
        <w:rPr>
          <w:rFonts w:ascii="Times New Roman" w:hAnsi="Times New Roman" w:cs="Times New Roman"/>
          <w:sz w:val="24"/>
          <w:szCs w:val="24"/>
        </w:rPr>
        <w:t>tegevusloa teises l</w:t>
      </w:r>
      <w:r w:rsidR="47C0ACDC"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või muus sektoris kui see, milles jagunemine </w:t>
      </w:r>
      <w:r w:rsidR="00E54504"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1EC62CE4" w14:textId="0B323467" w:rsidR="00AE7D70" w:rsidRPr="00FA634D" w:rsidRDefault="5DF2ECF2"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3) </w:t>
      </w:r>
      <w:del w:id="487" w:author="Merike Koppel - JUSTDIGI" w:date="2025-12-30T09:45:00Z" w16du:dateUtc="2025-12-30T07:45:00Z">
        <w:r w:rsidR="6F16D3E0" w:rsidRPr="1BD68A4A" w:rsidDel="006D1718">
          <w:rPr>
            <w:rFonts w:ascii="Times New Roman" w:hAnsi="Times New Roman" w:cs="Times New Roman"/>
            <w:sz w:val="24"/>
            <w:szCs w:val="24"/>
          </w:rPr>
          <w:delText xml:space="preserve">selline </w:delText>
        </w:r>
      </w:del>
      <w:r w:rsidRPr="1BD68A4A">
        <w:rPr>
          <w:rFonts w:ascii="Times New Roman" w:hAnsi="Times New Roman" w:cs="Times New Roman"/>
          <w:sz w:val="24"/>
          <w:szCs w:val="24"/>
        </w:rPr>
        <w:t xml:space="preserve">juriidiline isik, kellel on kontroll krediidiasutuse, kindlustusandja, edasikindlustusandja, investeerimisühingu või varahaldusettevõtja </w:t>
      </w:r>
      <w:commentRangeStart w:id="488"/>
      <w:r w:rsidRPr="1BD68A4A">
        <w:rPr>
          <w:rFonts w:ascii="Times New Roman" w:hAnsi="Times New Roman" w:cs="Times New Roman"/>
          <w:sz w:val="24"/>
          <w:szCs w:val="24"/>
        </w:rPr>
        <w:t>üle</w:t>
      </w:r>
      <w:ins w:id="489" w:author="Merike Koppel - JUSTDIGI" w:date="2025-12-30T09:45:00Z" w16du:dateUtc="2025-12-30T07:45:00Z">
        <w:r w:rsidR="006D1718">
          <w:rPr>
            <w:rFonts w:ascii="Times New Roman" w:hAnsi="Times New Roman" w:cs="Times New Roman"/>
            <w:sz w:val="24"/>
            <w:szCs w:val="24"/>
          </w:rPr>
          <w:t xml:space="preserve"> ja</w:t>
        </w:r>
      </w:ins>
      <w:del w:id="490" w:author="Merike Koppel - JUSTDIGI" w:date="2025-12-30T09:45:00Z" w16du:dateUtc="2025-12-30T07:45:00Z">
        <w:r w:rsidRPr="1BD68A4A" w:rsidDel="006D1718">
          <w:rPr>
            <w:rFonts w:ascii="Times New Roman" w:hAnsi="Times New Roman" w:cs="Times New Roman"/>
            <w:sz w:val="24"/>
            <w:szCs w:val="24"/>
          </w:rPr>
          <w:delText>,</w:delText>
        </w:r>
      </w:del>
      <w:r w:rsidRPr="1BD68A4A">
        <w:rPr>
          <w:rFonts w:ascii="Times New Roman" w:hAnsi="Times New Roman" w:cs="Times New Roman"/>
          <w:sz w:val="24"/>
          <w:szCs w:val="24"/>
        </w:rPr>
        <w:t xml:space="preserve"> </w:t>
      </w:r>
      <w:r w:rsidR="0BFD22C2" w:rsidRPr="1BD68A4A">
        <w:rPr>
          <w:rFonts w:ascii="Times New Roman" w:hAnsi="Times New Roman" w:cs="Times New Roman"/>
          <w:sz w:val="24"/>
          <w:szCs w:val="24"/>
        </w:rPr>
        <w:t xml:space="preserve">kes </w:t>
      </w:r>
      <w:commentRangeEnd w:id="488"/>
      <w:r w:rsidR="006D1718">
        <w:rPr>
          <w:rStyle w:val="Kommentaariviide"/>
        </w:rPr>
        <w:commentReference w:id="488"/>
      </w:r>
      <w:r w:rsidRPr="1BD68A4A">
        <w:rPr>
          <w:rFonts w:ascii="Times New Roman" w:hAnsi="Times New Roman" w:cs="Times New Roman"/>
          <w:sz w:val="24"/>
          <w:szCs w:val="24"/>
        </w:rPr>
        <w:t xml:space="preserve">on </w:t>
      </w:r>
      <w:r w:rsidR="0BFD22C2" w:rsidRPr="1BD68A4A">
        <w:rPr>
          <w:rFonts w:ascii="Times New Roman" w:hAnsi="Times New Roman" w:cs="Times New Roman"/>
          <w:sz w:val="24"/>
          <w:szCs w:val="24"/>
        </w:rPr>
        <w:t xml:space="preserve">saanud </w:t>
      </w:r>
      <w:r w:rsidRPr="1BD68A4A">
        <w:rPr>
          <w:rFonts w:ascii="Times New Roman" w:hAnsi="Times New Roman" w:cs="Times New Roman"/>
          <w:sz w:val="24"/>
          <w:szCs w:val="24"/>
        </w:rPr>
        <w:t>tegevusloa</w:t>
      </w:r>
      <w:r w:rsidR="00D015E6" w:rsidRPr="1BD68A4A">
        <w:rPr>
          <w:rFonts w:ascii="Times New Roman" w:hAnsi="Times New Roman" w:cs="Times New Roman"/>
          <w:sz w:val="24"/>
          <w:szCs w:val="24"/>
        </w:rPr>
        <w:t xml:space="preserve"> </w:t>
      </w:r>
      <w:r w:rsidRPr="1BD68A4A">
        <w:rPr>
          <w:rFonts w:ascii="Times New Roman" w:hAnsi="Times New Roman" w:cs="Times New Roman"/>
          <w:sz w:val="24"/>
          <w:szCs w:val="24"/>
        </w:rPr>
        <w:t>teises l</w:t>
      </w:r>
      <w:r w:rsidR="37CF1A30"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või muus sektoris kui see, milles jagunemine </w:t>
      </w:r>
      <w:r w:rsidR="0BFD22C2" w:rsidRPr="1BD68A4A">
        <w:rPr>
          <w:rFonts w:ascii="Times New Roman" w:hAnsi="Times New Roman" w:cs="Times New Roman"/>
          <w:sz w:val="24"/>
          <w:szCs w:val="24"/>
        </w:rPr>
        <w:t>toimub</w:t>
      </w:r>
      <w:r w:rsidRPr="1BD68A4A">
        <w:rPr>
          <w:rFonts w:ascii="Times New Roman" w:hAnsi="Times New Roman" w:cs="Times New Roman"/>
          <w:sz w:val="24"/>
          <w:szCs w:val="24"/>
        </w:rPr>
        <w:t xml:space="preserve">. </w:t>
      </w:r>
    </w:p>
    <w:p w14:paraId="71954A9D" w14:textId="458B259A" w:rsidR="00FF3467" w:rsidRPr="00FA634D" w:rsidRDefault="5D0E2636" w:rsidP="559D6945">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lastRenderedPageBreak/>
        <w:t xml:space="preserve">(2) Finantsinspektsioon edastab viivitamata käesoleva paragrahvi lõikes 1 nimetatud järelevalveasutusele vajaliku või olulise teabe </w:t>
      </w:r>
      <w:r w:rsidR="001C1FF7" w:rsidRPr="1BD68A4A">
        <w:rPr>
          <w:rFonts w:ascii="Times New Roman" w:hAnsi="Times New Roman" w:cs="Times New Roman"/>
          <w:sz w:val="24"/>
          <w:szCs w:val="24"/>
        </w:rPr>
        <w:t xml:space="preserve">asjakohase </w:t>
      </w:r>
      <w:r w:rsidRPr="1BD68A4A">
        <w:rPr>
          <w:rFonts w:ascii="Times New Roman" w:hAnsi="Times New Roman" w:cs="Times New Roman"/>
          <w:sz w:val="24"/>
          <w:szCs w:val="24"/>
        </w:rPr>
        <w:t xml:space="preserve">järelevalveasutuse taotluse alusel või omal algatusel. Edastatud teave peab olema asjakohane ja täielik. Finantsinspektsioon teeb </w:t>
      </w:r>
      <w:r w:rsidR="5460A39F" w:rsidRPr="1BD68A4A">
        <w:rPr>
          <w:rFonts w:ascii="Times New Roman" w:hAnsi="Times New Roman" w:cs="Times New Roman"/>
          <w:sz w:val="24"/>
          <w:szCs w:val="24"/>
        </w:rPr>
        <w:t xml:space="preserve">kõik </w:t>
      </w:r>
      <w:r w:rsidRPr="1BD68A4A">
        <w:rPr>
          <w:rFonts w:ascii="Times New Roman" w:hAnsi="Times New Roman" w:cs="Times New Roman"/>
          <w:sz w:val="24"/>
          <w:szCs w:val="24"/>
        </w:rPr>
        <w:t xml:space="preserve">endast oleneva, et </w:t>
      </w:r>
      <w:r w:rsidR="0294CC87" w:rsidRPr="1BD68A4A">
        <w:rPr>
          <w:rFonts w:ascii="Times New Roman" w:hAnsi="Times New Roman" w:cs="Times New Roman"/>
          <w:sz w:val="24"/>
          <w:szCs w:val="24"/>
        </w:rPr>
        <w:t>kooskõlastada</w:t>
      </w:r>
      <w:r w:rsidR="2F974F13" w:rsidRPr="1BD68A4A">
        <w:rPr>
          <w:rFonts w:ascii="Times New Roman" w:hAnsi="Times New Roman" w:cs="Times New Roman"/>
          <w:sz w:val="24"/>
          <w:szCs w:val="24"/>
        </w:rPr>
        <w:t xml:space="preserve"> </w:t>
      </w:r>
      <w:r w:rsidR="57420E40" w:rsidRPr="1BD68A4A">
        <w:rPr>
          <w:rFonts w:ascii="Times New Roman" w:hAnsi="Times New Roman" w:cs="Times New Roman"/>
          <w:sz w:val="24"/>
          <w:szCs w:val="24"/>
        </w:rPr>
        <w:t>käesoleva seaduse § 70</w:t>
      </w:r>
      <w:r w:rsidR="57420E40" w:rsidRPr="1BD68A4A">
        <w:rPr>
          <w:rFonts w:ascii="Times New Roman" w:hAnsi="Times New Roman" w:cs="Times New Roman"/>
          <w:sz w:val="24"/>
          <w:szCs w:val="24"/>
          <w:vertAlign w:val="superscript"/>
        </w:rPr>
        <w:t>3</w:t>
      </w:r>
      <w:r w:rsidR="57420E40" w:rsidRPr="1BD68A4A">
        <w:rPr>
          <w:rFonts w:ascii="Times New Roman" w:hAnsi="Times New Roman" w:cs="Times New Roman"/>
          <w:sz w:val="24"/>
          <w:szCs w:val="24"/>
        </w:rPr>
        <w:t xml:space="preserve"> lõikes 2 </w:t>
      </w:r>
      <w:r w:rsidR="004D69C3" w:rsidRPr="1BD68A4A">
        <w:rPr>
          <w:rFonts w:ascii="Times New Roman" w:hAnsi="Times New Roman" w:cs="Times New Roman"/>
          <w:sz w:val="24"/>
          <w:szCs w:val="24"/>
        </w:rPr>
        <w:t xml:space="preserve">sätestatud </w:t>
      </w:r>
      <w:r w:rsidR="57420E40" w:rsidRPr="1BD68A4A">
        <w:rPr>
          <w:rFonts w:ascii="Times New Roman" w:hAnsi="Times New Roman" w:cs="Times New Roman"/>
          <w:sz w:val="24"/>
          <w:szCs w:val="24"/>
        </w:rPr>
        <w:t>jagunemisloa andmise</w:t>
      </w:r>
      <w:r w:rsidR="008F7F3D" w:rsidRPr="1BD68A4A">
        <w:rPr>
          <w:rFonts w:ascii="Times New Roman" w:hAnsi="Times New Roman" w:cs="Times New Roman"/>
          <w:sz w:val="24"/>
          <w:szCs w:val="24"/>
        </w:rPr>
        <w:t>st</w:t>
      </w:r>
      <w:r w:rsidR="57420E40" w:rsidRPr="1BD68A4A">
        <w:rPr>
          <w:rFonts w:ascii="Times New Roman" w:hAnsi="Times New Roman" w:cs="Times New Roman"/>
          <w:sz w:val="24"/>
          <w:szCs w:val="24"/>
        </w:rPr>
        <w:t xml:space="preserve"> keeldumise otsus </w:t>
      </w:r>
      <w:r w:rsidR="4EE3B824" w:rsidRPr="1BD68A4A">
        <w:rPr>
          <w:rFonts w:ascii="Times New Roman" w:hAnsi="Times New Roman" w:cs="Times New Roman"/>
          <w:sz w:val="24"/>
          <w:szCs w:val="24"/>
        </w:rPr>
        <w:t xml:space="preserve">eelnimetatud järelevalveasutusega ja tagada otsuse </w:t>
      </w:r>
      <w:commentRangeStart w:id="491"/>
      <w:r w:rsidR="4EE3B824" w:rsidRPr="1BD68A4A">
        <w:rPr>
          <w:rFonts w:ascii="Times New Roman" w:hAnsi="Times New Roman" w:cs="Times New Roman"/>
          <w:sz w:val="24"/>
          <w:szCs w:val="24"/>
        </w:rPr>
        <w:t>sidusus</w:t>
      </w:r>
      <w:commentRangeEnd w:id="491"/>
      <w:r w:rsidR="006D1718">
        <w:rPr>
          <w:rStyle w:val="Kommentaariviide"/>
        </w:rPr>
        <w:commentReference w:id="491"/>
      </w:r>
      <w:r w:rsidR="4EE3B824" w:rsidRPr="1BD68A4A">
        <w:rPr>
          <w:rFonts w:ascii="Times New Roman" w:hAnsi="Times New Roman" w:cs="Times New Roman"/>
          <w:sz w:val="24"/>
          <w:szCs w:val="24"/>
        </w:rPr>
        <w:t>.</w:t>
      </w:r>
      <w:r w:rsidRPr="1BD68A4A">
        <w:rPr>
          <w:rFonts w:ascii="Times New Roman" w:hAnsi="Times New Roman" w:cs="Times New Roman"/>
          <w:sz w:val="24"/>
          <w:szCs w:val="24"/>
        </w:rPr>
        <w:t>“;</w:t>
      </w:r>
    </w:p>
    <w:p w14:paraId="67E7F22D" w14:textId="77777777" w:rsidR="0068119C" w:rsidRPr="00FA634D" w:rsidRDefault="0068119C" w:rsidP="00464A6C">
      <w:pPr>
        <w:spacing w:after="0" w:line="240" w:lineRule="auto"/>
        <w:jc w:val="both"/>
        <w:rPr>
          <w:rFonts w:ascii="Times New Roman" w:hAnsi="Times New Roman" w:cs="Times New Roman"/>
          <w:sz w:val="24"/>
          <w:szCs w:val="24"/>
        </w:rPr>
      </w:pPr>
    </w:p>
    <w:p w14:paraId="2007980D" w14:textId="243BF654" w:rsidR="00787E61" w:rsidRPr="00FA634D" w:rsidRDefault="00AF3179"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13</w:t>
      </w:r>
      <w:r w:rsidR="04F188F6" w:rsidRPr="1BD68A4A">
        <w:rPr>
          <w:rFonts w:ascii="Times New Roman" w:hAnsi="Times New Roman" w:cs="Times New Roman"/>
          <w:b/>
          <w:bCs/>
          <w:sz w:val="24"/>
          <w:szCs w:val="24"/>
        </w:rPr>
        <w:t>0</w:t>
      </w:r>
      <w:r w:rsidR="00787E61" w:rsidRPr="1BD68A4A">
        <w:rPr>
          <w:rFonts w:ascii="Times New Roman" w:hAnsi="Times New Roman" w:cs="Times New Roman"/>
          <w:b/>
          <w:bCs/>
          <w:sz w:val="24"/>
          <w:szCs w:val="24"/>
        </w:rPr>
        <w:t xml:space="preserve">) </w:t>
      </w:r>
      <w:r w:rsidR="00787E61" w:rsidRPr="1BD68A4A">
        <w:rPr>
          <w:rFonts w:ascii="Times New Roman" w:hAnsi="Times New Roman" w:cs="Times New Roman"/>
          <w:sz w:val="24"/>
          <w:szCs w:val="24"/>
        </w:rPr>
        <w:t xml:space="preserve">seaduse 6. peatükki täiendatakse 2. jaoga järgmises sõnastuses: </w:t>
      </w:r>
    </w:p>
    <w:p w14:paraId="4694EC8D" w14:textId="447F15FD" w:rsidR="00787E61" w:rsidRPr="00FA634D" w:rsidRDefault="00293962" w:rsidP="001C408D">
      <w:pPr>
        <w:spacing w:after="0" w:line="240" w:lineRule="auto"/>
        <w:jc w:val="center"/>
        <w:rPr>
          <w:rFonts w:ascii="Times New Roman" w:hAnsi="Times New Roman" w:cs="Times New Roman"/>
          <w:b/>
          <w:bCs/>
          <w:sz w:val="24"/>
          <w:szCs w:val="24"/>
        </w:rPr>
      </w:pPr>
      <w:r w:rsidRPr="1BD68A4A">
        <w:rPr>
          <w:rFonts w:ascii="Times New Roman" w:hAnsi="Times New Roman" w:cs="Times New Roman"/>
          <w:sz w:val="24"/>
          <w:szCs w:val="24"/>
        </w:rPr>
        <w:t>„</w:t>
      </w:r>
      <w:r w:rsidR="00787E61" w:rsidRPr="1BD68A4A">
        <w:rPr>
          <w:rFonts w:ascii="Times New Roman" w:hAnsi="Times New Roman" w:cs="Times New Roman"/>
          <w:b/>
          <w:bCs/>
          <w:sz w:val="24"/>
          <w:szCs w:val="24"/>
        </w:rPr>
        <w:t>2. jagu</w:t>
      </w:r>
    </w:p>
    <w:p w14:paraId="5A43B6B0" w14:textId="48E7AF57" w:rsidR="00787E61" w:rsidRPr="00FA634D" w:rsidRDefault="00787E61" w:rsidP="001C408D">
      <w:pPr>
        <w:spacing w:after="0" w:line="240" w:lineRule="auto"/>
        <w:jc w:val="center"/>
        <w:rPr>
          <w:rFonts w:ascii="Times New Roman" w:hAnsi="Times New Roman" w:cs="Times New Roman"/>
          <w:b/>
          <w:bCs/>
          <w:sz w:val="24"/>
          <w:szCs w:val="24"/>
        </w:rPr>
      </w:pPr>
      <w:r w:rsidRPr="1BD68A4A">
        <w:rPr>
          <w:rFonts w:ascii="Times New Roman" w:hAnsi="Times New Roman" w:cs="Times New Roman"/>
          <w:b/>
          <w:bCs/>
          <w:sz w:val="24"/>
          <w:szCs w:val="24"/>
        </w:rPr>
        <w:t xml:space="preserve">Oluliste varade ja kohustuste </w:t>
      </w:r>
      <w:commentRangeStart w:id="492"/>
      <w:r w:rsidRPr="1BD68A4A">
        <w:rPr>
          <w:rFonts w:ascii="Times New Roman" w:hAnsi="Times New Roman" w:cs="Times New Roman"/>
          <w:b/>
          <w:bCs/>
          <w:sz w:val="24"/>
          <w:szCs w:val="24"/>
        </w:rPr>
        <w:t>ülekandmine</w:t>
      </w:r>
      <w:commentRangeEnd w:id="492"/>
      <w:r w:rsidR="00A81754">
        <w:rPr>
          <w:rStyle w:val="Kommentaariviide"/>
        </w:rPr>
        <w:commentReference w:id="492"/>
      </w:r>
    </w:p>
    <w:p w14:paraId="72C45321" w14:textId="77777777" w:rsidR="00787E61" w:rsidRPr="00FA634D" w:rsidRDefault="00787E61" w:rsidP="00464A6C">
      <w:pPr>
        <w:spacing w:after="0" w:line="240" w:lineRule="auto"/>
        <w:jc w:val="both"/>
        <w:rPr>
          <w:rFonts w:ascii="Times New Roman" w:hAnsi="Times New Roman" w:cs="Times New Roman"/>
          <w:sz w:val="24"/>
          <w:szCs w:val="24"/>
        </w:rPr>
      </w:pPr>
    </w:p>
    <w:p w14:paraId="3C36135D" w14:textId="1A35F042" w:rsidR="00AE7D70" w:rsidRPr="00FA634D" w:rsidRDefault="5C3B3781"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70</w:t>
      </w:r>
      <w:r w:rsidRPr="1BD68A4A">
        <w:rPr>
          <w:rFonts w:ascii="Times New Roman" w:hAnsi="Times New Roman" w:cs="Times New Roman"/>
          <w:b/>
          <w:bCs/>
          <w:sz w:val="24"/>
          <w:szCs w:val="24"/>
          <w:vertAlign w:val="superscript"/>
        </w:rPr>
        <w:t>6</w:t>
      </w:r>
      <w:r w:rsidRPr="1BD68A4A">
        <w:rPr>
          <w:rFonts w:ascii="Times New Roman" w:hAnsi="Times New Roman" w:cs="Times New Roman"/>
          <w:b/>
          <w:bCs/>
          <w:sz w:val="24"/>
          <w:szCs w:val="24"/>
        </w:rPr>
        <w:t>. Oluliste varade ja kohustuste ülekandmise</w:t>
      </w:r>
      <w:r w:rsidR="3C586D32" w:rsidRPr="1BD68A4A">
        <w:rPr>
          <w:rFonts w:ascii="Times New Roman" w:hAnsi="Times New Roman" w:cs="Times New Roman"/>
          <w:b/>
          <w:bCs/>
          <w:sz w:val="24"/>
          <w:szCs w:val="24"/>
        </w:rPr>
        <w:t xml:space="preserve"> alused ning</w:t>
      </w:r>
      <w:r w:rsidRPr="1BD68A4A">
        <w:rPr>
          <w:rFonts w:ascii="Times New Roman" w:hAnsi="Times New Roman" w:cs="Times New Roman"/>
          <w:b/>
          <w:bCs/>
          <w:sz w:val="24"/>
          <w:szCs w:val="24"/>
        </w:rPr>
        <w:t xml:space="preserve"> teavitamine </w:t>
      </w:r>
    </w:p>
    <w:p w14:paraId="4A0A0023" w14:textId="6B5455C9" w:rsidR="00AE7D70" w:rsidRPr="00FA634D" w:rsidRDefault="33CBA7F2" w:rsidP="1BD68A4A">
      <w:pPr>
        <w:pStyle w:val="Normaallaadveeb"/>
        <w:shd w:val="clear" w:color="auto" w:fill="FFFFFF" w:themeFill="background1"/>
        <w:spacing w:before="0" w:beforeAutospacing="0" w:after="0" w:afterAutospacing="0"/>
        <w:jc w:val="both"/>
        <w:rPr>
          <w:b/>
          <w:bCs/>
        </w:rPr>
      </w:pPr>
      <w:r>
        <w:t xml:space="preserve">(1) Krediidiasutused ning </w:t>
      </w:r>
      <w:r w:rsidR="132BC05B">
        <w:t xml:space="preserve">sellised </w:t>
      </w:r>
      <w:r w:rsidR="2126EA85">
        <w:t>krediidiasutused, kes</w:t>
      </w:r>
      <w:r>
        <w:t xml:space="preserve"> kuuluvad samasse konsolideerimisgruppi </w:t>
      </w:r>
      <w:r w:rsidR="32F1BDA0">
        <w:t xml:space="preserve">ja </w:t>
      </w:r>
      <w:r>
        <w:t xml:space="preserve">on </w:t>
      </w:r>
      <w:ins w:id="493" w:author="Merike Koppel - JUSTDIGI" w:date="2025-12-30T09:45:00Z" w16du:dateUtc="2025-12-30T07:45:00Z">
        <w:r w:rsidR="006D1718">
          <w:t xml:space="preserve">tehingu </w:t>
        </w:r>
      </w:ins>
      <w:r>
        <w:t>ainukesed osalised</w:t>
      </w:r>
      <w:del w:id="494" w:author="Merike Koppel - JUSTDIGI" w:date="2025-12-30T09:46:00Z" w16du:dateUtc="2025-12-30T07:46:00Z">
        <w:r w:rsidDel="006D1718">
          <w:delText xml:space="preserve"> tehingus</w:delText>
        </w:r>
      </w:del>
      <w:r w:rsidR="32EDAD3C">
        <w:t xml:space="preserve">, </w:t>
      </w:r>
      <w:r>
        <w:t xml:space="preserve">teavitavad Finantsinspektsiooni oluliste varade ja kohustuste ülekandmisest (edaspidi </w:t>
      </w:r>
      <w:r w:rsidRPr="1BD68A4A">
        <w:rPr>
          <w:i/>
          <w:iCs/>
        </w:rPr>
        <w:t>ülekandmine</w:t>
      </w:r>
      <w:r>
        <w:t xml:space="preserve">) </w:t>
      </w:r>
      <w:r w:rsidR="005A59B6">
        <w:t xml:space="preserve">kirjalikult </w:t>
      </w:r>
      <w:r w:rsidR="6AA1A687">
        <w:t xml:space="preserve">enne </w:t>
      </w:r>
      <w:r>
        <w:t>müümis</w:t>
      </w:r>
      <w:r w:rsidR="4674389F">
        <w:t>t</w:t>
      </w:r>
      <w:r>
        <w:t xml:space="preserve"> või muu tehingu </w:t>
      </w:r>
      <w:r w:rsidR="4A6897E4">
        <w:t>sõlmimis</w:t>
      </w:r>
      <w:r w:rsidR="52F9FA23">
        <w:t>t.</w:t>
      </w:r>
      <w:r w:rsidR="32EDAD3C">
        <w:t xml:space="preserve"> </w:t>
      </w:r>
      <w:r>
        <w:t>Kõik ülekandmises osalevad pooled täidavad teavitamiskohustust individuaalselt.</w:t>
      </w:r>
    </w:p>
    <w:p w14:paraId="251EB137" w14:textId="5EBAEA05" w:rsidR="00AE7D70" w:rsidRPr="00FA634D" w:rsidRDefault="33CBA7F2" w:rsidP="1BD68A4A">
      <w:pPr>
        <w:pStyle w:val="Normaallaadveeb"/>
        <w:shd w:val="clear" w:color="auto" w:fill="FFFFFF" w:themeFill="background1"/>
        <w:spacing w:before="0" w:beforeAutospacing="0" w:after="0" w:afterAutospacing="0"/>
        <w:jc w:val="both"/>
        <w:rPr>
          <w:b/>
          <w:bCs/>
        </w:rPr>
      </w:pPr>
      <w:r>
        <w:t xml:space="preserve">(2) Käesoleva paragrahvi lõike 1 kohaldamisel käsitatakse ülekandmist olulisena </w:t>
      </w:r>
      <w:r w:rsidR="68F5B982">
        <w:t>sell</w:t>
      </w:r>
      <w:r w:rsidR="2F219AA0">
        <w:t>is</w:t>
      </w:r>
      <w:r w:rsidR="68F5B982">
        <w:t xml:space="preserve">e </w:t>
      </w:r>
      <w:r>
        <w:t xml:space="preserve">krediidiasutuse puhul, </w:t>
      </w:r>
      <w:commentRangeStart w:id="495"/>
      <w:r w:rsidR="689FF4EE">
        <w:t xml:space="preserve">kelle </w:t>
      </w:r>
      <w:r>
        <w:t>koguvarast või -kohustustest moodustab tehing vähemalt kümme protsenti</w:t>
      </w:r>
      <w:commentRangeEnd w:id="495"/>
      <w:r w:rsidR="00827652">
        <w:rPr>
          <w:rStyle w:val="Kommentaariviide"/>
          <w:rFonts w:asciiTheme="minorHAnsi" w:eastAsiaTheme="minorHAnsi" w:hAnsiTheme="minorHAnsi" w:cstheme="minorBidi"/>
          <w:kern w:val="2"/>
          <w:lang w:eastAsia="en-US"/>
          <w14:ligatures w14:val="standardContextual"/>
        </w:rPr>
        <w:commentReference w:id="495"/>
      </w:r>
      <w:r w:rsidR="4D45FD4E">
        <w:t>. Kui</w:t>
      </w:r>
      <w:r>
        <w:t xml:space="preserve"> ülekandmine toimub sama konsolideerimisgrupi krediidiasutuste vahel,</w:t>
      </w:r>
      <w:r w:rsidR="133DE494">
        <w:t xml:space="preserve"> </w:t>
      </w:r>
      <w:r>
        <w:t>loetakse ülekandmine krediidiasutuse puhul oluliseks, kui see moodustab vähemalt 15 protsenti selle koguvarast või -kohustustest</w:t>
      </w:r>
      <w:r w:rsidR="32EDAD3C">
        <w:t>.</w:t>
      </w:r>
    </w:p>
    <w:p w14:paraId="3B5FC028" w14:textId="54950AFD" w:rsidR="00787E61" w:rsidRPr="00FA634D" w:rsidRDefault="084D711D" w:rsidP="1BD68A4A">
      <w:pPr>
        <w:pStyle w:val="Normaallaadveeb"/>
        <w:shd w:val="clear" w:color="auto" w:fill="FFFFFF" w:themeFill="background1"/>
        <w:spacing w:before="0" w:beforeAutospacing="0" w:after="0" w:afterAutospacing="0"/>
        <w:jc w:val="both"/>
        <w:rPr>
          <w:b/>
          <w:bCs/>
        </w:rPr>
      </w:pPr>
      <w:r>
        <w:t>(3) Käesoleva paragrahvi lõikes 2 nimetatud protsendimäärade arvutamisel ei võeta arvesse:</w:t>
      </w:r>
    </w:p>
    <w:p w14:paraId="635B91ED" w14:textId="0A198A71" w:rsidR="00787E61" w:rsidRPr="00FA634D" w:rsidRDefault="3602EB42" w:rsidP="1BD68A4A">
      <w:pPr>
        <w:pStyle w:val="Normaallaadveeb"/>
        <w:shd w:val="clear" w:color="auto" w:fill="FFFFFF" w:themeFill="background1"/>
        <w:spacing w:before="0" w:beforeAutospacing="0" w:after="0" w:afterAutospacing="0"/>
        <w:jc w:val="both"/>
      </w:pPr>
      <w:r>
        <w:t xml:space="preserve">1) </w:t>
      </w:r>
      <w:r w:rsidR="0A006ECD">
        <w:t>viivisvara</w:t>
      </w:r>
      <w:r>
        <w:t xml:space="preserve">; </w:t>
      </w:r>
    </w:p>
    <w:p w14:paraId="4AFA114E" w14:textId="0972C697" w:rsidR="00787E61" w:rsidRPr="00FA634D" w:rsidRDefault="3602EB42" w:rsidP="1BD68A4A">
      <w:pPr>
        <w:pStyle w:val="Normaallaadveeb"/>
        <w:shd w:val="clear" w:color="auto" w:fill="FFFFFF" w:themeFill="background1"/>
        <w:spacing w:before="0" w:beforeAutospacing="0" w:after="0" w:afterAutospacing="0"/>
        <w:jc w:val="both"/>
      </w:pPr>
      <w:r>
        <w:t>2) pandikirjaseaduse § 2 lõikes 6 määratletud tagatiste kogumi jaoks üle</w:t>
      </w:r>
      <w:r w:rsidR="00CD60BA">
        <w:t xml:space="preserve"> </w:t>
      </w:r>
      <w:r>
        <w:t>kantud vara; </w:t>
      </w:r>
    </w:p>
    <w:p w14:paraId="7676BFDD" w14:textId="7A29483A" w:rsidR="00787E61" w:rsidRPr="00FA634D" w:rsidRDefault="084D711D" w:rsidP="1BD68A4A">
      <w:pPr>
        <w:pStyle w:val="Normaallaadveeb"/>
        <w:shd w:val="clear" w:color="auto" w:fill="FFFFFF" w:themeFill="background1"/>
        <w:spacing w:before="0" w:beforeAutospacing="0" w:after="0" w:afterAutospacing="0"/>
        <w:jc w:val="both"/>
      </w:pPr>
      <w:r>
        <w:t>3) ülekantava</w:t>
      </w:r>
      <w:r w:rsidR="49A8D53E">
        <w:t>t</w:t>
      </w:r>
      <w:r>
        <w:t xml:space="preserve"> </w:t>
      </w:r>
      <w:proofErr w:type="spellStart"/>
      <w:r>
        <w:t>väärtpaberistatava</w:t>
      </w:r>
      <w:r w:rsidR="4FEC4741">
        <w:t>t</w:t>
      </w:r>
      <w:proofErr w:type="spellEnd"/>
      <w:r>
        <w:t xml:space="preserve"> vara;</w:t>
      </w:r>
    </w:p>
    <w:p w14:paraId="6B87D1B0" w14:textId="713E1488" w:rsidR="00AE7D70" w:rsidRPr="00FA634D" w:rsidRDefault="33CBA7F2" w:rsidP="1BD68A4A">
      <w:pPr>
        <w:pStyle w:val="Normaallaadveeb"/>
        <w:shd w:val="clear" w:color="auto" w:fill="FFFFFF" w:themeFill="background1"/>
        <w:spacing w:before="0" w:beforeAutospacing="0" w:after="0" w:afterAutospacing="0"/>
        <w:jc w:val="both"/>
      </w:pPr>
      <w:r>
        <w:t>4) finantskriisi ennetamise ja lahendamise seaduse 2. peatüki 2. jaos ja 4.–6. peatükis sätestatud kriisilahenduse vahendite,</w:t>
      </w:r>
      <w:r w:rsidR="548AD5E5">
        <w:t xml:space="preserve"> </w:t>
      </w:r>
      <w:r>
        <w:t xml:space="preserve">õiguste ja korra kasutamise </w:t>
      </w:r>
      <w:r w:rsidR="548AD5E5">
        <w:t xml:space="preserve">käigus </w:t>
      </w:r>
      <w:r>
        <w:t xml:space="preserve">ülekantud vara </w:t>
      </w:r>
      <w:r w:rsidR="3DCA8FEB">
        <w:t>ega</w:t>
      </w:r>
      <w:r>
        <w:t xml:space="preserve"> kohustus</w:t>
      </w:r>
      <w:r w:rsidR="253F17B6">
        <w:t>i</w:t>
      </w:r>
      <w:r>
        <w:t>. </w:t>
      </w:r>
    </w:p>
    <w:p w14:paraId="01C193AD" w14:textId="2AAEFEB9" w:rsidR="00787E61" w:rsidRPr="00FA634D" w:rsidRDefault="084D711D" w:rsidP="1BD68A4A">
      <w:pPr>
        <w:pStyle w:val="Normaallaadveeb"/>
        <w:shd w:val="clear" w:color="auto" w:fill="FFFFFF" w:themeFill="background1"/>
        <w:spacing w:before="0" w:beforeAutospacing="0" w:after="0" w:afterAutospacing="0"/>
        <w:jc w:val="both"/>
      </w:pPr>
      <w:r>
        <w:t xml:space="preserve">(4) Finantsinspektsioon </w:t>
      </w:r>
      <w:del w:id="496" w:author="Merike Koppel - JUSTDIGI" w:date="2025-12-30T10:12:00Z" w16du:dateUtc="2025-12-30T08:12:00Z">
        <w:r w:rsidDel="00B10F7E">
          <w:delText xml:space="preserve">annab </w:delText>
        </w:r>
      </w:del>
      <w:ins w:id="497" w:author="Merike Koppel - JUSTDIGI" w:date="2025-12-30T10:12:00Z" w16du:dateUtc="2025-12-30T08:12:00Z">
        <w:r w:rsidR="00B10F7E">
          <w:t xml:space="preserve">teavitab </w:t>
        </w:r>
      </w:ins>
      <w:r w:rsidR="2F8BD3AD">
        <w:t>krediidiasutus</w:t>
      </w:r>
      <w:ins w:id="498" w:author="Merike Koppel - JUSTDIGI" w:date="2025-12-30T10:12:00Z" w16du:dateUtc="2025-12-30T08:12:00Z">
        <w:r w:rsidR="00B10F7E">
          <w:t>t</w:t>
        </w:r>
      </w:ins>
      <w:del w:id="499" w:author="Merike Koppel - JUSTDIGI" w:date="2025-12-30T10:12:00Z" w16du:dateUtc="2025-12-30T08:12:00Z">
        <w:r w:rsidR="2F8BD3AD" w:rsidDel="00B10F7E">
          <w:delText>ele</w:delText>
        </w:r>
      </w:del>
      <w:ins w:id="500" w:author="Merike Koppel - JUSTDIGI" w:date="2026-01-02T12:38:00Z" w16du:dateUtc="2026-01-02T10:38:00Z">
        <w:r w:rsidR="006362DB">
          <w:t xml:space="preserve"> </w:t>
        </w:r>
      </w:ins>
      <w:del w:id="501" w:author="Merike Koppel - JUSTDIGI" w:date="2025-12-30T10:12:00Z" w16du:dateUtc="2025-12-30T08:12:00Z">
        <w:r w:rsidR="2F8BD3AD" w:rsidDel="00B10F7E">
          <w:delText xml:space="preserve"> </w:delText>
        </w:r>
        <w:r w:rsidR="00FB7939" w:rsidDel="00B10F7E">
          <w:delText xml:space="preserve">viivitamata </w:delText>
        </w:r>
        <w:r w:rsidR="00556B86" w:rsidDel="00B10F7E">
          <w:delText>teada</w:delText>
        </w:r>
      </w:del>
      <w:r w:rsidR="00556B86">
        <w:t xml:space="preserve"> </w:t>
      </w:r>
      <w:r>
        <w:t>lõike 1 kohase teate kättesaamisest</w:t>
      </w:r>
      <w:r w:rsidR="79267E78">
        <w:t xml:space="preserve"> </w:t>
      </w:r>
      <w:commentRangeStart w:id="502"/>
      <w:r>
        <w:t>kirjalikult</w:t>
      </w:r>
      <w:ins w:id="503" w:author="Merike Koppel - JUSTDIGI" w:date="2026-01-02T12:38:00Z" w16du:dateUtc="2026-01-02T10:38:00Z">
        <w:r w:rsidR="006362DB">
          <w:t xml:space="preserve"> </w:t>
        </w:r>
      </w:ins>
      <w:ins w:id="504" w:author="Merike Koppel - JUSTDIGI" w:date="2025-12-30T10:12:00Z" w16du:dateUtc="2025-12-30T08:12:00Z">
        <w:r w:rsidR="00B10F7E">
          <w:t>viivitamata</w:t>
        </w:r>
      </w:ins>
      <w:r w:rsidR="2532C273">
        <w:t>, kuid</w:t>
      </w:r>
      <w:r>
        <w:t xml:space="preserve"> </w:t>
      </w:r>
      <w:del w:id="505" w:author="Merike Koppel - JUSTDIGI" w:date="2025-12-30T10:12:00Z" w16du:dateUtc="2025-12-30T08:12:00Z">
        <w:r w:rsidDel="00B10F7E">
          <w:delText>igal juhul</w:delText>
        </w:r>
      </w:del>
      <w:ins w:id="506" w:author="Merike Koppel - JUSTDIGI" w:date="2025-12-30T10:12:00Z" w16du:dateUtc="2025-12-30T08:12:00Z">
        <w:r w:rsidR="00B10F7E">
          <w:t>hiljemalt</w:t>
        </w:r>
      </w:ins>
      <w:r>
        <w:t xml:space="preserve"> </w:t>
      </w:r>
      <w:commentRangeEnd w:id="502"/>
      <w:r w:rsidR="00B10F7E">
        <w:rPr>
          <w:rStyle w:val="Kommentaariviide"/>
          <w:rFonts w:asciiTheme="minorHAnsi" w:eastAsiaTheme="minorHAnsi" w:hAnsiTheme="minorHAnsi" w:cstheme="minorBidi"/>
          <w:kern w:val="2"/>
          <w:lang w:eastAsia="en-US"/>
          <w14:ligatures w14:val="standardContextual"/>
        </w:rPr>
        <w:commentReference w:id="502"/>
      </w:r>
      <w:r>
        <w:t>kümne</w:t>
      </w:r>
      <w:ins w:id="507" w:author="Merike Koppel - JUSTDIGI" w:date="2025-12-30T10:12:00Z" w16du:dateUtc="2025-12-30T08:12:00Z">
        <w:r w:rsidR="00B10F7E">
          <w:t>ndal</w:t>
        </w:r>
      </w:ins>
      <w:r>
        <w:t xml:space="preserve"> tööpäeva</w:t>
      </w:r>
      <w:ins w:id="508" w:author="Merike Koppel - JUSTDIGI" w:date="2025-12-30T10:13:00Z" w16du:dateUtc="2025-12-30T08:13:00Z">
        <w:r w:rsidR="00B10F7E">
          <w:t>l</w:t>
        </w:r>
      </w:ins>
      <w:del w:id="509" w:author="Merike Koppel - JUSTDIGI" w:date="2025-12-30T10:13:00Z" w16du:dateUtc="2025-12-30T08:13:00Z">
        <w:r w:rsidDel="00B10F7E">
          <w:delText xml:space="preserve"> jooksul </w:delText>
        </w:r>
        <w:r w:rsidR="4DB1B4E8" w:rsidDel="00B10F7E">
          <w:delText>arvates</w:delText>
        </w:r>
      </w:del>
      <w:r>
        <w:t xml:space="preserve"> teate kättesaamis</w:t>
      </w:r>
      <w:r w:rsidR="7810B578">
        <w:t>es</w:t>
      </w:r>
      <w:r>
        <w:t>t</w:t>
      </w:r>
      <w:ins w:id="510" w:author="Merike Koppel - JUSTDIGI" w:date="2025-12-30T10:13:00Z" w16du:dateUtc="2025-12-30T08:13:00Z">
        <w:r w:rsidR="00B10F7E">
          <w:t xml:space="preserve"> arvates</w:t>
        </w:r>
      </w:ins>
      <w:r>
        <w:t xml:space="preserve">.“; </w:t>
      </w:r>
    </w:p>
    <w:p w14:paraId="2952428F" w14:textId="77777777" w:rsidR="001C408D" w:rsidRPr="00FA634D" w:rsidRDefault="001C408D" w:rsidP="1BD68A4A">
      <w:pPr>
        <w:pStyle w:val="Normaallaadveeb"/>
        <w:shd w:val="clear" w:color="auto" w:fill="FFFFFF" w:themeFill="background1"/>
        <w:spacing w:before="0" w:beforeAutospacing="0" w:after="0" w:afterAutospacing="0"/>
        <w:jc w:val="both"/>
      </w:pPr>
    </w:p>
    <w:p w14:paraId="5CFE141C" w14:textId="096DA4A0" w:rsidR="04C62FBF" w:rsidRPr="00FA634D" w:rsidRDefault="00AF3179" w:rsidP="39242F3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13</w:t>
      </w:r>
      <w:r w:rsidR="682E5D68" w:rsidRPr="1BD68A4A">
        <w:rPr>
          <w:rFonts w:ascii="Times New Roman" w:hAnsi="Times New Roman" w:cs="Times New Roman"/>
          <w:b/>
          <w:bCs/>
          <w:sz w:val="24"/>
          <w:szCs w:val="24"/>
        </w:rPr>
        <w:t>1</w:t>
      </w:r>
      <w:r w:rsidR="04C62FBF" w:rsidRPr="1BD68A4A">
        <w:rPr>
          <w:rFonts w:ascii="Times New Roman" w:hAnsi="Times New Roman" w:cs="Times New Roman"/>
          <w:b/>
          <w:bCs/>
          <w:sz w:val="24"/>
          <w:szCs w:val="24"/>
        </w:rPr>
        <w:t xml:space="preserve">) </w:t>
      </w:r>
      <w:r w:rsidR="04C62FBF" w:rsidRPr="1BD68A4A">
        <w:rPr>
          <w:rFonts w:ascii="Times New Roman" w:hAnsi="Times New Roman" w:cs="Times New Roman"/>
          <w:sz w:val="24"/>
          <w:szCs w:val="24"/>
        </w:rPr>
        <w:t xml:space="preserve">paragrahvi 71 lõiget 3 täiendatakse teise lausega järgmises sõnastuses: </w:t>
      </w:r>
    </w:p>
    <w:p w14:paraId="0F54B00A" w14:textId="20DB1D98" w:rsidR="04C62FBF" w:rsidRPr="00FA634D" w:rsidRDefault="005D46F6" w:rsidP="39242F3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433D3DF4" w:rsidRPr="1BD68A4A">
        <w:rPr>
          <w:rFonts w:ascii="Times New Roman" w:hAnsi="Times New Roman" w:cs="Times New Roman"/>
          <w:sz w:val="24"/>
          <w:szCs w:val="24"/>
        </w:rPr>
        <w:t xml:space="preserve">Krediidiasutuse tütarettevõtja, kes </w:t>
      </w:r>
      <w:r w:rsidR="1AE5EA76" w:rsidRPr="1BD68A4A">
        <w:rPr>
          <w:rFonts w:ascii="Times New Roman" w:hAnsi="Times New Roman" w:cs="Times New Roman"/>
          <w:sz w:val="24"/>
          <w:szCs w:val="24"/>
        </w:rPr>
        <w:t xml:space="preserve">ei </w:t>
      </w:r>
      <w:r w:rsidR="433D3DF4" w:rsidRPr="1BD68A4A">
        <w:rPr>
          <w:rFonts w:ascii="Times New Roman" w:hAnsi="Times New Roman" w:cs="Times New Roman"/>
          <w:sz w:val="24"/>
          <w:szCs w:val="24"/>
        </w:rPr>
        <w:t xml:space="preserve">ole käsitatav krediidiasutuse, investeerimisühingu, finantsvaldusettevõtja või </w:t>
      </w:r>
      <w:proofErr w:type="spellStart"/>
      <w:r w:rsidR="433D3DF4" w:rsidRPr="1BD68A4A">
        <w:rPr>
          <w:rFonts w:ascii="Times New Roman" w:hAnsi="Times New Roman" w:cs="Times New Roman"/>
          <w:sz w:val="24"/>
          <w:szCs w:val="24"/>
        </w:rPr>
        <w:t>segafinantsvaldusettevõtjana</w:t>
      </w:r>
      <w:proofErr w:type="spellEnd"/>
      <w:r w:rsidR="433D3DF4" w:rsidRPr="1BD68A4A">
        <w:rPr>
          <w:rFonts w:ascii="Times New Roman" w:hAnsi="Times New Roman" w:cs="Times New Roman"/>
          <w:sz w:val="24"/>
          <w:szCs w:val="24"/>
        </w:rPr>
        <w:t>, peab täitma oma tegevusvaldkonna põhiseid tegevusnõudeid individuaalsel alusel.“</w:t>
      </w:r>
      <w:r w:rsidR="00570365" w:rsidRPr="1BD68A4A">
        <w:rPr>
          <w:rFonts w:ascii="Times New Roman" w:hAnsi="Times New Roman" w:cs="Times New Roman"/>
          <w:sz w:val="24"/>
          <w:szCs w:val="24"/>
        </w:rPr>
        <w:t>;</w:t>
      </w:r>
    </w:p>
    <w:p w14:paraId="25FE2C4B" w14:textId="76DF4AA9" w:rsidR="39242F32" w:rsidRPr="00FA634D" w:rsidRDefault="39242F32" w:rsidP="1BD68A4A">
      <w:pPr>
        <w:pStyle w:val="Normaallaadveeb"/>
        <w:shd w:val="clear" w:color="auto" w:fill="FFFFFF" w:themeFill="background1"/>
        <w:spacing w:before="0" w:beforeAutospacing="0" w:after="0" w:afterAutospacing="0"/>
        <w:jc w:val="both"/>
      </w:pPr>
    </w:p>
    <w:p w14:paraId="31303691" w14:textId="22045AD9" w:rsidR="002D6493" w:rsidRPr="00FA634D" w:rsidRDefault="00AF3179"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3</w:t>
      </w:r>
      <w:r w:rsidR="6912576C" w:rsidRPr="1BD68A4A">
        <w:rPr>
          <w:rFonts w:ascii="Times New Roman" w:hAnsi="Times New Roman" w:cs="Times New Roman"/>
          <w:b/>
          <w:bCs/>
          <w:sz w:val="24"/>
          <w:szCs w:val="24"/>
        </w:rPr>
        <w:t>2</w:t>
      </w:r>
      <w:r w:rsidR="78F6EE3C" w:rsidRPr="1BD68A4A">
        <w:rPr>
          <w:rFonts w:ascii="Times New Roman" w:hAnsi="Times New Roman" w:cs="Times New Roman"/>
          <w:b/>
          <w:bCs/>
          <w:sz w:val="24"/>
          <w:szCs w:val="24"/>
        </w:rPr>
        <w:t xml:space="preserve">) </w:t>
      </w:r>
      <w:r w:rsidR="78F6EE3C" w:rsidRPr="1BD68A4A">
        <w:rPr>
          <w:rFonts w:ascii="Times New Roman" w:hAnsi="Times New Roman" w:cs="Times New Roman"/>
          <w:sz w:val="24"/>
          <w:szCs w:val="24"/>
        </w:rPr>
        <w:t>paragrahvi 71 täiendatakse lõigetega 6</w:t>
      </w:r>
      <w:r w:rsidR="78F6EE3C" w:rsidRPr="1BD68A4A">
        <w:rPr>
          <w:rFonts w:ascii="Times New Roman" w:hAnsi="Times New Roman" w:cs="Times New Roman"/>
          <w:sz w:val="24"/>
          <w:szCs w:val="24"/>
          <w:vertAlign w:val="superscript"/>
        </w:rPr>
        <w:t>1</w:t>
      </w:r>
      <w:r w:rsidR="22E252A7" w:rsidRPr="1BD68A4A">
        <w:rPr>
          <w:rFonts w:ascii="Times New Roman" w:hAnsi="Times New Roman" w:cs="Times New Roman"/>
          <w:sz w:val="24"/>
          <w:szCs w:val="24"/>
        </w:rPr>
        <w:t>–</w:t>
      </w:r>
      <w:r w:rsidR="78F6EE3C" w:rsidRPr="1BD68A4A">
        <w:rPr>
          <w:rFonts w:ascii="Times New Roman" w:hAnsi="Times New Roman" w:cs="Times New Roman"/>
          <w:sz w:val="24"/>
          <w:szCs w:val="24"/>
        </w:rPr>
        <w:t>6</w:t>
      </w:r>
      <w:r w:rsidR="2C94D323" w:rsidRPr="1BD68A4A">
        <w:rPr>
          <w:rFonts w:ascii="Times New Roman" w:hAnsi="Times New Roman" w:cs="Times New Roman"/>
          <w:sz w:val="24"/>
          <w:szCs w:val="24"/>
          <w:vertAlign w:val="superscript"/>
        </w:rPr>
        <w:t>5</w:t>
      </w:r>
      <w:r w:rsidR="78F6EE3C" w:rsidRPr="1BD68A4A">
        <w:rPr>
          <w:rFonts w:ascii="Times New Roman" w:hAnsi="Times New Roman" w:cs="Times New Roman"/>
          <w:sz w:val="24"/>
          <w:szCs w:val="24"/>
        </w:rPr>
        <w:t xml:space="preserve"> järgmises sõnastuses: </w:t>
      </w:r>
    </w:p>
    <w:p w14:paraId="3C507BEB" w14:textId="019514FC" w:rsidR="002D6493" w:rsidRPr="00FA634D" w:rsidRDefault="78F6EE3C"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Finantsinspektsioon julgustab </w:t>
      </w:r>
      <w:del w:id="511" w:author="Merike Koppel - JUSTDIGI" w:date="2025-12-30T10:13:00Z" w16du:dateUtc="2025-12-30T08:13:00Z">
        <w:r w:rsidR="00D711B7" w:rsidRPr="1BD68A4A" w:rsidDel="00B10F7E">
          <w:rPr>
            <w:rFonts w:ascii="Times New Roman" w:hAnsi="Times New Roman" w:cs="Times New Roman"/>
            <w:sz w:val="24"/>
            <w:szCs w:val="24"/>
          </w:rPr>
          <w:delText xml:space="preserve">arendama </w:delText>
        </w:r>
      </w:del>
      <w:r w:rsidRPr="1BD68A4A">
        <w:rPr>
          <w:rFonts w:ascii="Times New Roman" w:hAnsi="Times New Roman" w:cs="Times New Roman"/>
          <w:sz w:val="24"/>
          <w:szCs w:val="24"/>
        </w:rPr>
        <w:t>oma ulatuselt, tegevuse laadilt ja keerukuselt olulisi krediidiasutusi</w:t>
      </w:r>
      <w:ins w:id="512" w:author="Merike Koppel - JUSTDIGI" w:date="2025-12-30T10:14:00Z" w16du:dateUtc="2025-12-30T08:14:00Z">
        <w:r w:rsidR="00B10F7E">
          <w:rPr>
            <w:rFonts w:ascii="Times New Roman" w:hAnsi="Times New Roman" w:cs="Times New Roman"/>
            <w:sz w:val="24"/>
            <w:szCs w:val="24"/>
          </w:rPr>
          <w:t xml:space="preserve"> arendama</w:t>
        </w:r>
      </w:ins>
      <w:r w:rsidR="002B6D1B"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sisemist krediidiriski hindamise suutlikkust </w:t>
      </w:r>
      <w:r w:rsidR="008D07EB"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suurendama </w:t>
      </w:r>
      <w:proofErr w:type="spellStart"/>
      <w:r w:rsidRPr="1BD68A4A">
        <w:rPr>
          <w:rFonts w:ascii="Times New Roman" w:hAnsi="Times New Roman" w:cs="Times New Roman"/>
          <w:sz w:val="24"/>
          <w:szCs w:val="24"/>
        </w:rPr>
        <w:t>sisereitingute</w:t>
      </w:r>
      <w:proofErr w:type="spellEnd"/>
      <w:r w:rsidRPr="1BD68A4A">
        <w:rPr>
          <w:rFonts w:ascii="Times New Roman" w:hAnsi="Times New Roman" w:cs="Times New Roman"/>
          <w:sz w:val="24"/>
          <w:szCs w:val="24"/>
        </w:rPr>
        <w:t xml:space="preserve"> meetodi kasutamist omavahendite nõuete arvutamiseks</w:t>
      </w:r>
      <w:r w:rsidR="004F096D" w:rsidRPr="1BD68A4A">
        <w:rPr>
          <w:rFonts w:ascii="Times New Roman" w:hAnsi="Times New Roman" w:cs="Times New Roman"/>
          <w:sz w:val="24"/>
          <w:szCs w:val="24"/>
        </w:rPr>
        <w:t xml:space="preserve"> </w:t>
      </w:r>
      <w:r w:rsidRPr="1BD68A4A">
        <w:rPr>
          <w:rFonts w:ascii="Times New Roman" w:hAnsi="Times New Roman" w:cs="Times New Roman"/>
          <w:sz w:val="24"/>
          <w:szCs w:val="24"/>
        </w:rPr>
        <w:t>seoses krediidiriskiga, kui nende riskipositsioon</w:t>
      </w:r>
      <w:r w:rsidR="710B629E" w:rsidRPr="1BD68A4A">
        <w:rPr>
          <w:rFonts w:ascii="Times New Roman" w:hAnsi="Times New Roman" w:cs="Times New Roman"/>
          <w:sz w:val="24"/>
          <w:szCs w:val="24"/>
        </w:rPr>
        <w:t>id</w:t>
      </w:r>
      <w:r w:rsidRPr="1BD68A4A">
        <w:rPr>
          <w:rFonts w:ascii="Times New Roman" w:hAnsi="Times New Roman" w:cs="Times New Roman"/>
          <w:sz w:val="24"/>
          <w:szCs w:val="24"/>
        </w:rPr>
        <w:t xml:space="preserve"> on oluli</w:t>
      </w:r>
      <w:r w:rsidR="710B629E" w:rsidRPr="1BD68A4A">
        <w:rPr>
          <w:rFonts w:ascii="Times New Roman" w:hAnsi="Times New Roman" w:cs="Times New Roman"/>
          <w:sz w:val="24"/>
          <w:szCs w:val="24"/>
        </w:rPr>
        <w:t>s</w:t>
      </w:r>
      <w:r w:rsidRPr="1BD68A4A">
        <w:rPr>
          <w:rFonts w:ascii="Times New Roman" w:hAnsi="Times New Roman" w:cs="Times New Roman"/>
          <w:sz w:val="24"/>
          <w:szCs w:val="24"/>
        </w:rPr>
        <w:t>e</w:t>
      </w:r>
      <w:r w:rsidR="710B629E" w:rsidRPr="1BD68A4A">
        <w:rPr>
          <w:rFonts w:ascii="Times New Roman" w:hAnsi="Times New Roman" w:cs="Times New Roman"/>
          <w:sz w:val="24"/>
          <w:szCs w:val="24"/>
        </w:rPr>
        <w:t>d</w:t>
      </w:r>
      <w:r w:rsidRPr="1BD68A4A">
        <w:rPr>
          <w:rFonts w:ascii="Times New Roman" w:hAnsi="Times New Roman" w:cs="Times New Roman"/>
          <w:sz w:val="24"/>
          <w:szCs w:val="24"/>
        </w:rPr>
        <w:t xml:space="preserve"> absoluutarvestuses ning neil on samal ajal suur hulk olulisi vastaspooli ilma, et see piiraks Euroopa Parlamendi ja nõukogu määruse (EL) nr</w:t>
      </w:r>
      <w:r w:rsidR="00F25DA9" w:rsidRPr="1BD68A4A">
        <w:rPr>
          <w:rFonts w:ascii="Times New Roman" w:hAnsi="Times New Roman" w:cs="Times New Roman"/>
          <w:sz w:val="24"/>
          <w:szCs w:val="24"/>
        </w:rPr>
        <w:t> </w:t>
      </w:r>
      <w:r w:rsidRPr="1BD68A4A">
        <w:rPr>
          <w:rFonts w:ascii="Times New Roman" w:hAnsi="Times New Roman" w:cs="Times New Roman"/>
          <w:sz w:val="24"/>
          <w:szCs w:val="24"/>
        </w:rPr>
        <w:t>575/2013 </w:t>
      </w:r>
      <w:commentRangeStart w:id="513"/>
      <w:r w:rsidRPr="1BD68A4A">
        <w:rPr>
          <w:rFonts w:ascii="Times New Roman" w:hAnsi="Times New Roman" w:cs="Times New Roman"/>
          <w:sz w:val="24"/>
          <w:szCs w:val="24"/>
        </w:rPr>
        <w:t>I</w:t>
      </w:r>
      <w:r w:rsidR="00F25DA9" w:rsidRPr="1BD68A4A">
        <w:rPr>
          <w:rFonts w:ascii="Times New Roman" w:hAnsi="Times New Roman" w:cs="Times New Roman"/>
          <w:sz w:val="24"/>
          <w:szCs w:val="24"/>
        </w:rPr>
        <w:t> </w:t>
      </w:r>
      <w:r w:rsidRPr="1BD68A4A">
        <w:rPr>
          <w:rFonts w:ascii="Times New Roman" w:hAnsi="Times New Roman" w:cs="Times New Roman"/>
          <w:sz w:val="24"/>
          <w:szCs w:val="24"/>
        </w:rPr>
        <w:t xml:space="preserve">jaotise 3. peatüki 1. jaos </w:t>
      </w:r>
      <w:commentRangeEnd w:id="513"/>
      <w:r w:rsidR="006211BD">
        <w:rPr>
          <w:rStyle w:val="Kommentaariviide"/>
        </w:rPr>
        <w:commentReference w:id="513"/>
      </w:r>
      <w:r w:rsidRPr="1BD68A4A">
        <w:rPr>
          <w:rFonts w:ascii="Times New Roman" w:hAnsi="Times New Roman" w:cs="Times New Roman"/>
          <w:sz w:val="24"/>
          <w:szCs w:val="24"/>
        </w:rPr>
        <w:t>sätestatud kriteeriumi</w:t>
      </w:r>
      <w:r w:rsidR="006C03E6" w:rsidRPr="1BD68A4A">
        <w:rPr>
          <w:rFonts w:ascii="Times New Roman" w:hAnsi="Times New Roman" w:cs="Times New Roman"/>
          <w:sz w:val="24"/>
          <w:szCs w:val="24"/>
        </w:rPr>
        <w:t>t</w:t>
      </w:r>
      <w:r w:rsidRPr="1BD68A4A">
        <w:rPr>
          <w:rFonts w:ascii="Times New Roman" w:hAnsi="Times New Roman" w:cs="Times New Roman"/>
          <w:sz w:val="24"/>
          <w:szCs w:val="24"/>
        </w:rPr>
        <w:t>e täitmist.</w:t>
      </w:r>
    </w:p>
    <w:p w14:paraId="76AEBE55" w14:textId="77777777" w:rsidR="002D6493" w:rsidRPr="00FA634D" w:rsidRDefault="002D6493" w:rsidP="14D1E9CD">
      <w:pPr>
        <w:spacing w:after="0" w:line="240" w:lineRule="auto"/>
        <w:jc w:val="both"/>
        <w:rPr>
          <w:rFonts w:ascii="Times New Roman" w:hAnsi="Times New Roman" w:cs="Times New Roman"/>
          <w:sz w:val="24"/>
          <w:szCs w:val="24"/>
        </w:rPr>
      </w:pPr>
    </w:p>
    <w:p w14:paraId="28C8CC86" w14:textId="0AC68E8A" w:rsidR="002D6493" w:rsidRPr="00FA634D" w:rsidRDefault="78F6EE3C"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bookmarkStart w:id="514" w:name="_Hlk199274438"/>
      <w:r w:rsidRPr="1BD68A4A">
        <w:rPr>
          <w:rFonts w:ascii="Times New Roman" w:hAnsi="Times New Roman" w:cs="Times New Roman"/>
          <w:sz w:val="24"/>
          <w:szCs w:val="24"/>
        </w:rPr>
        <w:t xml:space="preserve">Finantsinspektsioon </w:t>
      </w:r>
      <w:commentRangeStart w:id="515"/>
      <w:r w:rsidRPr="1BD68A4A">
        <w:rPr>
          <w:rFonts w:ascii="Times New Roman" w:hAnsi="Times New Roman" w:cs="Times New Roman"/>
          <w:sz w:val="24"/>
          <w:szCs w:val="24"/>
        </w:rPr>
        <w:t xml:space="preserve">julgustab </w:t>
      </w:r>
      <w:r w:rsidR="009B4AFA" w:rsidRPr="1BD68A4A">
        <w:rPr>
          <w:rFonts w:ascii="Times New Roman" w:hAnsi="Times New Roman" w:cs="Times New Roman"/>
          <w:sz w:val="24"/>
          <w:szCs w:val="24"/>
        </w:rPr>
        <w:t xml:space="preserve">arendama </w:t>
      </w:r>
      <w:r w:rsidRPr="1BD68A4A">
        <w:rPr>
          <w:rFonts w:ascii="Times New Roman" w:hAnsi="Times New Roman" w:cs="Times New Roman"/>
          <w:sz w:val="24"/>
          <w:szCs w:val="24"/>
        </w:rPr>
        <w:t>krediidiasutusi, võttes arvesse nende suurust</w:t>
      </w:r>
      <w:r w:rsidR="0066240C" w:rsidRPr="1BD68A4A">
        <w:rPr>
          <w:rFonts w:ascii="Times New Roman" w:hAnsi="Times New Roman" w:cs="Times New Roman"/>
          <w:sz w:val="24"/>
          <w:szCs w:val="24"/>
        </w:rPr>
        <w:t xml:space="preserve"> ja</w:t>
      </w:r>
      <w:r w:rsidRPr="1BD68A4A">
        <w:rPr>
          <w:rFonts w:ascii="Times New Roman" w:hAnsi="Times New Roman" w:cs="Times New Roman"/>
          <w:sz w:val="24"/>
          <w:szCs w:val="24"/>
        </w:rPr>
        <w:t xml:space="preserve"> sisemist korraldust ning tegevuse laadi, ulatust ja keerukust, tururiski sisehindamise suutlikkust </w:t>
      </w:r>
      <w:commentRangeEnd w:id="515"/>
      <w:r w:rsidR="00273D2A">
        <w:rPr>
          <w:rStyle w:val="Kommentaariviide"/>
        </w:rPr>
        <w:commentReference w:id="515"/>
      </w:r>
      <w:r w:rsidR="0006476A"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suurendama </w:t>
      </w:r>
      <w:proofErr w:type="spellStart"/>
      <w:r w:rsidRPr="1BD68A4A">
        <w:rPr>
          <w:rFonts w:ascii="Times New Roman" w:hAnsi="Times New Roman" w:cs="Times New Roman"/>
          <w:sz w:val="24"/>
          <w:szCs w:val="24"/>
        </w:rPr>
        <w:t>sisemudelite</w:t>
      </w:r>
      <w:proofErr w:type="spellEnd"/>
      <w:r w:rsidRPr="1BD68A4A">
        <w:rPr>
          <w:rFonts w:ascii="Times New Roman" w:hAnsi="Times New Roman" w:cs="Times New Roman"/>
          <w:sz w:val="24"/>
          <w:szCs w:val="24"/>
        </w:rPr>
        <w:t xml:space="preserve"> kasutamist, et arvutada omavahendite nõuded kauplemisportfellide positsioonide jaoks, koos </w:t>
      </w:r>
      <w:proofErr w:type="spellStart"/>
      <w:r w:rsidRPr="1BD68A4A">
        <w:rPr>
          <w:rFonts w:ascii="Times New Roman" w:hAnsi="Times New Roman" w:cs="Times New Roman"/>
          <w:sz w:val="24"/>
          <w:szCs w:val="24"/>
        </w:rPr>
        <w:t>sisemudelitega</w:t>
      </w:r>
      <w:proofErr w:type="spellEnd"/>
      <w:r w:rsidRPr="1BD68A4A">
        <w:rPr>
          <w:rFonts w:ascii="Times New Roman" w:hAnsi="Times New Roman" w:cs="Times New Roman"/>
          <w:sz w:val="24"/>
          <w:szCs w:val="24"/>
        </w:rPr>
        <w:t>, mille</w:t>
      </w:r>
      <w:r w:rsidR="0006476A" w:rsidRPr="1BD68A4A">
        <w:rPr>
          <w:rFonts w:ascii="Times New Roman" w:hAnsi="Times New Roman" w:cs="Times New Roman"/>
          <w:sz w:val="24"/>
          <w:szCs w:val="24"/>
        </w:rPr>
        <w:t xml:space="preserve"> abil</w:t>
      </w:r>
      <w:r w:rsidRPr="1BD68A4A">
        <w:rPr>
          <w:rFonts w:ascii="Times New Roman" w:hAnsi="Times New Roman" w:cs="Times New Roman"/>
          <w:sz w:val="24"/>
          <w:szCs w:val="24"/>
        </w:rPr>
        <w:t xml:space="preserve"> arvutatakse omavahendite nõuded makseviivituse riski</w:t>
      </w:r>
      <w:r w:rsidR="0061358A" w:rsidRPr="1BD68A4A">
        <w:rPr>
          <w:rFonts w:ascii="Times New Roman" w:hAnsi="Times New Roman" w:cs="Times New Roman"/>
          <w:sz w:val="24"/>
          <w:szCs w:val="24"/>
        </w:rPr>
        <w:t xml:space="preserve"> tõttu</w:t>
      </w:r>
      <w:r w:rsidRPr="1BD68A4A">
        <w:rPr>
          <w:rFonts w:ascii="Times New Roman" w:hAnsi="Times New Roman" w:cs="Times New Roman"/>
          <w:sz w:val="24"/>
          <w:szCs w:val="24"/>
        </w:rPr>
        <w:t>, kui nende makseviivitus</w:t>
      </w:r>
      <w:r w:rsidR="710B629E" w:rsidRPr="1BD68A4A">
        <w:rPr>
          <w:rFonts w:ascii="Times New Roman" w:hAnsi="Times New Roman" w:cs="Times New Roman"/>
          <w:sz w:val="24"/>
          <w:szCs w:val="24"/>
        </w:rPr>
        <w:t>t</w:t>
      </w:r>
      <w:r w:rsidRPr="1BD68A4A">
        <w:rPr>
          <w:rFonts w:ascii="Times New Roman" w:hAnsi="Times New Roman" w:cs="Times New Roman"/>
          <w:sz w:val="24"/>
          <w:szCs w:val="24"/>
        </w:rPr>
        <w:t>e riski</w:t>
      </w:r>
      <w:r w:rsidR="710B629E" w:rsidRPr="1BD68A4A">
        <w:rPr>
          <w:rFonts w:ascii="Times New Roman" w:hAnsi="Times New Roman" w:cs="Times New Roman"/>
          <w:sz w:val="24"/>
          <w:szCs w:val="24"/>
        </w:rPr>
        <w:t>de</w:t>
      </w:r>
      <w:r w:rsidRPr="1BD68A4A">
        <w:rPr>
          <w:rFonts w:ascii="Times New Roman" w:hAnsi="Times New Roman" w:cs="Times New Roman"/>
          <w:sz w:val="24"/>
          <w:szCs w:val="24"/>
        </w:rPr>
        <w:t xml:space="preserve"> positsioonid on olulised absoluutarvestuses </w:t>
      </w:r>
      <w:r w:rsidR="000F7FB2"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neil on suur hulk olulisi eri emitentide kaubeldavates võla- või omakapitaliinstrumentides võetud positsioone. </w:t>
      </w:r>
      <w:bookmarkEnd w:id="514"/>
      <w:r w:rsidRPr="1BD68A4A">
        <w:rPr>
          <w:rFonts w:ascii="Times New Roman" w:hAnsi="Times New Roman" w:cs="Times New Roman"/>
          <w:sz w:val="24"/>
          <w:szCs w:val="24"/>
        </w:rPr>
        <w:t xml:space="preserve">Eeltoodu ei või piirata Euroopa Parlamendi </w:t>
      </w:r>
      <w:r w:rsidRPr="1BD68A4A">
        <w:rPr>
          <w:rFonts w:ascii="Times New Roman" w:hAnsi="Times New Roman" w:cs="Times New Roman"/>
          <w:sz w:val="24"/>
          <w:szCs w:val="24"/>
        </w:rPr>
        <w:lastRenderedPageBreak/>
        <w:t xml:space="preserve">ja nõukogu määruse (EL) nr 575/2013 </w:t>
      </w:r>
      <w:r w:rsidR="00C80455" w:rsidRPr="1BD68A4A">
        <w:rPr>
          <w:rFonts w:ascii="Times New Roman" w:hAnsi="Times New Roman" w:cs="Times New Roman"/>
          <w:sz w:val="24"/>
          <w:szCs w:val="24"/>
        </w:rPr>
        <w:t xml:space="preserve">III </w:t>
      </w:r>
      <w:r w:rsidRPr="1BD68A4A">
        <w:rPr>
          <w:rFonts w:ascii="Times New Roman" w:hAnsi="Times New Roman" w:cs="Times New Roman"/>
          <w:sz w:val="24"/>
          <w:szCs w:val="24"/>
        </w:rPr>
        <w:t>osa IV jaotise 1b. peatükis sätestatud kriteeriumi</w:t>
      </w:r>
      <w:r w:rsidR="006C03E6" w:rsidRPr="1BD68A4A">
        <w:rPr>
          <w:rFonts w:ascii="Times New Roman" w:hAnsi="Times New Roman" w:cs="Times New Roman"/>
          <w:sz w:val="24"/>
          <w:szCs w:val="24"/>
        </w:rPr>
        <w:t>t</w:t>
      </w:r>
      <w:r w:rsidRPr="1BD68A4A">
        <w:rPr>
          <w:rFonts w:ascii="Times New Roman" w:hAnsi="Times New Roman" w:cs="Times New Roman"/>
          <w:sz w:val="24"/>
          <w:szCs w:val="24"/>
        </w:rPr>
        <w:t>e täitmist.</w:t>
      </w:r>
    </w:p>
    <w:p w14:paraId="14BC0134" w14:textId="77777777" w:rsidR="002D6493" w:rsidRPr="00FA634D" w:rsidRDefault="002D6493" w:rsidP="002D6493">
      <w:pPr>
        <w:spacing w:after="0" w:line="240" w:lineRule="auto"/>
        <w:jc w:val="both"/>
        <w:rPr>
          <w:rFonts w:ascii="Times New Roman" w:hAnsi="Times New Roman" w:cs="Times New Roman"/>
          <w:sz w:val="24"/>
          <w:szCs w:val="24"/>
        </w:rPr>
      </w:pPr>
    </w:p>
    <w:p w14:paraId="2DD27385" w14:textId="13F5AC0B" w:rsidR="00445BF8" w:rsidRPr="00FA634D" w:rsidRDefault="002D6493"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w:t>
      </w:r>
      <w:r w:rsidR="00445BF8" w:rsidRPr="1BD68A4A">
        <w:rPr>
          <w:rFonts w:ascii="Times New Roman" w:hAnsi="Times New Roman" w:cs="Times New Roman"/>
          <w:sz w:val="24"/>
          <w:szCs w:val="24"/>
        </w:rPr>
        <w:t xml:space="preserve">Krediidiasutus peab teavitama </w:t>
      </w:r>
      <w:r w:rsidR="00CA6D05" w:rsidRPr="1BD68A4A">
        <w:rPr>
          <w:rFonts w:ascii="Times New Roman" w:hAnsi="Times New Roman" w:cs="Times New Roman"/>
          <w:sz w:val="24"/>
          <w:szCs w:val="24"/>
        </w:rPr>
        <w:t xml:space="preserve">Finantsinspektsiooni ja Euroopa Pangandusjärelevalve Asutust </w:t>
      </w:r>
      <w:r w:rsidR="00445BF8" w:rsidRPr="1BD68A4A">
        <w:rPr>
          <w:rFonts w:ascii="Times New Roman" w:hAnsi="Times New Roman" w:cs="Times New Roman"/>
          <w:sz w:val="24"/>
          <w:szCs w:val="24"/>
        </w:rPr>
        <w:t>oma arvutuste tulemustest riskipositsioonide või muude positsioonide kohta, mis sisalduvad Euroopa Pangandusjärelevalve Asutuse näidisportfellides, kui:</w:t>
      </w:r>
    </w:p>
    <w:p w14:paraId="3E8CEE96" w14:textId="46E7249A" w:rsidR="002D6493" w:rsidRPr="00FA634D" w:rsidRDefault="58C68DA6"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710B629E" w:rsidRPr="1BD68A4A">
        <w:rPr>
          <w:rFonts w:ascii="Times New Roman" w:hAnsi="Times New Roman" w:cs="Times New Roman"/>
          <w:sz w:val="24"/>
          <w:szCs w:val="24"/>
        </w:rPr>
        <w:t>k</w:t>
      </w:r>
      <w:r w:rsidR="78F6EE3C" w:rsidRPr="1BD68A4A">
        <w:rPr>
          <w:rFonts w:ascii="Times New Roman" w:hAnsi="Times New Roman" w:cs="Times New Roman"/>
          <w:sz w:val="24"/>
          <w:szCs w:val="24"/>
        </w:rPr>
        <w:t>rediidiasutus</w:t>
      </w:r>
      <w:r w:rsidR="710B629E" w:rsidRPr="1BD68A4A">
        <w:rPr>
          <w:rFonts w:ascii="Times New Roman" w:hAnsi="Times New Roman" w:cs="Times New Roman"/>
          <w:sz w:val="24"/>
          <w:szCs w:val="24"/>
        </w:rPr>
        <w:t xml:space="preserve"> on saanud õiguse kasutada </w:t>
      </w:r>
      <w:bookmarkStart w:id="516" w:name="_Hlk199427454"/>
      <w:proofErr w:type="spellStart"/>
      <w:r w:rsidR="00A13429" w:rsidRPr="1BD68A4A">
        <w:rPr>
          <w:rFonts w:ascii="Times New Roman" w:hAnsi="Times New Roman" w:cs="Times New Roman"/>
          <w:sz w:val="24"/>
          <w:szCs w:val="24"/>
        </w:rPr>
        <w:t>sisemeetodeid</w:t>
      </w:r>
      <w:proofErr w:type="spellEnd"/>
      <w:r w:rsidR="00A13429" w:rsidRPr="1BD68A4A">
        <w:rPr>
          <w:rFonts w:ascii="Times New Roman" w:hAnsi="Times New Roman" w:cs="Times New Roman"/>
          <w:sz w:val="24"/>
          <w:szCs w:val="24"/>
        </w:rPr>
        <w:t xml:space="preserve"> </w:t>
      </w:r>
      <w:r w:rsidR="710B629E" w:rsidRPr="1BD68A4A">
        <w:rPr>
          <w:rFonts w:ascii="Times New Roman" w:hAnsi="Times New Roman" w:cs="Times New Roman"/>
          <w:sz w:val="24"/>
          <w:szCs w:val="24"/>
        </w:rPr>
        <w:t>riskiga kaalutud varade või omavahendite nõuete arvutamiseks</w:t>
      </w:r>
      <w:bookmarkEnd w:id="516"/>
      <w:r w:rsidR="007E117C" w:rsidRPr="1BD68A4A">
        <w:rPr>
          <w:rFonts w:ascii="Times New Roman" w:hAnsi="Times New Roman" w:cs="Times New Roman"/>
          <w:sz w:val="24"/>
          <w:szCs w:val="24"/>
        </w:rPr>
        <w:t>;</w:t>
      </w:r>
    </w:p>
    <w:p w14:paraId="70762888" w14:textId="564500D4" w:rsidR="002D6493" w:rsidRPr="00FA634D" w:rsidRDefault="58C68DA6" w:rsidP="00445BF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bookmarkStart w:id="517" w:name="_Hlk199427492"/>
      <w:r w:rsidRPr="1BD68A4A">
        <w:rPr>
          <w:rFonts w:ascii="Times New Roman" w:hAnsi="Times New Roman" w:cs="Times New Roman"/>
          <w:sz w:val="24"/>
          <w:szCs w:val="24"/>
        </w:rPr>
        <w:t>k</w:t>
      </w:r>
      <w:r w:rsidR="78F6EE3C" w:rsidRPr="1BD68A4A">
        <w:rPr>
          <w:rFonts w:ascii="Times New Roman" w:hAnsi="Times New Roman" w:cs="Times New Roman"/>
          <w:sz w:val="24"/>
          <w:szCs w:val="24"/>
        </w:rPr>
        <w:t>rediidiasutus kasutab Euroopa Parlamendi ja nõukogu määruse (EL) nr 575/2013 III osa IV</w:t>
      </w:r>
      <w:r w:rsidR="0022111A" w:rsidRPr="1BD68A4A">
        <w:rPr>
          <w:rFonts w:ascii="Times New Roman" w:hAnsi="Times New Roman" w:cs="Times New Roman"/>
          <w:sz w:val="24"/>
          <w:szCs w:val="24"/>
        </w:rPr>
        <w:t> </w:t>
      </w:r>
      <w:r w:rsidR="78F6EE3C" w:rsidRPr="1BD68A4A">
        <w:rPr>
          <w:rFonts w:ascii="Times New Roman" w:hAnsi="Times New Roman" w:cs="Times New Roman"/>
          <w:sz w:val="24"/>
          <w:szCs w:val="24"/>
        </w:rPr>
        <w:t>jaotise 1a. peatükis sätestatud alternatiivset standardmeetodit</w:t>
      </w:r>
      <w:r w:rsidRPr="1BD68A4A">
        <w:rPr>
          <w:rFonts w:ascii="Times New Roman" w:hAnsi="Times New Roman" w:cs="Times New Roman"/>
          <w:sz w:val="24"/>
          <w:szCs w:val="24"/>
        </w:rPr>
        <w:t xml:space="preserve"> </w:t>
      </w:r>
      <w:r w:rsidR="78F6EE3C" w:rsidRPr="1BD68A4A">
        <w:rPr>
          <w:rFonts w:ascii="Times New Roman" w:hAnsi="Times New Roman" w:cs="Times New Roman"/>
          <w:sz w:val="24"/>
          <w:szCs w:val="24"/>
        </w:rPr>
        <w:t xml:space="preserve">tingimusel, et </w:t>
      </w:r>
      <w:r w:rsidRPr="1BD68A4A">
        <w:rPr>
          <w:rFonts w:ascii="Times New Roman" w:hAnsi="Times New Roman" w:cs="Times New Roman"/>
          <w:sz w:val="24"/>
          <w:szCs w:val="24"/>
        </w:rPr>
        <w:t>tema</w:t>
      </w:r>
      <w:r w:rsidR="78F6EE3C" w:rsidRPr="1BD68A4A">
        <w:rPr>
          <w:rFonts w:ascii="Times New Roman" w:hAnsi="Times New Roman" w:cs="Times New Roman"/>
          <w:sz w:val="24"/>
          <w:szCs w:val="24"/>
        </w:rPr>
        <w:t xml:space="preserve"> tururiskile avatud bilansilise ja bilansivälise tegevuse maht </w:t>
      </w:r>
      <w:r w:rsidR="00EE57AA" w:rsidRPr="1BD68A4A">
        <w:rPr>
          <w:rFonts w:ascii="Times New Roman" w:hAnsi="Times New Roman" w:cs="Times New Roman"/>
          <w:sz w:val="24"/>
          <w:szCs w:val="24"/>
        </w:rPr>
        <w:t xml:space="preserve">on </w:t>
      </w:r>
      <w:r w:rsidR="00C12D83" w:rsidRPr="1BD68A4A">
        <w:rPr>
          <w:rFonts w:ascii="Times New Roman" w:hAnsi="Times New Roman" w:cs="Times New Roman"/>
          <w:sz w:val="24"/>
          <w:szCs w:val="24"/>
        </w:rPr>
        <w:t xml:space="preserve">sama </w:t>
      </w:r>
      <w:r w:rsidR="78F6EE3C" w:rsidRPr="1BD68A4A">
        <w:rPr>
          <w:rFonts w:ascii="Times New Roman" w:hAnsi="Times New Roman" w:cs="Times New Roman"/>
          <w:sz w:val="24"/>
          <w:szCs w:val="24"/>
        </w:rPr>
        <w:t>määruse artikli 325a lõike 1 punkti b kohaselt 500 miljonit eurot või rohkem</w:t>
      </w:r>
      <w:r w:rsidRPr="1BD68A4A">
        <w:rPr>
          <w:rFonts w:ascii="Times New Roman" w:hAnsi="Times New Roman" w:cs="Times New Roman"/>
          <w:sz w:val="24"/>
          <w:szCs w:val="24"/>
        </w:rPr>
        <w:t>.</w:t>
      </w:r>
      <w:r w:rsidR="4DD30955" w:rsidRPr="1BD68A4A">
        <w:rPr>
          <w:rFonts w:ascii="Times New Roman" w:hAnsi="Times New Roman" w:cs="Times New Roman"/>
          <w:sz w:val="24"/>
          <w:szCs w:val="24"/>
        </w:rPr>
        <w:t xml:space="preserve"> </w:t>
      </w:r>
      <w:bookmarkEnd w:id="517"/>
    </w:p>
    <w:p w14:paraId="7FFDCFD4" w14:textId="77777777" w:rsidR="002D6493" w:rsidRPr="00FA634D" w:rsidRDefault="002D6493" w:rsidP="002D6493">
      <w:pPr>
        <w:spacing w:after="0" w:line="240" w:lineRule="auto"/>
        <w:jc w:val="both"/>
        <w:rPr>
          <w:rFonts w:ascii="Times New Roman" w:hAnsi="Times New Roman" w:cs="Times New Roman"/>
          <w:sz w:val="24"/>
          <w:szCs w:val="24"/>
        </w:rPr>
      </w:pPr>
    </w:p>
    <w:p w14:paraId="5124451A" w14:textId="6F8C1DD7" w:rsidR="002D6493" w:rsidRPr="00FA634D" w:rsidRDefault="78F6EE3C"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58C68DA6"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w:t>
      </w:r>
      <w:bookmarkStart w:id="518" w:name="_Hlk199427619"/>
      <w:r w:rsidRPr="1BD68A4A">
        <w:rPr>
          <w:rFonts w:ascii="Times New Roman" w:hAnsi="Times New Roman" w:cs="Times New Roman"/>
          <w:sz w:val="24"/>
          <w:szCs w:val="24"/>
        </w:rPr>
        <w:t xml:space="preserve">Krediidiasutus, kes on saanud õiguse kasutada Euroopa Parlamendi ja nõukogu määruse (EL) nr 575/2013 III osa II jaotise 3. peatüki kohaseid </w:t>
      </w:r>
      <w:proofErr w:type="spellStart"/>
      <w:r w:rsidRPr="1BD68A4A">
        <w:rPr>
          <w:rFonts w:ascii="Times New Roman" w:hAnsi="Times New Roman" w:cs="Times New Roman"/>
          <w:sz w:val="24"/>
          <w:szCs w:val="24"/>
        </w:rPr>
        <w:t>sisemeetodeid</w:t>
      </w:r>
      <w:proofErr w:type="spellEnd"/>
      <w:r w:rsidR="002A736E"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r w:rsidR="000F7FB2"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krediidiasutus, kes kasutab </w:t>
      </w:r>
      <w:r w:rsidR="002A736E" w:rsidRPr="1BD68A4A">
        <w:rPr>
          <w:rFonts w:ascii="Times New Roman" w:hAnsi="Times New Roman" w:cs="Times New Roman"/>
          <w:sz w:val="24"/>
          <w:szCs w:val="24"/>
        </w:rPr>
        <w:t xml:space="preserve">sama </w:t>
      </w:r>
      <w:r w:rsidRPr="1BD68A4A">
        <w:rPr>
          <w:rFonts w:ascii="Times New Roman" w:hAnsi="Times New Roman" w:cs="Times New Roman"/>
          <w:sz w:val="24"/>
          <w:szCs w:val="24"/>
        </w:rPr>
        <w:t xml:space="preserve">määruse </w:t>
      </w:r>
      <w:r w:rsidR="00377AD5" w:rsidRPr="1BD68A4A">
        <w:rPr>
          <w:rFonts w:ascii="Times New Roman" w:hAnsi="Times New Roman" w:cs="Times New Roman"/>
          <w:sz w:val="24"/>
          <w:szCs w:val="24"/>
        </w:rPr>
        <w:t xml:space="preserve">sama </w:t>
      </w:r>
      <w:r w:rsidRPr="1BD68A4A">
        <w:rPr>
          <w:rFonts w:ascii="Times New Roman" w:hAnsi="Times New Roman" w:cs="Times New Roman"/>
          <w:sz w:val="24"/>
          <w:szCs w:val="24"/>
        </w:rPr>
        <w:t xml:space="preserve">osa </w:t>
      </w:r>
      <w:r w:rsidR="00377AD5" w:rsidRPr="1BD68A4A">
        <w:rPr>
          <w:rFonts w:ascii="Times New Roman" w:hAnsi="Times New Roman" w:cs="Times New Roman"/>
          <w:sz w:val="24"/>
          <w:szCs w:val="24"/>
        </w:rPr>
        <w:t xml:space="preserve">sama </w:t>
      </w:r>
      <w:r w:rsidRPr="1BD68A4A">
        <w:rPr>
          <w:rFonts w:ascii="Times New Roman" w:hAnsi="Times New Roman" w:cs="Times New Roman"/>
          <w:sz w:val="24"/>
          <w:szCs w:val="24"/>
        </w:rPr>
        <w:t>jaotise 2. peatüki kohast standardmeetodit, pea</w:t>
      </w:r>
      <w:del w:id="519" w:author="Merike Koppel - JUSTDIGI" w:date="2025-12-30T10:16:00Z" w16du:dateUtc="2025-12-30T08:16:00Z">
        <w:r w:rsidRPr="1BD68A4A" w:rsidDel="000A61FB">
          <w:rPr>
            <w:rFonts w:ascii="Times New Roman" w:hAnsi="Times New Roman" w:cs="Times New Roman"/>
            <w:sz w:val="24"/>
            <w:szCs w:val="24"/>
          </w:rPr>
          <w:delText>b</w:delText>
        </w:r>
      </w:del>
      <w:ins w:id="520" w:author="Merike Koppel - JUSTDIGI" w:date="2025-12-30T10:16:00Z" w16du:dateUtc="2025-12-30T08:16:00Z">
        <w:r w:rsidR="000A61FB">
          <w:rPr>
            <w:rFonts w:ascii="Times New Roman" w:hAnsi="Times New Roman" w:cs="Times New Roman"/>
            <w:sz w:val="24"/>
            <w:szCs w:val="24"/>
          </w:rPr>
          <w:t>vad</w:t>
        </w:r>
      </w:ins>
      <w:r w:rsidRPr="1BD68A4A">
        <w:rPr>
          <w:rFonts w:ascii="Times New Roman" w:hAnsi="Times New Roman" w:cs="Times New Roman"/>
          <w:sz w:val="24"/>
          <w:szCs w:val="24"/>
        </w:rPr>
        <w:t xml:space="preserve"> teavitama </w:t>
      </w:r>
      <w:r w:rsidR="58C68DA6" w:rsidRPr="1BD68A4A">
        <w:rPr>
          <w:rFonts w:ascii="Times New Roman" w:hAnsi="Times New Roman" w:cs="Times New Roman"/>
          <w:sz w:val="24"/>
          <w:szCs w:val="24"/>
        </w:rPr>
        <w:t>Finantsinspektsiooni ja Euroopa Pangandusjärelevalve Asutust eelnimetatud</w:t>
      </w:r>
      <w:r w:rsidRPr="1BD68A4A">
        <w:rPr>
          <w:rFonts w:ascii="Times New Roman" w:hAnsi="Times New Roman" w:cs="Times New Roman"/>
          <w:sz w:val="24"/>
          <w:szCs w:val="24"/>
        </w:rPr>
        <w:t xml:space="preserve"> meetodite </w:t>
      </w:r>
      <w:r w:rsidR="006462A8" w:rsidRPr="1BD68A4A">
        <w:rPr>
          <w:rFonts w:ascii="Times New Roman" w:hAnsi="Times New Roman" w:cs="Times New Roman"/>
          <w:sz w:val="24"/>
          <w:szCs w:val="24"/>
        </w:rPr>
        <w:t xml:space="preserve">põhjal tehtud </w:t>
      </w:r>
      <w:r w:rsidRPr="1BD68A4A">
        <w:rPr>
          <w:rFonts w:ascii="Times New Roman" w:hAnsi="Times New Roman" w:cs="Times New Roman"/>
          <w:sz w:val="24"/>
          <w:szCs w:val="24"/>
        </w:rPr>
        <w:t>arvutuste tulemustest eeldatava krediidikahju summa väljaselgitamise</w:t>
      </w:r>
      <w:r w:rsidR="0012784E" w:rsidRPr="1BD68A4A">
        <w:rPr>
          <w:rFonts w:ascii="Times New Roman" w:hAnsi="Times New Roman" w:cs="Times New Roman"/>
          <w:sz w:val="24"/>
          <w:szCs w:val="24"/>
        </w:rPr>
        <w:t xml:space="preserve"> korra</w:t>
      </w:r>
      <w:r w:rsidRPr="1BD68A4A">
        <w:rPr>
          <w:rFonts w:ascii="Times New Roman" w:hAnsi="Times New Roman" w:cs="Times New Roman"/>
          <w:sz w:val="24"/>
          <w:szCs w:val="24"/>
        </w:rPr>
        <w:t>l või näidisportfellides sisalduvate positsioonide kohta.</w:t>
      </w:r>
      <w:bookmarkEnd w:id="518"/>
    </w:p>
    <w:p w14:paraId="5DFB8C0A" w14:textId="77777777" w:rsidR="002D6493" w:rsidRPr="00FA634D" w:rsidRDefault="002D6493" w:rsidP="002D6493">
      <w:pPr>
        <w:spacing w:after="0" w:line="240" w:lineRule="auto"/>
        <w:jc w:val="both"/>
        <w:rPr>
          <w:rFonts w:ascii="Times New Roman" w:hAnsi="Times New Roman" w:cs="Times New Roman"/>
          <w:sz w:val="24"/>
          <w:szCs w:val="24"/>
        </w:rPr>
      </w:pPr>
    </w:p>
    <w:p w14:paraId="4661135B" w14:textId="0D35F4DD" w:rsidR="002D6493" w:rsidRPr="00FA634D" w:rsidRDefault="78F6EE3C"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w:t>
      </w:r>
      <w:r w:rsidR="58C68DA6"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w:t>
      </w:r>
      <w:bookmarkStart w:id="521" w:name="_Hlk199427976"/>
      <w:r w:rsidRPr="1BD68A4A">
        <w:rPr>
          <w:rFonts w:ascii="Times New Roman" w:hAnsi="Times New Roman" w:cs="Times New Roman"/>
          <w:sz w:val="24"/>
          <w:szCs w:val="24"/>
        </w:rPr>
        <w:t>Krediidiasutus esitab käesoleva paragrahvi lõigete</w:t>
      </w:r>
      <w:r w:rsidR="00B0239B" w:rsidRPr="1BD68A4A">
        <w:rPr>
          <w:rFonts w:ascii="Times New Roman" w:hAnsi="Times New Roman" w:cs="Times New Roman"/>
          <w:sz w:val="24"/>
          <w:szCs w:val="24"/>
        </w:rPr>
        <w:t>s</w:t>
      </w:r>
      <w:r w:rsidRPr="1BD68A4A">
        <w:rPr>
          <w:rFonts w:ascii="Times New Roman" w:hAnsi="Times New Roman" w:cs="Times New Roman"/>
          <w:sz w:val="24"/>
          <w:szCs w:val="24"/>
        </w:rPr>
        <w:t xml:space="preserve"> 6</w:t>
      </w:r>
      <w:r w:rsidRPr="1BD68A4A">
        <w:rPr>
          <w:rFonts w:ascii="Times New Roman" w:hAnsi="Times New Roman" w:cs="Times New Roman"/>
          <w:sz w:val="24"/>
          <w:szCs w:val="24"/>
          <w:vertAlign w:val="superscript"/>
        </w:rPr>
        <w:t>3</w:t>
      </w:r>
      <w:r w:rsidR="007D2239" w:rsidRPr="1BD68A4A">
        <w:rPr>
          <w:rFonts w:ascii="Times New Roman" w:hAnsi="Times New Roman" w:cs="Times New Roman"/>
          <w:sz w:val="24"/>
          <w:szCs w:val="24"/>
        </w:rPr>
        <w:t xml:space="preserve"> ja </w:t>
      </w:r>
      <w:r w:rsidRPr="1BD68A4A">
        <w:rPr>
          <w:rFonts w:ascii="Times New Roman" w:hAnsi="Times New Roman" w:cs="Times New Roman"/>
          <w:sz w:val="24"/>
          <w:szCs w:val="24"/>
        </w:rPr>
        <w:t>6</w:t>
      </w:r>
      <w:r w:rsidR="58C68DA6"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w:t>
      </w:r>
      <w:r w:rsidR="00B0239B" w:rsidRPr="1BD68A4A">
        <w:rPr>
          <w:rFonts w:ascii="Times New Roman" w:hAnsi="Times New Roman" w:cs="Times New Roman"/>
          <w:sz w:val="24"/>
          <w:szCs w:val="24"/>
        </w:rPr>
        <w:t>nimetatud</w:t>
      </w:r>
      <w:r w:rsidR="49422AE0"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arvutuste tulemused kasutatud meetodite selgitusega ja Euroopa Pangandusjärelevalve Asutuse nõutava kvalitatiivse </w:t>
      </w:r>
      <w:r w:rsidR="00223BB6" w:rsidRPr="1BD68A4A">
        <w:rPr>
          <w:rFonts w:ascii="Times New Roman" w:hAnsi="Times New Roman" w:cs="Times New Roman"/>
          <w:sz w:val="24"/>
          <w:szCs w:val="24"/>
        </w:rPr>
        <w:t>teabega</w:t>
      </w:r>
      <w:r w:rsidRPr="1BD68A4A">
        <w:rPr>
          <w:rFonts w:ascii="Times New Roman" w:hAnsi="Times New Roman" w:cs="Times New Roman"/>
          <w:sz w:val="24"/>
          <w:szCs w:val="24"/>
        </w:rPr>
        <w:t>, mis selgitab nende arvutuste mõju omavahendite nõuetele. Eelnimetatu esitatakse Finantsinspektsioonile ja Euroopa Pangandusjärelevalve Asutuse</w:t>
      </w:r>
      <w:r w:rsidR="00254A25" w:rsidRPr="1BD68A4A">
        <w:rPr>
          <w:rFonts w:ascii="Times New Roman" w:hAnsi="Times New Roman" w:cs="Times New Roman"/>
          <w:sz w:val="24"/>
          <w:szCs w:val="24"/>
        </w:rPr>
        <w:t>le</w:t>
      </w:r>
      <w:r w:rsidRPr="1BD68A4A">
        <w:rPr>
          <w:rFonts w:ascii="Times New Roman" w:hAnsi="Times New Roman" w:cs="Times New Roman"/>
          <w:sz w:val="24"/>
          <w:szCs w:val="24"/>
        </w:rPr>
        <w:t xml:space="preserve"> vähemalt kord aastas </w:t>
      </w:r>
      <w:commentRangeStart w:id="522"/>
      <w:r w:rsidRPr="1BD68A4A">
        <w:rPr>
          <w:rFonts w:ascii="Times New Roman" w:hAnsi="Times New Roman" w:cs="Times New Roman"/>
          <w:sz w:val="24"/>
          <w:szCs w:val="24"/>
        </w:rPr>
        <w:t>vastavalt</w:t>
      </w:r>
      <w:r w:rsidR="00013FF2" w:rsidRPr="1BD68A4A">
        <w:rPr>
          <w:rFonts w:ascii="Times New Roman" w:hAnsi="Times New Roman" w:cs="Times New Roman"/>
          <w:sz w:val="24"/>
          <w:szCs w:val="24"/>
        </w:rPr>
        <w:t xml:space="preserve"> Euroopa Parlamendi ja nõukogu </w:t>
      </w:r>
      <w:r w:rsidRPr="1BD68A4A">
        <w:rPr>
          <w:rFonts w:ascii="Times New Roman" w:hAnsi="Times New Roman" w:cs="Times New Roman"/>
          <w:sz w:val="24"/>
          <w:szCs w:val="24"/>
        </w:rPr>
        <w:t xml:space="preserve">direktiivi </w:t>
      </w:r>
      <w:r w:rsidR="00013FF2" w:rsidRPr="1BD68A4A">
        <w:rPr>
          <w:rFonts w:ascii="Times New Roman" w:hAnsi="Times New Roman" w:cs="Times New Roman"/>
          <w:sz w:val="24"/>
          <w:szCs w:val="24"/>
        </w:rPr>
        <w:t xml:space="preserve">2013/36/EL </w:t>
      </w:r>
      <w:r w:rsidRPr="1BD68A4A">
        <w:rPr>
          <w:rFonts w:ascii="Times New Roman" w:hAnsi="Times New Roman" w:cs="Times New Roman"/>
          <w:sz w:val="24"/>
          <w:szCs w:val="24"/>
        </w:rPr>
        <w:t>artikli 78 lõike 8 alusel välja</w:t>
      </w:r>
      <w:r w:rsidR="00B652D5" w:rsidRPr="1BD68A4A">
        <w:rPr>
          <w:rFonts w:ascii="Times New Roman" w:hAnsi="Times New Roman" w:cs="Times New Roman"/>
          <w:sz w:val="24"/>
          <w:szCs w:val="24"/>
        </w:rPr>
        <w:t xml:space="preserve"> </w:t>
      </w:r>
      <w:r w:rsidRPr="1BD68A4A">
        <w:rPr>
          <w:rFonts w:ascii="Times New Roman" w:hAnsi="Times New Roman" w:cs="Times New Roman"/>
          <w:sz w:val="24"/>
          <w:szCs w:val="24"/>
        </w:rPr>
        <w:t>töötatud vormile</w:t>
      </w:r>
      <w:commentRangeEnd w:id="522"/>
      <w:r w:rsidR="000E46F2">
        <w:rPr>
          <w:rStyle w:val="Kommentaariviide"/>
        </w:rPr>
        <w:commentReference w:id="522"/>
      </w:r>
      <w:r w:rsidRPr="1BD68A4A">
        <w:rPr>
          <w:rFonts w:ascii="Times New Roman" w:hAnsi="Times New Roman" w:cs="Times New Roman"/>
          <w:sz w:val="24"/>
          <w:szCs w:val="24"/>
        </w:rPr>
        <w:t>.</w:t>
      </w:r>
      <w:r w:rsidR="00D978E6" w:rsidRPr="1BD68A4A">
        <w:rPr>
          <w:rFonts w:ascii="Times New Roman" w:hAnsi="Times New Roman" w:cs="Times New Roman"/>
          <w:sz w:val="24"/>
          <w:szCs w:val="24"/>
        </w:rPr>
        <w:t>“</w:t>
      </w:r>
      <w:r w:rsidR="6EABE65C" w:rsidRPr="1BD68A4A">
        <w:rPr>
          <w:rFonts w:ascii="Times New Roman" w:hAnsi="Times New Roman" w:cs="Times New Roman"/>
          <w:sz w:val="24"/>
          <w:szCs w:val="24"/>
        </w:rPr>
        <w:t xml:space="preserve">; </w:t>
      </w:r>
      <w:bookmarkEnd w:id="521"/>
    </w:p>
    <w:p w14:paraId="07B859FE" w14:textId="77777777" w:rsidR="002D6493" w:rsidRPr="00FA634D" w:rsidRDefault="002D6493" w:rsidP="002D6493">
      <w:pPr>
        <w:spacing w:after="0" w:line="240" w:lineRule="auto"/>
        <w:jc w:val="both"/>
        <w:rPr>
          <w:rFonts w:ascii="Times New Roman" w:hAnsi="Times New Roman" w:cs="Times New Roman"/>
          <w:sz w:val="24"/>
          <w:szCs w:val="24"/>
        </w:rPr>
      </w:pPr>
    </w:p>
    <w:p w14:paraId="5DF58A3F" w14:textId="5945E047" w:rsidR="002D6493" w:rsidRPr="00FA634D" w:rsidRDefault="00AF3179"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4AF4951" w:rsidRPr="1BD68A4A">
        <w:rPr>
          <w:rFonts w:ascii="Times New Roman" w:hAnsi="Times New Roman" w:cs="Times New Roman"/>
          <w:b/>
          <w:bCs/>
          <w:sz w:val="24"/>
          <w:szCs w:val="24"/>
        </w:rPr>
        <w:t>3</w:t>
      </w:r>
      <w:r w:rsidR="00DF7936" w:rsidRPr="1BD68A4A">
        <w:rPr>
          <w:rFonts w:ascii="Times New Roman" w:hAnsi="Times New Roman" w:cs="Times New Roman"/>
          <w:b/>
          <w:bCs/>
          <w:sz w:val="24"/>
          <w:szCs w:val="24"/>
        </w:rPr>
        <w:t>3</w:t>
      </w:r>
      <w:r w:rsidR="78F6EE3C" w:rsidRPr="1BD68A4A">
        <w:rPr>
          <w:rFonts w:ascii="Times New Roman" w:hAnsi="Times New Roman" w:cs="Times New Roman"/>
          <w:b/>
          <w:bCs/>
          <w:sz w:val="24"/>
          <w:szCs w:val="24"/>
        </w:rPr>
        <w:t xml:space="preserve">) </w:t>
      </w:r>
      <w:bookmarkStart w:id="523" w:name="_Hlk199428218"/>
      <w:r w:rsidR="78F6EE3C" w:rsidRPr="1BD68A4A">
        <w:rPr>
          <w:rFonts w:ascii="Times New Roman" w:hAnsi="Times New Roman" w:cs="Times New Roman"/>
          <w:sz w:val="24"/>
          <w:szCs w:val="24"/>
        </w:rPr>
        <w:t>paragrahvi 71 täiendatakse lõigetega 9</w:t>
      </w:r>
      <w:r w:rsidR="64CF2554" w:rsidRPr="1BD68A4A">
        <w:rPr>
          <w:rFonts w:ascii="Times New Roman" w:eastAsia="Times New Roman" w:hAnsi="Times New Roman" w:cs="Times New Roman"/>
          <w:sz w:val="24"/>
          <w:szCs w:val="24"/>
        </w:rPr>
        <w:t>–1</w:t>
      </w:r>
      <w:r w:rsidR="00BA67D1" w:rsidRPr="1BD68A4A">
        <w:rPr>
          <w:rFonts w:ascii="Times New Roman" w:eastAsia="Times New Roman" w:hAnsi="Times New Roman" w:cs="Times New Roman"/>
          <w:sz w:val="24"/>
          <w:szCs w:val="24"/>
        </w:rPr>
        <w:t>2</w:t>
      </w:r>
      <w:r w:rsidR="78F6EE3C" w:rsidRPr="1BD68A4A">
        <w:rPr>
          <w:rFonts w:ascii="Times New Roman" w:hAnsi="Times New Roman" w:cs="Times New Roman"/>
          <w:sz w:val="24"/>
          <w:szCs w:val="24"/>
        </w:rPr>
        <w:t xml:space="preserve"> järgmises sõnastuses: </w:t>
      </w:r>
    </w:p>
    <w:p w14:paraId="0ACD5A3C" w14:textId="66237477" w:rsidR="002D6493" w:rsidRPr="00FA634D" w:rsidRDefault="78F6EE3C" w:rsidP="002D6493">
      <w:pPr>
        <w:spacing w:after="0" w:line="240" w:lineRule="auto"/>
        <w:jc w:val="both"/>
        <w:rPr>
          <w:rFonts w:ascii="Times New Roman" w:hAnsi="Times New Roman" w:cs="Times New Roman"/>
          <w:sz w:val="24"/>
          <w:szCs w:val="24"/>
        </w:rPr>
      </w:pPr>
      <w:bookmarkStart w:id="524" w:name="_Hlk199428283"/>
      <w:bookmarkEnd w:id="523"/>
      <w:r w:rsidRPr="1BD68A4A">
        <w:rPr>
          <w:rFonts w:ascii="Times New Roman" w:hAnsi="Times New Roman" w:cs="Times New Roman"/>
          <w:sz w:val="24"/>
          <w:szCs w:val="24"/>
        </w:rPr>
        <w:t xml:space="preserve">„(9) Finantsinspektsioon jälgib riskiga kaalutud varade või omavahendite nõuete suurusvahemikke </w:t>
      </w:r>
      <w:r w:rsidR="00EC4B37" w:rsidRPr="1BD68A4A">
        <w:rPr>
          <w:rFonts w:ascii="Times New Roman" w:hAnsi="Times New Roman" w:cs="Times New Roman"/>
          <w:sz w:val="24"/>
          <w:szCs w:val="24"/>
        </w:rPr>
        <w:t>käesoleva paragrahvi lõigete 6</w:t>
      </w:r>
      <w:r w:rsidR="00EC4B37" w:rsidRPr="1BD68A4A">
        <w:rPr>
          <w:rFonts w:ascii="Times New Roman" w:hAnsi="Times New Roman" w:cs="Times New Roman"/>
          <w:sz w:val="24"/>
          <w:szCs w:val="24"/>
          <w:vertAlign w:val="superscript"/>
        </w:rPr>
        <w:t>3</w:t>
      </w:r>
      <w:r w:rsidR="00EC4B37" w:rsidRPr="1BD68A4A">
        <w:rPr>
          <w:rFonts w:ascii="Times New Roman" w:hAnsi="Times New Roman" w:cs="Times New Roman"/>
          <w:sz w:val="24"/>
          <w:szCs w:val="24"/>
        </w:rPr>
        <w:t xml:space="preserve"> ja 6</w:t>
      </w:r>
      <w:r w:rsidR="00EC4B37" w:rsidRPr="1BD68A4A">
        <w:rPr>
          <w:rFonts w:ascii="Times New Roman" w:hAnsi="Times New Roman" w:cs="Times New Roman"/>
          <w:sz w:val="24"/>
          <w:szCs w:val="24"/>
          <w:vertAlign w:val="superscript"/>
        </w:rPr>
        <w:t>4</w:t>
      </w:r>
      <w:r w:rsidR="00EC4B37" w:rsidRPr="1BD68A4A">
        <w:rPr>
          <w:rFonts w:ascii="Times New Roman" w:hAnsi="Times New Roman" w:cs="Times New Roman"/>
          <w:sz w:val="24"/>
          <w:szCs w:val="24"/>
        </w:rPr>
        <w:t xml:space="preserve"> kohaselt krediidiasutuse esitatud teabe alusel </w:t>
      </w:r>
      <w:r w:rsidRPr="1BD68A4A">
        <w:rPr>
          <w:rFonts w:ascii="Times New Roman" w:hAnsi="Times New Roman" w:cs="Times New Roman"/>
          <w:sz w:val="24"/>
          <w:szCs w:val="24"/>
        </w:rPr>
        <w:t>selliste näidisportfellide riskipositsioonide või tehingute puhul, mis tulenevad selle krediidiasutuse kasutatud meetoditest. Finantsinspektsioon hindab nende meetodite kvaliteeti vähemalt sama</w:t>
      </w:r>
      <w:del w:id="525" w:author="Merike Koppel - JUSTDIGI" w:date="2025-12-30T10:16:00Z" w16du:dateUtc="2025-12-30T08:16:00Z">
        <w:r w:rsidRPr="1BD68A4A" w:rsidDel="000E46F2">
          <w:rPr>
            <w:rFonts w:ascii="Times New Roman" w:hAnsi="Times New Roman" w:cs="Times New Roman"/>
            <w:sz w:val="24"/>
            <w:szCs w:val="24"/>
          </w:rPr>
          <w:delText>suguse</w:delText>
        </w:r>
      </w:del>
      <w:r w:rsidRPr="1BD68A4A">
        <w:rPr>
          <w:rFonts w:ascii="Times New Roman" w:hAnsi="Times New Roman" w:cs="Times New Roman"/>
          <w:sz w:val="24"/>
          <w:szCs w:val="24"/>
        </w:rPr>
        <w:t xml:space="preserve"> sage</w:t>
      </w:r>
      <w:ins w:id="526" w:author="Merike Koppel - JUSTDIGI" w:date="2025-12-30T10:16:00Z" w16du:dateUtc="2025-12-30T08:16:00Z">
        <w:r w:rsidR="000E46F2">
          <w:rPr>
            <w:rFonts w:ascii="Times New Roman" w:hAnsi="Times New Roman" w:cs="Times New Roman"/>
            <w:sz w:val="24"/>
            <w:szCs w:val="24"/>
          </w:rPr>
          <w:t>li</w:t>
        </w:r>
      </w:ins>
      <w:del w:id="527" w:author="Merike Koppel - JUSTDIGI" w:date="2025-12-30T10:16:00Z" w16du:dateUtc="2025-12-30T08:16:00Z">
        <w:r w:rsidRPr="1BD68A4A" w:rsidDel="000E46F2">
          <w:rPr>
            <w:rFonts w:ascii="Times New Roman" w:hAnsi="Times New Roman" w:cs="Times New Roman"/>
            <w:sz w:val="24"/>
            <w:szCs w:val="24"/>
          </w:rPr>
          <w:delText>dusega</w:delText>
        </w:r>
      </w:del>
      <w:r w:rsidR="00D06F57"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del w:id="528" w:author="Merike Koppel - JUSTDIGI" w:date="2025-12-30T10:17:00Z" w16du:dateUtc="2025-12-30T08:17:00Z">
        <w:r w:rsidRPr="1BD68A4A" w:rsidDel="000E46F2">
          <w:rPr>
            <w:rFonts w:ascii="Times New Roman" w:hAnsi="Times New Roman" w:cs="Times New Roman"/>
            <w:sz w:val="24"/>
            <w:szCs w:val="24"/>
          </w:rPr>
          <w:delText>nagu on ette nähtud</w:delText>
        </w:r>
      </w:del>
      <w:ins w:id="529" w:author="Merike Koppel - JUSTDIGI" w:date="2025-12-30T10:17:00Z" w16du:dateUtc="2025-12-30T08:17:00Z">
        <w:r w:rsidR="000E46F2">
          <w:rPr>
            <w:rFonts w:ascii="Times New Roman" w:hAnsi="Times New Roman" w:cs="Times New Roman"/>
            <w:sz w:val="24"/>
            <w:szCs w:val="24"/>
          </w:rPr>
          <w:t>kui seda peab tegema</w:t>
        </w:r>
      </w:ins>
      <w:r w:rsidRPr="1BD68A4A">
        <w:rPr>
          <w:rFonts w:ascii="Times New Roman" w:hAnsi="Times New Roman" w:cs="Times New Roman"/>
          <w:sz w:val="24"/>
          <w:szCs w:val="24"/>
        </w:rPr>
        <w:t xml:space="preserve"> Euroopa Pangandusjärelevalve Asutus</w:t>
      </w:r>
      <w:del w:id="530" w:author="Merike Koppel - JUSTDIGI" w:date="2025-12-30T10:17:00Z" w16du:dateUtc="2025-12-30T08:17:00Z">
        <w:r w:rsidRPr="1BD68A4A" w:rsidDel="000E46F2">
          <w:rPr>
            <w:rFonts w:ascii="Times New Roman" w:hAnsi="Times New Roman" w:cs="Times New Roman"/>
            <w:sz w:val="24"/>
            <w:szCs w:val="24"/>
          </w:rPr>
          <w:delText>ele</w:delText>
        </w:r>
      </w:del>
      <w:r w:rsidRPr="1BD68A4A">
        <w:rPr>
          <w:rFonts w:ascii="Times New Roman" w:hAnsi="Times New Roman" w:cs="Times New Roman"/>
          <w:sz w:val="24"/>
          <w:szCs w:val="24"/>
        </w:rPr>
        <w:t>, pöörates eelkõige tähelepanu järgmis</w:t>
      </w:r>
      <w:del w:id="531" w:author="Merike Koppel - JUSTDIGI" w:date="2025-12-30T10:17:00Z" w16du:dateUtc="2025-12-30T08:17:00Z">
        <w:r w:rsidRPr="1BD68A4A" w:rsidDel="000E46F2">
          <w:rPr>
            <w:rFonts w:ascii="Times New Roman" w:hAnsi="Times New Roman" w:cs="Times New Roman"/>
            <w:sz w:val="24"/>
            <w:szCs w:val="24"/>
          </w:rPr>
          <w:delText>e</w:delText>
        </w:r>
      </w:del>
      <w:r w:rsidRPr="1BD68A4A">
        <w:rPr>
          <w:rFonts w:ascii="Times New Roman" w:hAnsi="Times New Roman" w:cs="Times New Roman"/>
          <w:sz w:val="24"/>
          <w:szCs w:val="24"/>
        </w:rPr>
        <w:t>tele meetoditele:</w:t>
      </w:r>
    </w:p>
    <w:p w14:paraId="1064A517" w14:textId="6DFB2377" w:rsidR="002D6493" w:rsidRPr="00FA634D" w:rsidRDefault="14D1E9CD"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78F6EE3C" w:rsidRPr="1BD68A4A">
        <w:rPr>
          <w:rFonts w:ascii="Times New Roman" w:hAnsi="Times New Roman" w:cs="Times New Roman"/>
          <w:sz w:val="24"/>
          <w:szCs w:val="24"/>
        </w:rPr>
        <w:t xml:space="preserve">meetodid, mille puhul </w:t>
      </w:r>
      <w:r w:rsidR="00701939" w:rsidRPr="1BD68A4A">
        <w:rPr>
          <w:rFonts w:ascii="Times New Roman" w:hAnsi="Times New Roman" w:cs="Times New Roman"/>
          <w:sz w:val="24"/>
          <w:szCs w:val="24"/>
        </w:rPr>
        <w:t xml:space="preserve">ilmnevad </w:t>
      </w:r>
      <w:r w:rsidR="78F6EE3C" w:rsidRPr="1BD68A4A">
        <w:rPr>
          <w:rFonts w:ascii="Times New Roman" w:hAnsi="Times New Roman" w:cs="Times New Roman"/>
          <w:sz w:val="24"/>
          <w:szCs w:val="24"/>
        </w:rPr>
        <w:t>olulised erinevused omavahendite nõuetes</w:t>
      </w:r>
      <w:r w:rsidR="003D6D5B" w:rsidRPr="1BD68A4A">
        <w:rPr>
          <w:rFonts w:ascii="Times New Roman" w:hAnsi="Times New Roman" w:cs="Times New Roman"/>
          <w:sz w:val="24"/>
          <w:szCs w:val="24"/>
        </w:rPr>
        <w:t xml:space="preserve"> sama riskipositsiooni korral</w:t>
      </w:r>
      <w:r w:rsidR="78F6EE3C" w:rsidRPr="1BD68A4A">
        <w:rPr>
          <w:rFonts w:ascii="Times New Roman" w:hAnsi="Times New Roman" w:cs="Times New Roman"/>
          <w:sz w:val="24"/>
          <w:szCs w:val="24"/>
        </w:rPr>
        <w:t>;</w:t>
      </w:r>
    </w:p>
    <w:p w14:paraId="652BDA46" w14:textId="668D2BBF" w:rsidR="002D6493" w:rsidRPr="00FA634D" w:rsidRDefault="365C7D2E"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78F6EE3C" w:rsidRPr="1BD68A4A">
        <w:rPr>
          <w:rFonts w:ascii="Times New Roman" w:hAnsi="Times New Roman" w:cs="Times New Roman"/>
          <w:sz w:val="24"/>
          <w:szCs w:val="24"/>
        </w:rPr>
        <w:t>meetodid</w:t>
      </w:r>
      <w:r w:rsidR="78F6EE3C" w:rsidRPr="003D016F">
        <w:rPr>
          <w:rFonts w:ascii="Times New Roman" w:hAnsi="Times New Roman" w:cs="Times New Roman"/>
          <w:sz w:val="24"/>
          <w:szCs w:val="24"/>
        </w:rPr>
        <w:t xml:space="preserve">, mille puhul </w:t>
      </w:r>
      <w:commentRangeStart w:id="532"/>
      <w:r w:rsidR="78F6EE3C" w:rsidRPr="003D016F">
        <w:rPr>
          <w:rFonts w:ascii="Times New Roman" w:hAnsi="Times New Roman" w:cs="Times New Roman"/>
          <w:sz w:val="24"/>
          <w:szCs w:val="24"/>
        </w:rPr>
        <w:t xml:space="preserve">on </w:t>
      </w:r>
      <w:commentRangeEnd w:id="532"/>
      <w:r w:rsidR="003D016F">
        <w:rPr>
          <w:rStyle w:val="Kommentaariviide"/>
        </w:rPr>
        <w:commentReference w:id="532"/>
      </w:r>
      <w:r w:rsidR="78F6EE3C" w:rsidRPr="003D016F">
        <w:rPr>
          <w:rFonts w:ascii="Times New Roman" w:hAnsi="Times New Roman" w:cs="Times New Roman"/>
          <w:sz w:val="24"/>
          <w:szCs w:val="24"/>
        </w:rPr>
        <w:t>omavahendite nõuete hindamises eriti suured või eriti väikesed erinevused ni</w:t>
      </w:r>
      <w:r w:rsidR="78F6EE3C" w:rsidRPr="1BD68A4A">
        <w:rPr>
          <w:rFonts w:ascii="Times New Roman" w:hAnsi="Times New Roman" w:cs="Times New Roman"/>
          <w:sz w:val="24"/>
          <w:szCs w:val="24"/>
        </w:rPr>
        <w:t>ng mille puhul alahinnatakse omavahendite nõudeid</w:t>
      </w:r>
      <w:r w:rsidR="003D6D5B" w:rsidRPr="1BD68A4A">
        <w:rPr>
          <w:rFonts w:ascii="Times New Roman" w:hAnsi="Times New Roman" w:cs="Times New Roman"/>
          <w:sz w:val="24"/>
          <w:szCs w:val="24"/>
        </w:rPr>
        <w:t xml:space="preserve"> oluliselt ja süsteemselt</w:t>
      </w:r>
      <w:r w:rsidR="78F6EE3C" w:rsidRPr="1BD68A4A">
        <w:rPr>
          <w:rFonts w:ascii="Times New Roman" w:hAnsi="Times New Roman" w:cs="Times New Roman"/>
          <w:sz w:val="24"/>
          <w:szCs w:val="24"/>
        </w:rPr>
        <w:t>.</w:t>
      </w:r>
    </w:p>
    <w:bookmarkEnd w:id="524"/>
    <w:p w14:paraId="0AA2F6E4" w14:textId="77777777" w:rsidR="008378F5" w:rsidRPr="00FA634D" w:rsidRDefault="008378F5" w:rsidP="002D6493">
      <w:pPr>
        <w:spacing w:after="0" w:line="240" w:lineRule="auto"/>
        <w:jc w:val="both"/>
        <w:rPr>
          <w:rFonts w:ascii="Times New Roman" w:hAnsi="Times New Roman" w:cs="Times New Roman"/>
          <w:sz w:val="24"/>
          <w:szCs w:val="24"/>
        </w:rPr>
      </w:pPr>
    </w:p>
    <w:p w14:paraId="44F1724F" w14:textId="499CD5EE" w:rsidR="00BA67D1" w:rsidRPr="00FA634D" w:rsidRDefault="78F6EE3C" w:rsidP="002D6493">
      <w:pPr>
        <w:spacing w:after="0" w:line="240" w:lineRule="auto"/>
        <w:jc w:val="both"/>
        <w:rPr>
          <w:rFonts w:ascii="Times New Roman" w:hAnsi="Times New Roman" w:cs="Times New Roman"/>
          <w:sz w:val="24"/>
          <w:szCs w:val="24"/>
        </w:rPr>
      </w:pPr>
      <w:bookmarkStart w:id="533" w:name="_Hlk199428536"/>
      <w:r w:rsidRPr="1BD68A4A">
        <w:rPr>
          <w:rFonts w:ascii="Times New Roman" w:hAnsi="Times New Roman" w:cs="Times New Roman"/>
          <w:sz w:val="24"/>
          <w:szCs w:val="24"/>
        </w:rPr>
        <w:t xml:space="preserve">(10) Juhul kui mõni krediidiasutus erineb </w:t>
      </w:r>
      <w:r w:rsidR="00C9141F" w:rsidRPr="1BD68A4A">
        <w:rPr>
          <w:rFonts w:ascii="Times New Roman" w:hAnsi="Times New Roman" w:cs="Times New Roman"/>
          <w:sz w:val="24"/>
          <w:szCs w:val="24"/>
        </w:rPr>
        <w:t xml:space="preserve">märkimisväärselt </w:t>
      </w:r>
      <w:r w:rsidRPr="1BD68A4A">
        <w:rPr>
          <w:rFonts w:ascii="Times New Roman" w:hAnsi="Times New Roman" w:cs="Times New Roman"/>
          <w:sz w:val="24"/>
          <w:szCs w:val="24"/>
        </w:rPr>
        <w:t>enamikust temaga võrdsetest krediidiasutustest</w:t>
      </w:r>
      <w:r w:rsidR="00615FBC" w:rsidRPr="1BD68A4A">
        <w:rPr>
          <w:rFonts w:ascii="Times New Roman" w:hAnsi="Times New Roman" w:cs="Times New Roman"/>
          <w:sz w:val="24"/>
          <w:szCs w:val="24"/>
        </w:rPr>
        <w:t>, võttes arvesse</w:t>
      </w:r>
      <w:r w:rsidR="00A41EFA" w:rsidRPr="1BD68A4A">
        <w:rPr>
          <w:rFonts w:ascii="Times New Roman" w:hAnsi="Times New Roman" w:cs="Times New Roman"/>
          <w:sz w:val="24"/>
          <w:szCs w:val="24"/>
        </w:rPr>
        <w:t xml:space="preserve"> eelnimetatut,</w:t>
      </w:r>
      <w:r w:rsidRPr="1BD68A4A">
        <w:rPr>
          <w:rFonts w:ascii="Times New Roman" w:hAnsi="Times New Roman" w:cs="Times New Roman"/>
          <w:sz w:val="24"/>
          <w:szCs w:val="24"/>
        </w:rPr>
        <w:t xml:space="preserve"> või juhul, kui </w:t>
      </w:r>
      <w:r w:rsidR="00A41EFA" w:rsidRPr="1BD68A4A">
        <w:rPr>
          <w:rFonts w:ascii="Times New Roman" w:hAnsi="Times New Roman" w:cs="Times New Roman"/>
          <w:sz w:val="24"/>
          <w:szCs w:val="24"/>
        </w:rPr>
        <w:t xml:space="preserve">sellised </w:t>
      </w:r>
      <w:r w:rsidRPr="1BD68A4A">
        <w:rPr>
          <w:rFonts w:ascii="Times New Roman" w:hAnsi="Times New Roman" w:cs="Times New Roman"/>
          <w:sz w:val="24"/>
          <w:szCs w:val="24"/>
        </w:rPr>
        <w:t xml:space="preserve">meetodid ei ole piisavalt ühitatud, mis viib tulemuste suure lahknevuseni, uurib Finantsinspektsioon selle põhjuseid </w:t>
      </w:r>
      <w:r w:rsidR="00982D36"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rakendab </w:t>
      </w:r>
      <w:r w:rsidR="00064E22" w:rsidRPr="1BD68A4A">
        <w:rPr>
          <w:rFonts w:ascii="Times New Roman" w:hAnsi="Times New Roman" w:cs="Times New Roman"/>
          <w:sz w:val="24"/>
          <w:szCs w:val="24"/>
        </w:rPr>
        <w:t>parandus</w:t>
      </w:r>
      <w:r w:rsidRPr="1BD68A4A">
        <w:rPr>
          <w:rFonts w:ascii="Times New Roman" w:hAnsi="Times New Roman" w:cs="Times New Roman"/>
          <w:sz w:val="24"/>
          <w:szCs w:val="24"/>
        </w:rPr>
        <w:t xml:space="preserve">meetmeid, kui on võimalik üheselt kindlaks teha, et krediidiasutuse meetod tingib omavahendite nõuete alahindamise, mida ei saa seostada riskipositsioonide või positsioonidega seotud riskide erinevusega. </w:t>
      </w:r>
    </w:p>
    <w:p w14:paraId="0F77207A" w14:textId="77777777" w:rsidR="00BA67D1" w:rsidRPr="00FA634D" w:rsidRDefault="00BA67D1" w:rsidP="002D6493">
      <w:pPr>
        <w:spacing w:after="0" w:line="240" w:lineRule="auto"/>
        <w:jc w:val="both"/>
        <w:rPr>
          <w:rFonts w:ascii="Times New Roman" w:hAnsi="Times New Roman" w:cs="Times New Roman"/>
          <w:sz w:val="24"/>
          <w:szCs w:val="24"/>
        </w:rPr>
      </w:pPr>
    </w:p>
    <w:p w14:paraId="6B827BD6" w14:textId="4FEA76B4" w:rsidR="002D6493" w:rsidRPr="00FA634D" w:rsidRDefault="00BA67D1" w:rsidP="002D6493">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(11) Käesoleva paragrahvi lõikes 10 sätestatud </w:t>
      </w:r>
      <w:r w:rsidR="78F6EE3C" w:rsidRPr="1BD68A4A">
        <w:rPr>
          <w:rFonts w:ascii="Times New Roman" w:hAnsi="Times New Roman" w:cs="Times New Roman"/>
          <w:sz w:val="24"/>
          <w:szCs w:val="24"/>
        </w:rPr>
        <w:t>meetmete rakendamise</w:t>
      </w:r>
      <w:r w:rsidR="00B312AE" w:rsidRPr="1BD68A4A">
        <w:rPr>
          <w:rFonts w:ascii="Times New Roman" w:hAnsi="Times New Roman" w:cs="Times New Roman"/>
          <w:sz w:val="24"/>
          <w:szCs w:val="24"/>
        </w:rPr>
        <w:t xml:space="preserve"> korra</w:t>
      </w:r>
      <w:r w:rsidR="78F6EE3C" w:rsidRPr="1BD68A4A">
        <w:rPr>
          <w:rFonts w:ascii="Times New Roman" w:hAnsi="Times New Roman" w:cs="Times New Roman"/>
          <w:sz w:val="24"/>
          <w:szCs w:val="24"/>
        </w:rPr>
        <w:t xml:space="preserve">l </w:t>
      </w:r>
      <w:r w:rsidRPr="1BD68A4A">
        <w:rPr>
          <w:rFonts w:ascii="Times New Roman" w:hAnsi="Times New Roman" w:cs="Times New Roman"/>
          <w:sz w:val="24"/>
          <w:szCs w:val="24"/>
        </w:rPr>
        <w:t xml:space="preserve">peab Finantsinspektsioon </w:t>
      </w:r>
      <w:r w:rsidR="00B312AE" w:rsidRPr="1BD68A4A">
        <w:rPr>
          <w:rFonts w:ascii="Times New Roman" w:hAnsi="Times New Roman" w:cs="Times New Roman"/>
          <w:sz w:val="24"/>
          <w:szCs w:val="24"/>
        </w:rPr>
        <w:t xml:space="preserve">võtma </w:t>
      </w:r>
      <w:r w:rsidR="00766660" w:rsidRPr="1BD68A4A">
        <w:rPr>
          <w:rFonts w:ascii="Times New Roman" w:hAnsi="Times New Roman" w:cs="Times New Roman"/>
          <w:sz w:val="24"/>
          <w:szCs w:val="24"/>
        </w:rPr>
        <w:t xml:space="preserve">aluseks </w:t>
      </w:r>
      <w:proofErr w:type="spellStart"/>
      <w:r w:rsidR="78F6EE3C" w:rsidRPr="1BD68A4A">
        <w:rPr>
          <w:rFonts w:ascii="Times New Roman" w:hAnsi="Times New Roman" w:cs="Times New Roman"/>
          <w:sz w:val="24"/>
          <w:szCs w:val="24"/>
        </w:rPr>
        <w:t>sisemudelite</w:t>
      </w:r>
      <w:proofErr w:type="spellEnd"/>
      <w:r w:rsidR="78F6EE3C" w:rsidRPr="1BD68A4A">
        <w:rPr>
          <w:rFonts w:ascii="Times New Roman" w:hAnsi="Times New Roman" w:cs="Times New Roman"/>
          <w:sz w:val="24"/>
          <w:szCs w:val="24"/>
        </w:rPr>
        <w:t xml:space="preserve"> meetodite üldise</w:t>
      </w:r>
      <w:r w:rsidR="00B312AE" w:rsidRPr="1BD68A4A">
        <w:rPr>
          <w:rFonts w:ascii="Times New Roman" w:hAnsi="Times New Roman" w:cs="Times New Roman"/>
          <w:sz w:val="24"/>
          <w:szCs w:val="24"/>
        </w:rPr>
        <w:t>d</w:t>
      </w:r>
      <w:r w:rsidR="78F6EE3C" w:rsidRPr="1BD68A4A">
        <w:rPr>
          <w:rFonts w:ascii="Times New Roman" w:hAnsi="Times New Roman" w:cs="Times New Roman"/>
          <w:sz w:val="24"/>
          <w:szCs w:val="24"/>
        </w:rPr>
        <w:t xml:space="preserve"> eesmär</w:t>
      </w:r>
      <w:r w:rsidR="00B312AE" w:rsidRPr="1BD68A4A">
        <w:rPr>
          <w:rFonts w:ascii="Times New Roman" w:hAnsi="Times New Roman" w:cs="Times New Roman"/>
          <w:sz w:val="24"/>
          <w:szCs w:val="24"/>
        </w:rPr>
        <w:t>g</w:t>
      </w:r>
      <w:r w:rsidR="78F6EE3C" w:rsidRPr="1BD68A4A">
        <w:rPr>
          <w:rFonts w:ascii="Times New Roman" w:hAnsi="Times New Roman" w:cs="Times New Roman"/>
          <w:sz w:val="24"/>
          <w:szCs w:val="24"/>
        </w:rPr>
        <w:t>id ja tagama, et meetmete</w:t>
      </w:r>
      <w:r w:rsidR="00DD134E" w:rsidRPr="1BD68A4A">
        <w:rPr>
          <w:rFonts w:ascii="Times New Roman" w:hAnsi="Times New Roman" w:cs="Times New Roman"/>
          <w:sz w:val="24"/>
          <w:szCs w:val="24"/>
        </w:rPr>
        <w:t xml:space="preserve"> tõttu ei</w:t>
      </w:r>
      <w:r w:rsidR="78F6EE3C" w:rsidRPr="1BD68A4A">
        <w:rPr>
          <w:rFonts w:ascii="Times New Roman" w:hAnsi="Times New Roman" w:cs="Times New Roman"/>
          <w:sz w:val="24"/>
          <w:szCs w:val="24"/>
        </w:rPr>
        <w:t>:</w:t>
      </w:r>
    </w:p>
    <w:p w14:paraId="07D5B03D" w14:textId="42E9038E" w:rsidR="002D6493" w:rsidRPr="00FA634D" w:rsidRDefault="00AE7D70" w:rsidP="00AE7D7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w:t>
      </w:r>
      <w:r w:rsidR="002D6493" w:rsidRPr="1BD68A4A">
        <w:rPr>
          <w:rFonts w:ascii="Times New Roman" w:hAnsi="Times New Roman" w:cs="Times New Roman"/>
          <w:sz w:val="24"/>
          <w:szCs w:val="24"/>
        </w:rPr>
        <w:t xml:space="preserve">põhjustata standardiseerimist ega </w:t>
      </w:r>
      <w:r w:rsidR="00ED48C9" w:rsidRPr="1BD68A4A">
        <w:rPr>
          <w:rFonts w:ascii="Times New Roman" w:hAnsi="Times New Roman" w:cs="Times New Roman"/>
          <w:sz w:val="24"/>
          <w:szCs w:val="24"/>
        </w:rPr>
        <w:t xml:space="preserve">eelistata </w:t>
      </w:r>
      <w:r w:rsidR="002D6493" w:rsidRPr="1BD68A4A">
        <w:rPr>
          <w:rFonts w:ascii="Times New Roman" w:hAnsi="Times New Roman" w:cs="Times New Roman"/>
          <w:sz w:val="24"/>
          <w:szCs w:val="24"/>
        </w:rPr>
        <w:t>teatud meetod</w:t>
      </w:r>
      <w:r w:rsidR="00ED48C9" w:rsidRPr="1BD68A4A">
        <w:rPr>
          <w:rFonts w:ascii="Times New Roman" w:hAnsi="Times New Roman" w:cs="Times New Roman"/>
          <w:sz w:val="24"/>
          <w:szCs w:val="24"/>
        </w:rPr>
        <w:t>e</w:t>
      </w:r>
      <w:r w:rsidR="002D6493" w:rsidRPr="1BD68A4A">
        <w:rPr>
          <w:rFonts w:ascii="Times New Roman" w:hAnsi="Times New Roman" w:cs="Times New Roman"/>
          <w:sz w:val="24"/>
          <w:szCs w:val="24"/>
        </w:rPr>
        <w:t>i</w:t>
      </w:r>
      <w:r w:rsidR="00ED48C9" w:rsidRPr="1BD68A4A">
        <w:rPr>
          <w:rFonts w:ascii="Times New Roman" w:hAnsi="Times New Roman" w:cs="Times New Roman"/>
          <w:sz w:val="24"/>
          <w:szCs w:val="24"/>
        </w:rPr>
        <w:t>d</w:t>
      </w:r>
      <w:r w:rsidR="002D6493" w:rsidRPr="1BD68A4A">
        <w:rPr>
          <w:rFonts w:ascii="Times New Roman" w:hAnsi="Times New Roman" w:cs="Times New Roman"/>
          <w:sz w:val="24"/>
          <w:szCs w:val="24"/>
        </w:rPr>
        <w:t>;</w:t>
      </w:r>
    </w:p>
    <w:p w14:paraId="2BD6D26D" w14:textId="003A3EB9" w:rsidR="002D6493" w:rsidRPr="00FA634D" w:rsidRDefault="00AE7D70" w:rsidP="00AE7D7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002D6493" w:rsidRPr="1BD68A4A">
        <w:rPr>
          <w:rFonts w:ascii="Times New Roman" w:hAnsi="Times New Roman" w:cs="Times New Roman"/>
          <w:sz w:val="24"/>
          <w:szCs w:val="24"/>
        </w:rPr>
        <w:t>looda valesid stiimuleid või</w:t>
      </w:r>
    </w:p>
    <w:p w14:paraId="6B537743" w14:textId="7193E61C" w:rsidR="002D6493" w:rsidRPr="00FA634D" w:rsidRDefault="00AE7D70" w:rsidP="00AE7D7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w:t>
      </w:r>
      <w:r w:rsidR="78F6EE3C" w:rsidRPr="1BD68A4A">
        <w:rPr>
          <w:rFonts w:ascii="Times New Roman" w:hAnsi="Times New Roman" w:cs="Times New Roman"/>
          <w:sz w:val="24"/>
          <w:szCs w:val="24"/>
        </w:rPr>
        <w:t xml:space="preserve">põhjustata </w:t>
      </w:r>
      <w:commentRangeStart w:id="534"/>
      <w:del w:id="535" w:author="Merike Koppel - JUSTDIGI" w:date="2025-12-30T10:17:00Z" w16du:dateUtc="2025-12-30T08:17:00Z">
        <w:r w:rsidR="78F6EE3C" w:rsidRPr="1BD68A4A" w:rsidDel="000E46F2">
          <w:rPr>
            <w:rFonts w:ascii="Times New Roman" w:hAnsi="Times New Roman" w:cs="Times New Roman"/>
            <w:sz w:val="24"/>
            <w:szCs w:val="24"/>
          </w:rPr>
          <w:delText>karjakäitumist</w:delText>
        </w:r>
      </w:del>
      <w:ins w:id="536" w:author="Merike Koppel - JUSTDIGI" w:date="2025-12-30T10:17:00Z" w16du:dateUtc="2025-12-30T08:17:00Z">
        <w:r w:rsidR="000E46F2">
          <w:rPr>
            <w:rFonts w:ascii="Times New Roman" w:hAnsi="Times New Roman" w:cs="Times New Roman"/>
            <w:sz w:val="24"/>
            <w:szCs w:val="24"/>
          </w:rPr>
          <w:t>massi</w:t>
        </w:r>
        <w:r w:rsidR="000E46F2" w:rsidRPr="1BD68A4A">
          <w:rPr>
            <w:rFonts w:ascii="Times New Roman" w:hAnsi="Times New Roman" w:cs="Times New Roman"/>
            <w:sz w:val="24"/>
            <w:szCs w:val="24"/>
          </w:rPr>
          <w:t>käitumist</w:t>
        </w:r>
      </w:ins>
      <w:commentRangeEnd w:id="534"/>
      <w:ins w:id="537" w:author="Merike Koppel - JUSTDIGI" w:date="2025-12-30T10:18:00Z" w16du:dateUtc="2025-12-30T08:18:00Z">
        <w:r w:rsidR="00D85891">
          <w:rPr>
            <w:rStyle w:val="Kommentaariviide"/>
          </w:rPr>
          <w:commentReference w:id="534"/>
        </w:r>
      </w:ins>
      <w:r w:rsidR="78F6EE3C" w:rsidRPr="1BD68A4A">
        <w:rPr>
          <w:rFonts w:ascii="Times New Roman" w:hAnsi="Times New Roman" w:cs="Times New Roman"/>
          <w:sz w:val="24"/>
          <w:szCs w:val="24"/>
        </w:rPr>
        <w:t>.</w:t>
      </w:r>
    </w:p>
    <w:bookmarkEnd w:id="533"/>
    <w:p w14:paraId="3FBBA427" w14:textId="77777777" w:rsidR="002D6493" w:rsidRPr="00FA634D" w:rsidRDefault="002D6493" w:rsidP="1BD68A4A">
      <w:pPr>
        <w:pStyle w:val="Normaallaadveeb"/>
        <w:shd w:val="clear" w:color="auto" w:fill="FFFFFF" w:themeFill="background1"/>
        <w:spacing w:before="0" w:beforeAutospacing="0" w:after="0" w:afterAutospacing="0"/>
        <w:jc w:val="both"/>
      </w:pPr>
    </w:p>
    <w:p w14:paraId="36286344" w14:textId="028D707F" w:rsidR="00F04F87" w:rsidRPr="00FA634D" w:rsidRDefault="60FC672A" w:rsidP="1BD68A4A">
      <w:pPr>
        <w:pStyle w:val="Normaallaadveeb"/>
        <w:shd w:val="clear" w:color="auto" w:fill="FFFFFF" w:themeFill="background1"/>
        <w:spacing w:before="0" w:beforeAutospacing="0" w:after="0" w:afterAutospacing="0"/>
        <w:jc w:val="both"/>
        <w:rPr>
          <w:b/>
          <w:bCs/>
        </w:rPr>
      </w:pPr>
      <w:bookmarkStart w:id="538" w:name="_Hlk199429321"/>
      <w:r>
        <w:t>(1</w:t>
      </w:r>
      <w:r w:rsidR="00BA67D1">
        <w:t>2</w:t>
      </w:r>
      <w:r>
        <w:t>) Sisemeetod</w:t>
      </w:r>
      <w:del w:id="539" w:author="Merike Koppel - JUSTDIGI" w:date="2025-12-30T10:18:00Z" w16du:dateUtc="2025-12-30T08:18:00Z">
        <w:r w:rsidDel="00D85891">
          <w:delText>ina käsitatakse</w:delText>
        </w:r>
      </w:del>
      <w:r>
        <w:t xml:space="preserve"> käesoleva seaduse tähenduses </w:t>
      </w:r>
      <w:ins w:id="540" w:author="Merike Koppel - JUSTDIGI" w:date="2025-12-30T10:18:00Z" w16du:dateUtc="2025-12-30T08:18:00Z">
        <w:r w:rsidR="00D85891">
          <w:t xml:space="preserve">on </w:t>
        </w:r>
      </w:ins>
      <w:r>
        <w:t xml:space="preserve">Euroopa Parlamendi ja nõukogu määruse (EL) nr 575/2013 artikli 143 lõikes 1 nimetatud </w:t>
      </w:r>
      <w:proofErr w:type="spellStart"/>
      <w:r>
        <w:t>sisereitingute</w:t>
      </w:r>
      <w:proofErr w:type="spellEnd"/>
      <w:r>
        <w:t xml:space="preserve"> meetod</w:t>
      </w:r>
      <w:del w:id="541" w:author="Merike Koppel - JUSTDIGI" w:date="2025-12-30T10:18:00Z" w16du:dateUtc="2025-12-30T08:18:00Z">
        <w:r w:rsidDel="00D85891">
          <w:delText>it</w:delText>
        </w:r>
      </w:del>
      <w:r>
        <w:t xml:space="preserve">, artiklis 221 nimetatud </w:t>
      </w:r>
      <w:proofErr w:type="spellStart"/>
      <w:r>
        <w:t>sisemudelil</w:t>
      </w:r>
      <w:proofErr w:type="spellEnd"/>
      <w:r>
        <w:t xml:space="preserve"> põhinev</w:t>
      </w:r>
      <w:del w:id="542" w:author="Merike Koppel - JUSTDIGI" w:date="2025-12-30T11:07:00Z" w16du:dateUtc="2025-12-30T09:07:00Z">
        <w:r w:rsidDel="00855872">
          <w:delText>at</w:delText>
        </w:r>
      </w:del>
      <w:r>
        <w:t xml:space="preserve"> meetod</w:t>
      </w:r>
      <w:del w:id="543" w:author="Merike Koppel - JUSTDIGI" w:date="2025-12-30T11:07:00Z" w16du:dateUtc="2025-12-30T09:07:00Z">
        <w:r w:rsidDel="00855872">
          <w:delText>it</w:delText>
        </w:r>
      </w:del>
      <w:r>
        <w:t xml:space="preserve">, artiklis 283 nimetatud </w:t>
      </w:r>
      <w:proofErr w:type="spellStart"/>
      <w:r>
        <w:t>sisemudelite</w:t>
      </w:r>
      <w:proofErr w:type="spellEnd"/>
      <w:r>
        <w:t xml:space="preserve"> meetod</w:t>
      </w:r>
      <w:del w:id="544" w:author="Merike Koppel - JUSTDIGI" w:date="2025-12-30T11:07:00Z" w16du:dateUtc="2025-12-30T09:07:00Z">
        <w:r w:rsidDel="00855872">
          <w:delText>it</w:delText>
        </w:r>
      </w:del>
      <w:r>
        <w:t>, artiklis 325az nimetatud alternatiiv</w:t>
      </w:r>
      <w:del w:id="545" w:author="Merike Koppel - JUSTDIGI" w:date="2025-12-30T11:07:00Z" w16du:dateUtc="2025-12-30T09:07:00Z">
        <w:r w:rsidDel="00855872">
          <w:delText>s</w:delText>
        </w:r>
      </w:del>
      <w:ins w:id="546" w:author="Merike Koppel - JUSTDIGI" w:date="2025-12-30T11:07:00Z" w16du:dateUtc="2025-12-30T09:07:00Z">
        <w:r w:rsidR="00855872">
          <w:t>n</w:t>
        </w:r>
      </w:ins>
      <w:r>
        <w:t>e</w:t>
      </w:r>
      <w:del w:id="547" w:author="Merike Koppel - JUSTDIGI" w:date="2025-12-30T11:07:00Z" w16du:dateUtc="2025-12-30T09:07:00Z">
        <w:r w:rsidDel="00855872">
          <w:delText>t</w:delText>
        </w:r>
      </w:del>
      <w:r>
        <w:t xml:space="preserve"> </w:t>
      </w:r>
      <w:proofErr w:type="spellStart"/>
      <w:r>
        <w:t>sisemudeli</w:t>
      </w:r>
      <w:proofErr w:type="spellEnd"/>
      <w:r>
        <w:t xml:space="preserve"> meetod</w:t>
      </w:r>
      <w:del w:id="548" w:author="Merike Koppel - JUSTDIGI" w:date="2025-12-30T11:07:00Z" w16du:dateUtc="2025-12-30T09:07:00Z">
        <w:r w:rsidDel="00855872">
          <w:delText>it</w:delText>
        </w:r>
      </w:del>
      <w:r>
        <w:t xml:space="preserve"> ja artikli 265 lõikes 2 nimetatud </w:t>
      </w:r>
      <w:proofErr w:type="spellStart"/>
      <w:r>
        <w:t>sise</w:t>
      </w:r>
      <w:r w:rsidR="00013FF2">
        <w:t>hinnangu</w:t>
      </w:r>
      <w:proofErr w:type="spellEnd"/>
      <w:r>
        <w:t xml:space="preserve"> meetod</w:t>
      </w:r>
      <w:del w:id="549" w:author="Merike Koppel - JUSTDIGI" w:date="2025-12-30T11:07:00Z" w16du:dateUtc="2025-12-30T09:07:00Z">
        <w:r w:rsidDel="008C36E5">
          <w:delText>it</w:delText>
        </w:r>
      </w:del>
      <w:r>
        <w:t>.“;</w:t>
      </w:r>
    </w:p>
    <w:bookmarkEnd w:id="538"/>
    <w:p w14:paraId="132A9344" w14:textId="77777777" w:rsidR="00F04F87" w:rsidRPr="00FA634D" w:rsidRDefault="00F04F87" w:rsidP="1BD68A4A">
      <w:pPr>
        <w:pStyle w:val="Normaallaadveeb"/>
        <w:shd w:val="clear" w:color="auto" w:fill="FFFFFF" w:themeFill="background1"/>
        <w:spacing w:before="0" w:beforeAutospacing="0" w:after="0" w:afterAutospacing="0"/>
        <w:jc w:val="both"/>
      </w:pPr>
    </w:p>
    <w:p w14:paraId="727E3DC0" w14:textId="20EE770C" w:rsidR="009F334F" w:rsidRPr="00FA634D" w:rsidRDefault="00AF3179" w:rsidP="009F334F">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3</w:t>
      </w:r>
      <w:r w:rsidR="38C89CDF" w:rsidRPr="1BD68A4A">
        <w:rPr>
          <w:rFonts w:ascii="Times New Roman" w:hAnsi="Times New Roman" w:cs="Times New Roman"/>
          <w:b/>
          <w:bCs/>
          <w:sz w:val="24"/>
          <w:szCs w:val="24"/>
        </w:rPr>
        <w:t>4</w:t>
      </w:r>
      <w:r w:rsidR="4DD836BA" w:rsidRPr="1BD68A4A">
        <w:rPr>
          <w:rFonts w:ascii="Times New Roman" w:hAnsi="Times New Roman" w:cs="Times New Roman"/>
          <w:b/>
          <w:bCs/>
          <w:sz w:val="24"/>
          <w:szCs w:val="24"/>
        </w:rPr>
        <w:t xml:space="preserve">) </w:t>
      </w:r>
      <w:r w:rsidR="4DD836BA" w:rsidRPr="1BD68A4A">
        <w:rPr>
          <w:rFonts w:ascii="Times New Roman" w:hAnsi="Times New Roman" w:cs="Times New Roman"/>
          <w:sz w:val="24"/>
          <w:szCs w:val="24"/>
        </w:rPr>
        <w:t>paragrahvi 82 lõike 3</w:t>
      </w:r>
      <w:r w:rsidR="4DD836BA" w:rsidRPr="1BD68A4A">
        <w:rPr>
          <w:rFonts w:ascii="Times New Roman" w:hAnsi="Times New Roman" w:cs="Times New Roman"/>
          <w:sz w:val="24"/>
          <w:szCs w:val="24"/>
          <w:vertAlign w:val="superscript"/>
        </w:rPr>
        <w:t>2</w:t>
      </w:r>
      <w:r w:rsidR="4DD836BA" w:rsidRPr="1BD68A4A">
        <w:rPr>
          <w:rFonts w:ascii="Times New Roman" w:hAnsi="Times New Roman" w:cs="Times New Roman"/>
          <w:sz w:val="24"/>
          <w:szCs w:val="24"/>
        </w:rPr>
        <w:t xml:space="preserve"> punkti</w:t>
      </w:r>
      <w:r w:rsidR="688AD01B" w:rsidRPr="1BD68A4A">
        <w:rPr>
          <w:rFonts w:ascii="Times New Roman" w:hAnsi="Times New Roman" w:cs="Times New Roman"/>
          <w:sz w:val="24"/>
          <w:szCs w:val="24"/>
        </w:rPr>
        <w:t>s</w:t>
      </w:r>
      <w:r w:rsidR="4DD836BA" w:rsidRPr="1BD68A4A">
        <w:rPr>
          <w:rFonts w:ascii="Times New Roman" w:hAnsi="Times New Roman" w:cs="Times New Roman"/>
          <w:sz w:val="24"/>
          <w:szCs w:val="24"/>
        </w:rPr>
        <w:t xml:space="preserve"> 2 </w:t>
      </w:r>
      <w:r w:rsidR="688AD01B" w:rsidRPr="1BD68A4A">
        <w:rPr>
          <w:rFonts w:ascii="Times New Roman" w:hAnsi="Times New Roman" w:cs="Times New Roman"/>
          <w:sz w:val="24"/>
          <w:szCs w:val="24"/>
        </w:rPr>
        <w:t xml:space="preserve">asendatakse </w:t>
      </w:r>
      <w:del w:id="550" w:author="Merike Koppel - JUSTDIGI" w:date="2025-12-30T10:15:00Z" w16du:dateUtc="2025-12-30T08:15:00Z">
        <w:r w:rsidR="00900EE3" w:rsidRPr="1BD68A4A" w:rsidDel="000A61FB">
          <w:rPr>
            <w:rFonts w:ascii="Times New Roman" w:hAnsi="Times New Roman" w:cs="Times New Roman"/>
            <w:sz w:val="24"/>
            <w:szCs w:val="24"/>
          </w:rPr>
          <w:delText xml:space="preserve">tekstiosa </w:delText>
        </w:r>
      </w:del>
      <w:ins w:id="551" w:author="Merike Koppel - JUSTDIGI" w:date="2025-12-30T10:15:00Z" w16du:dateUtc="2025-12-30T08:15:00Z">
        <w:r w:rsidR="000A61FB">
          <w:rPr>
            <w:rFonts w:ascii="Times New Roman" w:hAnsi="Times New Roman" w:cs="Times New Roman"/>
            <w:sz w:val="24"/>
            <w:szCs w:val="24"/>
          </w:rPr>
          <w:t>sõnad</w:t>
        </w:r>
        <w:r w:rsidR="000A61FB" w:rsidRPr="1BD68A4A">
          <w:rPr>
            <w:rFonts w:ascii="Times New Roman" w:hAnsi="Times New Roman" w:cs="Times New Roman"/>
            <w:sz w:val="24"/>
            <w:szCs w:val="24"/>
          </w:rPr>
          <w:t xml:space="preserve"> </w:t>
        </w:r>
      </w:ins>
      <w:r w:rsidR="4DD836BA" w:rsidRPr="1BD68A4A">
        <w:rPr>
          <w:rFonts w:ascii="Times New Roman" w:hAnsi="Times New Roman" w:cs="Times New Roman"/>
          <w:sz w:val="24"/>
          <w:szCs w:val="24"/>
        </w:rPr>
        <w:t xml:space="preserve">„toote puhul“ </w:t>
      </w:r>
      <w:r w:rsidR="00900EE3" w:rsidRPr="1BD68A4A">
        <w:rPr>
          <w:rFonts w:ascii="Times New Roman" w:hAnsi="Times New Roman" w:cs="Times New Roman"/>
          <w:sz w:val="24"/>
          <w:szCs w:val="24"/>
        </w:rPr>
        <w:t xml:space="preserve">tekstiosaga </w:t>
      </w:r>
      <w:r w:rsidR="00843E31">
        <w:rPr>
          <w:rFonts w:ascii="Times New Roman" w:hAnsi="Times New Roman" w:cs="Times New Roman"/>
          <w:sz w:val="24"/>
          <w:szCs w:val="24"/>
        </w:rPr>
        <w:t>„</w:t>
      </w:r>
      <w:commentRangeStart w:id="552"/>
      <w:r w:rsidR="688AD01B" w:rsidRPr="1BD68A4A">
        <w:rPr>
          <w:rFonts w:ascii="Times New Roman" w:hAnsi="Times New Roman" w:cs="Times New Roman"/>
          <w:sz w:val="24"/>
          <w:szCs w:val="24"/>
        </w:rPr>
        <w:t xml:space="preserve">toote, </w:t>
      </w:r>
      <w:r w:rsidR="4DD836BA" w:rsidRPr="1BD68A4A">
        <w:rPr>
          <w:rFonts w:ascii="Times New Roman" w:hAnsi="Times New Roman" w:cs="Times New Roman"/>
          <w:sz w:val="24"/>
          <w:szCs w:val="24"/>
        </w:rPr>
        <w:t xml:space="preserve">samuti </w:t>
      </w:r>
      <w:proofErr w:type="spellStart"/>
      <w:r w:rsidR="4DD836BA" w:rsidRPr="1BD68A4A">
        <w:rPr>
          <w:rFonts w:ascii="Times New Roman" w:hAnsi="Times New Roman" w:cs="Times New Roman"/>
          <w:sz w:val="24"/>
          <w:szCs w:val="24"/>
        </w:rPr>
        <w:t>krüptovara</w:t>
      </w:r>
      <w:proofErr w:type="spellEnd"/>
      <w:r w:rsidR="4DD836BA" w:rsidRPr="1BD68A4A">
        <w:rPr>
          <w:rFonts w:ascii="Times New Roman" w:hAnsi="Times New Roman" w:cs="Times New Roman"/>
          <w:sz w:val="24"/>
          <w:szCs w:val="24"/>
        </w:rPr>
        <w:t xml:space="preserve"> puhul</w:t>
      </w:r>
      <w:commentRangeEnd w:id="552"/>
      <w:r w:rsidR="00BF05AB">
        <w:rPr>
          <w:rStyle w:val="Kommentaariviide"/>
        </w:rPr>
        <w:commentReference w:id="552"/>
      </w:r>
      <w:r w:rsidR="4DD836BA" w:rsidRPr="1BD68A4A">
        <w:rPr>
          <w:rFonts w:ascii="Times New Roman" w:hAnsi="Times New Roman" w:cs="Times New Roman"/>
          <w:sz w:val="24"/>
          <w:szCs w:val="24"/>
        </w:rPr>
        <w:t>“</w:t>
      </w:r>
      <w:r w:rsidR="007E117C" w:rsidRPr="1BD68A4A">
        <w:rPr>
          <w:rFonts w:ascii="Times New Roman" w:hAnsi="Times New Roman" w:cs="Times New Roman"/>
          <w:sz w:val="24"/>
          <w:szCs w:val="24"/>
        </w:rPr>
        <w:t>;</w:t>
      </w:r>
    </w:p>
    <w:p w14:paraId="7013D792" w14:textId="77777777" w:rsidR="009F334F" w:rsidRPr="00FA634D" w:rsidRDefault="009F334F" w:rsidP="009F334F">
      <w:pPr>
        <w:spacing w:after="0" w:line="240" w:lineRule="auto"/>
        <w:jc w:val="both"/>
        <w:rPr>
          <w:rFonts w:ascii="Times New Roman" w:hAnsi="Times New Roman" w:cs="Times New Roman"/>
          <w:b/>
          <w:bCs/>
          <w:sz w:val="24"/>
          <w:szCs w:val="24"/>
        </w:rPr>
      </w:pPr>
    </w:p>
    <w:p w14:paraId="444200BD" w14:textId="06AF0F7F" w:rsidR="009F334F" w:rsidRPr="00FA634D" w:rsidRDefault="3D1CDD3F" w:rsidP="009F334F">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3</w:t>
      </w:r>
      <w:r w:rsidR="2C6F14C5" w:rsidRPr="1BD68A4A">
        <w:rPr>
          <w:rFonts w:ascii="Times New Roman" w:hAnsi="Times New Roman" w:cs="Times New Roman"/>
          <w:b/>
          <w:bCs/>
          <w:sz w:val="24"/>
          <w:szCs w:val="24"/>
        </w:rPr>
        <w:t>5</w:t>
      </w:r>
      <w:r w:rsidR="34B970E9" w:rsidRPr="1BD68A4A">
        <w:rPr>
          <w:rFonts w:ascii="Times New Roman" w:hAnsi="Times New Roman" w:cs="Times New Roman"/>
          <w:b/>
          <w:bCs/>
          <w:sz w:val="24"/>
          <w:szCs w:val="24"/>
        </w:rPr>
        <w:t xml:space="preserve">) </w:t>
      </w:r>
      <w:r w:rsidR="34B970E9" w:rsidRPr="1BD68A4A">
        <w:rPr>
          <w:rFonts w:ascii="Times New Roman" w:hAnsi="Times New Roman" w:cs="Times New Roman"/>
          <w:sz w:val="24"/>
          <w:szCs w:val="24"/>
        </w:rPr>
        <w:t>paragrahvi 82 lõi</w:t>
      </w:r>
      <w:r w:rsidR="73BBDA15" w:rsidRPr="1BD68A4A">
        <w:rPr>
          <w:rFonts w:ascii="Times New Roman" w:hAnsi="Times New Roman" w:cs="Times New Roman"/>
          <w:sz w:val="24"/>
          <w:szCs w:val="24"/>
        </w:rPr>
        <w:t>k</w:t>
      </w:r>
      <w:r w:rsidR="34B970E9" w:rsidRPr="1BD68A4A">
        <w:rPr>
          <w:rFonts w:ascii="Times New Roman" w:hAnsi="Times New Roman" w:cs="Times New Roman"/>
          <w:sz w:val="24"/>
          <w:szCs w:val="24"/>
        </w:rPr>
        <w:t>e 3</w:t>
      </w:r>
      <w:r w:rsidR="34B970E9" w:rsidRPr="1BD68A4A">
        <w:rPr>
          <w:rFonts w:ascii="Times New Roman" w:hAnsi="Times New Roman" w:cs="Times New Roman"/>
          <w:sz w:val="24"/>
          <w:szCs w:val="24"/>
          <w:vertAlign w:val="superscript"/>
        </w:rPr>
        <w:t>2</w:t>
      </w:r>
      <w:r w:rsidR="34B970E9" w:rsidRPr="1BD68A4A">
        <w:rPr>
          <w:rFonts w:ascii="Times New Roman" w:hAnsi="Times New Roman" w:cs="Times New Roman"/>
          <w:sz w:val="24"/>
          <w:szCs w:val="24"/>
        </w:rPr>
        <w:t xml:space="preserve"> punkt 5 </w:t>
      </w:r>
      <w:r w:rsidR="302B562B" w:rsidRPr="1BD68A4A">
        <w:rPr>
          <w:rFonts w:ascii="Times New Roman" w:hAnsi="Times New Roman" w:cs="Times New Roman"/>
          <w:sz w:val="24"/>
          <w:szCs w:val="24"/>
        </w:rPr>
        <w:t>muudetakse ja sõnastatakse järgmiselt:</w:t>
      </w:r>
    </w:p>
    <w:p w14:paraId="5179355A" w14:textId="728548C3" w:rsidR="001F0042" w:rsidRPr="00FA634D" w:rsidRDefault="49D516D8" w:rsidP="009F334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operatsiooniriski, sealhulgas Euroopa Parlamendi ja nõukogu määruse (EL) nr 575/2013 artikli 4 lõike 1 punktis 52b </w:t>
      </w:r>
      <w:r w:rsidR="00FF52EC" w:rsidRPr="1BD68A4A">
        <w:rPr>
          <w:rFonts w:ascii="Times New Roman" w:hAnsi="Times New Roman" w:cs="Times New Roman"/>
          <w:sz w:val="24"/>
          <w:szCs w:val="24"/>
        </w:rPr>
        <w:t xml:space="preserve">määratletud </w:t>
      </w:r>
      <w:r w:rsidRPr="1BD68A4A">
        <w:rPr>
          <w:rFonts w:ascii="Times New Roman" w:hAnsi="Times New Roman" w:cs="Times New Roman"/>
          <w:sz w:val="24"/>
          <w:szCs w:val="24"/>
        </w:rPr>
        <w:t xml:space="preserve">mudeliriski, tegevuse edasiandmisest </w:t>
      </w:r>
      <w:r w:rsidR="006E2734" w:rsidRPr="1BD68A4A">
        <w:rPr>
          <w:rFonts w:ascii="Times New Roman" w:hAnsi="Times New Roman" w:cs="Times New Roman"/>
          <w:sz w:val="24"/>
          <w:szCs w:val="24"/>
        </w:rPr>
        <w:t xml:space="preserve">tingitud </w:t>
      </w:r>
      <w:r w:rsidRPr="1BD68A4A">
        <w:rPr>
          <w:rFonts w:ascii="Times New Roman" w:hAnsi="Times New Roman" w:cs="Times New Roman"/>
          <w:sz w:val="24"/>
          <w:szCs w:val="24"/>
        </w:rPr>
        <w:t xml:space="preserve">riskide, otseste ja kaudsete </w:t>
      </w:r>
      <w:proofErr w:type="spellStart"/>
      <w:r w:rsidRPr="1BD68A4A">
        <w:rPr>
          <w:rFonts w:ascii="Times New Roman" w:hAnsi="Times New Roman" w:cs="Times New Roman"/>
          <w:sz w:val="24"/>
          <w:szCs w:val="24"/>
        </w:rPr>
        <w:t>krüptovarade</w:t>
      </w:r>
      <w:proofErr w:type="spellEnd"/>
      <w:r w:rsidRPr="1BD68A4A">
        <w:rPr>
          <w:rFonts w:ascii="Times New Roman" w:hAnsi="Times New Roman" w:cs="Times New Roman"/>
          <w:sz w:val="24"/>
          <w:szCs w:val="24"/>
        </w:rPr>
        <w:t xml:space="preserve"> riskipositsioonide ja </w:t>
      </w:r>
      <w:proofErr w:type="spellStart"/>
      <w:r w:rsidRPr="1BD68A4A">
        <w:rPr>
          <w:rFonts w:ascii="Times New Roman" w:hAnsi="Times New Roman" w:cs="Times New Roman"/>
          <w:sz w:val="24"/>
          <w:szCs w:val="24"/>
        </w:rPr>
        <w:t>krüptovarateenuse</w:t>
      </w:r>
      <w:proofErr w:type="spellEnd"/>
      <w:r w:rsidRPr="1BD68A4A">
        <w:rPr>
          <w:rFonts w:ascii="Times New Roman" w:hAnsi="Times New Roman" w:cs="Times New Roman"/>
          <w:sz w:val="24"/>
          <w:szCs w:val="24"/>
        </w:rPr>
        <w:t xml:space="preserve"> osutajatega seotud riskipositsioonide ning väikese esinemistõenäosusega suure </w:t>
      </w:r>
      <w:r w:rsidR="00826B01" w:rsidRPr="1BD68A4A">
        <w:rPr>
          <w:rFonts w:ascii="Times New Roman" w:hAnsi="Times New Roman" w:cs="Times New Roman"/>
          <w:sz w:val="24"/>
          <w:szCs w:val="24"/>
        </w:rPr>
        <w:t xml:space="preserve">võimaliku </w:t>
      </w:r>
      <w:r w:rsidRPr="1BD68A4A">
        <w:rPr>
          <w:rFonts w:ascii="Times New Roman" w:hAnsi="Times New Roman" w:cs="Times New Roman"/>
          <w:sz w:val="24"/>
          <w:szCs w:val="24"/>
        </w:rPr>
        <w:t>kahjuga juhtumite juhtimiseks ja kontrollimiseks;“;</w:t>
      </w:r>
      <w:r w:rsidRPr="1BD68A4A">
        <w:rPr>
          <w:rFonts w:ascii="Times New Roman" w:hAnsi="Times New Roman" w:cs="Times New Roman"/>
          <w:b/>
          <w:bCs/>
          <w:sz w:val="24"/>
          <w:szCs w:val="24"/>
        </w:rPr>
        <w:t xml:space="preserve"> </w:t>
      </w:r>
    </w:p>
    <w:p w14:paraId="33232083" w14:textId="77777777" w:rsidR="009F334F" w:rsidRPr="00FA634D" w:rsidRDefault="009F334F" w:rsidP="00221B19">
      <w:pPr>
        <w:spacing w:after="0" w:line="240" w:lineRule="auto"/>
        <w:jc w:val="both"/>
        <w:rPr>
          <w:rFonts w:ascii="Times New Roman" w:hAnsi="Times New Roman" w:cs="Times New Roman"/>
          <w:b/>
          <w:bCs/>
          <w:sz w:val="24"/>
          <w:szCs w:val="24"/>
        </w:rPr>
      </w:pPr>
    </w:p>
    <w:p w14:paraId="65A310DD" w14:textId="250EF779" w:rsidR="009F334F" w:rsidRPr="00FA634D" w:rsidRDefault="00AF3179" w:rsidP="00221B1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3</w:t>
      </w:r>
      <w:r w:rsidR="295C2F3B" w:rsidRPr="1BD68A4A">
        <w:rPr>
          <w:rFonts w:ascii="Times New Roman" w:hAnsi="Times New Roman" w:cs="Times New Roman"/>
          <w:b/>
          <w:bCs/>
          <w:sz w:val="24"/>
          <w:szCs w:val="24"/>
        </w:rPr>
        <w:t>6</w:t>
      </w:r>
      <w:r w:rsidR="009F334F" w:rsidRPr="1BD68A4A">
        <w:rPr>
          <w:rFonts w:ascii="Times New Roman" w:hAnsi="Times New Roman" w:cs="Times New Roman"/>
          <w:b/>
          <w:bCs/>
          <w:sz w:val="24"/>
          <w:szCs w:val="24"/>
        </w:rPr>
        <w:t xml:space="preserve">) </w:t>
      </w:r>
      <w:r w:rsidR="009F334F" w:rsidRPr="1BD68A4A">
        <w:rPr>
          <w:rFonts w:ascii="Times New Roman" w:hAnsi="Times New Roman" w:cs="Times New Roman"/>
          <w:sz w:val="24"/>
          <w:szCs w:val="24"/>
        </w:rPr>
        <w:t>paragrahvi 82 täiendatakse lõi</w:t>
      </w:r>
      <w:r w:rsidR="2CDCAA9D" w:rsidRPr="1BD68A4A">
        <w:rPr>
          <w:rFonts w:ascii="Times New Roman" w:hAnsi="Times New Roman" w:cs="Times New Roman"/>
          <w:sz w:val="24"/>
          <w:szCs w:val="24"/>
        </w:rPr>
        <w:t>getega</w:t>
      </w:r>
      <w:r w:rsidR="009F334F" w:rsidRPr="1BD68A4A">
        <w:rPr>
          <w:rFonts w:ascii="Times New Roman" w:hAnsi="Times New Roman" w:cs="Times New Roman"/>
          <w:sz w:val="24"/>
          <w:szCs w:val="24"/>
        </w:rPr>
        <w:t xml:space="preserve"> 3</w:t>
      </w:r>
      <w:r w:rsidR="009F334F" w:rsidRPr="1BD68A4A">
        <w:rPr>
          <w:rFonts w:ascii="Times New Roman" w:hAnsi="Times New Roman" w:cs="Times New Roman"/>
          <w:sz w:val="24"/>
          <w:szCs w:val="24"/>
          <w:vertAlign w:val="superscript"/>
        </w:rPr>
        <w:t xml:space="preserve">11 </w:t>
      </w:r>
      <w:r w:rsidR="54BA9C35" w:rsidRPr="1BD68A4A">
        <w:rPr>
          <w:rFonts w:ascii="Times New Roman" w:hAnsi="Times New Roman" w:cs="Times New Roman"/>
          <w:sz w:val="24"/>
          <w:szCs w:val="24"/>
        </w:rPr>
        <w:t>ja 3</w:t>
      </w:r>
      <w:r w:rsidR="54BA9C35" w:rsidRPr="1BD68A4A">
        <w:rPr>
          <w:rFonts w:ascii="Times New Roman" w:hAnsi="Times New Roman" w:cs="Times New Roman"/>
          <w:sz w:val="24"/>
          <w:szCs w:val="24"/>
          <w:vertAlign w:val="superscript"/>
        </w:rPr>
        <w:t xml:space="preserve">12 </w:t>
      </w:r>
      <w:r w:rsidR="009F334F" w:rsidRPr="1BD68A4A">
        <w:rPr>
          <w:rFonts w:ascii="Times New Roman" w:hAnsi="Times New Roman" w:cs="Times New Roman"/>
          <w:sz w:val="24"/>
          <w:szCs w:val="24"/>
        </w:rPr>
        <w:t xml:space="preserve">järgmises sõnastuses: </w:t>
      </w:r>
    </w:p>
    <w:p w14:paraId="2337C166" w14:textId="1F00E816" w:rsidR="009F334F" w:rsidRPr="00FA634D" w:rsidRDefault="003D3E0B" w:rsidP="00221B1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4DD836BA" w:rsidRPr="1BD68A4A">
        <w:rPr>
          <w:rFonts w:ascii="Times New Roman" w:hAnsi="Times New Roman" w:cs="Times New Roman"/>
          <w:sz w:val="24"/>
          <w:szCs w:val="24"/>
        </w:rPr>
        <w:t>(3</w:t>
      </w:r>
      <w:r w:rsidR="4DD836BA" w:rsidRPr="1BD68A4A">
        <w:rPr>
          <w:rFonts w:ascii="Times New Roman" w:hAnsi="Times New Roman" w:cs="Times New Roman"/>
          <w:sz w:val="24"/>
          <w:szCs w:val="24"/>
          <w:vertAlign w:val="superscript"/>
        </w:rPr>
        <w:t>11</w:t>
      </w:r>
      <w:r w:rsidR="4DD836BA" w:rsidRPr="1BD68A4A">
        <w:rPr>
          <w:rFonts w:ascii="Times New Roman" w:hAnsi="Times New Roman" w:cs="Times New Roman"/>
          <w:sz w:val="24"/>
          <w:szCs w:val="24"/>
        </w:rPr>
        <w:t xml:space="preserve">) </w:t>
      </w:r>
      <w:bookmarkStart w:id="553" w:name="_Hlk195718166"/>
      <w:r w:rsidR="4DD836BA" w:rsidRPr="1BD68A4A">
        <w:rPr>
          <w:rFonts w:ascii="Times New Roman" w:hAnsi="Times New Roman" w:cs="Times New Roman"/>
          <w:sz w:val="24"/>
          <w:szCs w:val="24"/>
        </w:rPr>
        <w:t xml:space="preserve">Krediidiasutus peab hindama </w:t>
      </w:r>
      <w:proofErr w:type="spellStart"/>
      <w:r w:rsidR="4DD836BA" w:rsidRPr="1BD68A4A">
        <w:rPr>
          <w:rFonts w:ascii="Times New Roman" w:hAnsi="Times New Roman" w:cs="Times New Roman"/>
          <w:sz w:val="24"/>
          <w:szCs w:val="24"/>
        </w:rPr>
        <w:t>krüptovara</w:t>
      </w:r>
      <w:proofErr w:type="spellEnd"/>
      <w:r w:rsidR="4DD836BA" w:rsidRPr="1BD68A4A">
        <w:rPr>
          <w:rFonts w:ascii="Times New Roman" w:hAnsi="Times New Roman" w:cs="Times New Roman"/>
          <w:sz w:val="24"/>
          <w:szCs w:val="24"/>
        </w:rPr>
        <w:t xml:space="preserve"> riskipositsiooni, mida ta kavatseb võtta, ning olemasolevate protsesside ja menetluste piisavust nii vastaspoole kui ka </w:t>
      </w:r>
      <w:r w:rsidR="00C07261" w:rsidRPr="1BD68A4A">
        <w:rPr>
          <w:rFonts w:ascii="Times New Roman" w:hAnsi="Times New Roman" w:cs="Times New Roman"/>
          <w:sz w:val="24"/>
          <w:szCs w:val="24"/>
        </w:rPr>
        <w:t xml:space="preserve">konkreetse </w:t>
      </w:r>
      <w:r w:rsidR="4DD836BA" w:rsidRPr="1BD68A4A">
        <w:rPr>
          <w:rFonts w:ascii="Times New Roman" w:hAnsi="Times New Roman" w:cs="Times New Roman"/>
          <w:sz w:val="24"/>
          <w:szCs w:val="24"/>
        </w:rPr>
        <w:t xml:space="preserve">tururiski juhtimiseks ning teavitama </w:t>
      </w:r>
      <w:r w:rsidR="00821B88" w:rsidRPr="1BD68A4A">
        <w:rPr>
          <w:rFonts w:ascii="Times New Roman" w:hAnsi="Times New Roman" w:cs="Times New Roman"/>
          <w:sz w:val="24"/>
          <w:szCs w:val="24"/>
        </w:rPr>
        <w:t xml:space="preserve">Finantsinspektsiooni </w:t>
      </w:r>
      <w:r w:rsidR="4DD836BA" w:rsidRPr="1BD68A4A">
        <w:rPr>
          <w:rFonts w:ascii="Times New Roman" w:hAnsi="Times New Roman" w:cs="Times New Roman"/>
          <w:sz w:val="24"/>
          <w:szCs w:val="24"/>
        </w:rPr>
        <w:t>sellistest hindamistest.</w:t>
      </w:r>
      <w:r w:rsidR="007E117C" w:rsidRPr="1BD68A4A">
        <w:rPr>
          <w:rFonts w:ascii="Times New Roman" w:hAnsi="Times New Roman" w:cs="Times New Roman"/>
          <w:sz w:val="24"/>
          <w:szCs w:val="24"/>
        </w:rPr>
        <w:t xml:space="preserve"> </w:t>
      </w:r>
      <w:r w:rsidR="4DD836BA" w:rsidRPr="1BD68A4A">
        <w:rPr>
          <w:rFonts w:ascii="Times New Roman" w:hAnsi="Times New Roman" w:cs="Times New Roman"/>
          <w:sz w:val="24"/>
          <w:szCs w:val="24"/>
        </w:rPr>
        <w:t xml:space="preserve">Juhul kui </w:t>
      </w:r>
      <w:proofErr w:type="spellStart"/>
      <w:r w:rsidR="4DD836BA" w:rsidRPr="1BD68A4A">
        <w:rPr>
          <w:rFonts w:ascii="Times New Roman" w:hAnsi="Times New Roman" w:cs="Times New Roman"/>
          <w:sz w:val="24"/>
          <w:szCs w:val="24"/>
        </w:rPr>
        <w:t>krüptovaral</w:t>
      </w:r>
      <w:proofErr w:type="spellEnd"/>
      <w:r w:rsidR="4DD836BA" w:rsidRPr="1BD68A4A">
        <w:rPr>
          <w:rFonts w:ascii="Times New Roman" w:hAnsi="Times New Roman" w:cs="Times New Roman"/>
          <w:sz w:val="24"/>
          <w:szCs w:val="24"/>
        </w:rPr>
        <w:t xml:space="preserve"> ei ole tuvastatavat emitenti, peab krediidiasutus </w:t>
      </w:r>
      <w:r w:rsidR="00FD516F" w:rsidRPr="1BD68A4A">
        <w:rPr>
          <w:rFonts w:ascii="Times New Roman" w:hAnsi="Times New Roman" w:cs="Times New Roman"/>
          <w:sz w:val="24"/>
          <w:szCs w:val="24"/>
        </w:rPr>
        <w:t xml:space="preserve">kontsentratsiooniriski arvestamise korral </w:t>
      </w:r>
      <w:r w:rsidR="00766660" w:rsidRPr="1BD68A4A">
        <w:rPr>
          <w:rFonts w:ascii="Times New Roman" w:hAnsi="Times New Roman" w:cs="Times New Roman"/>
          <w:sz w:val="24"/>
          <w:szCs w:val="24"/>
        </w:rPr>
        <w:t xml:space="preserve">võtma aluseks </w:t>
      </w:r>
      <w:del w:id="554" w:author="Merike Koppel - JUSTDIGI" w:date="2025-12-30T11:08:00Z" w16du:dateUtc="2025-12-30T09:08:00Z">
        <w:r w:rsidR="00FD516F" w:rsidRPr="1BD68A4A" w:rsidDel="00D04F03">
          <w:rPr>
            <w:rFonts w:ascii="Times New Roman" w:hAnsi="Times New Roman" w:cs="Times New Roman"/>
            <w:sz w:val="24"/>
            <w:szCs w:val="24"/>
          </w:rPr>
          <w:delText xml:space="preserve">käsitluse </w:delText>
        </w:r>
      </w:del>
      <w:r w:rsidR="4DD836BA" w:rsidRPr="1BD68A4A">
        <w:rPr>
          <w:rFonts w:ascii="Times New Roman" w:hAnsi="Times New Roman" w:cs="Times New Roman"/>
          <w:sz w:val="24"/>
          <w:szCs w:val="24"/>
        </w:rPr>
        <w:t xml:space="preserve">sarnaste omadustega </w:t>
      </w:r>
      <w:proofErr w:type="spellStart"/>
      <w:r w:rsidR="4DD836BA" w:rsidRPr="1BD68A4A">
        <w:rPr>
          <w:rFonts w:ascii="Times New Roman" w:hAnsi="Times New Roman" w:cs="Times New Roman"/>
          <w:sz w:val="24"/>
          <w:szCs w:val="24"/>
        </w:rPr>
        <w:t>krüptovara</w:t>
      </w:r>
      <w:proofErr w:type="spellEnd"/>
      <w:r w:rsidR="4DD836BA" w:rsidRPr="1BD68A4A">
        <w:rPr>
          <w:rFonts w:ascii="Times New Roman" w:hAnsi="Times New Roman" w:cs="Times New Roman"/>
          <w:sz w:val="24"/>
          <w:szCs w:val="24"/>
        </w:rPr>
        <w:t xml:space="preserve"> riskipositsioonide </w:t>
      </w:r>
      <w:del w:id="555" w:author="Merike Koppel - JUSTDIGI" w:date="2025-12-30T11:08:00Z" w16du:dateUtc="2025-12-30T09:08:00Z">
        <w:r w:rsidR="00F80660" w:rsidRPr="1BD68A4A" w:rsidDel="00D04F03">
          <w:rPr>
            <w:rFonts w:ascii="Times New Roman" w:hAnsi="Times New Roman" w:cs="Times New Roman"/>
            <w:sz w:val="24"/>
            <w:szCs w:val="24"/>
          </w:rPr>
          <w:delText>kohta</w:delText>
        </w:r>
      </w:del>
      <w:ins w:id="556" w:author="Merike Koppel - JUSTDIGI" w:date="2025-12-30T11:08:00Z" w16du:dateUtc="2025-12-30T09:08:00Z">
        <w:r w:rsidR="00D04F03">
          <w:rPr>
            <w:rFonts w:ascii="Times New Roman" w:hAnsi="Times New Roman" w:cs="Times New Roman"/>
            <w:sz w:val="24"/>
            <w:szCs w:val="24"/>
          </w:rPr>
          <w:t>käsitluse</w:t>
        </w:r>
      </w:ins>
      <w:r w:rsidR="4DD836BA" w:rsidRPr="1BD68A4A">
        <w:rPr>
          <w:rFonts w:ascii="Times New Roman" w:hAnsi="Times New Roman" w:cs="Times New Roman"/>
          <w:sz w:val="24"/>
          <w:szCs w:val="24"/>
        </w:rPr>
        <w:t>.</w:t>
      </w:r>
      <w:bookmarkEnd w:id="553"/>
    </w:p>
    <w:p w14:paraId="43A256F1" w14:textId="77777777" w:rsidR="007E117C" w:rsidRPr="00FA634D" w:rsidRDefault="007E117C" w:rsidP="00221B19">
      <w:pPr>
        <w:spacing w:after="0" w:line="240" w:lineRule="auto"/>
        <w:jc w:val="both"/>
        <w:rPr>
          <w:rFonts w:ascii="Times New Roman" w:hAnsi="Times New Roman" w:cs="Times New Roman"/>
          <w:b/>
          <w:bCs/>
          <w:sz w:val="24"/>
          <w:szCs w:val="24"/>
        </w:rPr>
      </w:pPr>
    </w:p>
    <w:p w14:paraId="4313A791" w14:textId="33CCDB82" w:rsidR="009F334F" w:rsidRPr="00FA634D" w:rsidRDefault="27284C89" w:rsidP="00221B19">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(3</w:t>
      </w:r>
      <w:r w:rsidRPr="1BD68A4A">
        <w:rPr>
          <w:rFonts w:ascii="Times New Roman" w:hAnsi="Times New Roman" w:cs="Times New Roman"/>
          <w:sz w:val="24"/>
          <w:szCs w:val="24"/>
          <w:vertAlign w:val="superscript"/>
        </w:rPr>
        <w:t>12</w:t>
      </w:r>
      <w:r w:rsidRPr="1BD68A4A">
        <w:rPr>
          <w:rFonts w:ascii="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Finantsinspektsioon vaatab üle </w:t>
      </w:r>
      <w:proofErr w:type="spellStart"/>
      <w:r w:rsidRPr="1BD68A4A">
        <w:rPr>
          <w:rFonts w:ascii="Times New Roman" w:eastAsia="Times New Roman" w:hAnsi="Times New Roman" w:cs="Times New Roman"/>
          <w:sz w:val="24"/>
          <w:szCs w:val="24"/>
        </w:rPr>
        <w:t>sisemudeli</w:t>
      </w:r>
      <w:proofErr w:type="spellEnd"/>
      <w:r w:rsidRPr="1BD68A4A">
        <w:rPr>
          <w:rFonts w:ascii="Times New Roman" w:eastAsia="Times New Roman" w:hAnsi="Times New Roman" w:cs="Times New Roman"/>
          <w:sz w:val="24"/>
          <w:szCs w:val="24"/>
        </w:rPr>
        <w:t xml:space="preserve"> </w:t>
      </w:r>
      <w:commentRangeStart w:id="557"/>
      <w:r w:rsidRPr="1BD68A4A">
        <w:rPr>
          <w:rFonts w:ascii="Times New Roman" w:eastAsia="Times New Roman" w:hAnsi="Times New Roman" w:cs="Times New Roman"/>
          <w:sz w:val="24"/>
          <w:szCs w:val="24"/>
        </w:rPr>
        <w:t>kasutamise heakskii</w:t>
      </w:r>
      <w:del w:id="558" w:author="Merike Koppel - JUSTDIGI" w:date="2025-12-30T11:09:00Z" w16du:dateUtc="2025-12-30T09:09:00Z">
        <w:r w:rsidRPr="1BD68A4A" w:rsidDel="00CE631B">
          <w:rPr>
            <w:rFonts w:ascii="Times New Roman" w:eastAsia="Times New Roman" w:hAnsi="Times New Roman" w:cs="Times New Roman"/>
            <w:sz w:val="24"/>
            <w:szCs w:val="24"/>
          </w:rPr>
          <w:delText>du</w:delText>
        </w:r>
      </w:del>
      <w:ins w:id="559" w:author="Merike Koppel - JUSTDIGI" w:date="2025-12-30T11:09:00Z" w16du:dateUtc="2025-12-30T09:09:00Z">
        <w:r w:rsidR="00CE631B">
          <w:rPr>
            <w:rFonts w:ascii="Times New Roman" w:eastAsia="Times New Roman" w:hAnsi="Times New Roman" w:cs="Times New Roman"/>
            <w:sz w:val="24"/>
            <w:szCs w:val="24"/>
          </w:rPr>
          <w:t xml:space="preserve">tmise </w:t>
        </w:r>
      </w:ins>
      <w:r w:rsidRPr="1BD68A4A">
        <w:rPr>
          <w:rFonts w:ascii="Times New Roman" w:eastAsia="Times New Roman" w:hAnsi="Times New Roman" w:cs="Times New Roman"/>
          <w:sz w:val="24"/>
          <w:szCs w:val="24"/>
        </w:rPr>
        <w:t xml:space="preserve">tingimused </w:t>
      </w:r>
      <w:commentRangeEnd w:id="557"/>
      <w:r w:rsidR="009C1379">
        <w:rPr>
          <w:rStyle w:val="Kommentaariviide"/>
        </w:rPr>
        <w:commentReference w:id="557"/>
      </w:r>
      <w:r w:rsidR="00B25F64" w:rsidRPr="1BD68A4A">
        <w:rPr>
          <w:rFonts w:ascii="Times New Roman" w:eastAsia="Times New Roman" w:hAnsi="Times New Roman" w:cs="Times New Roman"/>
          <w:sz w:val="24"/>
          <w:szCs w:val="24"/>
        </w:rPr>
        <w:t xml:space="preserve">ja </w:t>
      </w:r>
      <w:r w:rsidRPr="1BD68A4A">
        <w:rPr>
          <w:rFonts w:ascii="Times New Roman" w:eastAsia="Times New Roman" w:hAnsi="Times New Roman" w:cs="Times New Roman"/>
          <w:sz w:val="24"/>
          <w:szCs w:val="24"/>
        </w:rPr>
        <w:t xml:space="preserve">kehtestab asjakohased meetmed mudeli </w:t>
      </w:r>
      <w:r w:rsidR="00391AF8" w:rsidRPr="1BD68A4A">
        <w:rPr>
          <w:rFonts w:ascii="Times New Roman" w:eastAsia="Times New Roman" w:hAnsi="Times New Roman" w:cs="Times New Roman"/>
          <w:sz w:val="24"/>
          <w:szCs w:val="24"/>
        </w:rPr>
        <w:t>parandamiseks</w:t>
      </w:r>
      <w:r w:rsidRPr="1BD68A4A">
        <w:rPr>
          <w:rFonts w:ascii="Times New Roman" w:eastAsia="Times New Roman" w:hAnsi="Times New Roman" w:cs="Times New Roman"/>
          <w:sz w:val="24"/>
          <w:szCs w:val="24"/>
        </w:rPr>
        <w:t xml:space="preserve">, kui tururiski </w:t>
      </w:r>
      <w:proofErr w:type="spellStart"/>
      <w:r w:rsidRPr="1BD68A4A">
        <w:rPr>
          <w:rFonts w:ascii="Times New Roman" w:eastAsia="Times New Roman" w:hAnsi="Times New Roman" w:cs="Times New Roman"/>
          <w:sz w:val="24"/>
          <w:szCs w:val="24"/>
        </w:rPr>
        <w:t>sisemudelit</w:t>
      </w:r>
      <w:proofErr w:type="spellEnd"/>
      <w:r w:rsidRPr="1BD68A4A">
        <w:rPr>
          <w:rFonts w:ascii="Times New Roman" w:eastAsia="Times New Roman" w:hAnsi="Times New Roman" w:cs="Times New Roman"/>
          <w:sz w:val="24"/>
          <w:szCs w:val="24"/>
        </w:rPr>
        <w:t xml:space="preserve"> kasutava krediidiasutuse testimise tulemused või kasumi ja kahjumi päritolu testi tulemused näitavad, et </w:t>
      </w:r>
      <w:proofErr w:type="spellStart"/>
      <w:r w:rsidRPr="1BD68A4A">
        <w:rPr>
          <w:rFonts w:ascii="Times New Roman" w:eastAsia="Times New Roman" w:hAnsi="Times New Roman" w:cs="Times New Roman"/>
          <w:sz w:val="24"/>
          <w:szCs w:val="24"/>
        </w:rPr>
        <w:t>sisemudel</w:t>
      </w:r>
      <w:proofErr w:type="spellEnd"/>
      <w:r w:rsidRPr="1BD68A4A">
        <w:rPr>
          <w:rFonts w:ascii="Times New Roman" w:eastAsia="Times New Roman" w:hAnsi="Times New Roman" w:cs="Times New Roman"/>
          <w:sz w:val="24"/>
          <w:szCs w:val="24"/>
        </w:rPr>
        <w:t xml:space="preserve"> ei ole enam piisavalt täpne.</w:t>
      </w:r>
      <w:r w:rsidR="006020BF"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6F50DFD2" w14:textId="751639DC" w:rsidR="777DC0EF" w:rsidRPr="00FA634D" w:rsidRDefault="777DC0EF" w:rsidP="00221B19">
      <w:pPr>
        <w:spacing w:after="0" w:line="240" w:lineRule="auto"/>
        <w:jc w:val="both"/>
        <w:rPr>
          <w:rFonts w:ascii="Times New Roman" w:eastAsia="Times New Roman" w:hAnsi="Times New Roman" w:cs="Times New Roman"/>
          <w:b/>
          <w:bCs/>
          <w:sz w:val="24"/>
          <w:szCs w:val="24"/>
        </w:rPr>
      </w:pPr>
    </w:p>
    <w:p w14:paraId="6BE2E2E5" w14:textId="7938ABF0" w:rsidR="0073753F" w:rsidRPr="00FA634D" w:rsidRDefault="00AF3179"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DF7936" w:rsidRPr="1BD68A4A">
        <w:rPr>
          <w:rFonts w:ascii="Times New Roman" w:hAnsi="Times New Roman" w:cs="Times New Roman"/>
          <w:b/>
          <w:bCs/>
          <w:sz w:val="24"/>
          <w:szCs w:val="24"/>
        </w:rPr>
        <w:t>3</w:t>
      </w:r>
      <w:r w:rsidR="32253671" w:rsidRPr="1BD68A4A">
        <w:rPr>
          <w:rFonts w:ascii="Times New Roman" w:hAnsi="Times New Roman" w:cs="Times New Roman"/>
          <w:b/>
          <w:bCs/>
          <w:sz w:val="24"/>
          <w:szCs w:val="24"/>
        </w:rPr>
        <w:t>7</w:t>
      </w:r>
      <w:r w:rsidR="0F0931CD" w:rsidRPr="1BD68A4A">
        <w:rPr>
          <w:rFonts w:ascii="Times New Roman" w:hAnsi="Times New Roman" w:cs="Times New Roman"/>
          <w:b/>
          <w:bCs/>
          <w:sz w:val="24"/>
          <w:szCs w:val="24"/>
        </w:rPr>
        <w:t xml:space="preserve">) </w:t>
      </w:r>
      <w:r w:rsidR="0F0931CD" w:rsidRPr="1BD68A4A">
        <w:rPr>
          <w:rFonts w:ascii="Times New Roman" w:hAnsi="Times New Roman" w:cs="Times New Roman"/>
          <w:sz w:val="24"/>
          <w:szCs w:val="24"/>
        </w:rPr>
        <w:t xml:space="preserve">paragrahvi 82 täiendatakse lõikega 6 järgmises sõnastuses: </w:t>
      </w:r>
    </w:p>
    <w:p w14:paraId="698C7BEB" w14:textId="06CFB088" w:rsidR="0073753F" w:rsidRPr="00FA634D" w:rsidRDefault="529BE579" w:rsidP="0073753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„(6) </w:t>
      </w:r>
      <w:proofErr w:type="spellStart"/>
      <w:r w:rsidR="061EBC2C" w:rsidRPr="1BD68A4A">
        <w:rPr>
          <w:rFonts w:ascii="Times New Roman" w:eastAsia="Times New Roman" w:hAnsi="Times New Roman" w:cs="Times New Roman"/>
          <w:sz w:val="24"/>
          <w:szCs w:val="24"/>
        </w:rPr>
        <w:t>Krüptovarana</w:t>
      </w:r>
      <w:proofErr w:type="spellEnd"/>
      <w:r w:rsidR="061EBC2C" w:rsidRPr="1BD68A4A">
        <w:rPr>
          <w:rFonts w:ascii="Times New Roman" w:eastAsia="Times New Roman" w:hAnsi="Times New Roman" w:cs="Times New Roman"/>
          <w:sz w:val="24"/>
          <w:szCs w:val="24"/>
        </w:rPr>
        <w:t xml:space="preserve"> käsitatakse k</w:t>
      </w:r>
      <w:r w:rsidRPr="1BD68A4A">
        <w:rPr>
          <w:rFonts w:ascii="Times New Roman" w:eastAsia="Times New Roman" w:hAnsi="Times New Roman" w:cs="Times New Roman"/>
          <w:sz w:val="24"/>
          <w:szCs w:val="24"/>
        </w:rPr>
        <w:t xml:space="preserve">äesolevas seaduses Euroopa Parlamendi ja nõukogu määruse (EL) 2023/1114 artikli 3 lõike 1 punktis 5 määratletud </w:t>
      </w:r>
      <w:del w:id="560" w:author="Merike Koppel - JUSTDIGI" w:date="2025-12-30T11:10:00Z" w16du:dateUtc="2025-12-30T09:10:00Z">
        <w:r w:rsidR="3113882E" w:rsidRPr="1BD68A4A" w:rsidDel="009C1379">
          <w:rPr>
            <w:rFonts w:ascii="Times New Roman" w:eastAsia="Times New Roman" w:hAnsi="Times New Roman" w:cs="Times New Roman"/>
            <w:sz w:val="24"/>
            <w:szCs w:val="24"/>
          </w:rPr>
          <w:delText xml:space="preserve">sellist </w:delText>
        </w:r>
      </w:del>
      <w:proofErr w:type="spellStart"/>
      <w:r w:rsidRPr="1BD68A4A">
        <w:rPr>
          <w:rFonts w:ascii="Times New Roman" w:eastAsia="Times New Roman" w:hAnsi="Times New Roman" w:cs="Times New Roman"/>
          <w:sz w:val="24"/>
          <w:szCs w:val="24"/>
        </w:rPr>
        <w:t>krüptovara</w:t>
      </w:r>
      <w:proofErr w:type="spellEnd"/>
      <w:r w:rsidRPr="1BD68A4A">
        <w:rPr>
          <w:rFonts w:ascii="Times New Roman" w:eastAsia="Times New Roman" w:hAnsi="Times New Roman" w:cs="Times New Roman"/>
          <w:sz w:val="24"/>
          <w:szCs w:val="24"/>
        </w:rPr>
        <w:t>, mis ei ole keskpanga digiraha.“;</w:t>
      </w:r>
    </w:p>
    <w:p w14:paraId="2A25D49C" w14:textId="77777777" w:rsidR="0073753F" w:rsidRPr="00FA634D" w:rsidRDefault="0073753F" w:rsidP="00221B19">
      <w:pPr>
        <w:spacing w:after="0" w:line="240" w:lineRule="auto"/>
        <w:jc w:val="both"/>
        <w:rPr>
          <w:rFonts w:ascii="Times New Roman" w:eastAsia="Times New Roman" w:hAnsi="Times New Roman" w:cs="Times New Roman"/>
          <w:b/>
          <w:bCs/>
          <w:sz w:val="24"/>
          <w:szCs w:val="24"/>
        </w:rPr>
      </w:pPr>
    </w:p>
    <w:p w14:paraId="4DE2A47A" w14:textId="43AA0C9E" w:rsidR="0A735551" w:rsidRPr="00FA634D" w:rsidRDefault="00DF7936" w:rsidP="435FA170">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1</w:t>
      </w:r>
      <w:r w:rsidR="75EC85E2" w:rsidRPr="1BD68A4A">
        <w:rPr>
          <w:rFonts w:ascii="Times New Roman" w:eastAsia="Times New Roman" w:hAnsi="Times New Roman" w:cs="Times New Roman"/>
          <w:b/>
          <w:bCs/>
          <w:sz w:val="24"/>
          <w:szCs w:val="24"/>
        </w:rPr>
        <w:t>38</w:t>
      </w:r>
      <w:r w:rsidR="7EAC601D" w:rsidRPr="1BD68A4A">
        <w:rPr>
          <w:rFonts w:ascii="Times New Roman" w:eastAsia="Times New Roman" w:hAnsi="Times New Roman" w:cs="Times New Roman"/>
          <w:b/>
          <w:bCs/>
          <w:sz w:val="24"/>
          <w:szCs w:val="24"/>
        </w:rPr>
        <w:t xml:space="preserve">) </w:t>
      </w:r>
      <w:commentRangeStart w:id="561"/>
      <w:r w:rsidR="7EAC601D" w:rsidRPr="1BD68A4A">
        <w:rPr>
          <w:rFonts w:ascii="Times New Roman" w:eastAsia="Times New Roman" w:hAnsi="Times New Roman" w:cs="Times New Roman"/>
          <w:sz w:val="24"/>
          <w:szCs w:val="24"/>
        </w:rPr>
        <w:t xml:space="preserve">paragrahvi </w:t>
      </w:r>
      <w:r w:rsidR="36D381EE" w:rsidRPr="1BD68A4A">
        <w:rPr>
          <w:rFonts w:ascii="Times New Roman" w:eastAsia="Times New Roman" w:hAnsi="Times New Roman" w:cs="Times New Roman"/>
          <w:sz w:val="24"/>
          <w:szCs w:val="24"/>
        </w:rPr>
        <w:t>82</w:t>
      </w:r>
      <w:r w:rsidR="36D381EE" w:rsidRPr="1BD68A4A">
        <w:rPr>
          <w:rFonts w:ascii="Times New Roman" w:eastAsia="Times New Roman" w:hAnsi="Times New Roman" w:cs="Times New Roman"/>
          <w:sz w:val="24"/>
          <w:szCs w:val="24"/>
          <w:vertAlign w:val="superscript"/>
        </w:rPr>
        <w:t>4</w:t>
      </w:r>
      <w:r w:rsidR="36D381EE" w:rsidRPr="1BD68A4A">
        <w:rPr>
          <w:rFonts w:ascii="Times New Roman" w:eastAsia="Times New Roman" w:hAnsi="Times New Roman" w:cs="Times New Roman"/>
          <w:sz w:val="24"/>
          <w:szCs w:val="24"/>
        </w:rPr>
        <w:t xml:space="preserve"> lõige 1 </w:t>
      </w:r>
      <w:commentRangeEnd w:id="561"/>
      <w:r w:rsidR="00F93D46">
        <w:rPr>
          <w:rStyle w:val="Kommentaariviide"/>
        </w:rPr>
        <w:commentReference w:id="561"/>
      </w:r>
      <w:r w:rsidR="36D381EE" w:rsidRPr="1BD68A4A">
        <w:rPr>
          <w:rFonts w:ascii="Times New Roman" w:eastAsia="Times New Roman" w:hAnsi="Times New Roman" w:cs="Times New Roman"/>
          <w:sz w:val="24"/>
          <w:szCs w:val="24"/>
        </w:rPr>
        <w:t xml:space="preserve">muudetakse ja sõnastatakse järgmiselt: </w:t>
      </w:r>
    </w:p>
    <w:p w14:paraId="3B1F8821" w14:textId="4E78A378" w:rsidR="445B0BCC" w:rsidRPr="00FA634D" w:rsidRDefault="00A97D4B" w:rsidP="435FA1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36D381EE" w:rsidRPr="1BD68A4A">
        <w:rPr>
          <w:rFonts w:ascii="Times New Roman" w:eastAsia="Times New Roman" w:hAnsi="Times New Roman" w:cs="Times New Roman"/>
          <w:sz w:val="24"/>
          <w:szCs w:val="24"/>
        </w:rPr>
        <w:t xml:space="preserve">(1) </w:t>
      </w:r>
      <w:r w:rsidR="0F6EB7D6" w:rsidRPr="1BD68A4A">
        <w:rPr>
          <w:rFonts w:ascii="Times New Roman" w:eastAsia="Times New Roman" w:hAnsi="Times New Roman" w:cs="Times New Roman"/>
          <w:sz w:val="24"/>
          <w:szCs w:val="24"/>
        </w:rPr>
        <w:t>Krediidiasutus järgib Euroopa Parlamendi ja nõukogu määruses (EL) 2022/2554, mis käsitleb finantssektori digitaalset tegevuskerksust ning millega muudetakse määrusi (EÜ) nr</w:t>
      </w:r>
      <w:r w:rsidR="00856A21" w:rsidRPr="1BD68A4A">
        <w:rPr>
          <w:rFonts w:ascii="Times New Roman" w:eastAsia="Times New Roman" w:hAnsi="Times New Roman" w:cs="Times New Roman"/>
          <w:sz w:val="24"/>
          <w:szCs w:val="24"/>
        </w:rPr>
        <w:t> </w:t>
      </w:r>
      <w:r w:rsidR="0F6EB7D6" w:rsidRPr="1BD68A4A">
        <w:rPr>
          <w:rFonts w:ascii="Times New Roman" w:eastAsia="Times New Roman" w:hAnsi="Times New Roman" w:cs="Times New Roman"/>
          <w:sz w:val="24"/>
          <w:szCs w:val="24"/>
        </w:rPr>
        <w:t>1060/2009, (EL) nr 648/2012, (EL) nr 600/2014, (EL) nr 909/2014 ja (EL) 2016/1011 (ELT L 333, 27.12.2022, lk 1–79), sätestatud nõudeid, sealhulgas kasutab ja haldab võrgu- ja infosüsteeme määruses sätestatu kohaselt.</w:t>
      </w:r>
      <w:r w:rsidR="00856A21" w:rsidRPr="1BD68A4A">
        <w:rPr>
          <w:rFonts w:ascii="Times New Roman" w:eastAsia="Times New Roman" w:hAnsi="Times New Roman" w:cs="Times New Roman"/>
          <w:sz w:val="24"/>
          <w:szCs w:val="24"/>
        </w:rPr>
        <w:t>“</w:t>
      </w:r>
      <w:r w:rsidR="48F7A039" w:rsidRPr="1BD68A4A">
        <w:rPr>
          <w:rFonts w:ascii="Times New Roman" w:eastAsia="Times New Roman" w:hAnsi="Times New Roman" w:cs="Times New Roman"/>
          <w:sz w:val="24"/>
          <w:szCs w:val="24"/>
        </w:rPr>
        <w:t>;</w:t>
      </w:r>
    </w:p>
    <w:p w14:paraId="3835F7F0" w14:textId="07FA5D6D" w:rsidR="435FA170" w:rsidRPr="00FA634D" w:rsidRDefault="435FA170" w:rsidP="435FA170">
      <w:pPr>
        <w:spacing w:after="0" w:line="240" w:lineRule="auto"/>
        <w:jc w:val="both"/>
        <w:rPr>
          <w:rFonts w:ascii="Times New Roman" w:eastAsia="Times New Roman" w:hAnsi="Times New Roman" w:cs="Times New Roman"/>
          <w:b/>
          <w:bCs/>
          <w:sz w:val="24"/>
          <w:szCs w:val="24"/>
        </w:rPr>
      </w:pPr>
    </w:p>
    <w:p w14:paraId="326C8829" w14:textId="084B20B2" w:rsidR="009F334F"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7F1D576B" w:rsidRPr="1BD68A4A">
        <w:rPr>
          <w:b/>
          <w:bCs/>
        </w:rPr>
        <w:t>39</w:t>
      </w:r>
      <w:r w:rsidR="4DD836BA" w:rsidRPr="1BD68A4A">
        <w:rPr>
          <w:b/>
          <w:bCs/>
        </w:rPr>
        <w:t xml:space="preserve">) </w:t>
      </w:r>
      <w:r w:rsidR="4DD836BA">
        <w:t xml:space="preserve">seadust täiendatakse </w:t>
      </w:r>
      <w:r w:rsidR="00AE7D70">
        <w:t>§-dega</w:t>
      </w:r>
      <w:r w:rsidR="4DD836BA">
        <w:t xml:space="preserve"> 82</w:t>
      </w:r>
      <w:r w:rsidR="6C093F8E" w:rsidRPr="1BD68A4A">
        <w:rPr>
          <w:vertAlign w:val="superscript"/>
        </w:rPr>
        <w:t>5</w:t>
      </w:r>
      <w:r w:rsidR="4DD836BA">
        <w:t xml:space="preserve"> </w:t>
      </w:r>
      <w:r w:rsidR="6C093F8E">
        <w:t xml:space="preserve">ja </w:t>
      </w:r>
      <w:r w:rsidR="6ACE120A">
        <w:t>82</w:t>
      </w:r>
      <w:r w:rsidR="6ACE120A" w:rsidRPr="1BD68A4A">
        <w:rPr>
          <w:vertAlign w:val="superscript"/>
        </w:rPr>
        <w:t>6</w:t>
      </w:r>
      <w:r w:rsidR="6ACE120A">
        <w:t xml:space="preserve"> </w:t>
      </w:r>
      <w:r w:rsidR="4DD836BA">
        <w:t>järgmise</w:t>
      </w:r>
      <w:r w:rsidR="6C093F8E">
        <w:t>s sõnastuses</w:t>
      </w:r>
      <w:r w:rsidR="4DD836BA">
        <w:t>:</w:t>
      </w:r>
    </w:p>
    <w:p w14:paraId="5F2D9371" w14:textId="19EC9613" w:rsidR="009F334F" w:rsidRPr="00FA634D" w:rsidRDefault="4DD836BA" w:rsidP="1BD68A4A">
      <w:pPr>
        <w:pStyle w:val="Normaallaadveeb"/>
        <w:shd w:val="clear" w:color="auto" w:fill="FFFFFF" w:themeFill="background1"/>
        <w:spacing w:before="0" w:beforeAutospacing="0" w:after="0" w:afterAutospacing="0"/>
        <w:jc w:val="both"/>
        <w:rPr>
          <w:b/>
          <w:bCs/>
        </w:rPr>
      </w:pPr>
      <w:r>
        <w:t>„</w:t>
      </w:r>
      <w:r w:rsidRPr="1BD68A4A">
        <w:rPr>
          <w:b/>
          <w:bCs/>
        </w:rPr>
        <w:t>§ 82</w:t>
      </w:r>
      <w:r w:rsidR="6C093F8E" w:rsidRPr="1BD68A4A">
        <w:rPr>
          <w:b/>
          <w:bCs/>
          <w:vertAlign w:val="superscript"/>
        </w:rPr>
        <w:t>5</w:t>
      </w:r>
      <w:r w:rsidRPr="1BD68A4A">
        <w:rPr>
          <w:b/>
          <w:bCs/>
        </w:rPr>
        <w:t xml:space="preserve">. </w:t>
      </w:r>
      <w:bookmarkStart w:id="562" w:name="_Hlk195718823"/>
      <w:r w:rsidRPr="1BD68A4A">
        <w:rPr>
          <w:b/>
          <w:bCs/>
        </w:rPr>
        <w:t>Keskkonna-, sotsiaalsete ja juhtimisriskide maandamine</w:t>
      </w:r>
    </w:p>
    <w:bookmarkEnd w:id="562"/>
    <w:p w14:paraId="330F51D0" w14:textId="1D46D78D" w:rsidR="00AE7D70" w:rsidRPr="00FA634D" w:rsidRDefault="480D01DB" w:rsidP="1BD68A4A">
      <w:pPr>
        <w:pStyle w:val="Normaallaadveeb"/>
        <w:shd w:val="clear" w:color="auto" w:fill="FFFFFF" w:themeFill="background1"/>
        <w:spacing w:before="0" w:beforeAutospacing="0" w:after="0" w:afterAutospacing="0"/>
        <w:jc w:val="both"/>
      </w:pPr>
      <w:r>
        <w:t>(</w:t>
      </w:r>
      <w:bookmarkStart w:id="563" w:name="_Hlk195718795"/>
      <w:r>
        <w:t>1) Krediidiasutus peab oma juhtimiskorralduse osana, muu</w:t>
      </w:r>
      <w:r w:rsidR="0A6FCDE4">
        <w:t xml:space="preserve"> </w:t>
      </w:r>
      <w:r>
        <w:t>hulgas lähtu</w:t>
      </w:r>
      <w:r w:rsidR="54CD51B7">
        <w:t>des</w:t>
      </w:r>
      <w:r>
        <w:t xml:space="preserve"> käesoleva seaduse § 55 lõike 2 punktis 2 sätestatust, kehtestama usaldusväärsed strateegiad, põhimõtted, protsessid ja süsteemid keskkonna-, sotsiaalsete ja juhtimisriskide </w:t>
      </w:r>
      <w:r w:rsidR="7CF92A01">
        <w:t>tuvastamis</w:t>
      </w:r>
      <w:r>
        <w:t xml:space="preserve">eks, mõõtmiseks, juhtimiseks ja jälgimiseks lühikeses, </w:t>
      </w:r>
      <w:proofErr w:type="spellStart"/>
      <w:r>
        <w:t>kesk</w:t>
      </w:r>
      <w:del w:id="564" w:author="Merike Koppel - JUSTDIGI" w:date="2025-12-30T11:16:00Z" w16du:dateUtc="2025-12-30T09:16:00Z">
        <w:r w:rsidDel="00003B99">
          <w:delText>mise</w:delText>
        </w:r>
      </w:del>
      <w:ins w:id="565" w:author="Merike Koppel - JUSTDIGI" w:date="2025-12-30T11:16:00Z" w16du:dateUtc="2025-12-30T09:16:00Z">
        <w:r w:rsidR="00003B99">
          <w:t>pika</w:t>
        </w:r>
      </w:ins>
      <w:r>
        <w:t>s</w:t>
      </w:r>
      <w:proofErr w:type="spellEnd"/>
      <w:r>
        <w:t xml:space="preserve"> ja pikas perspektiivis.</w:t>
      </w:r>
    </w:p>
    <w:p w14:paraId="55DCDFE9" w14:textId="15B348A5" w:rsidR="00AE7D70" w:rsidRPr="00FA634D" w:rsidRDefault="480D01DB" w:rsidP="1BD68A4A">
      <w:pPr>
        <w:pStyle w:val="Normaallaadveeb"/>
        <w:shd w:val="clear" w:color="auto" w:fill="FFFFFF" w:themeFill="background1"/>
        <w:spacing w:before="0" w:beforeAutospacing="0" w:after="0" w:afterAutospacing="0"/>
        <w:jc w:val="both"/>
      </w:pPr>
      <w:r>
        <w:t xml:space="preserve">(2) Käesoleva paragrahvi lõikes 1 nimetatud strateegiad, põhimõtted, protsessid ja süsteemid peavad olema proportsionaalsed krediidiasutuse keskkonna-, sotsiaalseid ja juhtimisriske sisaldava ärimudeli ulatuse, laadi ja keerukusega ning </w:t>
      </w:r>
      <w:commentRangeStart w:id="566"/>
      <w:r>
        <w:t xml:space="preserve">hõlmama lühikest, </w:t>
      </w:r>
      <w:proofErr w:type="spellStart"/>
      <w:r>
        <w:t>kesk</w:t>
      </w:r>
      <w:del w:id="567" w:author="Merike Koppel - JUSTDIGI" w:date="2026-01-03T13:40:00Z" w16du:dateUtc="2026-01-03T11:40:00Z">
        <w:r w:rsidDel="00D76D38">
          <w:delText>mist</w:delText>
        </w:r>
      </w:del>
      <w:ins w:id="568" w:author="Merike Koppel - JUSTDIGI" w:date="2026-01-03T13:40:00Z" w16du:dateUtc="2026-01-03T11:40:00Z">
        <w:r w:rsidR="00D76D38">
          <w:t>pikka</w:t>
        </w:r>
      </w:ins>
      <w:proofErr w:type="spellEnd"/>
      <w:r>
        <w:t xml:space="preserve"> ja vähemalt </w:t>
      </w:r>
      <w:r w:rsidR="2A7A780F">
        <w:t>kümne</w:t>
      </w:r>
      <w:r>
        <w:t>aasta</w:t>
      </w:r>
      <w:r w:rsidR="30D69CB0">
        <w:t xml:space="preserve">st </w:t>
      </w:r>
      <w:r>
        <w:t>perspektiiv</w:t>
      </w:r>
      <w:commentRangeEnd w:id="566"/>
      <w:r w:rsidR="0035617C">
        <w:rPr>
          <w:rStyle w:val="Kommentaariviide"/>
          <w:rFonts w:asciiTheme="minorHAnsi" w:eastAsiaTheme="minorHAnsi" w:hAnsiTheme="minorHAnsi" w:cstheme="minorBidi"/>
          <w:kern w:val="2"/>
          <w:lang w:eastAsia="en-US"/>
          <w14:ligatures w14:val="standardContextual"/>
        </w:rPr>
        <w:commentReference w:id="566"/>
      </w:r>
      <w:r>
        <w:t>i.</w:t>
      </w:r>
      <w:bookmarkStart w:id="569" w:name="_Hlk195719112"/>
      <w:bookmarkEnd w:id="563"/>
    </w:p>
    <w:p w14:paraId="004A3948" w14:textId="4963F3A6" w:rsidR="00391AF8" w:rsidRPr="00FA634D" w:rsidRDefault="480D01DB" w:rsidP="1BD68A4A">
      <w:pPr>
        <w:pStyle w:val="Normaallaadveeb"/>
        <w:shd w:val="clear" w:color="auto" w:fill="FFFFFF" w:themeFill="background1"/>
        <w:spacing w:before="0" w:beforeAutospacing="0" w:after="0" w:afterAutospacing="0"/>
        <w:jc w:val="both"/>
      </w:pPr>
      <w:r>
        <w:lastRenderedPageBreak/>
        <w:t xml:space="preserve">(3) Krediidiasutus peab testima </w:t>
      </w:r>
      <w:r w:rsidR="467288A4">
        <w:t xml:space="preserve">kindlas ajavahemikus </w:t>
      </w:r>
      <w:r>
        <w:t>oma vastupanuvõimet keskkonna-, sotsiaalsetest ja juhtimisriskidest tingitud pikaajalistele kahjulikele mõjudele, arvestades lähteolukorda ja võimalikku negatiivset olukorda ning alustades kliimaga seotud teguritest. Krediidiasutus peab testima mitut</w:t>
      </w:r>
      <w:del w:id="570" w:author="Merike Koppel - JUSTDIGI" w:date="2025-12-30T11:21:00Z" w16du:dateUtc="2025-12-30T09:21:00Z">
        <w:r w:rsidDel="000A0065">
          <w:delText xml:space="preserve"> </w:delText>
        </w:r>
        <w:commentRangeStart w:id="571"/>
        <w:r w:rsidDel="000A0065">
          <w:delText>eri</w:delText>
        </w:r>
      </w:del>
      <w:commentRangeEnd w:id="571"/>
      <w:r w:rsidR="000A0065">
        <w:rPr>
          <w:rStyle w:val="Kommentaariviide"/>
          <w:rFonts w:asciiTheme="minorHAnsi" w:eastAsiaTheme="minorHAnsi" w:hAnsiTheme="minorHAnsi" w:cstheme="minorBidi"/>
          <w:kern w:val="2"/>
          <w:lang w:eastAsia="en-US"/>
          <w14:ligatures w14:val="standardContextual"/>
        </w:rPr>
        <w:commentReference w:id="571"/>
      </w:r>
      <w:r>
        <w:t xml:space="preserve"> stsenaari</w:t>
      </w:r>
      <w:commentRangeStart w:id="572"/>
      <w:r>
        <w:t>umi</w:t>
      </w:r>
      <w:del w:id="573" w:author="Merike Koppel - JUSTDIGI" w:date="2025-12-30T11:18:00Z" w16du:dateUtc="2025-12-30T09:18:00Z">
        <w:r w:rsidDel="000B09CC">
          <w:delText>t</w:delText>
        </w:r>
      </w:del>
      <w:commentRangeEnd w:id="572"/>
      <w:r w:rsidR="007B347B">
        <w:rPr>
          <w:rStyle w:val="Kommentaariviide"/>
          <w:rFonts w:asciiTheme="minorHAnsi" w:eastAsiaTheme="minorHAnsi" w:hAnsiTheme="minorHAnsi" w:cstheme="minorBidi"/>
          <w:kern w:val="2"/>
          <w:lang w:eastAsia="en-US"/>
          <w14:ligatures w14:val="standardContextual"/>
        </w:rPr>
        <w:commentReference w:id="572"/>
      </w:r>
      <w:r w:rsidR="15B91F8A">
        <w:t>, mis on seotud</w:t>
      </w:r>
      <w:r>
        <w:t xml:space="preserve"> keskkonna-, sotsiaalsete ja juhtimisriskidega</w:t>
      </w:r>
      <w:r w:rsidR="752D05D6">
        <w:t xml:space="preserve"> </w:t>
      </w:r>
      <w:r w:rsidR="6286B674">
        <w:t>ning</w:t>
      </w:r>
      <w:r>
        <w:t xml:space="preserve"> </w:t>
      </w:r>
      <w:r w:rsidR="267C5586">
        <w:t>milles</w:t>
      </w:r>
      <w:r>
        <w:t xml:space="preserve"> avalduvad </w:t>
      </w:r>
      <w:r w:rsidR="267C5586">
        <w:t>samal aja</w:t>
      </w:r>
      <w:r w:rsidR="0FCCF6DD">
        <w:t>l</w:t>
      </w:r>
      <w:r w:rsidR="267C5586">
        <w:t xml:space="preserve"> </w:t>
      </w:r>
      <w:r>
        <w:t>keskkonna</w:t>
      </w:r>
      <w:r w:rsidR="3A7D4575">
        <w:t>-</w:t>
      </w:r>
      <w:r>
        <w:t xml:space="preserve"> ja sotsiaalsed muutused</w:t>
      </w:r>
      <w:r w:rsidR="6286B674">
        <w:t>, samuti</w:t>
      </w:r>
      <w:r>
        <w:t xml:space="preserve"> </w:t>
      </w:r>
      <w:r w:rsidR="6286B674">
        <w:t xml:space="preserve">asjakohase </w:t>
      </w:r>
      <w:r>
        <w:t>avaliku poliitika võimalik mõju pikaajalisele ettevõtluskeskkonnale. Eelnimetatud testimisprotsessis tuleb kasutada us</w:t>
      </w:r>
      <w:r w:rsidR="7CF92A01">
        <w:t>aldusväärseid</w:t>
      </w:r>
      <w:r>
        <w:t xml:space="preserve"> stsenaariume, mis põhinevad omakorda rahvusvaheliste organisatsioonide välja</w:t>
      </w:r>
      <w:r w:rsidR="00CC074F">
        <w:t xml:space="preserve"> </w:t>
      </w:r>
      <w:r>
        <w:t>töötatud stsenaariumidel</w:t>
      </w:r>
      <w:r w:rsidR="7CDDDF6C">
        <w:t>.</w:t>
      </w:r>
      <w:bookmarkStart w:id="574" w:name="_Hlk195719255"/>
      <w:bookmarkEnd w:id="569"/>
    </w:p>
    <w:p w14:paraId="4422011E" w14:textId="21948468" w:rsidR="009F334F" w:rsidRPr="00FA634D" w:rsidRDefault="4DD836BA" w:rsidP="1BD68A4A">
      <w:pPr>
        <w:pStyle w:val="Normaallaadveeb"/>
        <w:shd w:val="clear" w:color="auto" w:fill="FFFFFF" w:themeFill="background1"/>
        <w:spacing w:before="0" w:beforeAutospacing="0" w:after="0" w:afterAutospacing="0"/>
        <w:jc w:val="both"/>
      </w:pPr>
      <w:r w:rsidRPr="00FA634D">
        <w:t>(4) Kui see on krediidiasutuse suhtes kohaldatav, peab raamatupidamise</w:t>
      </w:r>
      <w:r w:rsidR="67BDCD16" w:rsidRPr="00FA634D">
        <w:t xml:space="preserve"> seaduse</w:t>
      </w:r>
      <w:r w:rsidRPr="00FA634D">
        <w:t xml:space="preserve"> §-de</w:t>
      </w:r>
      <w:r w:rsidR="0019504D" w:rsidRPr="00FA634D">
        <w:t>s</w:t>
      </w:r>
      <w:r w:rsidR="00BB44F4" w:rsidRPr="00FA634D">
        <w:t> </w:t>
      </w:r>
      <w:r w:rsidRPr="00FA634D">
        <w:t xml:space="preserve">24 ja 31 nimetatud </w:t>
      </w:r>
      <w:proofErr w:type="spellStart"/>
      <w:r w:rsidRPr="00FA634D">
        <w:t>kestlikkusaruandes</w:t>
      </w:r>
      <w:proofErr w:type="spellEnd"/>
      <w:r w:rsidRPr="00FA634D">
        <w:t xml:space="preserve"> või muus sarnases avalikustamisele kuuluvas </w:t>
      </w:r>
      <w:r w:rsidR="001826F7">
        <w:t>dokumen</w:t>
      </w:r>
      <w:r w:rsidR="001826F7" w:rsidRPr="00FA634D">
        <w:t xml:space="preserve">dis </w:t>
      </w:r>
      <w:r w:rsidRPr="00FA634D">
        <w:t xml:space="preserve">esitatavad meetodid, eesmärkide aluseks olevad eeldused, kohustused ja strateegilised otsused olema kooskõlas Euroopa Pangandusjärelevalve Asutuse </w:t>
      </w:r>
      <w:r w:rsidR="688AD01B" w:rsidRPr="00FA634D">
        <w:t>juhendiga</w:t>
      </w:r>
      <w:r w:rsidRPr="00FA634D">
        <w:t xml:space="preserve">, mis on kehtestatud </w:t>
      </w:r>
      <w:r w:rsidR="5703D69D" w:rsidRPr="00FA634D">
        <w:t>Euroopa Parlamendi ja nõukogu direktiivi 2013/3</w:t>
      </w:r>
      <w:r w:rsidR="0DA20249" w:rsidRPr="00FA634D">
        <w:t>6</w:t>
      </w:r>
      <w:r w:rsidR="5703D69D" w:rsidRPr="00FA634D">
        <w:t xml:space="preserve">/EL </w:t>
      </w:r>
      <w:r w:rsidRPr="00FA634D">
        <w:t xml:space="preserve">artikli 87a lõike 5 punkti a alusel, </w:t>
      </w:r>
      <w:r w:rsidR="00710542" w:rsidRPr="00FA634D">
        <w:t>ning</w:t>
      </w:r>
      <w:r w:rsidR="006647A1" w:rsidRPr="00FA634D">
        <w:t xml:space="preserve"> seal </w:t>
      </w:r>
      <w:r w:rsidRPr="00FA634D">
        <w:t>osutatud kriteeriumi</w:t>
      </w:r>
      <w:r w:rsidR="00795892" w:rsidRPr="00FA634D">
        <w:t>t</w:t>
      </w:r>
      <w:r w:rsidRPr="00FA634D">
        <w:t>e, meetodite ja eesmärkidega</w:t>
      </w:r>
      <w:r w:rsidR="00710542" w:rsidRPr="00FA634D">
        <w:t>,</w:t>
      </w:r>
      <w:r w:rsidR="00852901">
        <w:t xml:space="preserve"> samuti </w:t>
      </w:r>
      <w:r w:rsidR="72246477" w:rsidRPr="00FA634D">
        <w:t>käesoleva seaduse §</w:t>
      </w:r>
      <w:r w:rsidR="00BB44F4" w:rsidRPr="00FA634D">
        <w:t> </w:t>
      </w:r>
      <w:r w:rsidR="72246477" w:rsidRPr="00FA634D">
        <w:t>s</w:t>
      </w:r>
      <w:r w:rsidR="00BB44F4" w:rsidRPr="1BD68A4A">
        <w:t> </w:t>
      </w:r>
      <w:r w:rsidR="72246477" w:rsidRPr="00FA634D">
        <w:t>82</w:t>
      </w:r>
      <w:r w:rsidR="72246477" w:rsidRPr="1BD68A4A">
        <w:rPr>
          <w:vertAlign w:val="superscript"/>
        </w:rPr>
        <w:t>6</w:t>
      </w:r>
      <w:r w:rsidR="72246477">
        <w:t xml:space="preserve"> nimetatud </w:t>
      </w:r>
      <w:r>
        <w:t>kavas sisalduvate eelduste ja kohustustega.</w:t>
      </w:r>
    </w:p>
    <w:bookmarkEnd w:id="574"/>
    <w:p w14:paraId="31322C71" w14:textId="77777777" w:rsidR="009F334F" w:rsidRPr="00FA634D" w:rsidRDefault="009F334F" w:rsidP="1BD68A4A">
      <w:pPr>
        <w:pStyle w:val="Normaallaadveeb"/>
        <w:shd w:val="clear" w:color="auto" w:fill="FFFFFF" w:themeFill="background1"/>
        <w:spacing w:before="0" w:beforeAutospacing="0" w:after="0" w:afterAutospacing="0"/>
        <w:jc w:val="both"/>
        <w:rPr>
          <w:b/>
          <w:bCs/>
        </w:rPr>
      </w:pPr>
    </w:p>
    <w:p w14:paraId="2A61BEB4" w14:textId="46754060" w:rsidR="00AE7D70" w:rsidRPr="00FA634D" w:rsidRDefault="1155FFB9" w:rsidP="1BD68A4A">
      <w:pPr>
        <w:pStyle w:val="Normaallaadveeb"/>
        <w:shd w:val="clear" w:color="auto" w:fill="FFFFFF" w:themeFill="background1"/>
        <w:spacing w:before="0" w:beforeAutospacing="0" w:after="0" w:afterAutospacing="0"/>
        <w:jc w:val="both"/>
        <w:rPr>
          <w:b/>
          <w:bCs/>
        </w:rPr>
      </w:pPr>
      <w:r w:rsidRPr="00843BDC">
        <w:rPr>
          <w:b/>
          <w:bCs/>
        </w:rPr>
        <w:t xml:space="preserve">§ </w:t>
      </w:r>
      <w:r w:rsidR="4DB2789D" w:rsidRPr="00843BDC">
        <w:rPr>
          <w:b/>
          <w:bCs/>
        </w:rPr>
        <w:t>82</w:t>
      </w:r>
      <w:r w:rsidR="1C38E0CB" w:rsidRPr="00843BDC">
        <w:rPr>
          <w:b/>
          <w:bCs/>
          <w:vertAlign w:val="superscript"/>
        </w:rPr>
        <w:t>6</w:t>
      </w:r>
      <w:r w:rsidR="4DB2789D" w:rsidRPr="00843BDC">
        <w:rPr>
          <w:b/>
          <w:bCs/>
        </w:rPr>
        <w:t>. Kava koostamine keskkonna-, sotsiaalsetest ja</w:t>
      </w:r>
      <w:r w:rsidR="4DB2789D" w:rsidRPr="1BD68A4A">
        <w:rPr>
          <w:b/>
          <w:bCs/>
        </w:rPr>
        <w:t xml:space="preserve"> juhtimisteguritest tulenevate riskide juhtimiseks </w:t>
      </w:r>
      <w:bookmarkStart w:id="575" w:name="_Hlk195720117"/>
    </w:p>
    <w:p w14:paraId="10824509" w14:textId="27A2F5F5" w:rsidR="00AE7D70" w:rsidRPr="00FA634D" w:rsidRDefault="480D01DB" w:rsidP="1BD68A4A">
      <w:pPr>
        <w:pStyle w:val="Normaallaadveeb"/>
        <w:shd w:val="clear" w:color="auto" w:fill="FFFFFF" w:themeFill="background1"/>
        <w:spacing w:before="0" w:beforeAutospacing="0" w:after="0" w:afterAutospacing="0"/>
        <w:jc w:val="both"/>
      </w:pPr>
      <w:r>
        <w:t xml:space="preserve">(1) </w:t>
      </w:r>
      <w:r w:rsidR="6BA8FD13">
        <w:t xml:space="preserve">Krediidiasutuse juhatus </w:t>
      </w:r>
      <w:r>
        <w:t xml:space="preserve">peab koostama konkreetse kava, mis </w:t>
      </w:r>
      <w:del w:id="576" w:author="Merike Koppel - JUSTDIGI" w:date="2025-12-30T11:20:00Z" w16du:dateUtc="2025-12-30T09:20:00Z">
        <w:r w:rsidDel="00210930">
          <w:delText xml:space="preserve">hõlmab </w:delText>
        </w:r>
      </w:del>
      <w:ins w:id="577" w:author="Merike Koppel - JUSTDIGI" w:date="2025-12-30T11:20:00Z" w16du:dateUtc="2025-12-30T09:20:00Z">
        <w:r w:rsidR="00210930">
          <w:t xml:space="preserve">sisaldab </w:t>
        </w:r>
      </w:ins>
      <w:r>
        <w:t>mõõdetavaid eesmärke ja protsesse selliste finantsriskide jälgimiseks ja käsitlemiseks, mis tulenevad keskkonna-, sotsiaalsetest ja juhtimisteguritest</w:t>
      </w:r>
      <w:r w:rsidR="2879FF3F">
        <w:t xml:space="preserve"> lühikeses, </w:t>
      </w:r>
      <w:proofErr w:type="spellStart"/>
      <w:r w:rsidR="2879FF3F">
        <w:t>kesk</w:t>
      </w:r>
      <w:del w:id="578" w:author="Merike Koppel - JUSTDIGI" w:date="2026-01-05T08:26:00Z" w16du:dateUtc="2026-01-05T06:26:00Z">
        <w:r w:rsidR="2879FF3F" w:rsidDel="004912E9">
          <w:delText>mise</w:delText>
        </w:r>
      </w:del>
      <w:ins w:id="579" w:author="Merike Koppel - JUSTDIGI" w:date="2026-01-05T08:26:00Z" w16du:dateUtc="2026-01-05T06:26:00Z">
        <w:r w:rsidR="004912E9">
          <w:t>pika</w:t>
        </w:r>
      </w:ins>
      <w:r w:rsidR="2879FF3F">
        <w:t>s</w:t>
      </w:r>
      <w:proofErr w:type="spellEnd"/>
      <w:r w:rsidR="2879FF3F">
        <w:t xml:space="preserve"> ja pikas perspektiivis</w:t>
      </w:r>
      <w:r w:rsidR="008711D3">
        <w:t>,</w:t>
      </w:r>
      <w:r w:rsidR="008711D3" w:rsidRPr="008711D3">
        <w:t xml:space="preserve"> </w:t>
      </w:r>
      <w:r w:rsidR="008711D3">
        <w:t>ning jälgima selle rakendamist</w:t>
      </w:r>
      <w:r>
        <w:t xml:space="preserve">. </w:t>
      </w:r>
      <w:bookmarkStart w:id="580" w:name="_Hlk195720161"/>
      <w:bookmarkEnd w:id="575"/>
    </w:p>
    <w:p w14:paraId="251F5BBA" w14:textId="363FD69F" w:rsidR="00AE7D70" w:rsidRPr="00FA634D" w:rsidRDefault="480D01DB" w:rsidP="1BD68A4A">
      <w:pPr>
        <w:pStyle w:val="Normaallaadveeb"/>
        <w:shd w:val="clear" w:color="auto" w:fill="FFFFFF" w:themeFill="background1"/>
        <w:spacing w:before="0" w:beforeAutospacing="0" w:after="0" w:afterAutospacing="0"/>
        <w:jc w:val="both"/>
      </w:pPr>
      <w:r>
        <w:t xml:space="preserve">(2) Käesoleva paragrahvi lõikes 1 nimetatud kava peab </w:t>
      </w:r>
      <w:del w:id="581" w:author="Merike Koppel - JUSTDIGI" w:date="2025-12-30T11:20:00Z" w16du:dateUtc="2025-12-30T09:20:00Z">
        <w:r w:rsidDel="00210930">
          <w:delText xml:space="preserve">samuti </w:delText>
        </w:r>
      </w:del>
      <w:r>
        <w:t xml:space="preserve">sisaldama </w:t>
      </w:r>
      <w:ins w:id="582" w:author="Merike Koppel - JUSTDIGI" w:date="2025-12-30T11:20:00Z" w16du:dateUtc="2025-12-30T09:20:00Z">
        <w:r w:rsidR="00210930">
          <w:t xml:space="preserve">ka </w:t>
        </w:r>
      </w:ins>
      <w:r>
        <w:t>nende riskide jälgimist ja käsitlemist, mis tulenevad kohandamisprotsessist ja üleminekusuundumustest keskkonna-, sotsiaalsete ja juhtimisteguritega seotud asjaoma</w:t>
      </w:r>
      <w:commentRangeStart w:id="583"/>
      <w:r>
        <w:t>ste</w:t>
      </w:r>
      <w:ins w:id="584" w:author="Merike Koppel - JUSTDIGI" w:date="2026-01-05T08:26:00Z" w16du:dateUtc="2026-01-05T06:26:00Z">
        <w:r w:rsidR="00DA5488">
          <w:t>st</w:t>
        </w:r>
      </w:ins>
      <w:r>
        <w:t xml:space="preserve"> </w:t>
      </w:r>
      <w:commentRangeEnd w:id="583"/>
      <w:r w:rsidR="00DA5488">
        <w:rPr>
          <w:rStyle w:val="Kommentaariviide"/>
          <w:rFonts w:asciiTheme="minorHAnsi" w:eastAsiaTheme="minorHAnsi" w:hAnsiTheme="minorHAnsi" w:cstheme="minorBidi"/>
          <w:kern w:val="2"/>
          <w:lang w:eastAsia="en-US"/>
          <w14:ligatures w14:val="standardContextual"/>
        </w:rPr>
        <w:commentReference w:id="583"/>
      </w:r>
      <w:r>
        <w:t>Euroopa Liidu ja selle liikmesriikide regulatiivsete</w:t>
      </w:r>
      <w:r w:rsidR="6F8D44DE">
        <w:t>st</w:t>
      </w:r>
      <w:r>
        <w:t xml:space="preserve"> eesmärkide</w:t>
      </w:r>
      <w:r w:rsidR="6F8D44DE">
        <w:t>st</w:t>
      </w:r>
      <w:r>
        <w:t xml:space="preserve"> ja õigusaktide</w:t>
      </w:r>
      <w:r w:rsidR="6F8D44DE">
        <w:t>st</w:t>
      </w:r>
      <w:r>
        <w:t xml:space="preserve">, eelkõige kliimaneutraalsuse saavutamise </w:t>
      </w:r>
      <w:r w:rsidR="6F8D44DE">
        <w:t>eesmärkidest</w:t>
      </w:r>
      <w:r>
        <w:t xml:space="preserve">. Krediidiasutus peab arvesse võtma ka </w:t>
      </w:r>
      <w:ins w:id="585" w:author="Merike Koppel - JUSTDIGI" w:date="2025-12-30T11:20:00Z" w16du:dateUtc="2025-12-30T09:20:00Z">
        <w:r w:rsidR="00210930">
          <w:t xml:space="preserve">asjaomaseid </w:t>
        </w:r>
      </w:ins>
      <w:r>
        <w:t>kolmandate riikide seatud</w:t>
      </w:r>
      <w:r w:rsidR="73299D1A">
        <w:t xml:space="preserve"> </w:t>
      </w:r>
      <w:del w:id="586" w:author="Merike Koppel - JUSTDIGI" w:date="2025-12-30T11:20:00Z" w16du:dateUtc="2025-12-30T09:20:00Z">
        <w:r w:rsidR="73299D1A" w:rsidDel="00210930">
          <w:delText>selliseid</w:delText>
        </w:r>
        <w:r w:rsidR="36166D9C" w:rsidDel="00210930">
          <w:delText xml:space="preserve"> </w:delText>
        </w:r>
      </w:del>
      <w:r>
        <w:t>regulatiivseid eesmärke, kui see on asjakohane.</w:t>
      </w:r>
      <w:r w:rsidR="1554EFFA">
        <w:t xml:space="preserve"> </w:t>
      </w:r>
      <w:commentRangeStart w:id="587"/>
      <w:r w:rsidR="1554EFFA">
        <w:t>Kliimaneutraalsuse</w:t>
      </w:r>
      <w:r w:rsidR="6FF8581A">
        <w:t>na</w:t>
      </w:r>
      <w:commentRangeEnd w:id="587"/>
      <w:r w:rsidR="005D07ED">
        <w:rPr>
          <w:rStyle w:val="Kommentaariviide"/>
          <w:rFonts w:asciiTheme="minorHAnsi" w:eastAsiaTheme="minorHAnsi" w:hAnsiTheme="minorHAnsi" w:cstheme="minorBidi"/>
          <w:kern w:val="2"/>
          <w:lang w:eastAsia="en-US"/>
          <w14:ligatures w14:val="standardContextual"/>
        </w:rPr>
        <w:commentReference w:id="587"/>
      </w:r>
      <w:r w:rsidR="6FF8581A">
        <w:t xml:space="preserve"> käsitatakse</w:t>
      </w:r>
      <w:r w:rsidR="1554EFFA">
        <w:t xml:space="preserve"> käesolevas seaduses </w:t>
      </w:r>
      <w:proofErr w:type="spellStart"/>
      <w:r w:rsidR="1554EFFA">
        <w:t>üldeesmärki</w:t>
      </w:r>
      <w:proofErr w:type="spellEnd"/>
      <w:r w:rsidR="1554EFFA">
        <w:t xml:space="preserve"> saavutada 2050. aastaks kliimaneutraalsus, mis on sätestatud </w:t>
      </w:r>
      <w:bookmarkStart w:id="588" w:name="_Hlk195720223"/>
      <w:bookmarkEnd w:id="580"/>
      <w:r w:rsidR="1554EFFA">
        <w:t>Euroopa Parlamendi ja nõukogu määrus</w:t>
      </w:r>
      <w:r w:rsidR="3CF8D587">
        <w:t>e</w:t>
      </w:r>
      <w:r w:rsidR="1554EFFA">
        <w:t xml:space="preserve"> (EL) 2021/1119, millega kehtestatakse kliimaneutraalsuse saavutamise raamistik ning muudetakse määruseid (EÜ) nr 401/2009 ja (EL) 2018/1999 </w:t>
      </w:r>
      <w:r w:rsidR="34B919F3">
        <w:t xml:space="preserve">(Euroopa kliimamäärus) </w:t>
      </w:r>
      <w:r w:rsidR="1554EFFA">
        <w:t xml:space="preserve">(ELT L 243, </w:t>
      </w:r>
      <w:r w:rsidR="5645449C">
        <w:t>0</w:t>
      </w:r>
      <w:r w:rsidR="1554EFFA">
        <w:t>9.</w:t>
      </w:r>
      <w:r w:rsidR="5645449C">
        <w:t>0</w:t>
      </w:r>
      <w:r w:rsidR="1554EFFA">
        <w:t>7.2021, lk 1</w:t>
      </w:r>
      <w:r w:rsidR="5645449C">
        <w:t>–</w:t>
      </w:r>
      <w:r w:rsidR="1554EFFA">
        <w:t xml:space="preserve">17), </w:t>
      </w:r>
      <w:commentRangeStart w:id="589"/>
      <w:r w:rsidR="1554EFFA">
        <w:t>artikli 2 lõike</w:t>
      </w:r>
      <w:del w:id="590" w:author="Merike Koppel - JUSTDIGI" w:date="2025-12-30T11:23:00Z" w16du:dateUtc="2025-12-30T09:23:00Z">
        <w:r w:rsidR="1554EFFA" w:rsidDel="009D4448">
          <w:delText>s</w:delText>
        </w:r>
      </w:del>
      <w:r w:rsidR="1554EFFA">
        <w:t xml:space="preserve"> 1</w:t>
      </w:r>
      <w:r w:rsidR="6F11D0F3">
        <w:t xml:space="preserve"> </w:t>
      </w:r>
      <w:del w:id="591" w:author="Merike Koppel - JUSTDIGI" w:date="2025-12-30T11:23:00Z" w16du:dateUtc="2025-12-30T09:23:00Z">
        <w:r w:rsidR="68E1707D" w:rsidDel="009D4448">
          <w:delText xml:space="preserve">sätestatu </w:delText>
        </w:r>
      </w:del>
      <w:r w:rsidR="6F11D0F3">
        <w:t>alusel</w:t>
      </w:r>
      <w:commentRangeEnd w:id="589"/>
      <w:r w:rsidR="009D4448">
        <w:rPr>
          <w:rStyle w:val="Kommentaariviide"/>
          <w:rFonts w:asciiTheme="minorHAnsi" w:eastAsiaTheme="minorHAnsi" w:hAnsiTheme="minorHAnsi" w:cstheme="minorBidi"/>
          <w:kern w:val="2"/>
          <w:lang w:eastAsia="en-US"/>
          <w14:ligatures w14:val="standardContextual"/>
        </w:rPr>
        <w:commentReference w:id="589"/>
      </w:r>
      <w:r w:rsidR="1554EFFA">
        <w:t>.</w:t>
      </w:r>
    </w:p>
    <w:p w14:paraId="15BED4D4" w14:textId="6B0ACF87" w:rsidR="00E63C53" w:rsidRPr="00FA634D" w:rsidRDefault="5DDE0F3D" w:rsidP="1BD68A4A">
      <w:pPr>
        <w:pStyle w:val="Normaallaadveeb"/>
        <w:shd w:val="clear" w:color="auto" w:fill="FFFFFF" w:themeFill="background1"/>
        <w:spacing w:before="0" w:beforeAutospacing="0" w:after="0" w:afterAutospacing="0"/>
        <w:jc w:val="both"/>
      </w:pPr>
      <w:r>
        <w:t xml:space="preserve">(3) Käesoleva paragrahvi lõikes 1 nimetatud kavas sisalduvate keskkonna-, sotsiaalsete ja juhtimisriskidega tegelemise kvantifitseeritavate eesmärkide ja protsesside puhul võetakse arvesse </w:t>
      </w:r>
      <w:r w:rsidR="71E7C87F">
        <w:t>Euroopa Parlamendi ja nõukogu määruses (EL) 2021/1119</w:t>
      </w:r>
      <w:r w:rsidR="7C1B3D7F">
        <w:t xml:space="preserve"> </w:t>
      </w:r>
      <w:r w:rsidR="71E7C87F">
        <w:t xml:space="preserve">nimetatud Euroopa teadusnõukogu koostatud viimaseid aruandeid ja </w:t>
      </w:r>
      <w:ins w:id="592" w:author="Merike Koppel - JUSTDIGI" w:date="2025-12-30T11:27:00Z" w16du:dateUtc="2025-12-30T09:27:00Z">
        <w:r w:rsidR="00E763E7">
          <w:t xml:space="preserve">välja töötatud </w:t>
        </w:r>
      </w:ins>
      <w:r w:rsidR="71E7C87F">
        <w:t>meetmeid, eelkõige Euroopa Liidu kliimaeesmärkide saavutamise</w:t>
      </w:r>
      <w:r w:rsidR="135B5539">
        <w:t xml:space="preserve"> </w:t>
      </w:r>
      <w:ins w:id="593" w:author="Merike Koppel - JUSTDIGI" w:date="2025-12-30T11:26:00Z" w16du:dateUtc="2025-12-30T09:26:00Z">
        <w:r w:rsidR="00787E3D">
          <w:t>valdkonnas</w:t>
        </w:r>
      </w:ins>
      <w:commentRangeStart w:id="594"/>
      <w:del w:id="595" w:author="Merike Koppel - JUSTDIGI" w:date="2025-12-30T11:26:00Z" w16du:dateUtc="2025-12-30T09:26:00Z">
        <w:r w:rsidR="135B5539" w:rsidDel="00787E3D">
          <w:delText>teemal</w:delText>
        </w:r>
      </w:del>
      <w:commentRangeEnd w:id="594"/>
      <w:r w:rsidR="00787E3D">
        <w:rPr>
          <w:rStyle w:val="Kommentaariviide"/>
          <w:rFonts w:asciiTheme="minorHAnsi" w:eastAsiaTheme="minorHAnsi" w:hAnsiTheme="minorHAnsi" w:cstheme="minorBidi"/>
          <w:kern w:val="2"/>
          <w:lang w:eastAsia="en-US"/>
          <w14:ligatures w14:val="standardContextual"/>
        </w:rPr>
        <w:commentReference w:id="594"/>
      </w:r>
      <w:r>
        <w:t>.</w:t>
      </w:r>
      <w:bookmarkStart w:id="596" w:name="_Hlk195720274"/>
      <w:bookmarkEnd w:id="588"/>
    </w:p>
    <w:p w14:paraId="35951DC4" w14:textId="34C77E83" w:rsidR="00E63C53" w:rsidRPr="00FA634D" w:rsidRDefault="4DD836BA" w:rsidP="1BD68A4A">
      <w:pPr>
        <w:pStyle w:val="Normaallaadveeb"/>
        <w:shd w:val="clear" w:color="auto" w:fill="FFFFFF" w:themeFill="background1"/>
        <w:spacing w:before="0" w:beforeAutospacing="0" w:after="0" w:afterAutospacing="0"/>
        <w:jc w:val="both"/>
      </w:pPr>
      <w:r>
        <w:t xml:space="preserve">(4) Kui krediidiasutus koostab ja avalikustab raamatupidamise </w:t>
      </w:r>
      <w:r w:rsidR="67BDCD16">
        <w:t xml:space="preserve">seaduse </w:t>
      </w:r>
      <w:r>
        <w:t xml:space="preserve">§-de 24 ja 31 kohase </w:t>
      </w:r>
      <w:proofErr w:type="spellStart"/>
      <w:r>
        <w:t>kestlikkusaruande</w:t>
      </w:r>
      <w:proofErr w:type="spellEnd"/>
      <w:r>
        <w:t xml:space="preserve">, peab käesoleva paragrahvi lõikes 1 nimetatud kava olema </w:t>
      </w:r>
      <w:r w:rsidR="00A756BD">
        <w:t xml:space="preserve">selle aruandega </w:t>
      </w:r>
      <w:r>
        <w:t xml:space="preserve">kooskõlas. </w:t>
      </w:r>
      <w:r w:rsidR="00002329">
        <w:t>K</w:t>
      </w:r>
      <w:r>
        <w:t xml:space="preserve">avas sisalduvad krediidiasutuse ärimudeli ja strateegiaga seotud meetmed ning tegevused peavad samuti olema kooskõlas </w:t>
      </w:r>
      <w:proofErr w:type="spellStart"/>
      <w:r>
        <w:t>kestlik</w:t>
      </w:r>
      <w:r w:rsidR="007D3F25">
        <w:t>k</w:t>
      </w:r>
      <w:r>
        <w:t>usaruandes</w:t>
      </w:r>
      <w:proofErr w:type="spellEnd"/>
      <w:r>
        <w:t xml:space="preserve"> esitatuga.</w:t>
      </w:r>
    </w:p>
    <w:p w14:paraId="54B8C914" w14:textId="0C211A2F" w:rsidR="00AE7D70" w:rsidRPr="00FA634D" w:rsidRDefault="2F149883" w:rsidP="1BD68A4A">
      <w:pPr>
        <w:pStyle w:val="Normaallaadveeb"/>
        <w:shd w:val="clear" w:color="auto" w:fill="FFFFFF" w:themeFill="background1"/>
        <w:spacing w:before="0" w:beforeAutospacing="0" w:after="0" w:afterAutospacing="0"/>
        <w:jc w:val="both"/>
      </w:pPr>
      <w:r>
        <w:t xml:space="preserve">(5) </w:t>
      </w:r>
      <w:r w:rsidR="7A0AE5B1">
        <w:t xml:space="preserve">Krediidiasutus peab tagama, et tema keskkonna-, sotsiaalsete ja juhtimisriskidega seotud juhtimis- ja </w:t>
      </w:r>
      <w:proofErr w:type="spellStart"/>
      <w:r w:rsidR="7A0AE5B1">
        <w:t>riskijuhtimisprotsessid</w:t>
      </w:r>
      <w:proofErr w:type="spellEnd"/>
      <w:r w:rsidR="7A0AE5B1">
        <w:t xml:space="preserve"> viiakse kooskõlla käesoleva paragrahvi lõikes 1 nimetatud kavas seatud eesmärkidega.</w:t>
      </w:r>
    </w:p>
    <w:p w14:paraId="098E2E67" w14:textId="15D8F8B8" w:rsidR="009F334F" w:rsidRPr="00FA634D" w:rsidRDefault="4DD836BA" w:rsidP="1BD68A4A">
      <w:pPr>
        <w:pStyle w:val="Normaallaadveeb"/>
        <w:shd w:val="clear" w:color="auto" w:fill="FFFFFF" w:themeFill="background1"/>
        <w:spacing w:before="0" w:beforeAutospacing="0" w:after="0" w:afterAutospacing="0"/>
        <w:jc w:val="both"/>
      </w:pPr>
      <w:r>
        <w:t>(</w:t>
      </w:r>
      <w:r w:rsidR="00541043">
        <w:t>6</w:t>
      </w:r>
      <w:r>
        <w:t xml:space="preserve">) </w:t>
      </w:r>
      <w:r w:rsidR="193CADEB">
        <w:t>Käesoleva paragrahvi lõigetes 1</w:t>
      </w:r>
      <w:bookmarkStart w:id="597" w:name="_Hlk192580783"/>
      <w:r w:rsidR="193CADEB">
        <w:t>–</w:t>
      </w:r>
      <w:bookmarkEnd w:id="597"/>
      <w:r w:rsidR="193CADEB">
        <w:t xml:space="preserve">4 sätestatut ei kohaldata väikese </w:t>
      </w:r>
      <w:r w:rsidR="09807DAA">
        <w:t xml:space="preserve">ja </w:t>
      </w:r>
      <w:commentRangeStart w:id="598"/>
      <w:r w:rsidR="09807DAA">
        <w:t xml:space="preserve">mittekeerulise </w:t>
      </w:r>
      <w:commentRangeEnd w:id="598"/>
      <w:r w:rsidR="00547137">
        <w:rPr>
          <w:rStyle w:val="Kommentaariviide"/>
          <w:rFonts w:asciiTheme="minorHAnsi" w:eastAsiaTheme="minorHAnsi" w:hAnsiTheme="minorHAnsi" w:cstheme="minorBidi"/>
          <w:kern w:val="2"/>
          <w:lang w:eastAsia="en-US"/>
          <w14:ligatures w14:val="standardContextual"/>
        </w:rPr>
        <w:commentReference w:id="598"/>
      </w:r>
      <w:r w:rsidR="09807DAA">
        <w:t>krediidiasutus</w:t>
      </w:r>
      <w:r w:rsidR="008F72F9">
        <w:t>e</w:t>
      </w:r>
      <w:r w:rsidR="09807DAA">
        <w:t xml:space="preserve"> suhtes.“; </w:t>
      </w:r>
    </w:p>
    <w:bookmarkEnd w:id="596"/>
    <w:p w14:paraId="6B689C62" w14:textId="77777777" w:rsidR="00D31868" w:rsidRPr="00FA634D" w:rsidRDefault="00D31868" w:rsidP="1BD68A4A">
      <w:pPr>
        <w:pStyle w:val="Normaallaadveeb"/>
        <w:shd w:val="clear" w:color="auto" w:fill="FFFFFF" w:themeFill="background1"/>
        <w:spacing w:before="0" w:beforeAutospacing="0" w:after="0" w:afterAutospacing="0"/>
        <w:jc w:val="both"/>
      </w:pPr>
    </w:p>
    <w:p w14:paraId="33030E59" w14:textId="6F055073" w:rsidR="4CDBE988" w:rsidRPr="00FA634D" w:rsidRDefault="00AF3179" w:rsidP="1BD68A4A">
      <w:pPr>
        <w:pStyle w:val="Normaallaadveeb"/>
        <w:shd w:val="clear" w:color="auto" w:fill="FFFFFF" w:themeFill="background1"/>
        <w:spacing w:before="0" w:beforeAutospacing="0" w:after="0" w:afterAutospacing="0"/>
        <w:jc w:val="both"/>
      </w:pPr>
      <w:r w:rsidRPr="1BD68A4A">
        <w:rPr>
          <w:b/>
          <w:bCs/>
        </w:rPr>
        <w:t>14</w:t>
      </w:r>
      <w:r w:rsidR="40F1C605" w:rsidRPr="1BD68A4A">
        <w:rPr>
          <w:b/>
          <w:bCs/>
        </w:rPr>
        <w:t>0</w:t>
      </w:r>
      <w:r w:rsidR="4CE45A1F" w:rsidRPr="1BD68A4A">
        <w:rPr>
          <w:b/>
          <w:bCs/>
        </w:rPr>
        <w:t xml:space="preserve">) </w:t>
      </w:r>
      <w:r w:rsidR="4CE45A1F">
        <w:t>paragrahvi 83 lõike 2</w:t>
      </w:r>
      <w:r w:rsidR="4CE45A1F" w:rsidRPr="1BD68A4A">
        <w:rPr>
          <w:vertAlign w:val="superscript"/>
        </w:rPr>
        <w:t>1</w:t>
      </w:r>
      <w:r w:rsidR="4CE45A1F">
        <w:t xml:space="preserve"> ja § 85</w:t>
      </w:r>
      <w:r w:rsidR="4CE45A1F" w:rsidRPr="1BD68A4A">
        <w:rPr>
          <w:vertAlign w:val="superscript"/>
        </w:rPr>
        <w:t>4</w:t>
      </w:r>
      <w:r w:rsidR="4CE45A1F">
        <w:t xml:space="preserve"> sissejuhatavas </w:t>
      </w:r>
      <w:r w:rsidR="4B3146B0">
        <w:t>lauseos</w:t>
      </w:r>
      <w:r w:rsidR="246A8BB1">
        <w:t>a</w:t>
      </w:r>
      <w:r w:rsidR="4BBF2B22">
        <w:t>s</w:t>
      </w:r>
      <w:r w:rsidR="4CE45A1F">
        <w:t xml:space="preserve"> </w:t>
      </w:r>
      <w:r w:rsidR="56D83A86">
        <w:t xml:space="preserve">asendatakse </w:t>
      </w:r>
      <w:r w:rsidR="00641071">
        <w:t xml:space="preserve">tekstiosa </w:t>
      </w:r>
      <w:r w:rsidR="004E4496">
        <w:t>„</w:t>
      </w:r>
      <w:r w:rsidR="56D83A86">
        <w:t>tütarettevõtjatele, filiaalidele ja esindustele</w:t>
      </w:r>
      <w:r w:rsidR="008F72F9">
        <w:t>“</w:t>
      </w:r>
      <w:r w:rsidR="56D83A86">
        <w:t xml:space="preserve"> </w:t>
      </w:r>
      <w:r w:rsidR="00641071">
        <w:t xml:space="preserve">tekstiosaga </w:t>
      </w:r>
      <w:r w:rsidR="004E4496">
        <w:t>„</w:t>
      </w:r>
      <w:r w:rsidR="56D83A86">
        <w:t>tütarettevõtjatele ja filiaalidele</w:t>
      </w:r>
      <w:r w:rsidR="008F72F9">
        <w:t>“</w:t>
      </w:r>
      <w:r w:rsidR="56D83A86">
        <w:t xml:space="preserve">; </w:t>
      </w:r>
    </w:p>
    <w:p w14:paraId="64C41155" w14:textId="77777777" w:rsidR="00AF3179" w:rsidRPr="00FA634D" w:rsidRDefault="00AF3179" w:rsidP="1BD68A4A">
      <w:pPr>
        <w:pStyle w:val="Normaallaadveeb"/>
        <w:shd w:val="clear" w:color="auto" w:fill="FFFFFF" w:themeFill="background1"/>
        <w:spacing w:before="0" w:beforeAutospacing="0" w:after="0" w:afterAutospacing="0"/>
        <w:jc w:val="both"/>
      </w:pPr>
    </w:p>
    <w:p w14:paraId="72494414" w14:textId="794E6D63" w:rsidR="4CDBE988" w:rsidRPr="00FA634D" w:rsidRDefault="3D1CDD3F" w:rsidP="1BD68A4A">
      <w:pPr>
        <w:pStyle w:val="Normaallaadveeb"/>
        <w:shd w:val="clear" w:color="auto" w:fill="FFFFFF" w:themeFill="background1"/>
        <w:spacing w:before="0" w:beforeAutospacing="0" w:after="0" w:afterAutospacing="0"/>
        <w:jc w:val="both"/>
        <w:rPr>
          <w:b/>
          <w:bCs/>
        </w:rPr>
      </w:pPr>
      <w:r w:rsidRPr="1BD68A4A">
        <w:rPr>
          <w:b/>
          <w:bCs/>
        </w:rPr>
        <w:lastRenderedPageBreak/>
        <w:t>14</w:t>
      </w:r>
      <w:r w:rsidR="45E96D48" w:rsidRPr="1BD68A4A">
        <w:rPr>
          <w:b/>
          <w:bCs/>
        </w:rPr>
        <w:t>1</w:t>
      </w:r>
      <w:r w:rsidR="71087DF7" w:rsidRPr="1BD68A4A">
        <w:rPr>
          <w:b/>
          <w:bCs/>
        </w:rPr>
        <w:t>)</w:t>
      </w:r>
      <w:r w:rsidR="71087DF7">
        <w:t xml:space="preserve"> p</w:t>
      </w:r>
      <w:r w:rsidR="01C06035">
        <w:t xml:space="preserve">aragrahvi </w:t>
      </w:r>
      <w:r w:rsidR="01C06035" w:rsidRPr="1BD68A4A">
        <w:rPr>
          <w:lang w:val="en-US"/>
        </w:rPr>
        <w:t>85</w:t>
      </w:r>
      <w:r w:rsidR="01C06035" w:rsidRPr="1BD68A4A">
        <w:rPr>
          <w:vertAlign w:val="superscript"/>
          <w:lang w:val="en-US"/>
        </w:rPr>
        <w:t xml:space="preserve">4 </w:t>
      </w:r>
      <w:r w:rsidR="5D56B51B">
        <w:t>punkti</w:t>
      </w:r>
      <w:r w:rsidR="44438D13">
        <w:t xml:space="preserve">s 1 asendatakse sõna </w:t>
      </w:r>
      <w:r w:rsidR="00505452">
        <w:t>„</w:t>
      </w:r>
      <w:r w:rsidR="44438D13">
        <w:t>hüpoteegiga</w:t>
      </w:r>
      <w:r w:rsidR="5A9AFE32">
        <w:t>“</w:t>
      </w:r>
      <w:r w:rsidR="44438D13">
        <w:t xml:space="preserve"> sõnadega </w:t>
      </w:r>
      <w:r w:rsidR="00505452">
        <w:t>„</w:t>
      </w:r>
      <w:r w:rsidR="44438D13">
        <w:t>elamu- ja ärikinnisvarale seatud hüpoteegiga</w:t>
      </w:r>
      <w:r w:rsidR="5A9AFE32">
        <w:t>“</w:t>
      </w:r>
      <w:r w:rsidR="44438D13">
        <w:t>;</w:t>
      </w:r>
    </w:p>
    <w:p w14:paraId="77A42FC1" w14:textId="53A1624B" w:rsidR="55F7CD03" w:rsidRPr="00FA634D" w:rsidRDefault="55F7CD03" w:rsidP="1BD68A4A">
      <w:pPr>
        <w:pStyle w:val="Normaallaadveeb"/>
        <w:shd w:val="clear" w:color="auto" w:fill="FFFFFF" w:themeFill="background1"/>
        <w:spacing w:before="0" w:beforeAutospacing="0" w:after="0" w:afterAutospacing="0"/>
        <w:jc w:val="both"/>
        <w:rPr>
          <w:b/>
          <w:bCs/>
        </w:rPr>
      </w:pPr>
    </w:p>
    <w:p w14:paraId="22FA7AC7" w14:textId="03086CD2" w:rsidR="74B2F28D" w:rsidRPr="00FA634D" w:rsidRDefault="3D1CDD3F" w:rsidP="1BD68A4A">
      <w:pPr>
        <w:pStyle w:val="Normaallaadveeb"/>
        <w:shd w:val="clear" w:color="auto" w:fill="FFFFFF" w:themeFill="background1"/>
        <w:spacing w:before="0" w:beforeAutospacing="0" w:after="0" w:afterAutospacing="0"/>
        <w:jc w:val="both"/>
      </w:pPr>
      <w:r w:rsidRPr="1BD68A4A">
        <w:rPr>
          <w:b/>
          <w:bCs/>
        </w:rPr>
        <w:t>14</w:t>
      </w:r>
      <w:r w:rsidR="037461BE" w:rsidRPr="1BD68A4A">
        <w:rPr>
          <w:b/>
          <w:bCs/>
        </w:rPr>
        <w:t>2</w:t>
      </w:r>
      <w:r w:rsidR="64B9EE64" w:rsidRPr="1BD68A4A">
        <w:rPr>
          <w:b/>
          <w:bCs/>
        </w:rPr>
        <w:t xml:space="preserve">) </w:t>
      </w:r>
      <w:r w:rsidR="64B9EE64">
        <w:t>p</w:t>
      </w:r>
      <w:r w:rsidR="18561D1E">
        <w:t xml:space="preserve">aragrahvi </w:t>
      </w:r>
      <w:r w:rsidR="18561D1E" w:rsidRPr="1BD68A4A">
        <w:rPr>
          <w:lang w:val="en-US"/>
        </w:rPr>
        <w:t>85</w:t>
      </w:r>
      <w:r w:rsidR="18561D1E" w:rsidRPr="1BD68A4A">
        <w:rPr>
          <w:vertAlign w:val="superscript"/>
          <w:lang w:val="en-US"/>
        </w:rPr>
        <w:t>4</w:t>
      </w:r>
      <w:r w:rsidR="18561D1E" w:rsidRPr="1BD68A4A">
        <w:rPr>
          <w:lang w:val="en-US"/>
        </w:rPr>
        <w:t xml:space="preserve"> </w:t>
      </w:r>
      <w:proofErr w:type="spellStart"/>
      <w:r w:rsidR="36588858" w:rsidRPr="1BD68A4A">
        <w:rPr>
          <w:lang w:val="en-US"/>
        </w:rPr>
        <w:t>senine</w:t>
      </w:r>
      <w:proofErr w:type="spellEnd"/>
      <w:r w:rsidR="36588858" w:rsidRPr="1BD68A4A">
        <w:rPr>
          <w:lang w:val="en-US"/>
        </w:rPr>
        <w:t xml:space="preserve"> </w:t>
      </w:r>
      <w:r w:rsidR="5324F9E2">
        <w:t>t</w:t>
      </w:r>
      <w:r w:rsidR="7DEB747C">
        <w:t xml:space="preserve">ekst loetakse lõikeks 1 ja paragrahvi </w:t>
      </w:r>
      <w:r w:rsidR="18561D1E">
        <w:t>täiendatakse lõikega 2 järgmises sõnastuses</w:t>
      </w:r>
      <w:r w:rsidR="560D5F26">
        <w:t>:</w:t>
      </w:r>
    </w:p>
    <w:p w14:paraId="3B7BCDC8" w14:textId="32807BD1" w:rsidR="46344E1E" w:rsidRPr="00FA634D" w:rsidRDefault="00F415D2" w:rsidP="1BD68A4A">
      <w:pPr>
        <w:pStyle w:val="Normaallaadveeb"/>
        <w:shd w:val="clear" w:color="auto" w:fill="FFFFFF" w:themeFill="background1"/>
        <w:spacing w:before="0" w:beforeAutospacing="0" w:after="0" w:afterAutospacing="0"/>
        <w:jc w:val="both"/>
        <w:rPr>
          <w:b/>
          <w:bCs/>
        </w:rPr>
      </w:pPr>
      <w:r>
        <w:t>„</w:t>
      </w:r>
      <w:r w:rsidR="061AFE5D">
        <w:t>(2) Finantsinspektsioon edastab Eesti Pangale asjakohase olemasoleva teabe, sealhulgas</w:t>
      </w:r>
      <w:r w:rsidR="002A362D">
        <w:t xml:space="preserve"> </w:t>
      </w:r>
      <w:r w:rsidR="061AFE5D">
        <w:t xml:space="preserve">subjektipõhised hinnangud ja </w:t>
      </w:r>
      <w:r w:rsidR="6EA4B8CD">
        <w:t>nende olemasolu</w:t>
      </w:r>
      <w:r w:rsidR="00C95B01">
        <w:t xml:space="preserve"> korra</w:t>
      </w:r>
      <w:r w:rsidR="6EA4B8CD">
        <w:t xml:space="preserve">l </w:t>
      </w:r>
      <w:r w:rsidR="061AFE5D">
        <w:t>meetmed, mis on vajalik</w:t>
      </w:r>
      <w:r w:rsidR="507DAB31">
        <w:t>ud</w:t>
      </w:r>
      <w:r w:rsidR="061AFE5D">
        <w:t xml:space="preserve"> käesoleva paragrahvi lõikes 1 nimetatud nõuete kehtestamiseks</w:t>
      </w:r>
      <w:r w:rsidR="5E09F96F">
        <w:t xml:space="preserve"> ja regulaarseks hindamiseks</w:t>
      </w:r>
      <w:r w:rsidR="061AFE5D">
        <w:t>.</w:t>
      </w:r>
      <w:r w:rsidR="00C95B01">
        <w:t>“</w:t>
      </w:r>
      <w:r w:rsidR="28D3D533">
        <w:t>;</w:t>
      </w:r>
    </w:p>
    <w:p w14:paraId="31F57711" w14:textId="47B330A7" w:rsidR="5772E75F" w:rsidRPr="00FA634D" w:rsidRDefault="5772E75F" w:rsidP="1BD68A4A">
      <w:pPr>
        <w:pStyle w:val="Normaallaadveeb"/>
        <w:shd w:val="clear" w:color="auto" w:fill="FFFFFF" w:themeFill="background1"/>
        <w:spacing w:before="0" w:beforeAutospacing="0" w:after="0" w:afterAutospacing="0"/>
        <w:jc w:val="both"/>
      </w:pPr>
    </w:p>
    <w:p w14:paraId="6B501CAD" w14:textId="2E2C4596" w:rsidR="525F40E8"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4</w:t>
      </w:r>
      <w:r w:rsidR="446EC523" w:rsidRPr="1BD68A4A">
        <w:rPr>
          <w:b/>
          <w:bCs/>
        </w:rPr>
        <w:t>3</w:t>
      </w:r>
      <w:r w:rsidR="266344F0" w:rsidRPr="1BD68A4A">
        <w:rPr>
          <w:b/>
          <w:bCs/>
        </w:rPr>
        <w:t xml:space="preserve">) </w:t>
      </w:r>
      <w:r w:rsidR="266344F0">
        <w:t>paragrahvi 86</w:t>
      </w:r>
      <w:r w:rsidR="266344F0" w:rsidRPr="1BD68A4A">
        <w:rPr>
          <w:vertAlign w:val="superscript"/>
        </w:rPr>
        <w:t xml:space="preserve">44 </w:t>
      </w:r>
      <w:r w:rsidR="266344F0">
        <w:t>lõiget 3</w:t>
      </w:r>
      <w:r w:rsidR="266344F0" w:rsidRPr="1BD68A4A">
        <w:rPr>
          <w:vertAlign w:val="superscript"/>
        </w:rPr>
        <w:t>3</w:t>
      </w:r>
      <w:r w:rsidR="266344F0">
        <w:t xml:space="preserve"> täiendatakse teise lausega järgmises sõnastuses: </w:t>
      </w:r>
    </w:p>
    <w:p w14:paraId="118D9DEE" w14:textId="6A7B63D8" w:rsidR="525F40E8" w:rsidRPr="00FA634D" w:rsidRDefault="007341FF" w:rsidP="1BD68A4A">
      <w:pPr>
        <w:pStyle w:val="Normaallaadveeb"/>
        <w:shd w:val="clear" w:color="auto" w:fill="FFFFFF" w:themeFill="background1"/>
        <w:spacing w:before="0" w:beforeAutospacing="0" w:after="0" w:afterAutospacing="0"/>
        <w:jc w:val="both"/>
        <w:rPr>
          <w:b/>
          <w:bCs/>
        </w:rPr>
      </w:pPr>
      <w:r>
        <w:t>„</w:t>
      </w:r>
      <w:r w:rsidR="266344F0">
        <w:t>Käesoleva lõike esimeses lauses sätestatut ei kohaldata juhul, kui süsteemse riski puhvri ja muu süsteemselt olulise krediidiasutuse või globaalse süsteemselt olulise krediidiasutuse puhvri määra kehtestamise tulemuse</w:t>
      </w:r>
      <w:r w:rsidR="00DA0035">
        <w:t>l</w:t>
      </w:r>
      <w:r w:rsidR="266344F0">
        <w:t xml:space="preserve"> varem kehtestatud määr väheneb või jääb samak</w:t>
      </w:r>
      <w:r w:rsidR="2BDEAC47">
        <w:t>s.</w:t>
      </w:r>
      <w:r w:rsidR="00277D4B">
        <w:t>“</w:t>
      </w:r>
      <w:r w:rsidR="2BDEAC47">
        <w:t>;</w:t>
      </w:r>
    </w:p>
    <w:p w14:paraId="02153B1E" w14:textId="603C2153" w:rsidR="5772E75F" w:rsidRPr="00FA634D" w:rsidRDefault="5772E75F" w:rsidP="1BD68A4A">
      <w:pPr>
        <w:pStyle w:val="Normaallaadveeb"/>
        <w:shd w:val="clear" w:color="auto" w:fill="FFFFFF" w:themeFill="background1"/>
        <w:spacing w:before="0" w:beforeAutospacing="0" w:after="0" w:afterAutospacing="0"/>
        <w:jc w:val="both"/>
        <w:rPr>
          <w:b/>
          <w:bCs/>
        </w:rPr>
      </w:pPr>
    </w:p>
    <w:p w14:paraId="3C8334D5" w14:textId="7A84605F" w:rsidR="00BC38DB"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4</w:t>
      </w:r>
      <w:r w:rsidR="6576849D" w:rsidRPr="1BD68A4A">
        <w:rPr>
          <w:b/>
          <w:bCs/>
        </w:rPr>
        <w:t>4</w:t>
      </w:r>
      <w:r w:rsidR="32B3F850" w:rsidRPr="1BD68A4A">
        <w:rPr>
          <w:b/>
          <w:bCs/>
        </w:rPr>
        <w:t xml:space="preserve">) </w:t>
      </w:r>
      <w:r w:rsidR="32B3F850">
        <w:t>paragrahvi 86</w:t>
      </w:r>
      <w:r w:rsidR="32B3F850" w:rsidRPr="1BD68A4A">
        <w:rPr>
          <w:vertAlign w:val="superscript"/>
        </w:rPr>
        <w:t>44</w:t>
      </w:r>
      <w:r w:rsidR="32B3F850">
        <w:t xml:space="preserve"> täiendatakse lõikega 7 järgmises sõnastuses: </w:t>
      </w:r>
    </w:p>
    <w:p w14:paraId="4930077E" w14:textId="4B3888DF" w:rsidR="00BC38DB" w:rsidRPr="00FA634D" w:rsidRDefault="00B44A48" w:rsidP="1BD68A4A">
      <w:pPr>
        <w:pStyle w:val="Normaallaadveeb"/>
        <w:shd w:val="clear" w:color="auto" w:fill="FFFFFF" w:themeFill="background1"/>
        <w:spacing w:before="0" w:beforeAutospacing="0" w:after="0" w:afterAutospacing="0"/>
        <w:jc w:val="both"/>
        <w:rPr>
          <w:b/>
          <w:bCs/>
        </w:rPr>
      </w:pPr>
      <w:r>
        <w:t>„</w:t>
      </w:r>
      <w:r w:rsidR="32B3F850">
        <w:t xml:space="preserve">(7) Kui </w:t>
      </w:r>
      <w:commentRangeStart w:id="599"/>
      <w:r w:rsidR="32B3F850">
        <w:t xml:space="preserve">väljamaksete piirangute kohaldamine ei too </w:t>
      </w:r>
      <w:r w:rsidR="32B3F850" w:rsidRPr="00062C68">
        <w:t>asjaomase süsteemse riski seisukohast kaasa krediidiasutuse esimese taseme põhiomavahendite piisavat suurenemist</w:t>
      </w:r>
      <w:commentRangeEnd w:id="599"/>
      <w:r w:rsidR="00752C6B">
        <w:rPr>
          <w:rStyle w:val="Kommentaariviide"/>
          <w:rFonts w:asciiTheme="minorHAnsi" w:eastAsiaTheme="minorHAnsi" w:hAnsiTheme="minorHAnsi" w:cstheme="minorBidi"/>
          <w:kern w:val="2"/>
          <w:lang w:eastAsia="en-US"/>
          <w14:ligatures w14:val="standardContextual"/>
        </w:rPr>
        <w:commentReference w:id="599"/>
      </w:r>
      <w:r w:rsidR="32B3F850" w:rsidRPr="00062C68">
        <w:t>,</w:t>
      </w:r>
      <w:r w:rsidR="32B3F850">
        <w:t xml:space="preserve"> võib Finantsinspektsioon rakendada käesoleva seaduse § 104</w:t>
      </w:r>
      <w:r w:rsidR="32B3F850" w:rsidRPr="1BD68A4A">
        <w:rPr>
          <w:vertAlign w:val="superscript"/>
        </w:rPr>
        <w:t>5</w:t>
      </w:r>
      <w:r w:rsidR="32B3F850">
        <w:t xml:space="preserve"> lõike</w:t>
      </w:r>
      <w:r w:rsidR="336B7173">
        <w:t>s</w:t>
      </w:r>
      <w:r w:rsidR="32B3F850">
        <w:t xml:space="preserve"> 1</w:t>
      </w:r>
      <w:r w:rsidR="5DA17A5F">
        <w:t xml:space="preserve"> nimetatud lisameedet</w:t>
      </w:r>
      <w:r w:rsidR="32B3F850">
        <w:t>.“;</w:t>
      </w:r>
    </w:p>
    <w:p w14:paraId="18299FE5" w14:textId="1CF82D8B" w:rsidR="77B29E05" w:rsidRPr="00FA634D" w:rsidRDefault="77B29E05" w:rsidP="1BD68A4A">
      <w:pPr>
        <w:pStyle w:val="Normaallaadveeb"/>
        <w:shd w:val="clear" w:color="auto" w:fill="FFFFFF" w:themeFill="background1"/>
        <w:spacing w:before="0" w:beforeAutospacing="0" w:after="0" w:afterAutospacing="0"/>
        <w:jc w:val="both"/>
        <w:rPr>
          <w:b/>
          <w:bCs/>
        </w:rPr>
      </w:pPr>
    </w:p>
    <w:p w14:paraId="398B7CB4" w14:textId="6645FA9C" w:rsidR="167F51B9"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4</w:t>
      </w:r>
      <w:r w:rsidR="06048201" w:rsidRPr="1BD68A4A">
        <w:rPr>
          <w:b/>
          <w:bCs/>
        </w:rPr>
        <w:t>5</w:t>
      </w:r>
      <w:r w:rsidR="6314AD53" w:rsidRPr="1BD68A4A">
        <w:rPr>
          <w:b/>
          <w:bCs/>
        </w:rPr>
        <w:t xml:space="preserve">) </w:t>
      </w:r>
      <w:r w:rsidR="6314AD53">
        <w:t>paragrahvi 86</w:t>
      </w:r>
      <w:r w:rsidR="6314AD53" w:rsidRPr="1BD68A4A">
        <w:rPr>
          <w:vertAlign w:val="superscript"/>
        </w:rPr>
        <w:t>47</w:t>
      </w:r>
      <w:r w:rsidR="6314AD53">
        <w:t xml:space="preserve"> lõike 2</w:t>
      </w:r>
      <w:r w:rsidR="6314AD53" w:rsidRPr="1BD68A4A">
        <w:rPr>
          <w:vertAlign w:val="superscript"/>
        </w:rPr>
        <w:t>1</w:t>
      </w:r>
      <w:r w:rsidR="6314AD53">
        <w:t xml:space="preserve"> sissejuhatavas lauseosas </w:t>
      </w:r>
      <w:r w:rsidR="0F1EFF39">
        <w:t>ja lõike 8 punktis 3</w:t>
      </w:r>
      <w:r w:rsidR="00B91C98">
        <w:t xml:space="preserve"> ning </w:t>
      </w:r>
      <w:r w:rsidR="006D3BA2">
        <w:t>§ 86</w:t>
      </w:r>
      <w:r w:rsidR="006D3BA2" w:rsidRPr="1BD68A4A">
        <w:rPr>
          <w:vertAlign w:val="superscript"/>
        </w:rPr>
        <w:t>49</w:t>
      </w:r>
      <w:r w:rsidR="006D3BA2">
        <w:t xml:space="preserve"> lõike 8 punktis 6</w:t>
      </w:r>
      <w:r w:rsidR="0F1EFF39">
        <w:t xml:space="preserve"> </w:t>
      </w:r>
      <w:r w:rsidR="6314AD53">
        <w:t xml:space="preserve">asendatakse sõna </w:t>
      </w:r>
      <w:r w:rsidR="000A0886">
        <w:t>„</w:t>
      </w:r>
      <w:r w:rsidR="6314AD53">
        <w:t>ettevõtja</w:t>
      </w:r>
      <w:r w:rsidR="00666F74">
        <w:t>“</w:t>
      </w:r>
      <w:r w:rsidR="6314AD53">
        <w:t xml:space="preserve"> sõnaga </w:t>
      </w:r>
      <w:r w:rsidR="000A0886">
        <w:t>„</w:t>
      </w:r>
      <w:r w:rsidR="6314AD53">
        <w:t>krediidiasutus</w:t>
      </w:r>
      <w:r w:rsidR="00666F74">
        <w:t>“</w:t>
      </w:r>
      <w:r w:rsidR="394331DA">
        <w:t xml:space="preserve"> vastavas käändes</w:t>
      </w:r>
      <w:r w:rsidR="778AF5BB">
        <w:t>;</w:t>
      </w:r>
    </w:p>
    <w:p w14:paraId="6BE2EE81" w14:textId="42BB6133" w:rsidR="515C830A" w:rsidRPr="00FA634D" w:rsidRDefault="515C830A" w:rsidP="1BD68A4A">
      <w:pPr>
        <w:pStyle w:val="Normaallaadveeb"/>
        <w:shd w:val="clear" w:color="auto" w:fill="FFFFFF" w:themeFill="background1"/>
        <w:spacing w:before="0" w:beforeAutospacing="0" w:after="0" w:afterAutospacing="0"/>
        <w:jc w:val="both"/>
        <w:rPr>
          <w:b/>
          <w:bCs/>
        </w:rPr>
      </w:pPr>
    </w:p>
    <w:p w14:paraId="6DFE26CA" w14:textId="2F3FB5C8" w:rsidR="3036D0AC"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4</w:t>
      </w:r>
      <w:r w:rsidR="59D5FD2F" w:rsidRPr="1BD68A4A">
        <w:rPr>
          <w:b/>
          <w:bCs/>
        </w:rPr>
        <w:t>6</w:t>
      </w:r>
      <w:r w:rsidR="09BEE5D9" w:rsidRPr="1BD68A4A">
        <w:rPr>
          <w:b/>
          <w:bCs/>
        </w:rPr>
        <w:t>)</w:t>
      </w:r>
      <w:r w:rsidR="09BEE5D9">
        <w:t xml:space="preserve"> paragrahvi 86</w:t>
      </w:r>
      <w:r w:rsidR="09BEE5D9" w:rsidRPr="1BD68A4A">
        <w:rPr>
          <w:vertAlign w:val="superscript"/>
        </w:rPr>
        <w:t xml:space="preserve">47 </w:t>
      </w:r>
      <w:r w:rsidR="09BEE5D9">
        <w:t>lõike 2</w:t>
      </w:r>
      <w:r w:rsidR="09BEE5D9" w:rsidRPr="1BD68A4A">
        <w:rPr>
          <w:vertAlign w:val="superscript"/>
        </w:rPr>
        <w:t>1</w:t>
      </w:r>
      <w:r w:rsidR="09BEE5D9">
        <w:t xml:space="preserve"> punktist 2 jäetakse välja tekstiosa „, millega kehtestatakse ühtsed eeskirjad ja ühtne menetlus krediidiasutuste ja teatavate investeerimisühingute kriisilahenduseks ühtse kriisilahenduskorra ja ühtse kriisilahendusfondi raames ning millega muudetakse määrust (EL) nr 1093/2010 (ELT L 225, 30.07.2014, lk 1–90),“;</w:t>
      </w:r>
    </w:p>
    <w:p w14:paraId="4D0612F0" w14:textId="77777777" w:rsidR="00182048" w:rsidRPr="00FA634D" w:rsidRDefault="00182048" w:rsidP="1BD68A4A">
      <w:pPr>
        <w:pStyle w:val="Normaallaadveeb"/>
        <w:shd w:val="clear" w:color="auto" w:fill="FFFFFF" w:themeFill="background1"/>
        <w:spacing w:before="0" w:beforeAutospacing="0" w:after="0" w:afterAutospacing="0"/>
        <w:jc w:val="both"/>
        <w:rPr>
          <w:b/>
          <w:bCs/>
        </w:rPr>
      </w:pPr>
    </w:p>
    <w:p w14:paraId="1F7EBA77" w14:textId="7925FCD9" w:rsidR="00182048"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4</w:t>
      </w:r>
      <w:r w:rsidR="292079D2" w:rsidRPr="1BD68A4A">
        <w:rPr>
          <w:b/>
          <w:bCs/>
        </w:rPr>
        <w:t>7</w:t>
      </w:r>
      <w:r w:rsidR="5C648B18" w:rsidRPr="1BD68A4A">
        <w:rPr>
          <w:b/>
          <w:bCs/>
        </w:rPr>
        <w:t xml:space="preserve">) </w:t>
      </w:r>
      <w:r w:rsidR="5C648B18">
        <w:t>paragrahvi 86</w:t>
      </w:r>
      <w:r w:rsidR="5C648B18" w:rsidRPr="1BD68A4A">
        <w:rPr>
          <w:vertAlign w:val="superscript"/>
        </w:rPr>
        <w:t>47</w:t>
      </w:r>
      <w:r w:rsidR="5C648B18">
        <w:t xml:space="preserve"> lõiget 4 täiendatakse</w:t>
      </w:r>
      <w:r w:rsidR="384FD625">
        <w:t xml:space="preserve"> 2</w:t>
      </w:r>
      <w:r w:rsidR="5AB53D61">
        <w:t>.</w:t>
      </w:r>
      <w:bookmarkStart w:id="600" w:name="_Hlk192523104"/>
      <w:r w:rsidR="6012990D">
        <w:t>–</w:t>
      </w:r>
      <w:bookmarkEnd w:id="600"/>
      <w:r w:rsidR="384FD625">
        <w:t>4</w:t>
      </w:r>
      <w:r w:rsidR="7C220CE6">
        <w:t>. lausega</w:t>
      </w:r>
      <w:r w:rsidR="384FD625">
        <w:t xml:space="preserve"> järgmises sõnastuses: </w:t>
      </w:r>
    </w:p>
    <w:p w14:paraId="53D6BD8D" w14:textId="5BA81DFF" w:rsidR="00CB1B31" w:rsidRPr="00FA634D" w:rsidRDefault="00E87A12" w:rsidP="1BD68A4A">
      <w:pPr>
        <w:pStyle w:val="Normaallaadveeb"/>
        <w:shd w:val="clear" w:color="auto" w:fill="FFFFFF" w:themeFill="background1"/>
        <w:spacing w:before="0" w:beforeAutospacing="0" w:after="0" w:afterAutospacing="0"/>
        <w:jc w:val="both"/>
        <w:rPr>
          <w:b/>
          <w:bCs/>
        </w:rPr>
      </w:pPr>
      <w:r>
        <w:t>„</w:t>
      </w:r>
      <w:r w:rsidR="384FD625">
        <w:t xml:space="preserve">Punktisumma </w:t>
      </w:r>
      <w:bookmarkStart w:id="601" w:name="_Hlk192523511"/>
      <w:r w:rsidR="384FD625">
        <w:t>alampiiri ja kategooriate määramisel võetakse arvesse käesoleva paragrahvi lõigetes 2</w:t>
      </w:r>
      <w:r w:rsidR="37BA3CAB">
        <w:t>–</w:t>
      </w:r>
      <w:r w:rsidR="384FD625">
        <w:t>2</w:t>
      </w:r>
      <w:r w:rsidR="384FD625" w:rsidRPr="1BD68A4A">
        <w:rPr>
          <w:vertAlign w:val="superscript"/>
        </w:rPr>
        <w:t>2</w:t>
      </w:r>
      <w:r w:rsidR="384FD625">
        <w:t xml:space="preserve"> sätestatud metoodika alusel saadud punktisummat. </w:t>
      </w:r>
      <w:proofErr w:type="spellStart"/>
      <w:r w:rsidR="384FD625">
        <w:t>Kategooriatevaheliste</w:t>
      </w:r>
      <w:proofErr w:type="spellEnd"/>
      <w:r w:rsidR="384FD625">
        <w:t xml:space="preserve"> punktisummade määramine peab olema selge </w:t>
      </w:r>
      <w:r w:rsidR="005D7AF6">
        <w:t xml:space="preserve">ja </w:t>
      </w:r>
      <w:r w:rsidR="384FD625">
        <w:t>järgima süsteemse olulisuse pideva lineaarse suurenemise põhimõtet, mille tulemuse</w:t>
      </w:r>
      <w:r w:rsidR="00DA0035">
        <w:t>l</w:t>
      </w:r>
      <w:r w:rsidR="384FD625">
        <w:t xml:space="preserve"> suureneb lineaarselt iga kategooria vaheline täiendavate esimese taseme põhiomavahendite nõue. Lineaarse suurenemise põhimõtet ei kohaldata viienda kategooria ja mis tahes tulevikus lisatava kõrgema kategooria suhtes.</w:t>
      </w:r>
      <w:bookmarkEnd w:id="601"/>
      <w:r w:rsidR="384FD625">
        <w:t>“;</w:t>
      </w:r>
    </w:p>
    <w:p w14:paraId="33737FA1" w14:textId="77777777" w:rsidR="00CB1B31" w:rsidRPr="00FA634D" w:rsidRDefault="00CB1B31" w:rsidP="1BD68A4A">
      <w:pPr>
        <w:pStyle w:val="Normaallaadveeb"/>
        <w:shd w:val="clear" w:color="auto" w:fill="FFFFFF" w:themeFill="background1"/>
        <w:spacing w:before="0" w:beforeAutospacing="0" w:after="0" w:afterAutospacing="0"/>
        <w:jc w:val="both"/>
        <w:rPr>
          <w:b/>
          <w:bCs/>
        </w:rPr>
      </w:pPr>
    </w:p>
    <w:p w14:paraId="5D6CAFD6" w14:textId="69280817" w:rsidR="00CB1B31"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65F8D884" w:rsidRPr="1BD68A4A">
        <w:rPr>
          <w:b/>
          <w:bCs/>
        </w:rPr>
        <w:t>48</w:t>
      </w:r>
      <w:r w:rsidR="770F8C4F" w:rsidRPr="1BD68A4A">
        <w:rPr>
          <w:b/>
          <w:bCs/>
        </w:rPr>
        <w:t xml:space="preserve">) </w:t>
      </w:r>
      <w:r w:rsidR="770F8C4F">
        <w:t>paragrahvi 86</w:t>
      </w:r>
      <w:r w:rsidR="770F8C4F" w:rsidRPr="1BD68A4A">
        <w:rPr>
          <w:vertAlign w:val="superscript"/>
        </w:rPr>
        <w:t>47</w:t>
      </w:r>
      <w:r w:rsidR="770F8C4F">
        <w:t xml:space="preserve"> täiendatakse lõikega 5</w:t>
      </w:r>
      <w:r w:rsidR="770F8C4F" w:rsidRPr="1BD68A4A">
        <w:rPr>
          <w:vertAlign w:val="superscript"/>
        </w:rPr>
        <w:t>1</w:t>
      </w:r>
      <w:r w:rsidR="770F8C4F">
        <w:t xml:space="preserve"> järgmises sõnastuses: </w:t>
      </w:r>
    </w:p>
    <w:p w14:paraId="45DCFF36" w14:textId="1C8FB45F" w:rsidR="00CB1B31" w:rsidRPr="00FA634D" w:rsidRDefault="0278E700" w:rsidP="1BD68A4A">
      <w:pPr>
        <w:pStyle w:val="Normaallaadveeb"/>
        <w:shd w:val="clear" w:color="auto" w:fill="FFFFFF" w:themeFill="background1"/>
        <w:spacing w:before="0" w:beforeAutospacing="0" w:after="0" w:afterAutospacing="0"/>
        <w:jc w:val="both"/>
        <w:rPr>
          <w:b/>
          <w:bCs/>
        </w:rPr>
      </w:pPr>
      <w:r>
        <w:t>„</w:t>
      </w:r>
      <w:r w:rsidR="5983E862">
        <w:t>(5</w:t>
      </w:r>
      <w:r w:rsidR="5983E862" w:rsidRPr="1BD68A4A">
        <w:rPr>
          <w:vertAlign w:val="superscript"/>
        </w:rPr>
        <w:t>1</w:t>
      </w:r>
      <w:r w:rsidR="5983E862">
        <w:t xml:space="preserve">) </w:t>
      </w:r>
      <w:r w:rsidR="5A7FD803">
        <w:t>Süsteem</w:t>
      </w:r>
      <w:del w:id="602" w:author="Merike Koppel - JUSTDIGI" w:date="2025-12-30T11:36:00Z" w16du:dateUtc="2025-12-30T09:36:00Z">
        <w:r w:rsidR="1D2D396F" w:rsidDel="0022229D">
          <w:delText>s</w:delText>
        </w:r>
      </w:del>
      <w:ins w:id="603" w:author="Merike Koppel - JUSTDIGI" w:date="2025-12-30T11:36:00Z" w16du:dateUtc="2025-12-30T09:36:00Z">
        <w:r w:rsidR="0022229D">
          <w:t>n</w:t>
        </w:r>
      </w:ins>
      <w:r w:rsidR="5A7FD803">
        <w:t>e olulisus</w:t>
      </w:r>
      <w:del w:id="604" w:author="Merike Koppel - JUSTDIGI" w:date="2025-12-30T11:36:00Z" w16du:dateUtc="2025-12-30T09:36:00Z">
        <w:r w:rsidR="1D2D396F" w:rsidDel="0022229D">
          <w:delText>e</w:delText>
        </w:r>
        <w:r w:rsidR="00F1879D" w:rsidDel="0022229D">
          <w:delText>na käsitatakse</w:delText>
        </w:r>
      </w:del>
      <w:r w:rsidR="5A7FD803">
        <w:t xml:space="preserve"> k</w:t>
      </w:r>
      <w:r w:rsidR="5983E862">
        <w:t xml:space="preserve">äesoleva paragrahvi lõigete 4 ja 5 </w:t>
      </w:r>
      <w:r w:rsidR="517DFA8C">
        <w:t>tähenduses</w:t>
      </w:r>
      <w:r w:rsidR="56957B10">
        <w:t xml:space="preserve"> </w:t>
      </w:r>
      <w:ins w:id="605" w:author="Merike Koppel - JUSTDIGI" w:date="2025-12-30T11:36:00Z" w16du:dateUtc="2025-12-30T09:36:00Z">
        <w:r w:rsidR="0022229D">
          <w:t xml:space="preserve">on </w:t>
        </w:r>
      </w:ins>
      <w:r w:rsidR="56957B10">
        <w:t>g</w:t>
      </w:r>
      <w:r w:rsidR="5983E862">
        <w:t xml:space="preserve">lobaalse süsteemselt olulise </w:t>
      </w:r>
      <w:r w:rsidR="2FC22F75">
        <w:t>krediidiasutuse</w:t>
      </w:r>
      <w:r w:rsidR="5983E862">
        <w:t xml:space="preserve"> raskuste </w:t>
      </w:r>
      <w:commentRangeStart w:id="606"/>
      <w:r w:rsidR="11F0D7A1">
        <w:t>eeldatav</w:t>
      </w:r>
      <w:del w:id="607" w:author="Merike Koppel - JUSTDIGI" w:date="2025-12-30T11:36:00Z" w16du:dateUtc="2025-12-30T09:36:00Z">
        <w:r w:rsidR="00F1879D" w:rsidDel="0022229D">
          <w:delText>at</w:delText>
        </w:r>
      </w:del>
      <w:r w:rsidR="6B047B40">
        <w:t xml:space="preserve"> </w:t>
      </w:r>
      <w:r w:rsidR="5983E862">
        <w:t xml:space="preserve">mõju </w:t>
      </w:r>
      <w:commentRangeEnd w:id="606"/>
      <w:r w:rsidR="00087492">
        <w:rPr>
          <w:rStyle w:val="Kommentaariviide"/>
          <w:rFonts w:asciiTheme="minorHAnsi" w:eastAsiaTheme="minorHAnsi" w:hAnsiTheme="minorHAnsi" w:cstheme="minorBidi"/>
          <w:kern w:val="2"/>
          <w:lang w:eastAsia="en-US"/>
          <w14:ligatures w14:val="standardContextual"/>
        </w:rPr>
        <w:commentReference w:id="606"/>
      </w:r>
      <w:r w:rsidR="5983E862">
        <w:t>ülemaailmse</w:t>
      </w:r>
      <w:r w:rsidR="5352C99D">
        <w:t>l</w:t>
      </w:r>
      <w:r w:rsidR="5983E862">
        <w:t xml:space="preserve">e finantsturule.“; </w:t>
      </w:r>
    </w:p>
    <w:p w14:paraId="546434B2" w14:textId="6E768FCA" w:rsidR="02D5504E" w:rsidRPr="00FA634D" w:rsidRDefault="02D5504E" w:rsidP="1BD68A4A">
      <w:pPr>
        <w:pStyle w:val="Normaallaadveeb"/>
        <w:shd w:val="clear" w:color="auto" w:fill="FFFFFF" w:themeFill="background1"/>
        <w:spacing w:before="0" w:beforeAutospacing="0" w:after="0" w:afterAutospacing="0"/>
        <w:jc w:val="both"/>
        <w:rPr>
          <w:b/>
          <w:bCs/>
        </w:rPr>
      </w:pPr>
    </w:p>
    <w:p w14:paraId="5B00E9ED" w14:textId="46ABA6D1" w:rsidR="0857246C"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511A7772" w:rsidRPr="1BD68A4A">
        <w:rPr>
          <w:b/>
          <w:bCs/>
        </w:rPr>
        <w:t>49</w:t>
      </w:r>
      <w:r w:rsidR="44271729" w:rsidRPr="1BD68A4A">
        <w:rPr>
          <w:b/>
          <w:bCs/>
        </w:rPr>
        <w:t xml:space="preserve">) </w:t>
      </w:r>
      <w:r w:rsidR="44271729">
        <w:t>paragrahvi 86</w:t>
      </w:r>
      <w:r w:rsidR="44271729" w:rsidRPr="1BD68A4A">
        <w:rPr>
          <w:vertAlign w:val="superscript"/>
        </w:rPr>
        <w:t>4</w:t>
      </w:r>
      <w:r w:rsidR="3990F1D0" w:rsidRPr="1BD68A4A">
        <w:rPr>
          <w:vertAlign w:val="superscript"/>
        </w:rPr>
        <w:t>8</w:t>
      </w:r>
      <w:r w:rsidR="44271729">
        <w:t xml:space="preserve"> lõige 6 muudetakse ja sõnastatakse järgmiselt: </w:t>
      </w:r>
    </w:p>
    <w:p w14:paraId="586493FF" w14:textId="7E032E07" w:rsidR="0857246C" w:rsidRPr="00FA634D" w:rsidRDefault="005E5D00" w:rsidP="1BD68A4A">
      <w:pPr>
        <w:pStyle w:val="Normaallaadveeb"/>
        <w:shd w:val="clear" w:color="auto" w:fill="FFFFFF" w:themeFill="background1"/>
        <w:spacing w:before="0" w:beforeAutospacing="0" w:after="0" w:afterAutospacing="0"/>
        <w:jc w:val="both"/>
        <w:rPr>
          <w:b/>
          <w:bCs/>
          <w:lang w:val="et"/>
        </w:rPr>
      </w:pPr>
      <w:r>
        <w:t>„</w:t>
      </w:r>
      <w:r w:rsidR="277E9C00">
        <w:t xml:space="preserve">(6) </w:t>
      </w:r>
      <w:r w:rsidR="44271729" w:rsidRPr="1BD68A4A">
        <w:rPr>
          <w:lang w:val="et"/>
        </w:rPr>
        <w:t>Eesti Pank hindab muu süsteemselt olulise krediidiasutuse puhvri nõude</w:t>
      </w:r>
      <w:r w:rsidR="104A15F7" w:rsidRPr="1BD68A4A">
        <w:rPr>
          <w:lang w:val="et"/>
        </w:rPr>
        <w:t xml:space="preserve"> </w:t>
      </w:r>
      <w:r w:rsidR="44271729" w:rsidRPr="1BD68A4A">
        <w:rPr>
          <w:lang w:val="et"/>
        </w:rPr>
        <w:t>sobivust vähemalt kord aastas.</w:t>
      </w:r>
      <w:r w:rsidR="00F841B5" w:rsidRPr="1BD68A4A">
        <w:rPr>
          <w:lang w:val="et"/>
        </w:rPr>
        <w:t>“</w:t>
      </w:r>
      <w:r w:rsidR="44271729" w:rsidRPr="1BD68A4A">
        <w:rPr>
          <w:lang w:val="et"/>
        </w:rPr>
        <w:t>;</w:t>
      </w:r>
    </w:p>
    <w:p w14:paraId="653893CE" w14:textId="7248FBA0" w:rsidR="6FA16200" w:rsidRPr="00FA634D" w:rsidRDefault="6FA16200" w:rsidP="1BD68A4A">
      <w:pPr>
        <w:pStyle w:val="Normaallaadveeb"/>
        <w:shd w:val="clear" w:color="auto" w:fill="FFFFFF" w:themeFill="background1"/>
        <w:spacing w:before="0" w:beforeAutospacing="0" w:after="0" w:afterAutospacing="0"/>
        <w:jc w:val="both"/>
        <w:rPr>
          <w:b/>
          <w:bCs/>
          <w:lang w:val="et"/>
        </w:rPr>
      </w:pPr>
    </w:p>
    <w:p w14:paraId="18C064C9" w14:textId="47158158" w:rsidR="69EC5FDD" w:rsidRPr="00FA634D" w:rsidRDefault="00AF3179" w:rsidP="1BD68A4A">
      <w:pPr>
        <w:pStyle w:val="Normaallaadveeb"/>
        <w:shd w:val="clear" w:color="auto" w:fill="FFFFFF" w:themeFill="background1"/>
        <w:spacing w:before="0" w:beforeAutospacing="0" w:after="0" w:afterAutospacing="0"/>
        <w:jc w:val="both"/>
        <w:rPr>
          <w:lang w:val="et"/>
        </w:rPr>
      </w:pPr>
      <w:r w:rsidRPr="1BD68A4A">
        <w:rPr>
          <w:b/>
          <w:bCs/>
          <w:lang w:val="et"/>
        </w:rPr>
        <w:t>15</w:t>
      </w:r>
      <w:r w:rsidR="7E9D9394" w:rsidRPr="1BD68A4A">
        <w:rPr>
          <w:b/>
          <w:bCs/>
          <w:lang w:val="et"/>
        </w:rPr>
        <w:t>0</w:t>
      </w:r>
      <w:r w:rsidR="28AD648C" w:rsidRPr="1BD68A4A">
        <w:rPr>
          <w:b/>
          <w:bCs/>
          <w:lang w:val="et"/>
        </w:rPr>
        <w:t xml:space="preserve">) </w:t>
      </w:r>
      <w:r w:rsidR="28AD648C" w:rsidRPr="1BD68A4A">
        <w:rPr>
          <w:lang w:val="et"/>
        </w:rPr>
        <w:t>paragrahvi 86</w:t>
      </w:r>
      <w:r w:rsidR="28AD648C" w:rsidRPr="1BD68A4A">
        <w:rPr>
          <w:vertAlign w:val="superscript"/>
          <w:lang w:val="et"/>
        </w:rPr>
        <w:t>48</w:t>
      </w:r>
      <w:r w:rsidR="28AD648C" w:rsidRPr="1BD68A4A">
        <w:rPr>
          <w:lang w:val="et"/>
        </w:rPr>
        <w:t xml:space="preserve"> täiendatakse lõikega 6</w:t>
      </w:r>
      <w:r w:rsidR="28AD648C" w:rsidRPr="1BD68A4A">
        <w:rPr>
          <w:vertAlign w:val="superscript"/>
          <w:lang w:val="et"/>
        </w:rPr>
        <w:t>1</w:t>
      </w:r>
      <w:r w:rsidR="28AD648C" w:rsidRPr="1BD68A4A">
        <w:rPr>
          <w:lang w:val="et"/>
        </w:rPr>
        <w:t xml:space="preserve"> järgmises sõnastuses: </w:t>
      </w:r>
    </w:p>
    <w:p w14:paraId="28408DA8" w14:textId="3591BAFA" w:rsidR="69EC5FDD" w:rsidRPr="00FA634D" w:rsidRDefault="005E5D00" w:rsidP="1BD68A4A">
      <w:pPr>
        <w:pStyle w:val="Normaallaadveeb"/>
        <w:shd w:val="clear" w:color="auto" w:fill="FFFFFF" w:themeFill="background1"/>
        <w:spacing w:before="0" w:beforeAutospacing="0" w:after="0" w:afterAutospacing="0"/>
        <w:jc w:val="both"/>
        <w:rPr>
          <w:b/>
          <w:bCs/>
          <w:lang w:val="et"/>
        </w:rPr>
      </w:pPr>
      <w:r w:rsidRPr="1BD68A4A">
        <w:rPr>
          <w:lang w:val="et"/>
        </w:rPr>
        <w:t>„</w:t>
      </w:r>
      <w:r w:rsidR="5E9EED4D" w:rsidRPr="1BD68A4A">
        <w:rPr>
          <w:lang w:val="et"/>
        </w:rPr>
        <w:t>(6</w:t>
      </w:r>
      <w:r w:rsidR="5E9EED4D" w:rsidRPr="1BD68A4A">
        <w:rPr>
          <w:vertAlign w:val="superscript"/>
          <w:lang w:val="et"/>
        </w:rPr>
        <w:t>1</w:t>
      </w:r>
      <w:r w:rsidR="5E9EED4D" w:rsidRPr="1BD68A4A">
        <w:rPr>
          <w:lang w:val="et"/>
        </w:rPr>
        <w:t xml:space="preserve">) </w:t>
      </w:r>
      <w:r w:rsidR="4B06C2FD" w:rsidRPr="1BD68A4A">
        <w:rPr>
          <w:lang w:val="et"/>
        </w:rPr>
        <w:t>Kui süsteemselt olulise krediidiasutuse suhte</w:t>
      </w:r>
      <w:r w:rsidR="59C0B5CD" w:rsidRPr="1BD68A4A">
        <w:rPr>
          <w:lang w:val="et"/>
        </w:rPr>
        <w:t>s kohaldatakse Euroopa Parlamendi ja nõukogu määruse (EL) nr 575/2013 artikli 92 lõikes 3 sätestatud minimaalse</w:t>
      </w:r>
      <w:r w:rsidR="4669B67A" w:rsidRPr="1BD68A4A">
        <w:rPr>
          <w:lang w:val="et"/>
        </w:rPr>
        <w:t>t väljundmäära, võetakse seda arvesse käesoleva paragrahvi lõikes 6 nimetatud hindamisel.</w:t>
      </w:r>
      <w:r w:rsidR="00C64CFD" w:rsidRPr="1BD68A4A">
        <w:rPr>
          <w:lang w:val="et"/>
        </w:rPr>
        <w:t>“</w:t>
      </w:r>
      <w:r w:rsidR="4669B67A" w:rsidRPr="1BD68A4A">
        <w:rPr>
          <w:lang w:val="et"/>
        </w:rPr>
        <w:t>;</w:t>
      </w:r>
    </w:p>
    <w:p w14:paraId="72FFBAAA" w14:textId="0A38F5D1" w:rsidR="6FA16200" w:rsidRPr="00FA634D" w:rsidRDefault="6FA16200" w:rsidP="1BD68A4A">
      <w:pPr>
        <w:pStyle w:val="Normaallaadveeb"/>
        <w:shd w:val="clear" w:color="auto" w:fill="FFFFFF" w:themeFill="background1"/>
        <w:spacing w:before="0" w:beforeAutospacing="0" w:after="0" w:afterAutospacing="0"/>
        <w:jc w:val="both"/>
        <w:rPr>
          <w:b/>
          <w:bCs/>
          <w:lang w:val="et"/>
        </w:rPr>
      </w:pPr>
    </w:p>
    <w:p w14:paraId="4E84FF2A" w14:textId="2DA24A6A" w:rsidR="150198A0" w:rsidRPr="00FA634D" w:rsidRDefault="00AF3179" w:rsidP="1BD68A4A">
      <w:pPr>
        <w:pStyle w:val="Normaallaadveeb"/>
        <w:shd w:val="clear" w:color="auto" w:fill="FFFFFF" w:themeFill="background1"/>
        <w:spacing w:before="0" w:beforeAutospacing="0" w:after="0" w:afterAutospacing="0"/>
        <w:jc w:val="both"/>
        <w:rPr>
          <w:lang w:val="et"/>
        </w:rPr>
      </w:pPr>
      <w:r w:rsidRPr="1BD68A4A">
        <w:rPr>
          <w:b/>
          <w:bCs/>
          <w:lang w:val="et"/>
        </w:rPr>
        <w:t>15</w:t>
      </w:r>
      <w:r w:rsidR="522A6388" w:rsidRPr="1BD68A4A">
        <w:rPr>
          <w:b/>
          <w:bCs/>
          <w:lang w:val="et"/>
        </w:rPr>
        <w:t>1</w:t>
      </w:r>
      <w:r w:rsidR="4A9D2771" w:rsidRPr="1BD68A4A">
        <w:rPr>
          <w:b/>
          <w:bCs/>
          <w:lang w:val="et"/>
        </w:rPr>
        <w:t>)</w:t>
      </w:r>
      <w:r w:rsidR="7BFB9470" w:rsidRPr="1BD68A4A">
        <w:rPr>
          <w:b/>
          <w:bCs/>
          <w:lang w:val="et"/>
        </w:rPr>
        <w:t xml:space="preserve"> </w:t>
      </w:r>
      <w:r w:rsidR="27DD1463" w:rsidRPr="1BD68A4A">
        <w:rPr>
          <w:lang w:val="et"/>
        </w:rPr>
        <w:t>paragrahvi 86</w:t>
      </w:r>
      <w:r w:rsidR="27DD1463" w:rsidRPr="1BD68A4A">
        <w:rPr>
          <w:vertAlign w:val="superscript"/>
          <w:lang w:val="et"/>
        </w:rPr>
        <w:t>49</w:t>
      </w:r>
      <w:r w:rsidR="27DD1463" w:rsidRPr="1BD68A4A">
        <w:rPr>
          <w:lang w:val="et"/>
        </w:rPr>
        <w:t xml:space="preserve"> lõike 1</w:t>
      </w:r>
      <w:r w:rsidR="0A257B0E" w:rsidRPr="1BD68A4A">
        <w:rPr>
          <w:lang w:val="et"/>
        </w:rPr>
        <w:t xml:space="preserve"> teises lauses</w:t>
      </w:r>
      <w:r w:rsidR="27DD1463" w:rsidRPr="1BD68A4A">
        <w:rPr>
          <w:lang w:val="et"/>
        </w:rPr>
        <w:t xml:space="preserve"> asendatakse</w:t>
      </w:r>
      <w:r w:rsidR="00AE7D70" w:rsidRPr="1BD68A4A">
        <w:rPr>
          <w:lang w:val="et"/>
        </w:rPr>
        <w:t xml:space="preserve"> </w:t>
      </w:r>
      <w:r w:rsidR="009765C0">
        <w:rPr>
          <w:lang w:val="et"/>
        </w:rPr>
        <w:t>tekstiosa</w:t>
      </w:r>
      <w:r w:rsidR="27DD1463" w:rsidRPr="1BD68A4A">
        <w:rPr>
          <w:lang w:val="et"/>
        </w:rPr>
        <w:t xml:space="preserve"> </w:t>
      </w:r>
      <w:r w:rsidR="00F2667B" w:rsidRPr="1BD68A4A">
        <w:rPr>
          <w:lang w:val="et"/>
        </w:rPr>
        <w:t>„</w:t>
      </w:r>
      <w:r w:rsidR="27DD1463" w:rsidRPr="1BD68A4A">
        <w:rPr>
          <w:lang w:val="et"/>
        </w:rPr>
        <w:t>riske või süsteemseid riske,</w:t>
      </w:r>
      <w:r w:rsidR="00DD4885" w:rsidRPr="1BD68A4A">
        <w:rPr>
          <w:lang w:val="et"/>
        </w:rPr>
        <w:t>“</w:t>
      </w:r>
      <w:r w:rsidR="27DD1463" w:rsidRPr="1BD68A4A">
        <w:rPr>
          <w:lang w:val="et"/>
        </w:rPr>
        <w:t xml:space="preserve"> </w:t>
      </w:r>
      <w:r w:rsidR="009765C0">
        <w:rPr>
          <w:lang w:val="et"/>
        </w:rPr>
        <w:t>tekstiosaga</w:t>
      </w:r>
      <w:r w:rsidR="27DD1463" w:rsidRPr="1BD68A4A">
        <w:rPr>
          <w:lang w:val="et"/>
        </w:rPr>
        <w:t xml:space="preserve"> </w:t>
      </w:r>
      <w:r w:rsidR="00F2667B" w:rsidRPr="1BD68A4A">
        <w:rPr>
          <w:lang w:val="et"/>
        </w:rPr>
        <w:t>„</w:t>
      </w:r>
      <w:r w:rsidR="27DD1463" w:rsidRPr="1BD68A4A">
        <w:rPr>
          <w:lang w:val="et"/>
        </w:rPr>
        <w:t>riske või süsteemseid riske, sealhulgas kliimamuutustest tulenevaid riske,</w:t>
      </w:r>
      <w:r w:rsidR="00DD4885" w:rsidRPr="1BD68A4A">
        <w:rPr>
          <w:lang w:val="et"/>
        </w:rPr>
        <w:t>“</w:t>
      </w:r>
      <w:r w:rsidR="27DD1463" w:rsidRPr="1BD68A4A">
        <w:rPr>
          <w:lang w:val="et"/>
        </w:rPr>
        <w:t>;</w:t>
      </w:r>
    </w:p>
    <w:p w14:paraId="54478B6E" w14:textId="77777777" w:rsidR="00CB1B31" w:rsidRPr="00FA634D" w:rsidRDefault="00CB1B31" w:rsidP="1BD68A4A">
      <w:pPr>
        <w:pStyle w:val="Normaallaadveeb"/>
        <w:shd w:val="clear" w:color="auto" w:fill="FFFFFF" w:themeFill="background1"/>
        <w:spacing w:before="0" w:beforeAutospacing="0" w:after="0" w:afterAutospacing="0"/>
        <w:jc w:val="both"/>
        <w:rPr>
          <w:b/>
          <w:bCs/>
        </w:rPr>
      </w:pPr>
    </w:p>
    <w:p w14:paraId="3D0A325E" w14:textId="15ABC2D7" w:rsidR="00171C44" w:rsidRPr="00FA634D" w:rsidRDefault="00AF3179" w:rsidP="1BD68A4A">
      <w:pPr>
        <w:pStyle w:val="Normaallaadveeb"/>
        <w:shd w:val="clear" w:color="auto" w:fill="FFFFFF" w:themeFill="background1"/>
        <w:spacing w:before="0" w:beforeAutospacing="0" w:after="0" w:afterAutospacing="0"/>
        <w:jc w:val="both"/>
      </w:pPr>
      <w:r w:rsidRPr="1BD68A4A">
        <w:rPr>
          <w:b/>
          <w:bCs/>
        </w:rPr>
        <w:lastRenderedPageBreak/>
        <w:t>15</w:t>
      </w:r>
      <w:r w:rsidR="0585E7DB" w:rsidRPr="1BD68A4A">
        <w:rPr>
          <w:b/>
          <w:bCs/>
        </w:rPr>
        <w:t>2</w:t>
      </w:r>
      <w:r w:rsidR="6E3DC318" w:rsidRPr="1BD68A4A">
        <w:rPr>
          <w:b/>
          <w:bCs/>
        </w:rPr>
        <w:t xml:space="preserve">) </w:t>
      </w:r>
      <w:r w:rsidR="6E3DC318">
        <w:t>paragrahvi 86</w:t>
      </w:r>
      <w:r w:rsidR="6E3DC318" w:rsidRPr="1BD68A4A">
        <w:rPr>
          <w:vertAlign w:val="superscript"/>
        </w:rPr>
        <w:t>49</w:t>
      </w:r>
      <w:r w:rsidR="6E3DC318">
        <w:t xml:space="preserve"> täiendatakse lõikega 1</w:t>
      </w:r>
      <w:r w:rsidR="6E3DC318" w:rsidRPr="1BD68A4A">
        <w:rPr>
          <w:vertAlign w:val="superscript"/>
        </w:rPr>
        <w:t>1</w:t>
      </w:r>
      <w:r w:rsidR="6E3DC318">
        <w:t xml:space="preserve"> järgmises sõnastuses: </w:t>
      </w:r>
    </w:p>
    <w:p w14:paraId="374EE147" w14:textId="1F14A694" w:rsidR="00171C44" w:rsidRPr="00FA634D" w:rsidRDefault="00857A6A" w:rsidP="1BD68A4A">
      <w:pPr>
        <w:pStyle w:val="Normaallaadveeb"/>
        <w:shd w:val="clear" w:color="auto" w:fill="FFFFFF" w:themeFill="background1"/>
        <w:spacing w:before="0" w:beforeAutospacing="0" w:after="0" w:afterAutospacing="0"/>
        <w:jc w:val="both"/>
        <w:rPr>
          <w:b/>
          <w:bCs/>
        </w:rPr>
      </w:pPr>
      <w:r>
        <w:t>„</w:t>
      </w:r>
      <w:r w:rsidR="6E3DC318">
        <w:t>(1</w:t>
      </w:r>
      <w:r w:rsidR="6E3DC318" w:rsidRPr="1BD68A4A">
        <w:rPr>
          <w:vertAlign w:val="superscript"/>
        </w:rPr>
        <w:t>1</w:t>
      </w:r>
      <w:r w:rsidR="6E3DC318">
        <w:t>) Eesti Pank määrab kindlaks riskipositsioonid, nende alamrühmad ja krediidiasutused, kelle suhtes neid kohaldatakse.“;</w:t>
      </w:r>
    </w:p>
    <w:p w14:paraId="4D614895" w14:textId="3450CC9B" w:rsidR="0B5FF8DC" w:rsidRPr="00FA634D" w:rsidRDefault="0B5FF8DC" w:rsidP="1BD68A4A">
      <w:pPr>
        <w:pStyle w:val="Normaallaadveeb"/>
        <w:shd w:val="clear" w:color="auto" w:fill="FFFFFF" w:themeFill="background1"/>
        <w:spacing w:before="0" w:beforeAutospacing="0" w:after="0" w:afterAutospacing="0"/>
        <w:jc w:val="both"/>
        <w:rPr>
          <w:b/>
          <w:bCs/>
        </w:rPr>
      </w:pPr>
    </w:p>
    <w:p w14:paraId="27DE265F" w14:textId="3B352958" w:rsidR="0B5FF8DC"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5</w:t>
      </w:r>
      <w:r w:rsidR="261C21AF" w:rsidRPr="1BD68A4A">
        <w:rPr>
          <w:b/>
          <w:bCs/>
        </w:rPr>
        <w:t>3</w:t>
      </w:r>
      <w:r w:rsidR="1BF32891" w:rsidRPr="1BD68A4A">
        <w:rPr>
          <w:b/>
          <w:bCs/>
        </w:rPr>
        <w:t xml:space="preserve">) </w:t>
      </w:r>
      <w:r w:rsidR="1BF32891">
        <w:t>paragrahvi 86</w:t>
      </w:r>
      <w:r w:rsidR="1BF32891" w:rsidRPr="1BD68A4A">
        <w:rPr>
          <w:vertAlign w:val="superscript"/>
        </w:rPr>
        <w:t>49</w:t>
      </w:r>
      <w:r w:rsidR="1BF32891">
        <w:t xml:space="preserve"> lõike 7 punktis 2 asendatakse </w:t>
      </w:r>
      <w:r w:rsidR="3A3AFBB7">
        <w:t>tekstiosa</w:t>
      </w:r>
      <w:r w:rsidR="385F38F9">
        <w:t xml:space="preserve"> </w:t>
      </w:r>
      <w:r w:rsidR="00D25CAB">
        <w:t>„</w:t>
      </w:r>
      <w:r w:rsidR="385F38F9">
        <w:t>või muu süsteemselt olulise krediidiasutuse puhvriga hõlmatud riskide käsitlemiseks</w:t>
      </w:r>
      <w:r w:rsidR="00FB373D">
        <w:t>“</w:t>
      </w:r>
      <w:r w:rsidR="385F38F9">
        <w:t xml:space="preserve"> tekstiosaga </w:t>
      </w:r>
      <w:r w:rsidR="00D25CAB">
        <w:t>„</w:t>
      </w:r>
      <w:r w:rsidR="385F38F9">
        <w:t>, muu süsteemselt olulise krediidiasutuse puhvri või Euroopa Parlamendi ja nõukogu määruse (EL) nr 575/2013 artikli 92 lõikes 3 sätestatud</w:t>
      </w:r>
      <w:r w:rsidR="692CF34C">
        <w:t xml:space="preserve"> minimaalse väljundmäära kohaldamisega hõlmatud riskide käsitlemiseks</w:t>
      </w:r>
      <w:r w:rsidR="00FB373D">
        <w:t>“</w:t>
      </w:r>
      <w:r w:rsidR="692CF34C">
        <w:t>;</w:t>
      </w:r>
      <w:r w:rsidR="692CF34C" w:rsidRPr="1BD68A4A">
        <w:rPr>
          <w:b/>
          <w:bCs/>
        </w:rPr>
        <w:t xml:space="preserve"> </w:t>
      </w:r>
    </w:p>
    <w:p w14:paraId="7F38BC75" w14:textId="46C1EE86" w:rsidR="6DC40825" w:rsidRPr="00FA634D" w:rsidRDefault="6DC40825" w:rsidP="1BD68A4A">
      <w:pPr>
        <w:pStyle w:val="Normaallaadveeb"/>
        <w:shd w:val="clear" w:color="auto" w:fill="FFFFFF" w:themeFill="background1"/>
        <w:spacing w:before="0" w:beforeAutospacing="0" w:after="0" w:afterAutospacing="0"/>
        <w:jc w:val="both"/>
        <w:rPr>
          <w:b/>
          <w:bCs/>
        </w:rPr>
      </w:pPr>
    </w:p>
    <w:p w14:paraId="337AF9FE" w14:textId="70EB29E6" w:rsidR="3AEC99E6"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5</w:t>
      </w:r>
      <w:r w:rsidR="5A13A3C8" w:rsidRPr="1BD68A4A">
        <w:rPr>
          <w:b/>
          <w:bCs/>
        </w:rPr>
        <w:t>4</w:t>
      </w:r>
      <w:r w:rsidR="07FBD0AD" w:rsidRPr="1BD68A4A">
        <w:rPr>
          <w:b/>
          <w:bCs/>
        </w:rPr>
        <w:t xml:space="preserve">) </w:t>
      </w:r>
      <w:r w:rsidR="07FBD0AD">
        <w:t>paragrahvi 86</w:t>
      </w:r>
      <w:r w:rsidR="07FBD0AD" w:rsidRPr="1BD68A4A">
        <w:rPr>
          <w:vertAlign w:val="superscript"/>
        </w:rPr>
        <w:t>49</w:t>
      </w:r>
      <w:r w:rsidR="07FBD0AD">
        <w:t xml:space="preserve"> lõiget 7 täiendatakse punktiga 4 järgmises sõnastuses: </w:t>
      </w:r>
    </w:p>
    <w:p w14:paraId="1F9C93F1" w14:textId="0497CDEE" w:rsidR="3AEC99E6" w:rsidRPr="00FA634D" w:rsidRDefault="4F79F458" w:rsidP="1BD68A4A">
      <w:pPr>
        <w:pStyle w:val="Normaallaadveeb"/>
        <w:shd w:val="clear" w:color="auto" w:fill="FFFFFF" w:themeFill="background1"/>
        <w:spacing w:before="0" w:beforeAutospacing="0" w:after="0" w:afterAutospacing="0"/>
        <w:jc w:val="both"/>
        <w:rPr>
          <w:b/>
          <w:bCs/>
        </w:rPr>
      </w:pPr>
      <w:r>
        <w:t>„</w:t>
      </w:r>
      <w:r w:rsidR="65D0B9B3">
        <w:t xml:space="preserve">4) kui krediidiasutuse koguriskipositsiooni suhtes kohaldatakse süsteemse </w:t>
      </w:r>
      <w:r w:rsidR="27721F6E">
        <w:t xml:space="preserve">riski </w:t>
      </w:r>
      <w:r w:rsidR="65D0B9B3">
        <w:t xml:space="preserve">puhvri nõuet ning sellise </w:t>
      </w:r>
      <w:r w:rsidR="70BC3AE8">
        <w:t xml:space="preserve">krediidiasutuse suhtes kohaldatakse Euroopa Parlamendi ja nõukogu määruse (EL) nr 575/2013 artikli 92 lõikes 3 sätestatud </w:t>
      </w:r>
      <w:r w:rsidR="4241580B">
        <w:t>minimaalse</w:t>
      </w:r>
      <w:r w:rsidR="14DF0F0D">
        <w:t>t</w:t>
      </w:r>
      <w:r w:rsidR="70BC3AE8">
        <w:t xml:space="preserve"> väljundmäära, võtab Eesti </w:t>
      </w:r>
      <w:r w:rsidR="6BC8A00B">
        <w:t>Pank seda arvesse käesoleva lõike punktis 3 nimetatud hindamise</w:t>
      </w:r>
      <w:r w:rsidR="00790D1B">
        <w:t>l</w:t>
      </w:r>
      <w:r w:rsidR="6BC8A00B">
        <w:t>.</w:t>
      </w:r>
      <w:r w:rsidR="44916312">
        <w:t>“</w:t>
      </w:r>
      <w:r w:rsidR="6BC8A00B">
        <w:t>;</w:t>
      </w:r>
    </w:p>
    <w:p w14:paraId="2C74834B" w14:textId="456B9D2A" w:rsidR="4BEBB516" w:rsidRPr="00FA634D" w:rsidRDefault="4BEBB516" w:rsidP="1BD68A4A">
      <w:pPr>
        <w:pStyle w:val="Normaallaadveeb"/>
        <w:shd w:val="clear" w:color="auto" w:fill="FFFFFF" w:themeFill="background1"/>
        <w:spacing w:before="0" w:beforeAutospacing="0" w:after="0" w:afterAutospacing="0"/>
        <w:jc w:val="both"/>
      </w:pPr>
    </w:p>
    <w:p w14:paraId="4926BED1" w14:textId="6D7EB18B" w:rsidR="0089404E"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5</w:t>
      </w:r>
      <w:r w:rsidR="2FB67795" w:rsidRPr="1BD68A4A">
        <w:rPr>
          <w:b/>
          <w:bCs/>
        </w:rPr>
        <w:t>5</w:t>
      </w:r>
      <w:r w:rsidR="55B7643E" w:rsidRPr="1BD68A4A">
        <w:rPr>
          <w:b/>
          <w:bCs/>
        </w:rPr>
        <w:t xml:space="preserve">) </w:t>
      </w:r>
      <w:r w:rsidR="55B7643E">
        <w:t>paragrahvi 86</w:t>
      </w:r>
      <w:r w:rsidR="55B7643E" w:rsidRPr="1BD68A4A">
        <w:rPr>
          <w:vertAlign w:val="superscript"/>
        </w:rPr>
        <w:t>49</w:t>
      </w:r>
      <w:r w:rsidR="55B7643E">
        <w:t xml:space="preserve"> täiendatakse lõikega 8</w:t>
      </w:r>
      <w:r w:rsidR="55B7643E" w:rsidRPr="1BD68A4A">
        <w:rPr>
          <w:vertAlign w:val="superscript"/>
        </w:rPr>
        <w:t>1</w:t>
      </w:r>
      <w:r w:rsidR="55B7643E">
        <w:t xml:space="preserve"> järgmises sõnastuses: </w:t>
      </w:r>
    </w:p>
    <w:p w14:paraId="6F32CFCE" w14:textId="565812A8" w:rsidR="0089404E" w:rsidRPr="00FA634D" w:rsidRDefault="6FE10516" w:rsidP="1BD68A4A">
      <w:pPr>
        <w:pStyle w:val="Normaallaadveeb"/>
        <w:shd w:val="clear" w:color="auto" w:fill="FFFFFF" w:themeFill="background1"/>
        <w:spacing w:before="0" w:beforeAutospacing="0" w:after="0" w:afterAutospacing="0"/>
        <w:jc w:val="both"/>
        <w:rPr>
          <w:b/>
          <w:bCs/>
        </w:rPr>
      </w:pPr>
      <w:r>
        <w:t>„</w:t>
      </w:r>
      <w:r w:rsidR="116DF1C3">
        <w:t>(8</w:t>
      </w:r>
      <w:r w:rsidR="116DF1C3" w:rsidRPr="1BD68A4A">
        <w:rPr>
          <w:vertAlign w:val="superscript"/>
        </w:rPr>
        <w:t>1</w:t>
      </w:r>
      <w:r w:rsidR="116DF1C3">
        <w:t xml:space="preserve">) Eesti Pank </w:t>
      </w:r>
      <w:commentRangeStart w:id="608"/>
      <w:r w:rsidR="116DF1C3">
        <w:t xml:space="preserve">lähtub </w:t>
      </w:r>
      <w:r w:rsidR="147B600C">
        <w:t>teavitamise</w:t>
      </w:r>
      <w:r w:rsidR="26E4A61C">
        <w:t xml:space="preserve"> korra</w:t>
      </w:r>
      <w:r w:rsidR="147B600C">
        <w:t xml:space="preserve">l </w:t>
      </w:r>
      <w:commentRangeEnd w:id="608"/>
      <w:r w:rsidR="00D8308C">
        <w:rPr>
          <w:rStyle w:val="Kommentaariviide"/>
          <w:rFonts w:asciiTheme="minorHAnsi" w:eastAsiaTheme="minorHAnsi" w:hAnsiTheme="minorHAnsi" w:cstheme="minorBidi"/>
          <w:kern w:val="2"/>
          <w:lang w:eastAsia="en-US"/>
          <w14:ligatures w14:val="standardContextual"/>
        </w:rPr>
        <w:commentReference w:id="608"/>
      </w:r>
      <w:r w:rsidR="30614E0C">
        <w:t xml:space="preserve">ainult </w:t>
      </w:r>
      <w:r w:rsidR="116DF1C3">
        <w:t>käesoleva paragrahvi lõikes 8 sätestatust, kui süsteemse riski puhvri määra kehtestamise otsuse tulemusel varem kehtestatud puhvri määr või määrad vähenevad</w:t>
      </w:r>
      <w:r w:rsidR="550BB567">
        <w:t xml:space="preserve"> või jäävad </w:t>
      </w:r>
      <w:r w:rsidR="116DF1C3">
        <w:t>samaks.“;</w:t>
      </w:r>
    </w:p>
    <w:p w14:paraId="3EE513BF" w14:textId="77777777" w:rsidR="00171620" w:rsidRPr="00FA634D" w:rsidRDefault="00171620" w:rsidP="1BD68A4A">
      <w:pPr>
        <w:pStyle w:val="Normaallaadveeb"/>
        <w:shd w:val="clear" w:color="auto" w:fill="FFFFFF" w:themeFill="background1"/>
        <w:spacing w:before="0" w:beforeAutospacing="0" w:after="0" w:afterAutospacing="0"/>
        <w:jc w:val="both"/>
        <w:rPr>
          <w:b/>
          <w:bCs/>
        </w:rPr>
      </w:pPr>
    </w:p>
    <w:p w14:paraId="45DACAFA" w14:textId="4E5DC46C" w:rsidR="37D57D17"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5</w:t>
      </w:r>
      <w:r w:rsidR="02F53803" w:rsidRPr="1BD68A4A">
        <w:rPr>
          <w:b/>
          <w:bCs/>
        </w:rPr>
        <w:t>6</w:t>
      </w:r>
      <w:r w:rsidR="2FFAF8B7" w:rsidRPr="1BD68A4A">
        <w:rPr>
          <w:b/>
          <w:bCs/>
        </w:rPr>
        <w:t>)</w:t>
      </w:r>
      <w:r w:rsidR="3C5AF285">
        <w:t xml:space="preserve"> paragrahvi 86</w:t>
      </w:r>
      <w:r w:rsidR="3C5AF285" w:rsidRPr="1BD68A4A">
        <w:rPr>
          <w:vertAlign w:val="superscript"/>
        </w:rPr>
        <w:t>49</w:t>
      </w:r>
      <w:r w:rsidR="3C5AF285">
        <w:t xml:space="preserve"> lõike 10 esimeses lauses asendatakse sõnad </w:t>
      </w:r>
      <w:r w:rsidR="000F1B36">
        <w:t>„</w:t>
      </w:r>
      <w:r w:rsidR="3C5AF285">
        <w:t xml:space="preserve">Euroopa Komisjoni arvamust“ sõnadega „Euroopa Komisjoni ja Euroopa Süsteemsete Riskide Nõukogu arvamust“; </w:t>
      </w:r>
    </w:p>
    <w:p w14:paraId="7B48F2D4" w14:textId="77777777" w:rsidR="003316C2" w:rsidRPr="00FA634D" w:rsidRDefault="003316C2" w:rsidP="1BD68A4A">
      <w:pPr>
        <w:pStyle w:val="Normaallaadveeb"/>
        <w:shd w:val="clear" w:color="auto" w:fill="FFFFFF" w:themeFill="background1"/>
        <w:spacing w:before="0" w:beforeAutospacing="0" w:after="0" w:afterAutospacing="0"/>
        <w:jc w:val="both"/>
        <w:rPr>
          <w:b/>
          <w:bCs/>
        </w:rPr>
      </w:pPr>
    </w:p>
    <w:p w14:paraId="542DC41A" w14:textId="6C5D32F4" w:rsidR="003316C2"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2135B171" w:rsidRPr="1BD68A4A">
        <w:rPr>
          <w:b/>
          <w:bCs/>
        </w:rPr>
        <w:t>57</w:t>
      </w:r>
      <w:r w:rsidR="4D3F2A4A" w:rsidRPr="1BD68A4A">
        <w:rPr>
          <w:b/>
          <w:bCs/>
        </w:rPr>
        <w:t xml:space="preserve">) </w:t>
      </w:r>
      <w:r w:rsidR="4D3F2A4A">
        <w:t>paragrahvi 86</w:t>
      </w:r>
      <w:r w:rsidR="4D3F2A4A" w:rsidRPr="1BD68A4A">
        <w:rPr>
          <w:vertAlign w:val="superscript"/>
        </w:rPr>
        <w:t>49</w:t>
      </w:r>
      <w:r w:rsidR="4D3F2A4A">
        <w:t xml:space="preserve"> täiendatakse lõigetega 10</w:t>
      </w:r>
      <w:r w:rsidR="4D3F2A4A" w:rsidRPr="1BD68A4A">
        <w:rPr>
          <w:vertAlign w:val="superscript"/>
        </w:rPr>
        <w:t>1</w:t>
      </w:r>
      <w:r w:rsidR="4D3F2A4A">
        <w:t xml:space="preserve"> ja 10</w:t>
      </w:r>
      <w:r w:rsidR="4D3F2A4A" w:rsidRPr="1BD68A4A">
        <w:rPr>
          <w:vertAlign w:val="superscript"/>
        </w:rPr>
        <w:t>2</w:t>
      </w:r>
      <w:r w:rsidR="4D3F2A4A">
        <w:t xml:space="preserve"> järgmises sõnastuses: </w:t>
      </w:r>
    </w:p>
    <w:p w14:paraId="4AA06B9A" w14:textId="64C7905E" w:rsidR="003316C2" w:rsidRPr="00FA634D" w:rsidRDefault="00C26F9B" w:rsidP="1BD68A4A">
      <w:pPr>
        <w:pStyle w:val="Normaallaadveeb"/>
        <w:shd w:val="clear" w:color="auto" w:fill="FFFFFF" w:themeFill="background1"/>
        <w:spacing w:before="0" w:beforeAutospacing="0" w:after="0" w:afterAutospacing="0"/>
        <w:jc w:val="both"/>
        <w:rPr>
          <w:b/>
          <w:bCs/>
        </w:rPr>
      </w:pPr>
      <w:r>
        <w:t>„</w:t>
      </w:r>
      <w:r w:rsidR="4D3F2A4A">
        <w:t>(10</w:t>
      </w:r>
      <w:r w:rsidR="4D3F2A4A" w:rsidRPr="1BD68A4A">
        <w:rPr>
          <w:vertAlign w:val="superscript"/>
        </w:rPr>
        <w:t>1</w:t>
      </w:r>
      <w:r w:rsidR="4D3F2A4A">
        <w:t xml:space="preserve">) Kui Eesti Pank ei jõua teise lepinguriigi asjaomaste asutustega kokkuleppele süsteemse riski puhvri määra või määrade kehtestamises ning nii Euroopa Komisjon kui ka Euroopa Süsteemsete Riskide Nõukogu on esitanud negatiivse </w:t>
      </w:r>
      <w:r w:rsidR="7D9CFA57">
        <w:t>arvamuse</w:t>
      </w:r>
      <w:r w:rsidR="4D3F2A4A">
        <w:t xml:space="preserve">, võib Eesti Pank edastada küsimuse Euroopa Pangandusjärelevalve Asutusele arvamuse saamiseks kooskõlas Euroopa Parlamendi ja nõukogu määruse (EL) nr 1093/2010 artikliga 19. </w:t>
      </w:r>
      <w:r w:rsidR="5AE2ABE0">
        <w:t xml:space="preserve">Sellisel juhul ei tee </w:t>
      </w:r>
      <w:r w:rsidR="07724385">
        <w:t xml:space="preserve">Eesti Pank </w:t>
      </w:r>
      <w:r w:rsidR="4A1512A5">
        <w:t>otsust enne</w:t>
      </w:r>
      <w:r w:rsidR="4D3F2A4A">
        <w:t xml:space="preserve"> </w:t>
      </w:r>
      <w:del w:id="609" w:author="Merike Koppel - JUSTDIGI" w:date="2025-12-30T11:38:00Z" w16du:dateUtc="2025-12-30T09:38:00Z">
        <w:r w:rsidR="00C65071" w:rsidDel="00D8308C">
          <w:delText xml:space="preserve">otsuse saamist </w:delText>
        </w:r>
      </w:del>
      <w:r w:rsidR="4D3F2A4A">
        <w:t>Euroopa Pangandusjärelevalve Asutuselt</w:t>
      </w:r>
      <w:ins w:id="610" w:author="Merike Koppel - JUSTDIGI" w:date="2025-12-30T11:38:00Z" w16du:dateUtc="2025-12-30T09:38:00Z">
        <w:r w:rsidR="00D8308C" w:rsidRPr="00D8308C">
          <w:t xml:space="preserve"> </w:t>
        </w:r>
        <w:commentRangeStart w:id="611"/>
        <w:r w:rsidR="00D8308C">
          <w:t>otsuse</w:t>
        </w:r>
        <w:commentRangeEnd w:id="611"/>
        <w:r w:rsidR="00D8308C">
          <w:rPr>
            <w:rStyle w:val="Kommentaariviide"/>
            <w:rFonts w:asciiTheme="minorHAnsi" w:eastAsiaTheme="minorHAnsi" w:hAnsiTheme="minorHAnsi" w:cstheme="minorBidi"/>
            <w:kern w:val="2"/>
            <w:lang w:eastAsia="en-US"/>
            <w14:ligatures w14:val="standardContextual"/>
          </w:rPr>
          <w:commentReference w:id="611"/>
        </w:r>
        <w:r w:rsidR="00D8308C">
          <w:t xml:space="preserve"> saamist</w:t>
        </w:r>
      </w:ins>
      <w:r w:rsidR="4D3F2A4A">
        <w:t xml:space="preserve">. </w:t>
      </w:r>
    </w:p>
    <w:p w14:paraId="1D70235C" w14:textId="77777777" w:rsidR="003316C2" w:rsidRPr="00FA634D" w:rsidRDefault="003316C2" w:rsidP="1BD68A4A">
      <w:pPr>
        <w:pStyle w:val="Normaallaadveeb"/>
        <w:shd w:val="clear" w:color="auto" w:fill="FFFFFF" w:themeFill="background1"/>
        <w:spacing w:before="0" w:beforeAutospacing="0" w:after="0" w:afterAutospacing="0"/>
        <w:jc w:val="both"/>
      </w:pPr>
    </w:p>
    <w:p w14:paraId="68BC51D5" w14:textId="42647843" w:rsidR="003316C2" w:rsidRPr="00FA634D" w:rsidRDefault="4D3F2A4A" w:rsidP="1BD68A4A">
      <w:pPr>
        <w:pStyle w:val="Normaallaadveeb"/>
        <w:shd w:val="clear" w:color="auto" w:fill="FFFFFF" w:themeFill="background1"/>
        <w:spacing w:before="0" w:beforeAutospacing="0" w:after="0" w:afterAutospacing="0"/>
        <w:jc w:val="both"/>
        <w:rPr>
          <w:b/>
          <w:bCs/>
        </w:rPr>
      </w:pPr>
      <w:r>
        <w:t>(10</w:t>
      </w:r>
      <w:r w:rsidRPr="1BD68A4A">
        <w:rPr>
          <w:vertAlign w:val="superscript"/>
        </w:rPr>
        <w:t>2</w:t>
      </w:r>
      <w:r>
        <w:t>) Käesoleva paragrahvi lõike</w:t>
      </w:r>
      <w:r w:rsidR="4BB66786">
        <w:t xml:space="preserve"> 10 esimeses lauses </w:t>
      </w:r>
      <w:r>
        <w:t xml:space="preserve">nimetatud </w:t>
      </w:r>
      <w:r w:rsidR="4BB66786">
        <w:t>taseme</w:t>
      </w:r>
      <w:r>
        <w:t xml:space="preserve"> kohaldamisel ei arvestata kombineeritud süsteemse riski </w:t>
      </w:r>
      <w:commentRangeStart w:id="612"/>
      <w:r>
        <w:t>puhvri määra hulka teises Euroopa Liidu lepinguriigis kehtestatud süsteemse riski puhvri määra tunnustamist</w:t>
      </w:r>
      <w:commentRangeEnd w:id="612"/>
      <w:r w:rsidR="00484F61">
        <w:rPr>
          <w:rStyle w:val="Kommentaariviide"/>
          <w:rFonts w:asciiTheme="minorHAnsi" w:eastAsiaTheme="minorHAnsi" w:hAnsiTheme="minorHAnsi" w:cstheme="minorBidi"/>
          <w:kern w:val="2"/>
          <w:lang w:eastAsia="en-US"/>
          <w14:ligatures w14:val="standardContextual"/>
        </w:rPr>
        <w:commentReference w:id="612"/>
      </w:r>
      <w:r>
        <w:t>.“;</w:t>
      </w:r>
    </w:p>
    <w:p w14:paraId="4F77C3BC" w14:textId="130DA322" w:rsidR="32A64DE9" w:rsidRPr="00FA634D" w:rsidRDefault="32A64DE9" w:rsidP="1BD68A4A">
      <w:pPr>
        <w:pStyle w:val="Normaallaadveeb"/>
        <w:shd w:val="clear" w:color="auto" w:fill="FFFFFF" w:themeFill="background1"/>
        <w:spacing w:before="0" w:beforeAutospacing="0" w:after="0" w:afterAutospacing="0"/>
        <w:jc w:val="both"/>
        <w:rPr>
          <w:b/>
          <w:bCs/>
        </w:rPr>
      </w:pPr>
    </w:p>
    <w:p w14:paraId="5A55B5F5" w14:textId="5482307F" w:rsidR="69F3B008"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2B4F0EFC" w:rsidRPr="1BD68A4A">
        <w:rPr>
          <w:b/>
          <w:bCs/>
        </w:rPr>
        <w:t>58</w:t>
      </w:r>
      <w:r w:rsidR="0535B306" w:rsidRPr="1BD68A4A">
        <w:rPr>
          <w:b/>
          <w:bCs/>
        </w:rPr>
        <w:t xml:space="preserve">) </w:t>
      </w:r>
      <w:r w:rsidR="0535B306">
        <w:t>paragrahvi 86</w:t>
      </w:r>
      <w:r w:rsidR="0535B306" w:rsidRPr="1BD68A4A">
        <w:rPr>
          <w:vertAlign w:val="superscript"/>
        </w:rPr>
        <w:t>49</w:t>
      </w:r>
      <w:r w:rsidR="0535B306">
        <w:t xml:space="preserve"> lõiget 11 täiendatakse teise lausega järgmises sõnastuses: </w:t>
      </w:r>
    </w:p>
    <w:p w14:paraId="4C699647" w14:textId="74B9E9EF" w:rsidR="69F3B008" w:rsidRPr="00FA634D" w:rsidRDefault="009F2A43" w:rsidP="1BD68A4A">
      <w:pPr>
        <w:pStyle w:val="Normaallaadveeb"/>
        <w:shd w:val="clear" w:color="auto" w:fill="FFFFFF" w:themeFill="background1"/>
        <w:spacing w:before="0" w:beforeAutospacing="0" w:after="0" w:afterAutospacing="0"/>
        <w:jc w:val="both"/>
        <w:rPr>
          <w:b/>
          <w:bCs/>
        </w:rPr>
      </w:pPr>
      <w:r>
        <w:t>„</w:t>
      </w:r>
      <w:r w:rsidR="629A4F5C">
        <w:t>N</w:t>
      </w:r>
      <w:r w:rsidR="4D7B2C4F">
        <w:t>imetatud</w:t>
      </w:r>
      <w:r w:rsidR="0535B306">
        <w:t xml:space="preserve"> määra kohaldamisel ei arvestata kombineeritud süsteemse riski </w:t>
      </w:r>
      <w:commentRangeStart w:id="613"/>
      <w:r w:rsidR="0535B306">
        <w:t>puhvri määra hulka teises Euroopa Liidu lepinguriigis kehtestatud süsteemse riski puhvri määra tunnustamist</w:t>
      </w:r>
      <w:commentRangeEnd w:id="613"/>
      <w:r w:rsidR="00484F61">
        <w:rPr>
          <w:rStyle w:val="Kommentaariviide"/>
          <w:rFonts w:asciiTheme="minorHAnsi" w:eastAsiaTheme="minorHAnsi" w:hAnsiTheme="minorHAnsi" w:cstheme="minorBidi"/>
          <w:kern w:val="2"/>
          <w:lang w:eastAsia="en-US"/>
          <w14:ligatures w14:val="standardContextual"/>
        </w:rPr>
        <w:commentReference w:id="613"/>
      </w:r>
      <w:r w:rsidR="0535B306">
        <w:t>.</w:t>
      </w:r>
      <w:r w:rsidR="00160E6E">
        <w:t>“</w:t>
      </w:r>
      <w:r w:rsidR="0535B306">
        <w:t>;</w:t>
      </w:r>
    </w:p>
    <w:p w14:paraId="43FD6F26" w14:textId="77777777" w:rsidR="009467CB" w:rsidRPr="00FA634D" w:rsidRDefault="009467CB" w:rsidP="1BD68A4A">
      <w:pPr>
        <w:pStyle w:val="Normaallaadveeb"/>
        <w:shd w:val="clear" w:color="auto" w:fill="FFFFFF" w:themeFill="background1"/>
        <w:spacing w:before="0" w:beforeAutospacing="0" w:after="0" w:afterAutospacing="0"/>
        <w:jc w:val="both"/>
        <w:rPr>
          <w:b/>
          <w:bCs/>
        </w:rPr>
      </w:pPr>
    </w:p>
    <w:p w14:paraId="6E87A034" w14:textId="3F533EB3" w:rsidR="00D33F95"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24016007" w:rsidRPr="1BD68A4A">
        <w:rPr>
          <w:b/>
          <w:bCs/>
        </w:rPr>
        <w:t>59</w:t>
      </w:r>
      <w:r w:rsidR="74D4CFE7" w:rsidRPr="1BD68A4A">
        <w:rPr>
          <w:b/>
          <w:bCs/>
        </w:rPr>
        <w:t xml:space="preserve">) </w:t>
      </w:r>
      <w:r w:rsidR="74D4CFE7">
        <w:t>paragrahvi 86</w:t>
      </w:r>
      <w:r w:rsidR="74D4CFE7" w:rsidRPr="1BD68A4A">
        <w:rPr>
          <w:vertAlign w:val="superscript"/>
        </w:rPr>
        <w:t>50</w:t>
      </w:r>
      <w:r w:rsidR="74D4CFE7">
        <w:t xml:space="preserve"> täiendatakse lõikega 2</w:t>
      </w:r>
      <w:r w:rsidR="66330BF8" w:rsidRPr="1BD68A4A">
        <w:rPr>
          <w:vertAlign w:val="superscript"/>
        </w:rPr>
        <w:t>1</w:t>
      </w:r>
      <w:r w:rsidR="74D4CFE7">
        <w:t xml:space="preserve"> järgmises sõnastuses: </w:t>
      </w:r>
    </w:p>
    <w:p w14:paraId="4CBF0E80" w14:textId="79B08578" w:rsidR="00D33F95" w:rsidRPr="00FA634D" w:rsidRDefault="009C4F21" w:rsidP="1BD68A4A">
      <w:pPr>
        <w:pStyle w:val="Normaallaadveeb"/>
        <w:shd w:val="clear" w:color="auto" w:fill="FFFFFF" w:themeFill="background1"/>
        <w:spacing w:before="0" w:beforeAutospacing="0" w:after="0" w:afterAutospacing="0"/>
        <w:jc w:val="both"/>
      </w:pPr>
      <w:r>
        <w:t>„</w:t>
      </w:r>
      <w:r w:rsidR="74D4CFE7">
        <w:t>(2</w:t>
      </w:r>
      <w:r w:rsidR="799C8599" w:rsidRPr="1BD68A4A">
        <w:rPr>
          <w:vertAlign w:val="superscript"/>
        </w:rPr>
        <w:t>1</w:t>
      </w:r>
      <w:r w:rsidR="74D4CFE7">
        <w:t xml:space="preserve">) </w:t>
      </w:r>
      <w:r w:rsidR="01BAAC45">
        <w:t>Käesoleva paragrahvi lõi</w:t>
      </w:r>
      <w:r w:rsidR="373950BB">
        <w:t xml:space="preserve">ke </w:t>
      </w:r>
      <w:r w:rsidR="01BAAC45">
        <w:t xml:space="preserve">1 kohaldamisel </w:t>
      </w:r>
      <w:r w:rsidR="000D6D67">
        <w:t xml:space="preserve">sellise </w:t>
      </w:r>
      <w:r w:rsidR="01BAAC45">
        <w:t xml:space="preserve">krediidiasutuse suhtes, kes ei täida finantsvõimenduse määra puhvri nõuet, hõlmab esimese taseme </w:t>
      </w:r>
      <w:r w:rsidR="04847AB4">
        <w:t>kapitali mõjutav väljamakse kõiki käesoleva paragrahvi lõikes 7 nimetatud väljamakseid.</w:t>
      </w:r>
      <w:r w:rsidR="00F615E3">
        <w:t>“</w:t>
      </w:r>
      <w:r w:rsidR="2B2892D5">
        <w:t>;</w:t>
      </w:r>
    </w:p>
    <w:p w14:paraId="5B750D75" w14:textId="77777777" w:rsidR="00D33F95" w:rsidRPr="00FA634D" w:rsidRDefault="00D33F95" w:rsidP="1BD68A4A">
      <w:pPr>
        <w:pStyle w:val="Normaallaadveeb"/>
        <w:shd w:val="clear" w:color="auto" w:fill="FFFFFF" w:themeFill="background1"/>
        <w:spacing w:before="0" w:beforeAutospacing="0" w:after="0" w:afterAutospacing="0"/>
        <w:jc w:val="both"/>
      </w:pPr>
    </w:p>
    <w:p w14:paraId="64F627B7" w14:textId="622533B4" w:rsidR="00D33F95" w:rsidRPr="00FA634D" w:rsidRDefault="00AF3179" w:rsidP="1BD68A4A">
      <w:pPr>
        <w:pStyle w:val="Normaallaadveeb"/>
        <w:shd w:val="clear" w:color="auto" w:fill="FFFFFF" w:themeFill="background1"/>
        <w:spacing w:before="0" w:beforeAutospacing="0" w:after="0" w:afterAutospacing="0"/>
        <w:jc w:val="both"/>
      </w:pPr>
      <w:r w:rsidRPr="1BD68A4A">
        <w:rPr>
          <w:b/>
          <w:bCs/>
        </w:rPr>
        <w:t>16</w:t>
      </w:r>
      <w:r w:rsidR="75023FCB" w:rsidRPr="1BD68A4A">
        <w:rPr>
          <w:b/>
          <w:bCs/>
        </w:rPr>
        <w:t>0</w:t>
      </w:r>
      <w:r w:rsidR="74D4CFE7" w:rsidRPr="1BD68A4A">
        <w:rPr>
          <w:b/>
          <w:bCs/>
        </w:rPr>
        <w:t xml:space="preserve">) </w:t>
      </w:r>
      <w:r w:rsidR="74D4CFE7">
        <w:t>paragrahvi 86</w:t>
      </w:r>
      <w:r w:rsidR="74D4CFE7" w:rsidRPr="1BD68A4A">
        <w:rPr>
          <w:vertAlign w:val="superscript"/>
        </w:rPr>
        <w:t>50</w:t>
      </w:r>
      <w:r w:rsidR="74D4CFE7">
        <w:t xml:space="preserve"> lõike 5 punkt 1 muudetakse ja sõnastatakse järgmiselt: </w:t>
      </w:r>
    </w:p>
    <w:p w14:paraId="5FD14BB4" w14:textId="4E58685D" w:rsidR="00D33F95" w:rsidRPr="00FA634D" w:rsidRDefault="003C2C5F" w:rsidP="1BD68A4A">
      <w:pPr>
        <w:pStyle w:val="Normaallaadveeb"/>
        <w:shd w:val="clear" w:color="auto" w:fill="FFFFFF" w:themeFill="background1"/>
        <w:spacing w:before="0" w:beforeAutospacing="0" w:after="0" w:afterAutospacing="0"/>
        <w:jc w:val="both"/>
        <w:rPr>
          <w:b/>
          <w:bCs/>
        </w:rPr>
      </w:pPr>
      <w:r>
        <w:t>„</w:t>
      </w:r>
      <w:r w:rsidR="74D4CFE7">
        <w:t>1) omavahendite summa, sealhulgas esimese taseme põhiomavahendite summa ja täiendavate esimese taseme omavahendite summa;“</w:t>
      </w:r>
      <w:r w:rsidR="00A82ECC">
        <w:t>;</w:t>
      </w:r>
    </w:p>
    <w:p w14:paraId="73EC9BA0" w14:textId="77777777" w:rsidR="00D33F95" w:rsidRPr="00FA634D" w:rsidRDefault="00D33F95" w:rsidP="1BD68A4A">
      <w:pPr>
        <w:pStyle w:val="Normaallaadveeb"/>
        <w:shd w:val="clear" w:color="auto" w:fill="FFFFFF" w:themeFill="background1"/>
        <w:spacing w:before="0" w:beforeAutospacing="0" w:after="0" w:afterAutospacing="0"/>
        <w:jc w:val="both"/>
        <w:rPr>
          <w:b/>
          <w:bCs/>
        </w:rPr>
      </w:pPr>
    </w:p>
    <w:p w14:paraId="73ACA83F" w14:textId="603D82EE" w:rsidR="009467CB" w:rsidRPr="00FA634D" w:rsidRDefault="00AF3179" w:rsidP="1BD68A4A">
      <w:pPr>
        <w:pStyle w:val="Normaallaadveeb"/>
        <w:shd w:val="clear" w:color="auto" w:fill="FFFFFF" w:themeFill="background1"/>
        <w:spacing w:before="0" w:beforeAutospacing="0" w:after="0" w:afterAutospacing="0"/>
        <w:jc w:val="both"/>
      </w:pPr>
      <w:r w:rsidRPr="1BD68A4A">
        <w:rPr>
          <w:b/>
          <w:bCs/>
        </w:rPr>
        <w:t>16</w:t>
      </w:r>
      <w:r w:rsidR="0B605B18" w:rsidRPr="1BD68A4A">
        <w:rPr>
          <w:b/>
          <w:bCs/>
        </w:rPr>
        <w:t>1</w:t>
      </w:r>
      <w:r w:rsidR="735C0744" w:rsidRPr="1BD68A4A">
        <w:rPr>
          <w:b/>
          <w:bCs/>
        </w:rPr>
        <w:t xml:space="preserve">) </w:t>
      </w:r>
      <w:r w:rsidR="735C0744">
        <w:t>paragrahvi 86</w:t>
      </w:r>
      <w:r w:rsidR="735C0744" w:rsidRPr="1BD68A4A">
        <w:rPr>
          <w:vertAlign w:val="superscript"/>
        </w:rPr>
        <w:t>50</w:t>
      </w:r>
      <w:r w:rsidR="735C0744">
        <w:t xml:space="preserve"> täiendatakse lõikega 5</w:t>
      </w:r>
      <w:r w:rsidR="735C0744" w:rsidRPr="1BD68A4A">
        <w:rPr>
          <w:vertAlign w:val="superscript"/>
        </w:rPr>
        <w:t>7</w:t>
      </w:r>
      <w:r w:rsidR="735C0744">
        <w:t xml:space="preserve"> järgmises sõnastuses: </w:t>
      </w:r>
    </w:p>
    <w:p w14:paraId="332A50A9" w14:textId="4F82DF47" w:rsidR="5855C025" w:rsidRPr="00FA634D" w:rsidRDefault="00EF6C1C" w:rsidP="1BD68A4A">
      <w:pPr>
        <w:pStyle w:val="Normaallaadveeb"/>
        <w:shd w:val="clear" w:color="auto" w:fill="FFFFFF" w:themeFill="background1"/>
        <w:spacing w:before="0" w:beforeAutospacing="0" w:after="0" w:afterAutospacing="0"/>
        <w:jc w:val="both"/>
      </w:pPr>
      <w:r>
        <w:t>„</w:t>
      </w:r>
      <w:r w:rsidR="735C0744">
        <w:t>(5</w:t>
      </w:r>
      <w:r w:rsidR="735C0744" w:rsidRPr="1BD68A4A">
        <w:rPr>
          <w:vertAlign w:val="superscript"/>
        </w:rPr>
        <w:t>7</w:t>
      </w:r>
      <w:r w:rsidR="735C0744">
        <w:t xml:space="preserve">) Juhul kui krediidiasutus täidab kombineeritud puhvri nõuet, ei tohi ta siiski teha esimese taseme põhiomavahendeid mõjutavaid väljamakseid, kui selle tagajärjel väheneksid tema </w:t>
      </w:r>
      <w:r w:rsidR="735C0744">
        <w:lastRenderedPageBreak/>
        <w:t xml:space="preserve">esimese taseme põhiomavahendid </w:t>
      </w:r>
      <w:commentRangeStart w:id="614"/>
      <w:r w:rsidR="735C0744">
        <w:t xml:space="preserve">määral, mille tulemusel </w:t>
      </w:r>
      <w:commentRangeEnd w:id="614"/>
      <w:r w:rsidR="00275D23">
        <w:rPr>
          <w:rStyle w:val="Kommentaariviide"/>
          <w:rFonts w:asciiTheme="minorHAnsi" w:eastAsiaTheme="minorHAnsi" w:hAnsiTheme="minorHAnsi" w:cstheme="minorBidi"/>
          <w:kern w:val="2"/>
          <w:lang w:eastAsia="en-US"/>
          <w14:ligatures w14:val="standardContextual"/>
        </w:rPr>
        <w:commentReference w:id="614"/>
      </w:r>
      <w:r w:rsidR="735C0744">
        <w:t>ei oleks kombineeritud puhvri nõue enam täidetud.“;</w:t>
      </w:r>
    </w:p>
    <w:p w14:paraId="6713607B" w14:textId="77777777" w:rsidR="007E117C" w:rsidRPr="00FA634D" w:rsidRDefault="007E117C" w:rsidP="1BD68A4A">
      <w:pPr>
        <w:pStyle w:val="Normaallaadveeb"/>
        <w:shd w:val="clear" w:color="auto" w:fill="FFFFFF" w:themeFill="background1"/>
        <w:spacing w:before="0" w:beforeAutospacing="0" w:after="0" w:afterAutospacing="0"/>
        <w:jc w:val="both"/>
        <w:rPr>
          <w:b/>
          <w:bCs/>
        </w:rPr>
      </w:pPr>
    </w:p>
    <w:p w14:paraId="74B52F1C" w14:textId="4092579D" w:rsidR="2637CFDD"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16</w:t>
      </w:r>
      <w:r w:rsidR="4DE1577A" w:rsidRPr="1BD68A4A">
        <w:rPr>
          <w:b/>
          <w:bCs/>
        </w:rPr>
        <w:t>2</w:t>
      </w:r>
      <w:r w:rsidR="7DA948D1" w:rsidRPr="1BD68A4A">
        <w:rPr>
          <w:b/>
          <w:bCs/>
        </w:rPr>
        <w:t xml:space="preserve">) </w:t>
      </w:r>
      <w:r w:rsidR="2FBC4908">
        <w:t>paragrahvi 86</w:t>
      </w:r>
      <w:r w:rsidR="2FBC4908" w:rsidRPr="1BD68A4A">
        <w:rPr>
          <w:vertAlign w:val="superscript"/>
        </w:rPr>
        <w:t>51</w:t>
      </w:r>
      <w:r w:rsidR="2FBC4908">
        <w:t xml:space="preserve"> lõike</w:t>
      </w:r>
      <w:r w:rsidR="75B2FC8F">
        <w:t xml:space="preserve"> </w:t>
      </w:r>
      <w:r w:rsidR="2FBC4908">
        <w:t>1</w:t>
      </w:r>
      <w:r w:rsidR="3B3DCA37">
        <w:t xml:space="preserve"> esimeses lauses</w:t>
      </w:r>
      <w:r w:rsidR="2FBC4908">
        <w:t xml:space="preserve"> asendatakse sõnad </w:t>
      </w:r>
      <w:r w:rsidR="0028568A">
        <w:t>„</w:t>
      </w:r>
      <w:r w:rsidR="2FBC4908">
        <w:t>pärast kombineeritud puhvri nõude</w:t>
      </w:r>
      <w:r w:rsidR="00EF7A67">
        <w:t>“</w:t>
      </w:r>
      <w:r w:rsidR="2FBC4908">
        <w:t xml:space="preserve"> sõnadega </w:t>
      </w:r>
      <w:r w:rsidR="0028568A">
        <w:t>„</w:t>
      </w:r>
      <w:r w:rsidR="2FBC4908">
        <w:t>pärast kombineeritud puhvri nõude või finantsvõimenduse määra puhvri nõude</w:t>
      </w:r>
      <w:r w:rsidR="00EF7A67">
        <w:t>“</w:t>
      </w:r>
      <w:r w:rsidR="2FBC4908">
        <w:t>;</w:t>
      </w:r>
    </w:p>
    <w:p w14:paraId="10155E14" w14:textId="23CB352A" w:rsidR="5855C025" w:rsidRPr="00FA634D" w:rsidRDefault="5855C025" w:rsidP="1BD68A4A">
      <w:pPr>
        <w:pStyle w:val="Normaallaadveeb"/>
        <w:shd w:val="clear" w:color="auto" w:fill="FFFFFF" w:themeFill="background1"/>
        <w:spacing w:before="0" w:beforeAutospacing="0" w:after="0" w:afterAutospacing="0"/>
        <w:jc w:val="both"/>
        <w:rPr>
          <w:b/>
          <w:bCs/>
        </w:rPr>
      </w:pPr>
    </w:p>
    <w:p w14:paraId="25DB442A" w14:textId="0E2E8679" w:rsidR="37CF2267"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6</w:t>
      </w:r>
      <w:r w:rsidR="7C343104" w:rsidRPr="1BD68A4A">
        <w:rPr>
          <w:b/>
          <w:bCs/>
        </w:rPr>
        <w:t>3</w:t>
      </w:r>
      <w:r w:rsidR="5B704D48" w:rsidRPr="1BD68A4A">
        <w:rPr>
          <w:b/>
          <w:bCs/>
        </w:rPr>
        <w:t xml:space="preserve">) </w:t>
      </w:r>
      <w:r w:rsidR="0FC3BF83">
        <w:t>paragrahvi 86</w:t>
      </w:r>
      <w:r w:rsidR="0FC3BF83" w:rsidRPr="1BD68A4A">
        <w:rPr>
          <w:vertAlign w:val="superscript"/>
        </w:rPr>
        <w:t>51</w:t>
      </w:r>
      <w:r w:rsidR="0FC3BF83">
        <w:t xml:space="preserve"> lõike 2 punktis 3 asendatakse </w:t>
      </w:r>
      <w:r w:rsidR="0039050B">
        <w:t xml:space="preserve">tekstiosa </w:t>
      </w:r>
      <w:r w:rsidR="006F37B5">
        <w:t>„</w:t>
      </w:r>
      <w:r w:rsidR="0FC3BF83">
        <w:t>kombineeritud puhvri nõude</w:t>
      </w:r>
      <w:r w:rsidR="005C3F44">
        <w:t>“</w:t>
      </w:r>
      <w:r w:rsidR="0FC3BF83">
        <w:t xml:space="preserve"> </w:t>
      </w:r>
      <w:r w:rsidR="0039050B">
        <w:t xml:space="preserve">tekstiosaga </w:t>
      </w:r>
      <w:r w:rsidR="006F37B5">
        <w:t>„</w:t>
      </w:r>
      <w:r w:rsidR="0FC3BF83">
        <w:t>kombineeritud puhvri nõude või kui see on kohaldatav, finantsvõimenduse määra puhvri nõude</w:t>
      </w:r>
      <w:r w:rsidR="005C3F44">
        <w:t>“</w:t>
      </w:r>
      <w:r w:rsidR="007E117C">
        <w:t>;</w:t>
      </w:r>
    </w:p>
    <w:p w14:paraId="328669C5" w14:textId="75A062E3" w:rsidR="5855C025" w:rsidRPr="00FA634D" w:rsidRDefault="5855C025" w:rsidP="1BD68A4A">
      <w:pPr>
        <w:pStyle w:val="Normaallaadveeb"/>
        <w:shd w:val="clear" w:color="auto" w:fill="FFFFFF" w:themeFill="background1"/>
        <w:spacing w:before="0" w:beforeAutospacing="0" w:after="0" w:afterAutospacing="0"/>
        <w:jc w:val="both"/>
        <w:rPr>
          <w:b/>
          <w:bCs/>
        </w:rPr>
      </w:pPr>
    </w:p>
    <w:p w14:paraId="3653416B" w14:textId="292F554C" w:rsidR="17E65250"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6</w:t>
      </w:r>
      <w:r w:rsidR="28DD30B9" w:rsidRPr="1BD68A4A">
        <w:rPr>
          <w:b/>
          <w:bCs/>
        </w:rPr>
        <w:t>4</w:t>
      </w:r>
      <w:r w:rsidR="37F4B0E4" w:rsidRPr="1BD68A4A">
        <w:rPr>
          <w:b/>
          <w:bCs/>
        </w:rPr>
        <w:t xml:space="preserve">) </w:t>
      </w:r>
      <w:r w:rsidR="37F4B0E4">
        <w:t>paragrahvi 86</w:t>
      </w:r>
      <w:r w:rsidR="37F4B0E4" w:rsidRPr="1BD68A4A">
        <w:rPr>
          <w:vertAlign w:val="superscript"/>
        </w:rPr>
        <w:t>51</w:t>
      </w:r>
      <w:r w:rsidR="37F4B0E4">
        <w:t xml:space="preserve"> lõikes 3 asendatakse </w:t>
      </w:r>
      <w:r w:rsidR="0039050B">
        <w:t xml:space="preserve">tekstiosa </w:t>
      </w:r>
      <w:r w:rsidR="00A3032C">
        <w:t>„</w:t>
      </w:r>
      <w:r w:rsidR="37F4B0E4">
        <w:t>kapitalinõude</w:t>
      </w:r>
      <w:r w:rsidR="005C3F44">
        <w:t>“</w:t>
      </w:r>
      <w:r w:rsidR="6C589A16">
        <w:t xml:space="preserve"> </w:t>
      </w:r>
      <w:r w:rsidR="0039050B">
        <w:t xml:space="preserve">tekstiosaga </w:t>
      </w:r>
      <w:r w:rsidR="00A3032C">
        <w:t>„</w:t>
      </w:r>
      <w:r w:rsidR="6C589A16">
        <w:t>puhvri</w:t>
      </w:r>
      <w:r w:rsidR="77777934">
        <w:t xml:space="preserve"> nõude või kui see on kohaldatav, finantsvõimenduse määra puhvri nõude</w:t>
      </w:r>
      <w:r w:rsidR="005C3F44">
        <w:t>“</w:t>
      </w:r>
      <w:r w:rsidR="2B08A5F9">
        <w:t>;</w:t>
      </w:r>
    </w:p>
    <w:p w14:paraId="3C63B41E" w14:textId="0A43D589" w:rsidR="5855C025" w:rsidRPr="00FA634D" w:rsidRDefault="5855C025" w:rsidP="1BD68A4A">
      <w:pPr>
        <w:pStyle w:val="Normaallaadveeb"/>
        <w:shd w:val="clear" w:color="auto" w:fill="FFFFFF" w:themeFill="background1"/>
        <w:spacing w:before="0" w:beforeAutospacing="0" w:after="0" w:afterAutospacing="0"/>
        <w:jc w:val="both"/>
        <w:rPr>
          <w:b/>
          <w:bCs/>
        </w:rPr>
      </w:pPr>
    </w:p>
    <w:p w14:paraId="739EDD62" w14:textId="5A72BFA2" w:rsidR="3F9ACDDB"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6</w:t>
      </w:r>
      <w:r w:rsidR="6930D8A9" w:rsidRPr="1BD68A4A">
        <w:rPr>
          <w:b/>
          <w:bCs/>
        </w:rPr>
        <w:t>5</w:t>
      </w:r>
      <w:r w:rsidR="371A562A" w:rsidRPr="1BD68A4A">
        <w:rPr>
          <w:b/>
          <w:bCs/>
        </w:rPr>
        <w:t xml:space="preserve">) </w:t>
      </w:r>
      <w:r w:rsidR="371A562A">
        <w:t>paragrahvi 86</w:t>
      </w:r>
      <w:r w:rsidR="371A562A" w:rsidRPr="1BD68A4A">
        <w:rPr>
          <w:vertAlign w:val="superscript"/>
        </w:rPr>
        <w:t>51</w:t>
      </w:r>
      <w:r w:rsidR="371A562A">
        <w:t xml:space="preserve"> lõike 4 sissejuhatav lauseosa muudetakse ja sõnastatakse järgmiselt: </w:t>
      </w:r>
    </w:p>
    <w:p w14:paraId="3AE6FF77" w14:textId="66B26ADC" w:rsidR="3F9ACDDB" w:rsidRPr="00FA634D" w:rsidRDefault="00DD43F1" w:rsidP="1BD68A4A">
      <w:pPr>
        <w:pStyle w:val="Normaallaadveeb"/>
        <w:shd w:val="clear" w:color="auto" w:fill="FFFFFF" w:themeFill="background1"/>
        <w:spacing w:before="0" w:beforeAutospacing="0" w:after="0" w:afterAutospacing="0"/>
        <w:jc w:val="both"/>
        <w:rPr>
          <w:b/>
          <w:bCs/>
        </w:rPr>
      </w:pPr>
      <w:r>
        <w:t>„</w:t>
      </w:r>
      <w:r w:rsidR="371A562A">
        <w:t>Kui Finantsinspektsiooni hinnangul ei taga kapitali säilitamise plaan kombineeritud puhvri nõude</w:t>
      </w:r>
      <w:r w:rsidR="553672BD">
        <w:t xml:space="preserve"> või</w:t>
      </w:r>
      <w:r w:rsidR="371A562A">
        <w:t xml:space="preserve"> </w:t>
      </w:r>
      <w:r w:rsidR="58013F08">
        <w:t>finantsvõimenduse määra puhvri nõude täitmist, kohaldatakse krediidiasutuse suhtes vähemalt ü</w:t>
      </w:r>
      <w:r w:rsidR="00F45214">
        <w:t>ht</w:t>
      </w:r>
      <w:r w:rsidR="009E78BE">
        <w:t>e</w:t>
      </w:r>
      <w:r w:rsidR="58013F08">
        <w:t xml:space="preserve"> järgmistest meetmetest:</w:t>
      </w:r>
      <w:r w:rsidR="00F45214">
        <w:t>“</w:t>
      </w:r>
      <w:r w:rsidR="58013F08">
        <w:t xml:space="preserve">; </w:t>
      </w:r>
    </w:p>
    <w:p w14:paraId="5670E50B" w14:textId="77777777" w:rsidR="0089404E" w:rsidRPr="00FA634D" w:rsidRDefault="0089404E" w:rsidP="1BD68A4A">
      <w:pPr>
        <w:pStyle w:val="Normaallaadveeb"/>
        <w:shd w:val="clear" w:color="auto" w:fill="FFFFFF" w:themeFill="background1"/>
        <w:spacing w:before="0" w:beforeAutospacing="0" w:after="0" w:afterAutospacing="0"/>
        <w:jc w:val="both"/>
      </w:pPr>
    </w:p>
    <w:p w14:paraId="34E9F463" w14:textId="5F550F7B" w:rsidR="3678A351" w:rsidRPr="00FA634D" w:rsidRDefault="3D1CDD3F"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6</w:t>
      </w:r>
      <w:r w:rsidR="2721E4AE" w:rsidRPr="1BD68A4A">
        <w:rPr>
          <w:b/>
          <w:bCs/>
        </w:rPr>
        <w:t>6</w:t>
      </w:r>
      <w:r w:rsidR="3F5A5364" w:rsidRPr="1BD68A4A">
        <w:rPr>
          <w:b/>
          <w:bCs/>
        </w:rPr>
        <w:t xml:space="preserve">) </w:t>
      </w:r>
      <w:r w:rsidR="3F5A5364">
        <w:t>paragrahvi 91 lõike 1</w:t>
      </w:r>
      <w:r w:rsidR="3F5A5364" w:rsidRPr="1BD68A4A">
        <w:rPr>
          <w:vertAlign w:val="superscript"/>
        </w:rPr>
        <w:t>3</w:t>
      </w:r>
      <w:r w:rsidR="3F5A5364">
        <w:t xml:space="preserve"> </w:t>
      </w:r>
      <w:r w:rsidR="383EAD4B">
        <w:t xml:space="preserve">esimesest lausest </w:t>
      </w:r>
      <w:r w:rsidR="3F5A5364">
        <w:t>jäetakse välja tekstiosa „,</w:t>
      </w:r>
      <w:r w:rsidR="261DA4DF">
        <w:t xml:space="preserve"> </w:t>
      </w:r>
      <w:r w:rsidR="3F5A5364">
        <w:t>millega asutatakse Euroopa Järelevalveasutus (Euroopa Pangandusjärelevalve), muudetakse otsust nr 716/2009/EÜ ning tunnistatakse kehtetuks komisjoni otsus 2009/78/EÜ (ELT L 331, 15.12.2010, lk 12–47</w:t>
      </w:r>
      <w:r w:rsidR="347AA80C">
        <w:t>)</w:t>
      </w:r>
      <w:r w:rsidR="3F5A5364">
        <w:t>,“;</w:t>
      </w:r>
    </w:p>
    <w:p w14:paraId="5F4F14DE" w14:textId="3E5423AA" w:rsidR="515C830A" w:rsidRPr="00FA634D" w:rsidRDefault="515C830A" w:rsidP="1BD68A4A">
      <w:pPr>
        <w:pStyle w:val="Normaallaadveeb"/>
        <w:shd w:val="clear" w:color="auto" w:fill="FFFFFF" w:themeFill="background1"/>
        <w:spacing w:before="0" w:beforeAutospacing="0" w:after="0" w:afterAutospacing="0"/>
        <w:jc w:val="both"/>
      </w:pPr>
    </w:p>
    <w:p w14:paraId="1512E555" w14:textId="11095DF9" w:rsidR="00A0695D"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59E0BE09" w:rsidRPr="1BD68A4A">
        <w:rPr>
          <w:b/>
          <w:bCs/>
        </w:rPr>
        <w:t>67</w:t>
      </w:r>
      <w:r w:rsidR="3CBABE5E" w:rsidRPr="1BD68A4A">
        <w:rPr>
          <w:b/>
          <w:bCs/>
        </w:rPr>
        <w:t>)</w:t>
      </w:r>
      <w:r w:rsidR="3CBABE5E">
        <w:t xml:space="preserve"> paragrahvi 92 lõige 2</w:t>
      </w:r>
      <w:r w:rsidR="3CBABE5E" w:rsidRPr="1BD68A4A">
        <w:rPr>
          <w:vertAlign w:val="superscript"/>
        </w:rPr>
        <w:t>1</w:t>
      </w:r>
      <w:r w:rsidR="3CBABE5E">
        <w:t xml:space="preserve"> muudetakse ja sõnastatakse järgmiselt: </w:t>
      </w:r>
    </w:p>
    <w:p w14:paraId="48CFBC23" w14:textId="66236633" w:rsidR="00A0695D" w:rsidRPr="00FA634D" w:rsidRDefault="0099603A" w:rsidP="1BD68A4A">
      <w:pPr>
        <w:pStyle w:val="Normaallaadveeb"/>
        <w:shd w:val="clear" w:color="auto" w:fill="FFFFFF" w:themeFill="background1"/>
        <w:spacing w:before="0" w:beforeAutospacing="0" w:after="0" w:afterAutospacing="0"/>
        <w:jc w:val="both"/>
        <w:rPr>
          <w:b/>
          <w:bCs/>
        </w:rPr>
      </w:pPr>
      <w:r>
        <w:t>„</w:t>
      </w:r>
      <w:r w:rsidR="29A3938B">
        <w:t>(2</w:t>
      </w:r>
      <w:r w:rsidR="29A3938B" w:rsidRPr="1BD68A4A">
        <w:rPr>
          <w:vertAlign w:val="superscript"/>
        </w:rPr>
        <w:t>1</w:t>
      </w:r>
      <w:r w:rsidR="29A3938B">
        <w:t>) Finantsinspektsioon võib teabe avalikustamiseks:</w:t>
      </w:r>
    </w:p>
    <w:p w14:paraId="3E16BDB0" w14:textId="01CA6DC2" w:rsidR="00A0695D" w:rsidRPr="00FA634D" w:rsidRDefault="00A0695D" w:rsidP="00A0695D">
      <w:pPr>
        <w:spacing w:after="0" w:line="240" w:lineRule="auto"/>
        <w:jc w:val="both"/>
        <w:rPr>
          <w:rFonts w:ascii="Times New Roman" w:eastAsia="Aptos" w:hAnsi="Times New Roman" w:cs="Times New Roman"/>
          <w:b/>
          <w:bCs/>
          <w:sz w:val="24"/>
          <w:szCs w:val="24"/>
        </w:rPr>
      </w:pPr>
      <w:r w:rsidRPr="1BD68A4A">
        <w:rPr>
          <w:rFonts w:ascii="Times New Roman" w:eastAsia="Aptos" w:hAnsi="Times New Roman" w:cs="Times New Roman"/>
          <w:sz w:val="24"/>
          <w:szCs w:val="24"/>
        </w:rPr>
        <w:t xml:space="preserve">1) nõuda krediidiasutuselt Euroopa Parlamendi ja nõukogu määruse (EL) nr 575/2013 </w:t>
      </w:r>
      <w:r w:rsidR="0048572F" w:rsidRPr="1BD68A4A">
        <w:rPr>
          <w:rFonts w:ascii="Times New Roman" w:eastAsia="Aptos" w:hAnsi="Times New Roman" w:cs="Times New Roman"/>
          <w:sz w:val="24"/>
          <w:szCs w:val="24"/>
        </w:rPr>
        <w:t>VIII</w:t>
      </w:r>
      <w:r w:rsidRPr="1BD68A4A">
        <w:rPr>
          <w:rFonts w:ascii="Times New Roman" w:eastAsia="Aptos" w:hAnsi="Times New Roman" w:cs="Times New Roman"/>
          <w:sz w:val="24"/>
          <w:szCs w:val="24"/>
        </w:rPr>
        <w:t xml:space="preserve"> osas sätestatud teabe avaldamist tihedamini, kui on sätestatud sama määruse artiklites 433</w:t>
      </w:r>
      <w:r w:rsidR="00862033" w:rsidRPr="1BD68A4A">
        <w:rPr>
          <w:rFonts w:ascii="Times New Roman" w:hAnsi="Times New Roman" w:cs="Times New Roman"/>
        </w:rPr>
        <w:t>–</w:t>
      </w:r>
      <w:r w:rsidRPr="1BD68A4A">
        <w:rPr>
          <w:rFonts w:ascii="Times New Roman" w:eastAsia="Aptos" w:hAnsi="Times New Roman" w:cs="Times New Roman"/>
          <w:sz w:val="24"/>
          <w:szCs w:val="24"/>
        </w:rPr>
        <w:t>433c;</w:t>
      </w:r>
    </w:p>
    <w:p w14:paraId="0977EF5E" w14:textId="6CB3421A" w:rsidR="00A0695D" w:rsidRPr="00FA634D" w:rsidRDefault="00A0695D" w:rsidP="00A0695D">
      <w:pPr>
        <w:spacing w:after="0" w:line="240" w:lineRule="auto"/>
        <w:jc w:val="both"/>
        <w:rPr>
          <w:rFonts w:ascii="Times New Roman" w:eastAsia="Aptos" w:hAnsi="Times New Roman" w:cs="Times New Roman"/>
          <w:b/>
          <w:bCs/>
          <w:sz w:val="24"/>
          <w:szCs w:val="24"/>
        </w:rPr>
      </w:pPr>
      <w:r w:rsidRPr="1BD68A4A">
        <w:rPr>
          <w:rFonts w:ascii="Times New Roman" w:eastAsia="Aptos" w:hAnsi="Times New Roman" w:cs="Times New Roman"/>
          <w:sz w:val="24"/>
          <w:szCs w:val="24"/>
        </w:rPr>
        <w:t>2) määrata krediidiasutustele tähtaja sellise teabe esitamiseks, mis avaldatakse Euroopa Pangandusjärelevalve A</w:t>
      </w:r>
      <w:del w:id="615" w:author="Merike Koppel - JUSTDIGI" w:date="2025-12-30T11:40:00Z" w16du:dateUtc="2025-12-30T09:40:00Z">
        <w:r w:rsidRPr="1BD68A4A" w:rsidDel="00275D23">
          <w:rPr>
            <w:rFonts w:ascii="Times New Roman" w:eastAsia="Aptos" w:hAnsi="Times New Roman" w:cs="Times New Roman"/>
            <w:sz w:val="24"/>
            <w:szCs w:val="24"/>
          </w:rPr>
          <w:delText>meti</w:delText>
        </w:r>
      </w:del>
      <w:ins w:id="616" w:author="Merike Koppel - JUSTDIGI" w:date="2025-12-30T11:40:00Z" w16du:dateUtc="2025-12-30T09:40:00Z">
        <w:r w:rsidR="00275D23">
          <w:rPr>
            <w:rFonts w:ascii="Times New Roman" w:eastAsia="Aptos" w:hAnsi="Times New Roman" w:cs="Times New Roman"/>
            <w:sz w:val="24"/>
            <w:szCs w:val="24"/>
          </w:rPr>
          <w:t>sutuse</w:t>
        </w:r>
      </w:ins>
      <w:r w:rsidRPr="1BD68A4A">
        <w:rPr>
          <w:rFonts w:ascii="Times New Roman" w:eastAsia="Aptos" w:hAnsi="Times New Roman" w:cs="Times New Roman"/>
          <w:sz w:val="24"/>
          <w:szCs w:val="24"/>
        </w:rPr>
        <w:t xml:space="preserve"> kesksel veebilehel;</w:t>
      </w:r>
    </w:p>
    <w:p w14:paraId="532C1060" w14:textId="45C22B58" w:rsidR="00A0695D" w:rsidRPr="00FA634D" w:rsidRDefault="3CBABE5E" w:rsidP="00A0695D">
      <w:pPr>
        <w:spacing w:after="0" w:line="240" w:lineRule="auto"/>
        <w:jc w:val="both"/>
        <w:rPr>
          <w:rFonts w:ascii="Times New Roman" w:eastAsia="Aptos" w:hAnsi="Times New Roman" w:cs="Times New Roman"/>
          <w:b/>
          <w:bCs/>
          <w:sz w:val="24"/>
          <w:szCs w:val="24"/>
        </w:rPr>
      </w:pPr>
      <w:r w:rsidRPr="1BD68A4A">
        <w:rPr>
          <w:rFonts w:ascii="Times New Roman" w:eastAsia="Aptos" w:hAnsi="Times New Roman" w:cs="Times New Roman"/>
          <w:sz w:val="24"/>
          <w:szCs w:val="24"/>
        </w:rPr>
        <w:t xml:space="preserve">3) nõuda krediidiasutuselt </w:t>
      </w:r>
      <w:commentRangeStart w:id="617"/>
      <w:del w:id="618" w:author="Merike Koppel - JUSTDIGI" w:date="2025-12-30T11:40:00Z" w16du:dateUtc="2025-12-30T09:40:00Z">
        <w:r w:rsidRPr="1BD68A4A" w:rsidDel="00275D23">
          <w:rPr>
            <w:rFonts w:ascii="Times New Roman" w:eastAsia="Aptos" w:hAnsi="Times New Roman" w:cs="Times New Roman"/>
            <w:sz w:val="24"/>
            <w:szCs w:val="24"/>
          </w:rPr>
          <w:delText xml:space="preserve">lisaks käesoleva lõike punktis 2 nimetatud veebilehel </w:delText>
        </w:r>
      </w:del>
      <w:r w:rsidRPr="1BD68A4A">
        <w:rPr>
          <w:rFonts w:ascii="Times New Roman" w:eastAsia="Aptos" w:hAnsi="Times New Roman" w:cs="Times New Roman"/>
          <w:sz w:val="24"/>
          <w:szCs w:val="24"/>
        </w:rPr>
        <w:t xml:space="preserve">teabe avaldamist </w:t>
      </w:r>
      <w:ins w:id="619" w:author="Merike Koppel - JUSTDIGI" w:date="2025-12-30T11:40:00Z" w16du:dateUtc="2025-12-30T09:40:00Z">
        <w:r w:rsidR="00275D23" w:rsidRPr="1BD68A4A">
          <w:rPr>
            <w:rFonts w:ascii="Times New Roman" w:eastAsia="Aptos" w:hAnsi="Times New Roman" w:cs="Times New Roman"/>
            <w:sz w:val="24"/>
            <w:szCs w:val="24"/>
          </w:rPr>
          <w:t>lisaks käesoleva lõike punktis 2 nimetatud veebilehel</w:t>
        </w:r>
        <w:r w:rsidR="00275D23">
          <w:rPr>
            <w:rFonts w:ascii="Times New Roman" w:eastAsia="Aptos" w:hAnsi="Times New Roman" w:cs="Times New Roman"/>
            <w:sz w:val="24"/>
            <w:szCs w:val="24"/>
          </w:rPr>
          <w:t>e</w:t>
        </w:r>
        <w:r w:rsidR="00275D23" w:rsidRPr="1BD68A4A">
          <w:rPr>
            <w:rFonts w:ascii="Times New Roman" w:eastAsia="Aptos" w:hAnsi="Times New Roman" w:cs="Times New Roman"/>
            <w:sz w:val="24"/>
            <w:szCs w:val="24"/>
          </w:rPr>
          <w:t xml:space="preserve"> </w:t>
        </w:r>
      </w:ins>
      <w:commentRangeEnd w:id="617"/>
      <w:ins w:id="620" w:author="Merike Koppel - JUSTDIGI" w:date="2025-12-30T11:41:00Z" w16du:dateUtc="2025-12-30T09:41:00Z">
        <w:r w:rsidR="00275D23">
          <w:rPr>
            <w:rStyle w:val="Kommentaariviide"/>
          </w:rPr>
          <w:commentReference w:id="617"/>
        </w:r>
      </w:ins>
      <w:r w:rsidRPr="1BD68A4A">
        <w:rPr>
          <w:rFonts w:ascii="Times New Roman" w:eastAsia="Aptos" w:hAnsi="Times New Roman" w:cs="Times New Roman"/>
          <w:sz w:val="24"/>
          <w:szCs w:val="24"/>
        </w:rPr>
        <w:t>spetsiifilistes veebiväljaannetes ja kanalites.“;</w:t>
      </w:r>
    </w:p>
    <w:p w14:paraId="2096264C" w14:textId="77777777" w:rsidR="00A0695D" w:rsidRPr="00FA634D" w:rsidRDefault="00A0695D" w:rsidP="00A0695D">
      <w:pPr>
        <w:spacing w:after="0" w:line="240" w:lineRule="auto"/>
        <w:jc w:val="both"/>
        <w:rPr>
          <w:rFonts w:ascii="Times New Roman" w:eastAsia="Aptos" w:hAnsi="Times New Roman" w:cs="Times New Roman"/>
          <w:b/>
          <w:bCs/>
          <w:sz w:val="24"/>
          <w:szCs w:val="24"/>
        </w:rPr>
      </w:pPr>
    </w:p>
    <w:p w14:paraId="45912C50" w14:textId="29D0A294" w:rsidR="00A0695D"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3CA3083" w:rsidRPr="1BD68A4A">
        <w:rPr>
          <w:b/>
          <w:bCs/>
        </w:rPr>
        <w:t>68</w:t>
      </w:r>
      <w:r w:rsidR="3CBABE5E" w:rsidRPr="1BD68A4A">
        <w:rPr>
          <w:b/>
          <w:bCs/>
        </w:rPr>
        <w:t xml:space="preserve">) </w:t>
      </w:r>
      <w:r w:rsidR="3CBABE5E">
        <w:t>paragrahvi 92 täiendatakse lõikega 2</w:t>
      </w:r>
      <w:r w:rsidR="3CBABE5E" w:rsidRPr="1BD68A4A">
        <w:rPr>
          <w:vertAlign w:val="superscript"/>
        </w:rPr>
        <w:t>2</w:t>
      </w:r>
      <w:r w:rsidR="3CBABE5E">
        <w:t xml:space="preserve"> järgmises sõnastuses: </w:t>
      </w:r>
    </w:p>
    <w:p w14:paraId="64352A26" w14:textId="6082B071" w:rsidR="00E43129" w:rsidRPr="00FA634D" w:rsidRDefault="00443E98" w:rsidP="1BD68A4A">
      <w:pPr>
        <w:pStyle w:val="Normaallaadveeb"/>
        <w:shd w:val="clear" w:color="auto" w:fill="FFFFFF" w:themeFill="background1"/>
        <w:spacing w:before="0" w:beforeAutospacing="0" w:after="0" w:afterAutospacing="0"/>
        <w:jc w:val="both"/>
      </w:pPr>
      <w:r>
        <w:t>„</w:t>
      </w:r>
      <w:r w:rsidR="3CBABE5E">
        <w:t>(2</w:t>
      </w:r>
      <w:r w:rsidR="3CBABE5E" w:rsidRPr="1BD68A4A">
        <w:rPr>
          <w:vertAlign w:val="superscript"/>
        </w:rPr>
        <w:t>2</w:t>
      </w:r>
      <w:r w:rsidR="3CBABE5E">
        <w:t>) Käesoleva paragrahvi lõike 2</w:t>
      </w:r>
      <w:r w:rsidR="0075271D" w:rsidRPr="1BD68A4A">
        <w:rPr>
          <w:vertAlign w:val="superscript"/>
        </w:rPr>
        <w:t>1</w:t>
      </w:r>
      <w:r w:rsidR="3CBABE5E">
        <w:t xml:space="preserve"> punktis 2 nimetatud tähtaja määramist ei kohaldata väikeste ja mittekeerukate krediidiasutuste suhtes.“; </w:t>
      </w:r>
    </w:p>
    <w:p w14:paraId="3CA6D939" w14:textId="58336EBB" w:rsidR="00A0695D" w:rsidRPr="00FA634D" w:rsidRDefault="00A0695D" w:rsidP="1BD68A4A">
      <w:pPr>
        <w:pStyle w:val="Normaallaadveeb"/>
        <w:shd w:val="clear" w:color="auto" w:fill="FFFFFF" w:themeFill="background1"/>
        <w:spacing w:before="0" w:beforeAutospacing="0" w:after="0" w:afterAutospacing="0"/>
        <w:jc w:val="both"/>
      </w:pPr>
    </w:p>
    <w:p w14:paraId="01CB1EE2" w14:textId="77BADA6B" w:rsidR="00D31868" w:rsidRPr="00FA634D" w:rsidRDefault="3D1CDD3F" w:rsidP="1BD68A4A">
      <w:pPr>
        <w:pStyle w:val="Normaallaadveeb"/>
        <w:shd w:val="clear" w:color="auto" w:fill="FFFFFF" w:themeFill="background1"/>
        <w:spacing w:before="0" w:beforeAutospacing="0" w:after="0" w:afterAutospacing="0"/>
        <w:jc w:val="both"/>
      </w:pPr>
      <w:r w:rsidRPr="1BD68A4A">
        <w:rPr>
          <w:b/>
          <w:bCs/>
        </w:rPr>
        <w:t>1</w:t>
      </w:r>
      <w:r w:rsidR="16D42F31" w:rsidRPr="1BD68A4A">
        <w:rPr>
          <w:b/>
          <w:bCs/>
        </w:rPr>
        <w:t>69</w:t>
      </w:r>
      <w:r w:rsidR="7FF0C16F" w:rsidRPr="1BD68A4A">
        <w:rPr>
          <w:b/>
          <w:bCs/>
        </w:rPr>
        <w:t xml:space="preserve">) </w:t>
      </w:r>
      <w:r w:rsidR="7FF0C16F">
        <w:t xml:space="preserve">seadust täiendatakse </w:t>
      </w:r>
      <w:r w:rsidR="05A60E8E">
        <w:t>8</w:t>
      </w:r>
      <w:r w:rsidR="05A60E8E" w:rsidRPr="1BD68A4A">
        <w:rPr>
          <w:vertAlign w:val="superscript"/>
        </w:rPr>
        <w:t>1</w:t>
      </w:r>
      <w:r w:rsidR="05A60E8E">
        <w:t xml:space="preserve">. </w:t>
      </w:r>
      <w:r w:rsidR="7FF0C16F">
        <w:t xml:space="preserve">peatükiga järgmises sõnastuses: </w:t>
      </w:r>
    </w:p>
    <w:p w14:paraId="1AF5E48C" w14:textId="6ED71727" w:rsidR="00D31868" w:rsidRDefault="18664CDE" w:rsidP="00D31868">
      <w:pPr>
        <w:spacing w:after="0" w:line="240" w:lineRule="auto"/>
        <w:jc w:val="center"/>
        <w:rPr>
          <w:rFonts w:ascii="Times New Roman" w:hAnsi="Times New Roman" w:cs="Times New Roman"/>
          <w:b/>
          <w:bCs/>
          <w:sz w:val="24"/>
          <w:szCs w:val="24"/>
        </w:rPr>
      </w:pPr>
      <w:r w:rsidRPr="1BD68A4A">
        <w:rPr>
          <w:rFonts w:ascii="Times New Roman" w:hAnsi="Times New Roman" w:cs="Times New Roman"/>
          <w:sz w:val="24"/>
          <w:szCs w:val="24"/>
        </w:rPr>
        <w:t>„</w:t>
      </w:r>
      <w:r w:rsidR="2939441D" w:rsidRPr="1BD68A4A">
        <w:rPr>
          <w:rFonts w:ascii="Times New Roman" w:hAnsi="Times New Roman" w:cs="Times New Roman"/>
          <w:b/>
          <w:bCs/>
          <w:sz w:val="24"/>
          <w:szCs w:val="24"/>
        </w:rPr>
        <w:t>8</w:t>
      </w:r>
      <w:r w:rsidR="2939441D" w:rsidRPr="1BD68A4A">
        <w:rPr>
          <w:rFonts w:ascii="Times New Roman" w:hAnsi="Times New Roman" w:cs="Times New Roman"/>
          <w:b/>
          <w:bCs/>
          <w:sz w:val="24"/>
          <w:szCs w:val="24"/>
          <w:vertAlign w:val="superscript"/>
        </w:rPr>
        <w:t>1</w:t>
      </w:r>
      <w:r w:rsidR="2939441D" w:rsidRPr="1BD68A4A">
        <w:rPr>
          <w:rFonts w:ascii="Times New Roman" w:hAnsi="Times New Roman" w:cs="Times New Roman"/>
          <w:b/>
          <w:bCs/>
          <w:sz w:val="24"/>
          <w:szCs w:val="24"/>
        </w:rPr>
        <w:t>. peatükk</w:t>
      </w:r>
    </w:p>
    <w:p w14:paraId="482EBC29" w14:textId="77777777" w:rsidR="00D31868" w:rsidRPr="00FA634D" w:rsidRDefault="00D31868" w:rsidP="00D31868">
      <w:pPr>
        <w:spacing w:after="0" w:line="240" w:lineRule="auto"/>
        <w:jc w:val="center"/>
        <w:rPr>
          <w:rFonts w:ascii="Times New Roman" w:hAnsi="Times New Roman" w:cs="Times New Roman"/>
          <w:b/>
          <w:bCs/>
          <w:sz w:val="24"/>
          <w:szCs w:val="24"/>
        </w:rPr>
      </w:pPr>
      <w:r w:rsidRPr="1BD68A4A">
        <w:rPr>
          <w:rFonts w:ascii="Times New Roman" w:hAnsi="Times New Roman" w:cs="Times New Roman"/>
          <w:b/>
          <w:bCs/>
          <w:sz w:val="24"/>
          <w:szCs w:val="24"/>
        </w:rPr>
        <w:t>KOLMANDA RIIGI KREDIIDIASUTUSE FILIAAL</w:t>
      </w:r>
    </w:p>
    <w:p w14:paraId="43F55A8B" w14:textId="77777777" w:rsidR="00D31868" w:rsidRPr="00FA634D" w:rsidRDefault="00D31868" w:rsidP="00D31868">
      <w:pPr>
        <w:spacing w:after="0" w:line="240" w:lineRule="auto"/>
        <w:jc w:val="center"/>
        <w:rPr>
          <w:rFonts w:ascii="Times New Roman" w:hAnsi="Times New Roman" w:cs="Times New Roman"/>
          <w:b/>
          <w:bCs/>
          <w:sz w:val="24"/>
          <w:szCs w:val="24"/>
        </w:rPr>
      </w:pPr>
    </w:p>
    <w:p w14:paraId="6094AD4C" w14:textId="08683B35"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 95</w:t>
      </w:r>
      <w:r w:rsidRPr="1BD68A4A">
        <w:rPr>
          <w:rFonts w:ascii="Times New Roman" w:hAnsi="Times New Roman" w:cs="Times New Roman"/>
          <w:b/>
          <w:bCs/>
          <w:sz w:val="24"/>
          <w:szCs w:val="24"/>
          <w:vertAlign w:val="superscript"/>
        </w:rPr>
        <w:t>1</w:t>
      </w:r>
      <w:r w:rsidRPr="1BD68A4A">
        <w:rPr>
          <w:rFonts w:ascii="Times New Roman" w:hAnsi="Times New Roman" w:cs="Times New Roman"/>
          <w:b/>
          <w:bCs/>
          <w:sz w:val="24"/>
          <w:szCs w:val="24"/>
        </w:rPr>
        <w:t xml:space="preserve">. Kolmanda riigi krediidiasutuse filiaali </w:t>
      </w:r>
      <w:r w:rsidR="0A303920" w:rsidRPr="1BD68A4A">
        <w:rPr>
          <w:rFonts w:ascii="Times New Roman" w:hAnsi="Times New Roman" w:cs="Times New Roman"/>
          <w:b/>
          <w:bCs/>
          <w:sz w:val="24"/>
          <w:szCs w:val="24"/>
        </w:rPr>
        <w:t xml:space="preserve">liigitamis- ja kvalifitseerimistingimused </w:t>
      </w:r>
    </w:p>
    <w:p w14:paraId="1BE64D6A" w14:textId="45015E8A"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Finantsinspektsioon liigitab kolmanda riigi krediidiasutuse filiaali esimesse klassi, kui ta vastab vähemalt ühele järgmistest tingimustest: </w:t>
      </w:r>
    </w:p>
    <w:p w14:paraId="6D34AC0E" w14:textId="12ED5565"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käesoleva seaduse § 95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lõigete 8–13 alusel esitatud aruannete kohaselt </w:t>
      </w:r>
      <w:r w:rsidR="4A1C734F" w:rsidRPr="1BD68A4A">
        <w:rPr>
          <w:rFonts w:ascii="Times New Roman" w:hAnsi="Times New Roman" w:cs="Times New Roman"/>
          <w:sz w:val="24"/>
          <w:szCs w:val="24"/>
        </w:rPr>
        <w:t>on</w:t>
      </w:r>
      <w:r w:rsidRPr="1BD68A4A">
        <w:rPr>
          <w:rFonts w:ascii="Times New Roman" w:hAnsi="Times New Roman" w:cs="Times New Roman"/>
          <w:sz w:val="24"/>
          <w:szCs w:val="24"/>
        </w:rPr>
        <w:t xml:space="preserve"> filiaali varade suurus</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või filiaalilt </w:t>
      </w:r>
      <w:commentRangeStart w:id="621"/>
      <w:r w:rsidRPr="1BD68A4A">
        <w:rPr>
          <w:rFonts w:ascii="Times New Roman" w:hAnsi="Times New Roman" w:cs="Times New Roman"/>
          <w:sz w:val="24"/>
          <w:szCs w:val="24"/>
        </w:rPr>
        <w:t xml:space="preserve">pärinevate </w:t>
      </w:r>
      <w:commentRangeEnd w:id="621"/>
      <w:r w:rsidR="00373ACC">
        <w:rPr>
          <w:rStyle w:val="Kommentaariviide"/>
        </w:rPr>
        <w:commentReference w:id="621"/>
      </w:r>
      <w:r w:rsidRPr="1BD68A4A">
        <w:rPr>
          <w:rFonts w:ascii="Times New Roman" w:hAnsi="Times New Roman" w:cs="Times New Roman"/>
          <w:sz w:val="24"/>
          <w:szCs w:val="24"/>
        </w:rPr>
        <w:t xml:space="preserve">varade koguväärtus vähemalt viis miljardit eurot; </w:t>
      </w:r>
    </w:p>
    <w:p w14:paraId="18B9790B" w14:textId="45BCBCB8" w:rsidR="00D31868" w:rsidRPr="00FA634D" w:rsidRDefault="3964795A"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5B61D742" w:rsidRPr="1BD68A4A">
        <w:rPr>
          <w:rFonts w:ascii="Times New Roman" w:eastAsia="Aptos" w:hAnsi="Times New Roman" w:cs="Times New Roman"/>
          <w:sz w:val="24"/>
          <w:szCs w:val="24"/>
        </w:rPr>
        <w:t>filiaal osutab käesoleva seaduse § 6 lõike 1 punkti</w:t>
      </w:r>
      <w:r w:rsidR="5B61D742" w:rsidRPr="1BD68A4A">
        <w:rPr>
          <w:rFonts w:ascii="Times New Roman" w:hAnsi="Times New Roman" w:cs="Times New Roman"/>
          <w:sz w:val="24"/>
          <w:szCs w:val="24"/>
        </w:rPr>
        <w:t>s 1 nimetatud</w:t>
      </w:r>
      <w:r w:rsidR="5B61D742" w:rsidRPr="1BD68A4A">
        <w:rPr>
          <w:rFonts w:ascii="Times New Roman" w:eastAsia="Aptos" w:hAnsi="Times New Roman" w:cs="Times New Roman"/>
          <w:sz w:val="24"/>
          <w:szCs w:val="24"/>
        </w:rPr>
        <w:t xml:space="preserve"> teenuseid </w:t>
      </w:r>
      <w:r w:rsidR="00322A0E" w:rsidRPr="1BD68A4A">
        <w:rPr>
          <w:rFonts w:ascii="Times New Roman" w:eastAsia="Aptos" w:hAnsi="Times New Roman" w:cs="Times New Roman"/>
          <w:sz w:val="24"/>
          <w:szCs w:val="24"/>
        </w:rPr>
        <w:t xml:space="preserve">ja </w:t>
      </w:r>
      <w:commentRangeStart w:id="622"/>
      <w:r w:rsidR="5B61D742" w:rsidRPr="1BD68A4A">
        <w:rPr>
          <w:rFonts w:ascii="Times New Roman" w:eastAsia="Aptos" w:hAnsi="Times New Roman" w:cs="Times New Roman"/>
          <w:sz w:val="24"/>
          <w:szCs w:val="24"/>
        </w:rPr>
        <w:t xml:space="preserve">selliste teenuste </w:t>
      </w:r>
      <w:ins w:id="623" w:author="Merike Koppel - JUSTDIGI" w:date="2025-12-30T11:42:00Z" w16du:dateUtc="2025-12-30T09:42:00Z">
        <w:r w:rsidR="00373ACC">
          <w:rPr>
            <w:rFonts w:ascii="Times New Roman" w:eastAsia="Aptos" w:hAnsi="Times New Roman" w:cs="Times New Roman"/>
            <w:sz w:val="24"/>
            <w:szCs w:val="24"/>
          </w:rPr>
          <w:t xml:space="preserve">osutamiseks vajalike </w:t>
        </w:r>
      </w:ins>
      <w:r w:rsidR="5B61D742" w:rsidRPr="1BD68A4A">
        <w:rPr>
          <w:rFonts w:ascii="Times New Roman" w:eastAsia="Aptos" w:hAnsi="Times New Roman" w:cs="Times New Roman"/>
          <w:sz w:val="24"/>
          <w:szCs w:val="24"/>
        </w:rPr>
        <w:t xml:space="preserve">vahendite </w:t>
      </w:r>
      <w:commentRangeEnd w:id="622"/>
      <w:r w:rsidR="00373ACC">
        <w:rPr>
          <w:rStyle w:val="Kommentaariviide"/>
        </w:rPr>
        <w:commentReference w:id="622"/>
      </w:r>
      <w:r w:rsidR="5B61D742" w:rsidRPr="1BD68A4A">
        <w:rPr>
          <w:rFonts w:ascii="Times New Roman" w:eastAsia="Aptos" w:hAnsi="Times New Roman" w:cs="Times New Roman"/>
          <w:sz w:val="24"/>
          <w:szCs w:val="24"/>
        </w:rPr>
        <w:t>summa moodustab vähemalt viis protsenti filiaali kohustuste kogusummast või ületab 50 miljonit eurot</w:t>
      </w:r>
      <w:r w:rsidRPr="1BD68A4A">
        <w:rPr>
          <w:rFonts w:ascii="Times New Roman" w:hAnsi="Times New Roman" w:cs="Times New Roman"/>
          <w:sz w:val="24"/>
          <w:szCs w:val="24"/>
        </w:rPr>
        <w:t xml:space="preserve">; </w:t>
      </w:r>
    </w:p>
    <w:p w14:paraId="384F415D" w14:textId="32A26137" w:rsidR="00AE7D70" w:rsidRPr="00FA634D" w:rsidRDefault="17754D34"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filiaal ei kvalifitseeru </w:t>
      </w:r>
      <w:del w:id="624" w:author="Merike Koppel - JUSTDIGI" w:date="2025-12-30T11:42:00Z" w16du:dateUtc="2025-12-30T09:42:00Z">
        <w:r w:rsidRPr="1BD68A4A" w:rsidDel="00373ACC">
          <w:rPr>
            <w:rFonts w:ascii="Times New Roman" w:hAnsi="Times New Roman" w:cs="Times New Roman"/>
            <w:sz w:val="24"/>
            <w:szCs w:val="24"/>
          </w:rPr>
          <w:delText xml:space="preserve">käesoleva paragrahvi lõigete 4 ja 5 tähenduses </w:delText>
        </w:r>
      </w:del>
      <w:r w:rsidRPr="1BD68A4A">
        <w:rPr>
          <w:rFonts w:ascii="Times New Roman" w:hAnsi="Times New Roman" w:cs="Times New Roman"/>
          <w:sz w:val="24"/>
          <w:szCs w:val="24"/>
        </w:rPr>
        <w:t xml:space="preserve">kolmanda riigi krediidiasutuse </w:t>
      </w:r>
      <w:del w:id="625" w:author="Merike Koppel - JUSTDIGI" w:date="2025-12-30T11:42:00Z" w16du:dateUtc="2025-12-30T09:42:00Z">
        <w:r w:rsidRPr="1BD68A4A" w:rsidDel="00373ACC">
          <w:rPr>
            <w:rFonts w:ascii="Times New Roman" w:hAnsi="Times New Roman" w:cs="Times New Roman"/>
            <w:sz w:val="24"/>
            <w:szCs w:val="24"/>
          </w:rPr>
          <w:delText xml:space="preserve">kvalifitseeruvaks </w:delText>
        </w:r>
      </w:del>
      <w:r w:rsidRPr="1BD68A4A">
        <w:rPr>
          <w:rFonts w:ascii="Times New Roman" w:hAnsi="Times New Roman" w:cs="Times New Roman"/>
          <w:sz w:val="24"/>
          <w:szCs w:val="24"/>
        </w:rPr>
        <w:t>filiaaliks</w:t>
      </w:r>
      <w:ins w:id="626" w:author="Merike Koppel - JUSTDIGI" w:date="2025-12-30T11:42:00Z" w16du:dateUtc="2025-12-30T09:42:00Z">
        <w:r w:rsidR="00373ACC" w:rsidRPr="00373ACC">
          <w:rPr>
            <w:rFonts w:ascii="Times New Roman" w:hAnsi="Times New Roman" w:cs="Times New Roman"/>
            <w:sz w:val="24"/>
            <w:szCs w:val="24"/>
          </w:rPr>
          <w:t xml:space="preserve"> </w:t>
        </w:r>
        <w:r w:rsidR="00373ACC" w:rsidRPr="1BD68A4A">
          <w:rPr>
            <w:rFonts w:ascii="Times New Roman" w:hAnsi="Times New Roman" w:cs="Times New Roman"/>
            <w:sz w:val="24"/>
            <w:szCs w:val="24"/>
          </w:rPr>
          <w:t>käesoleva paragrahvi lõigete 4 ja 5 tähenduses</w:t>
        </w:r>
      </w:ins>
      <w:r w:rsidRPr="1BD68A4A">
        <w:rPr>
          <w:rFonts w:ascii="Times New Roman" w:hAnsi="Times New Roman" w:cs="Times New Roman"/>
          <w:sz w:val="24"/>
          <w:szCs w:val="24"/>
        </w:rPr>
        <w:t xml:space="preserve">. </w:t>
      </w:r>
    </w:p>
    <w:p w14:paraId="23ADF3AA" w14:textId="39562CB9"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(2) Kui kolmanda riigi krediidiasutuse filiaal ei vasta ühelegi käesoleva paragrahvi lõikes 1 </w:t>
      </w:r>
      <w:r w:rsidR="6550671F" w:rsidRPr="1BD68A4A">
        <w:rPr>
          <w:rFonts w:ascii="Times New Roman" w:hAnsi="Times New Roman" w:cs="Times New Roman"/>
          <w:sz w:val="24"/>
          <w:szCs w:val="24"/>
        </w:rPr>
        <w:t xml:space="preserve">sätestatud </w:t>
      </w:r>
      <w:r w:rsidRPr="1BD68A4A">
        <w:rPr>
          <w:rFonts w:ascii="Times New Roman" w:hAnsi="Times New Roman" w:cs="Times New Roman"/>
          <w:sz w:val="24"/>
          <w:szCs w:val="24"/>
        </w:rPr>
        <w:t xml:space="preserve">tingimusele, liigitab Finantsinspektsioon filiaali teise klassi. </w:t>
      </w:r>
      <w:r w:rsidR="5233BB15" w:rsidRPr="1BD68A4A">
        <w:rPr>
          <w:rFonts w:ascii="Times New Roman" w:hAnsi="Times New Roman" w:cs="Times New Roman"/>
          <w:sz w:val="24"/>
          <w:szCs w:val="24"/>
        </w:rPr>
        <w:t>Nimetatut</w:t>
      </w:r>
      <w:r w:rsidRPr="1BD68A4A">
        <w:rPr>
          <w:rFonts w:ascii="Times New Roman" w:hAnsi="Times New Roman" w:cs="Times New Roman"/>
          <w:sz w:val="24"/>
          <w:szCs w:val="24"/>
        </w:rPr>
        <w:t xml:space="preserve"> kohaldatakse ka olukorras, kus kolmanda riigi krediidiasutuse filiaal on liigitatud esimesse klassi, kuid ilmnevad uued asjaolud, mille kohaselt tuleb </w:t>
      </w:r>
      <w:del w:id="627" w:author="Merike Koppel - JUSTDIGI" w:date="2025-12-30T11:42:00Z" w16du:dateUtc="2025-12-30T09:42:00Z">
        <w:r w:rsidR="6BF0A0D9" w:rsidRPr="1BD68A4A" w:rsidDel="00373ACC">
          <w:rPr>
            <w:rFonts w:ascii="Times New Roman" w:hAnsi="Times New Roman" w:cs="Times New Roman"/>
            <w:sz w:val="24"/>
            <w:szCs w:val="24"/>
          </w:rPr>
          <w:delText xml:space="preserve">liigitada </w:delText>
        </w:r>
      </w:del>
      <w:r w:rsidRPr="1BD68A4A">
        <w:rPr>
          <w:rFonts w:ascii="Times New Roman" w:hAnsi="Times New Roman" w:cs="Times New Roman"/>
          <w:sz w:val="24"/>
          <w:szCs w:val="24"/>
        </w:rPr>
        <w:t xml:space="preserve">filiaal </w:t>
      </w:r>
      <w:ins w:id="628" w:author="Merike Koppel - JUSTDIGI" w:date="2025-12-30T11:42:00Z" w16du:dateUtc="2025-12-30T09:42:00Z">
        <w:r w:rsidR="00373ACC" w:rsidRPr="1BD68A4A">
          <w:rPr>
            <w:rFonts w:ascii="Times New Roman" w:hAnsi="Times New Roman" w:cs="Times New Roman"/>
            <w:sz w:val="24"/>
            <w:szCs w:val="24"/>
          </w:rPr>
          <w:t xml:space="preserve">liigitada </w:t>
        </w:r>
      </w:ins>
      <w:r w:rsidRPr="1BD68A4A">
        <w:rPr>
          <w:rFonts w:ascii="Times New Roman" w:hAnsi="Times New Roman" w:cs="Times New Roman"/>
          <w:sz w:val="24"/>
          <w:szCs w:val="24"/>
        </w:rPr>
        <w:t xml:space="preserve">kohe teise klassi. </w:t>
      </w:r>
    </w:p>
    <w:p w14:paraId="6254942C" w14:textId="434AC7F2"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Käesoleva paragrahvi lõikes 1 nimetatud asjaolude ilmnemisel liigitatakse varem teise klassi liigitatud kolmanda riigi krediidiasutuse filiaal esimesse klassi, kuid mitte </w:t>
      </w:r>
      <w:del w:id="629" w:author="Merike Koppel - JUSTDIGI" w:date="2025-12-30T11:42:00Z" w16du:dateUtc="2025-12-30T09:42:00Z">
        <w:r w:rsidRPr="1BD68A4A" w:rsidDel="00373ACC">
          <w:rPr>
            <w:rFonts w:ascii="Times New Roman" w:hAnsi="Times New Roman" w:cs="Times New Roman"/>
            <w:sz w:val="24"/>
            <w:szCs w:val="24"/>
          </w:rPr>
          <w:delText>varem kui</w:delText>
        </w:r>
      </w:del>
      <w:ins w:id="630" w:author="Merike Koppel - JUSTDIGI" w:date="2025-12-30T11:42:00Z" w16du:dateUtc="2025-12-30T09:42:00Z">
        <w:r w:rsidR="00373ACC">
          <w:rPr>
            <w:rFonts w:ascii="Times New Roman" w:hAnsi="Times New Roman" w:cs="Times New Roman"/>
            <w:sz w:val="24"/>
            <w:szCs w:val="24"/>
          </w:rPr>
          <w:t>enne</w:t>
        </w:r>
      </w:ins>
      <w:r w:rsidRPr="1BD68A4A">
        <w:rPr>
          <w:rFonts w:ascii="Times New Roman" w:hAnsi="Times New Roman" w:cs="Times New Roman"/>
          <w:sz w:val="24"/>
          <w:szCs w:val="24"/>
        </w:rPr>
        <w:t xml:space="preserve"> nelja kuu möödu</w:t>
      </w:r>
      <w:ins w:id="631" w:author="Merike Koppel - JUSTDIGI" w:date="2025-12-30T11:43:00Z" w16du:dateUtc="2025-12-30T09:43:00Z">
        <w:r w:rsidR="00373ACC">
          <w:rPr>
            <w:rFonts w:ascii="Times New Roman" w:hAnsi="Times New Roman" w:cs="Times New Roman"/>
            <w:sz w:val="24"/>
            <w:szCs w:val="24"/>
          </w:rPr>
          <w:t>mist</w:t>
        </w:r>
      </w:ins>
      <w:del w:id="632" w:author="Merike Koppel - JUSTDIGI" w:date="2025-12-30T11:43:00Z" w16du:dateUtc="2025-12-30T09:43:00Z">
        <w:r w:rsidR="493FD077" w:rsidRPr="1BD68A4A" w:rsidDel="00373ACC">
          <w:rPr>
            <w:rFonts w:ascii="Times New Roman" w:hAnsi="Times New Roman" w:cs="Times New Roman"/>
            <w:sz w:val="24"/>
            <w:szCs w:val="24"/>
          </w:rPr>
          <w:delText xml:space="preserve">des </w:delText>
        </w:r>
        <w:r w:rsidR="6DEBCE5B" w:rsidRPr="1BD68A4A" w:rsidDel="00C47B56">
          <w:rPr>
            <w:rFonts w:ascii="Times New Roman" w:hAnsi="Times New Roman" w:cs="Times New Roman"/>
            <w:sz w:val="24"/>
            <w:szCs w:val="24"/>
          </w:rPr>
          <w:delText>arvates</w:delText>
        </w:r>
      </w:del>
      <w:r w:rsidR="6DEBCE5B"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hetkest, mil filiaal </w:t>
      </w:r>
      <w:r w:rsidRPr="006E1056">
        <w:rPr>
          <w:rFonts w:ascii="Times New Roman" w:hAnsi="Times New Roman" w:cs="Times New Roman"/>
          <w:sz w:val="24"/>
          <w:szCs w:val="24"/>
        </w:rPr>
        <w:t>hakkas vastama lõikes</w:t>
      </w:r>
      <w:r w:rsidRPr="1BD68A4A">
        <w:rPr>
          <w:rFonts w:ascii="Times New Roman" w:hAnsi="Times New Roman" w:cs="Times New Roman"/>
          <w:sz w:val="24"/>
          <w:szCs w:val="24"/>
        </w:rPr>
        <w:t xml:space="preserve"> 1 nimetatud tingimustele.</w:t>
      </w:r>
      <w:r w:rsidRPr="1BD68A4A">
        <w:rPr>
          <w:rFonts w:ascii="Times New Roman" w:hAnsi="Times New Roman" w:cs="Times New Roman"/>
          <w:i/>
          <w:iCs/>
          <w:sz w:val="24"/>
          <w:szCs w:val="24"/>
        </w:rPr>
        <w:t xml:space="preserve"> </w:t>
      </w:r>
    </w:p>
    <w:p w14:paraId="7CE36C67" w14:textId="732DAA3E"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del w:id="633" w:author="Merike Koppel - JUSTDIGI" w:date="2025-12-30T11:43:00Z" w16du:dateUtc="2025-12-30T09:43:00Z">
        <w:r w:rsidRPr="1BD68A4A" w:rsidDel="00C47B56">
          <w:rPr>
            <w:rFonts w:ascii="Times New Roman" w:hAnsi="Times New Roman" w:cs="Times New Roman"/>
            <w:sz w:val="24"/>
            <w:szCs w:val="24"/>
          </w:rPr>
          <w:delText>Kolmanda riigi krediidiasutuse f</w:delText>
        </w:r>
      </w:del>
      <w:ins w:id="634" w:author="Merike Koppel - JUSTDIGI" w:date="2025-12-30T11:43:00Z" w16du:dateUtc="2025-12-30T09:43:00Z">
        <w:r w:rsidR="00C47B56">
          <w:rPr>
            <w:rFonts w:ascii="Times New Roman" w:hAnsi="Times New Roman" w:cs="Times New Roman"/>
            <w:sz w:val="24"/>
            <w:szCs w:val="24"/>
          </w:rPr>
          <w:t>F</w:t>
        </w:r>
      </w:ins>
      <w:r w:rsidRPr="1BD68A4A">
        <w:rPr>
          <w:rFonts w:ascii="Times New Roman" w:hAnsi="Times New Roman" w:cs="Times New Roman"/>
          <w:sz w:val="24"/>
          <w:szCs w:val="24"/>
        </w:rPr>
        <w:t xml:space="preserve">iliaali käsitatakse kolmanda riigi krediidiasutuse </w:t>
      </w:r>
      <w:del w:id="635" w:author="Merike Koppel - JUSTDIGI" w:date="2025-12-30T11:43:00Z" w16du:dateUtc="2025-12-30T09:43:00Z">
        <w:r w:rsidRPr="1BD68A4A" w:rsidDel="00C47B56">
          <w:rPr>
            <w:rFonts w:ascii="Times New Roman" w:hAnsi="Times New Roman" w:cs="Times New Roman"/>
            <w:sz w:val="24"/>
            <w:szCs w:val="24"/>
          </w:rPr>
          <w:delText xml:space="preserve">kvalifitseeruva </w:delText>
        </w:r>
      </w:del>
      <w:r w:rsidRPr="1BD68A4A">
        <w:rPr>
          <w:rFonts w:ascii="Times New Roman" w:hAnsi="Times New Roman" w:cs="Times New Roman"/>
          <w:sz w:val="24"/>
          <w:szCs w:val="24"/>
        </w:rPr>
        <w:t>filiaali</w:t>
      </w:r>
      <w:ins w:id="636" w:author="Merike Koppel - JUSTDIGI" w:date="2025-12-30T11:43:00Z" w16du:dateUtc="2025-12-30T09:43:00Z">
        <w:r w:rsidR="00C47B56">
          <w:rPr>
            <w:rFonts w:ascii="Times New Roman" w:hAnsi="Times New Roman" w:cs="Times New Roman"/>
            <w:sz w:val="24"/>
            <w:szCs w:val="24"/>
          </w:rPr>
          <w:t>ks kvalifitseeruva</w:t>
        </w:r>
      </w:ins>
      <w:r w:rsidRPr="1BD68A4A">
        <w:rPr>
          <w:rFonts w:ascii="Times New Roman" w:hAnsi="Times New Roman" w:cs="Times New Roman"/>
          <w:sz w:val="24"/>
          <w:szCs w:val="24"/>
        </w:rPr>
        <w:t xml:space="preserve">na, kui ta vastab kõikidele järgmistele tingimustele: </w:t>
      </w:r>
    </w:p>
    <w:p w14:paraId="3BC2A986" w14:textId="73F14E18"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kolmanda riigi pea</w:t>
      </w:r>
      <w:r w:rsidR="07BE9375"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on asutatud riigis, kus kohaldatakse usaldatavusnõudeid ja järelevalvet kooskõlas kolmanda riigi krediidiasutuse finantsjärelevalve raamistikuga, mis on</w:t>
      </w:r>
      <w:r w:rsidR="00421522" w:rsidRPr="1BD68A4A">
        <w:rPr>
          <w:rFonts w:ascii="Times New Roman" w:hAnsi="Times New Roman" w:cs="Times New Roman"/>
          <w:sz w:val="24"/>
          <w:szCs w:val="24"/>
        </w:rPr>
        <w:t xml:space="preserve"> vähemalt samaväärne</w:t>
      </w:r>
      <w:r w:rsidRPr="1BD68A4A">
        <w:rPr>
          <w:rFonts w:ascii="Times New Roman" w:hAnsi="Times New Roman" w:cs="Times New Roman"/>
          <w:sz w:val="24"/>
          <w:szCs w:val="24"/>
        </w:rPr>
        <w:t xml:space="preserve"> Euroopa Parlamendi ja nõukogu direktiiviga 2013/36/EL </w:t>
      </w:r>
      <w:r w:rsidR="003B3E95"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Euroopa Parlamendi ja nõukogu (EL) määrusega nr 575/2013; </w:t>
      </w:r>
    </w:p>
    <w:p w14:paraId="35EE4821" w14:textId="3D1F111B"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kolmanda riigi pe</w:t>
      </w:r>
      <w:r w:rsidR="4DFF3CAD" w:rsidRPr="1BD68A4A">
        <w:rPr>
          <w:rFonts w:ascii="Times New Roman" w:hAnsi="Times New Roman" w:cs="Times New Roman"/>
          <w:sz w:val="24"/>
          <w:szCs w:val="24"/>
        </w:rPr>
        <w:t>aettevõtja</w:t>
      </w:r>
      <w:r w:rsidRPr="1BD68A4A">
        <w:rPr>
          <w:rFonts w:ascii="Times New Roman" w:hAnsi="Times New Roman" w:cs="Times New Roman"/>
          <w:sz w:val="24"/>
          <w:szCs w:val="24"/>
        </w:rPr>
        <w:t xml:space="preserve"> järelevalveasutusele kohaldatakse konfidentsiaalsusnõudeid, mis on </w:t>
      </w:r>
      <w:r w:rsidR="004B1EBD" w:rsidRPr="1BD68A4A">
        <w:rPr>
          <w:rFonts w:ascii="Times New Roman" w:hAnsi="Times New Roman" w:cs="Times New Roman"/>
          <w:sz w:val="24"/>
          <w:szCs w:val="24"/>
        </w:rPr>
        <w:t xml:space="preserve">vähemalt samaväärsed </w:t>
      </w:r>
      <w:r w:rsidRPr="1BD68A4A">
        <w:rPr>
          <w:rFonts w:ascii="Times New Roman" w:hAnsi="Times New Roman" w:cs="Times New Roman"/>
          <w:sz w:val="24"/>
          <w:szCs w:val="24"/>
        </w:rPr>
        <w:t>Euroopa Parlamendi ja nõukogu direktiivi 2013/36/EL VII jaotise 1.</w:t>
      </w:r>
      <w:r w:rsidR="00CA4F02" w:rsidRPr="1BD68A4A">
        <w:rPr>
          <w:rFonts w:ascii="Times New Roman" w:hAnsi="Times New Roman" w:cs="Times New Roman"/>
          <w:sz w:val="24"/>
          <w:szCs w:val="24"/>
        </w:rPr>
        <w:t> </w:t>
      </w:r>
      <w:r w:rsidRPr="1BD68A4A">
        <w:rPr>
          <w:rFonts w:ascii="Times New Roman" w:hAnsi="Times New Roman" w:cs="Times New Roman"/>
          <w:sz w:val="24"/>
          <w:szCs w:val="24"/>
        </w:rPr>
        <w:t xml:space="preserve">peatüki II jaos sätestatuga; </w:t>
      </w:r>
    </w:p>
    <w:p w14:paraId="65A331D7" w14:textId="3442D94E" w:rsidR="00AE7D70" w:rsidRPr="00FA634D" w:rsidRDefault="408A9E32"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kolmanda riigi pea</w:t>
      </w:r>
      <w:r w:rsidR="54CB9FBF" w:rsidRPr="1BD68A4A">
        <w:rPr>
          <w:rFonts w:ascii="Times New Roman" w:hAnsi="Times New Roman" w:cs="Times New Roman"/>
          <w:sz w:val="24"/>
          <w:szCs w:val="24"/>
        </w:rPr>
        <w:t xml:space="preserve">ettevõtja </w:t>
      </w:r>
      <w:r w:rsidRPr="1BD68A4A">
        <w:rPr>
          <w:rFonts w:ascii="Times New Roman" w:hAnsi="Times New Roman" w:cs="Times New Roman"/>
          <w:sz w:val="24"/>
          <w:szCs w:val="24"/>
        </w:rPr>
        <w:t xml:space="preserve">on asutatud riigis, mis ei ole </w:t>
      </w:r>
      <w:r w:rsidR="30444BF1" w:rsidRPr="1BD68A4A">
        <w:rPr>
          <w:rFonts w:ascii="Times New Roman" w:hAnsi="Times New Roman" w:cs="Times New Roman"/>
          <w:sz w:val="24"/>
          <w:szCs w:val="24"/>
        </w:rPr>
        <w:t xml:space="preserve">kantud </w:t>
      </w:r>
      <w:r w:rsidRPr="1BD68A4A">
        <w:rPr>
          <w:rFonts w:ascii="Times New Roman" w:hAnsi="Times New Roman" w:cs="Times New Roman"/>
          <w:sz w:val="24"/>
          <w:szCs w:val="24"/>
        </w:rPr>
        <w:t>Euroopa Parlamendi ja nõukogu direktiivi 2015/849/EL</w:t>
      </w:r>
      <w:r w:rsidR="3CA67461" w:rsidRPr="1BD68A4A">
        <w:rPr>
          <w:rFonts w:ascii="Times New Roman" w:hAnsi="Times New Roman" w:cs="Times New Roman"/>
          <w:sz w:val="24"/>
          <w:szCs w:val="24"/>
        </w:rPr>
        <w:t xml:space="preserve">, mis </w:t>
      </w:r>
      <w:r w:rsidR="3CA67461" w:rsidRPr="1BD68A4A">
        <w:rPr>
          <w:rFonts w:ascii="Times New Roman" w:eastAsia="Aptos" w:hAnsi="Times New Roman" w:cs="Times New Roman"/>
          <w:sz w:val="24"/>
          <w:szCs w:val="24"/>
        </w:rPr>
        <w:t>käsitleb finantssüsteemi rahapesu või terrorismi rahastamise eesmärgil kasutamise tõkestamist ning millega muudetakse Euroopa Parlamendi ja nõukogu määrust (EL) nr 648/2012 ja tunnistatakse kehtetuks Euroopa Parlamendi ja nõukogu direktiiv 2005/60/EÜ ja komisjoni direktiiv 2006/70/EÜ</w:t>
      </w:r>
      <w:r w:rsidRPr="1BD68A4A">
        <w:rPr>
          <w:rFonts w:ascii="Times New Roman" w:hAnsi="Times New Roman" w:cs="Times New Roman"/>
          <w:sz w:val="24"/>
          <w:szCs w:val="24"/>
        </w:rPr>
        <w:t xml:space="preserve"> </w:t>
      </w:r>
      <w:r w:rsidR="2DE67193" w:rsidRPr="1BD68A4A">
        <w:rPr>
          <w:rFonts w:ascii="Times New Roman" w:eastAsia="Aptos" w:hAnsi="Times New Roman" w:cs="Times New Roman"/>
          <w:sz w:val="24"/>
          <w:szCs w:val="24"/>
        </w:rPr>
        <w:t xml:space="preserve">(ELT L 141 5.6.2015, lk 73), </w:t>
      </w:r>
      <w:r w:rsidRPr="1BD68A4A">
        <w:rPr>
          <w:rFonts w:ascii="Times New Roman" w:hAnsi="Times New Roman" w:cs="Times New Roman"/>
          <w:sz w:val="24"/>
          <w:szCs w:val="24"/>
        </w:rPr>
        <w:t>artikli</w:t>
      </w:r>
      <w:r w:rsidR="30444BF1" w:rsidRPr="1BD68A4A">
        <w:rPr>
          <w:rFonts w:ascii="Times New Roman" w:hAnsi="Times New Roman" w:cs="Times New Roman"/>
          <w:sz w:val="24"/>
          <w:szCs w:val="24"/>
        </w:rPr>
        <w:t>s</w:t>
      </w:r>
      <w:r w:rsidRPr="1BD68A4A">
        <w:rPr>
          <w:rFonts w:ascii="Times New Roman" w:hAnsi="Times New Roman" w:cs="Times New Roman"/>
          <w:sz w:val="24"/>
          <w:szCs w:val="24"/>
        </w:rPr>
        <w:t xml:space="preserve"> 9 </w:t>
      </w:r>
      <w:r w:rsidR="30444BF1" w:rsidRPr="1BD68A4A">
        <w:rPr>
          <w:rFonts w:ascii="Times New Roman" w:hAnsi="Times New Roman" w:cs="Times New Roman"/>
          <w:sz w:val="24"/>
          <w:szCs w:val="24"/>
        </w:rPr>
        <w:t xml:space="preserve">nimetatud </w:t>
      </w:r>
      <w:r w:rsidRPr="1BD68A4A">
        <w:rPr>
          <w:rFonts w:ascii="Times New Roman" w:hAnsi="Times New Roman" w:cs="Times New Roman"/>
          <w:sz w:val="24"/>
          <w:szCs w:val="24"/>
        </w:rPr>
        <w:t xml:space="preserve">selliste suure riskiga kolmandate riikide loetellu, kelle rahapesu ja terrorismi rahastamise vastases korras esineb strateegilisi puudusi. </w:t>
      </w:r>
    </w:p>
    <w:p w14:paraId="110971EC" w14:textId="48ADAE97"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w:t>
      </w:r>
      <w:r w:rsidR="39222943" w:rsidRPr="1BD68A4A">
        <w:rPr>
          <w:rFonts w:ascii="Times New Roman" w:hAnsi="Times New Roman" w:cs="Times New Roman"/>
          <w:sz w:val="24"/>
          <w:szCs w:val="24"/>
        </w:rPr>
        <w:t>Finantsinspektsioon hindab k</w:t>
      </w:r>
      <w:r w:rsidRPr="1BD68A4A">
        <w:rPr>
          <w:rFonts w:ascii="Times New Roman" w:hAnsi="Times New Roman" w:cs="Times New Roman"/>
          <w:sz w:val="24"/>
          <w:szCs w:val="24"/>
        </w:rPr>
        <w:t>äesoleva seaduse § 21</w:t>
      </w:r>
      <w:r w:rsidRPr="1BD68A4A">
        <w:rPr>
          <w:rFonts w:ascii="Times New Roman" w:hAnsi="Times New Roman" w:cs="Times New Roman"/>
          <w:i/>
          <w:iCs/>
          <w:sz w:val="24"/>
          <w:szCs w:val="24"/>
        </w:rPr>
        <w:t> </w:t>
      </w:r>
      <w:r w:rsidRPr="1BD68A4A">
        <w:rPr>
          <w:rFonts w:ascii="Times New Roman" w:hAnsi="Times New Roman" w:cs="Times New Roman"/>
          <w:sz w:val="24"/>
          <w:szCs w:val="24"/>
        </w:rPr>
        <w:t>kohase loa taotluse saamisel</w:t>
      </w:r>
      <w:r w:rsidR="0C7EBE23" w:rsidRPr="1BD68A4A">
        <w:rPr>
          <w:rFonts w:ascii="Times New Roman" w:hAnsi="Times New Roman" w:cs="Times New Roman"/>
          <w:sz w:val="24"/>
          <w:szCs w:val="24"/>
        </w:rPr>
        <w:t>, millisesse klassi tuleks kolmanda riigi krediidiasutuse filiaal liigitada.</w:t>
      </w:r>
      <w:r w:rsidRPr="1BD68A4A">
        <w:rPr>
          <w:rFonts w:ascii="Times New Roman" w:hAnsi="Times New Roman" w:cs="Times New Roman"/>
          <w:sz w:val="24"/>
          <w:szCs w:val="24"/>
        </w:rPr>
        <w:t xml:space="preserve"> Kui loa taotluse esitanud kolmanda</w:t>
      </w:r>
      <w:r w:rsidR="6DF1FD26" w:rsidRPr="1BD68A4A">
        <w:rPr>
          <w:rFonts w:ascii="Times New Roman" w:hAnsi="Times New Roman" w:cs="Times New Roman"/>
          <w:sz w:val="24"/>
          <w:szCs w:val="24"/>
        </w:rPr>
        <w:t xml:space="preserve"> riigi krediidiasutuse päritolu</w:t>
      </w:r>
      <w:r w:rsidRPr="1BD68A4A">
        <w:rPr>
          <w:rFonts w:ascii="Times New Roman" w:hAnsi="Times New Roman" w:cs="Times New Roman"/>
          <w:sz w:val="24"/>
          <w:szCs w:val="24"/>
        </w:rPr>
        <w:t xml:space="preserve">riiki ei ole kantud Euroopa Pangandusjärelevalve Asutuse avalikku registrisse kolmandate riikide ja kolmandate riikide ametiasutuste kohta, pöördub Finantsinspektsioon Euroopa Komisjoni poole </w:t>
      </w:r>
      <w:r w:rsidR="0003155C"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 xml:space="preserve">palub </w:t>
      </w:r>
      <w:r w:rsidR="003113E7" w:rsidRPr="1BD68A4A">
        <w:rPr>
          <w:rFonts w:ascii="Times New Roman" w:hAnsi="Times New Roman" w:cs="Times New Roman"/>
          <w:sz w:val="24"/>
          <w:szCs w:val="24"/>
        </w:rPr>
        <w:t>t</w:t>
      </w:r>
      <w:r w:rsidR="002813F8" w:rsidRPr="1BD68A4A">
        <w:rPr>
          <w:rFonts w:ascii="Times New Roman" w:hAnsi="Times New Roman" w:cs="Times New Roman"/>
          <w:sz w:val="24"/>
          <w:szCs w:val="24"/>
        </w:rPr>
        <w:t xml:space="preserve">al </w:t>
      </w:r>
      <w:r w:rsidRPr="1BD68A4A">
        <w:rPr>
          <w:rFonts w:ascii="Times New Roman" w:hAnsi="Times New Roman" w:cs="Times New Roman"/>
          <w:sz w:val="24"/>
          <w:szCs w:val="24"/>
        </w:rPr>
        <w:t xml:space="preserve">hinnata kolmanda riigi krediidiasutuse suhtes kehtivaid õigusakte ja konfidentsiaalsusnõudeid, kui käesoleva paragrahvi lõike 4 punktis 3 </w:t>
      </w:r>
      <w:r w:rsidR="002813F8" w:rsidRPr="1BD68A4A">
        <w:rPr>
          <w:rFonts w:ascii="Times New Roman" w:hAnsi="Times New Roman" w:cs="Times New Roman"/>
          <w:sz w:val="24"/>
          <w:szCs w:val="24"/>
        </w:rPr>
        <w:t xml:space="preserve">sätestatud </w:t>
      </w:r>
      <w:r w:rsidRPr="1BD68A4A">
        <w:rPr>
          <w:rFonts w:ascii="Times New Roman" w:hAnsi="Times New Roman" w:cs="Times New Roman"/>
          <w:sz w:val="24"/>
          <w:szCs w:val="24"/>
        </w:rPr>
        <w:t xml:space="preserve">tingimus on täidetud. Finantsinspektsioon liigitab </w:t>
      </w:r>
      <w:r w:rsidR="006349FF" w:rsidRPr="1BD68A4A">
        <w:rPr>
          <w:rFonts w:ascii="Times New Roman" w:hAnsi="Times New Roman" w:cs="Times New Roman"/>
          <w:sz w:val="24"/>
          <w:szCs w:val="24"/>
        </w:rPr>
        <w:t xml:space="preserve">kolmanda riigi krediidiasutuse filiaali kuni </w:t>
      </w:r>
      <w:r w:rsidRPr="1BD68A4A">
        <w:rPr>
          <w:rFonts w:ascii="Times New Roman" w:hAnsi="Times New Roman" w:cs="Times New Roman"/>
          <w:sz w:val="24"/>
          <w:szCs w:val="24"/>
        </w:rPr>
        <w:t xml:space="preserve">Euroopa Komisjoni otsuse saamiseni esimesse klassi. </w:t>
      </w:r>
    </w:p>
    <w:p w14:paraId="32642661" w14:textId="77777777" w:rsidR="00D31868" w:rsidRPr="00FA634D" w:rsidRDefault="00D31868" w:rsidP="00D31868">
      <w:pPr>
        <w:spacing w:after="0" w:line="240" w:lineRule="auto"/>
        <w:jc w:val="both"/>
        <w:rPr>
          <w:rFonts w:ascii="Times New Roman" w:hAnsi="Times New Roman" w:cs="Times New Roman"/>
          <w:sz w:val="24"/>
          <w:szCs w:val="24"/>
        </w:rPr>
      </w:pPr>
    </w:p>
    <w:p w14:paraId="04CBDFEA" w14:textId="60B06D79"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 95</w:t>
      </w:r>
      <w:r w:rsidRPr="1BD68A4A">
        <w:rPr>
          <w:rFonts w:ascii="Times New Roman" w:hAnsi="Times New Roman" w:cs="Times New Roman"/>
          <w:b/>
          <w:bCs/>
          <w:sz w:val="24"/>
          <w:szCs w:val="24"/>
          <w:vertAlign w:val="superscript"/>
        </w:rPr>
        <w:t>2</w:t>
      </w:r>
      <w:r w:rsidRPr="1BD68A4A">
        <w:rPr>
          <w:rFonts w:ascii="Times New Roman" w:hAnsi="Times New Roman" w:cs="Times New Roman"/>
          <w:b/>
          <w:bCs/>
          <w:sz w:val="24"/>
          <w:szCs w:val="24"/>
        </w:rPr>
        <w:t>. Tagatiskapitali ja likviidsuse miinimumnõuded </w:t>
      </w:r>
    </w:p>
    <w:p w14:paraId="3B46B1B8" w14:textId="7B138FF6"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Esimesse klassi kuuluv kolmanda riigi krediidiasutuse filiaal peab tagama, et tal on igal ajal olemas minimaalne tagatiskapital, mis moodustab vähemalt 2,5 protsenti filiaali keskmistest kohustustest viimase kolme majandusaasta aruande alusel.</w:t>
      </w:r>
      <w:r w:rsidRPr="1BD68A4A">
        <w:rPr>
          <w:rFonts w:ascii="Times New Roman" w:hAnsi="Times New Roman" w:cs="Times New Roman"/>
          <w:i/>
          <w:iCs/>
          <w:sz w:val="24"/>
          <w:szCs w:val="24"/>
        </w:rPr>
        <w:t xml:space="preserve"> </w:t>
      </w:r>
      <w:ins w:id="637" w:author="Merike Koppel - JUSTDIGI" w:date="2025-12-30T11:43:00Z" w16du:dateUtc="2025-12-30T09:43:00Z">
        <w:r w:rsidR="00C47B56">
          <w:rPr>
            <w:rFonts w:ascii="Times New Roman" w:hAnsi="Times New Roman" w:cs="Times New Roman"/>
            <w:sz w:val="24"/>
            <w:szCs w:val="24"/>
          </w:rPr>
          <w:t xml:space="preserve">Sellise </w:t>
        </w:r>
        <w:commentRangeStart w:id="638"/>
        <w:r w:rsidR="00C47B56">
          <w:rPr>
            <w:rFonts w:ascii="Times New Roman" w:hAnsi="Times New Roman" w:cs="Times New Roman"/>
            <w:sz w:val="24"/>
            <w:szCs w:val="24"/>
          </w:rPr>
          <w:t>f</w:t>
        </w:r>
      </w:ins>
      <w:del w:id="639" w:author="Merike Koppel - JUSTDIGI" w:date="2025-12-30T11:43:00Z" w16du:dateUtc="2025-12-30T09:43:00Z">
        <w:r w:rsidR="57731357" w:rsidRPr="1BD68A4A" w:rsidDel="00C47B56">
          <w:rPr>
            <w:rFonts w:ascii="Times New Roman" w:hAnsi="Times New Roman" w:cs="Times New Roman"/>
            <w:sz w:val="24"/>
            <w:szCs w:val="24"/>
          </w:rPr>
          <w:delText>F</w:delText>
        </w:r>
      </w:del>
      <w:r w:rsidR="57731357" w:rsidRPr="1BD68A4A">
        <w:rPr>
          <w:rFonts w:ascii="Times New Roman" w:hAnsi="Times New Roman" w:cs="Times New Roman"/>
          <w:sz w:val="24"/>
          <w:szCs w:val="24"/>
        </w:rPr>
        <w:t>il</w:t>
      </w:r>
      <w:r w:rsidR="2F52698B" w:rsidRPr="1BD68A4A">
        <w:rPr>
          <w:rFonts w:ascii="Times New Roman" w:hAnsi="Times New Roman" w:cs="Times New Roman"/>
          <w:sz w:val="24"/>
          <w:szCs w:val="24"/>
        </w:rPr>
        <w:t>iaal</w:t>
      </w:r>
      <w:r w:rsidR="605561D9" w:rsidRPr="1BD68A4A">
        <w:rPr>
          <w:rFonts w:ascii="Times New Roman" w:hAnsi="Times New Roman" w:cs="Times New Roman"/>
          <w:sz w:val="24"/>
          <w:szCs w:val="24"/>
        </w:rPr>
        <w:t>i</w:t>
      </w:r>
      <w:ins w:id="640" w:author="Merike Koppel - JUSTDIGI" w:date="2025-12-30T11:43:00Z" w16du:dateUtc="2025-12-30T09:43:00Z">
        <w:r w:rsidR="00C47B56">
          <w:rPr>
            <w:rFonts w:ascii="Times New Roman" w:hAnsi="Times New Roman" w:cs="Times New Roman"/>
            <w:sz w:val="24"/>
            <w:szCs w:val="24"/>
          </w:rPr>
          <w:t xml:space="preserve"> tagatiskap</w:t>
        </w:r>
      </w:ins>
      <w:ins w:id="641" w:author="Merike Koppel - JUSTDIGI" w:date="2025-12-30T11:44:00Z" w16du:dateUtc="2025-12-30T09:44:00Z">
        <w:r w:rsidR="00C47B56">
          <w:rPr>
            <w:rFonts w:ascii="Times New Roman" w:hAnsi="Times New Roman" w:cs="Times New Roman"/>
            <w:sz w:val="24"/>
            <w:szCs w:val="24"/>
          </w:rPr>
          <w:t>ital</w:t>
        </w:r>
      </w:ins>
      <w:r w:rsidR="2F52698B" w:rsidRPr="1BD68A4A">
        <w:rPr>
          <w:rFonts w:ascii="Times New Roman" w:hAnsi="Times New Roman" w:cs="Times New Roman"/>
          <w:sz w:val="24"/>
          <w:szCs w:val="24"/>
        </w:rPr>
        <w:t>, ke</w:t>
      </w:r>
      <w:r w:rsidR="09BE11C0" w:rsidRPr="1BD68A4A">
        <w:rPr>
          <w:rFonts w:ascii="Times New Roman" w:hAnsi="Times New Roman" w:cs="Times New Roman"/>
          <w:sz w:val="24"/>
          <w:szCs w:val="24"/>
        </w:rPr>
        <w:t>llele</w:t>
      </w:r>
      <w:r w:rsidRPr="1BD68A4A">
        <w:rPr>
          <w:rFonts w:ascii="Times New Roman" w:hAnsi="Times New Roman" w:cs="Times New Roman"/>
          <w:sz w:val="24"/>
          <w:szCs w:val="24"/>
        </w:rPr>
        <w:t xml:space="preserve"> on </w:t>
      </w:r>
      <w:r w:rsidR="2F52698B" w:rsidRPr="1BD68A4A">
        <w:rPr>
          <w:rFonts w:ascii="Times New Roman" w:hAnsi="Times New Roman" w:cs="Times New Roman"/>
          <w:sz w:val="24"/>
          <w:szCs w:val="24"/>
        </w:rPr>
        <w:t>l</w:t>
      </w:r>
      <w:r w:rsidR="526676C1" w:rsidRPr="1BD68A4A">
        <w:rPr>
          <w:rFonts w:ascii="Times New Roman" w:hAnsi="Times New Roman" w:cs="Times New Roman"/>
          <w:sz w:val="24"/>
          <w:szCs w:val="24"/>
        </w:rPr>
        <w:t xml:space="preserve">uba antud hiljuti, </w:t>
      </w:r>
      <w:del w:id="642" w:author="Merike Koppel - JUSTDIGI" w:date="2025-12-30T11:44:00Z" w16du:dateUtc="2025-12-30T09:44:00Z">
        <w:r w:rsidRPr="1BD68A4A" w:rsidDel="00C47B56">
          <w:rPr>
            <w:rFonts w:ascii="Times New Roman" w:hAnsi="Times New Roman" w:cs="Times New Roman"/>
            <w:sz w:val="24"/>
            <w:szCs w:val="24"/>
          </w:rPr>
          <w:delText xml:space="preserve">tagatiskapital </w:delText>
        </w:r>
      </w:del>
      <w:commentRangeEnd w:id="638"/>
      <w:r w:rsidR="00C47B56">
        <w:rPr>
          <w:rStyle w:val="Kommentaariviide"/>
        </w:rPr>
        <w:commentReference w:id="638"/>
      </w:r>
      <w:r w:rsidR="47C8621C" w:rsidRPr="1BD68A4A">
        <w:rPr>
          <w:rFonts w:ascii="Times New Roman" w:hAnsi="Times New Roman" w:cs="Times New Roman"/>
          <w:sz w:val="24"/>
          <w:szCs w:val="24"/>
        </w:rPr>
        <w:t xml:space="preserve">peab </w:t>
      </w:r>
      <w:r w:rsidRPr="1BD68A4A">
        <w:rPr>
          <w:rFonts w:ascii="Times New Roman" w:hAnsi="Times New Roman" w:cs="Times New Roman"/>
          <w:sz w:val="24"/>
          <w:szCs w:val="24"/>
        </w:rPr>
        <w:t xml:space="preserve">olema võrdne nende kohustustega, mis </w:t>
      </w:r>
      <w:r w:rsidR="44B75611" w:rsidRPr="1BD68A4A">
        <w:rPr>
          <w:rFonts w:ascii="Times New Roman" w:hAnsi="Times New Roman" w:cs="Times New Roman"/>
          <w:sz w:val="24"/>
          <w:szCs w:val="24"/>
        </w:rPr>
        <w:t>tal</w:t>
      </w:r>
      <w:r w:rsidRPr="1BD68A4A">
        <w:rPr>
          <w:rFonts w:ascii="Times New Roman" w:hAnsi="Times New Roman" w:cs="Times New Roman"/>
          <w:sz w:val="24"/>
          <w:szCs w:val="24"/>
        </w:rPr>
        <w:t xml:space="preserve"> olid loa saamise ajal </w:t>
      </w:r>
      <w:r w:rsidR="506CA487"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mille kohta </w:t>
      </w:r>
      <w:r w:rsidR="4C943FF8" w:rsidRPr="1BD68A4A">
        <w:rPr>
          <w:rFonts w:ascii="Times New Roman" w:hAnsi="Times New Roman" w:cs="Times New Roman"/>
          <w:sz w:val="24"/>
          <w:szCs w:val="24"/>
        </w:rPr>
        <w:t xml:space="preserve">ta </w:t>
      </w:r>
      <w:r w:rsidRPr="1BD68A4A">
        <w:rPr>
          <w:rFonts w:ascii="Times New Roman" w:hAnsi="Times New Roman" w:cs="Times New Roman"/>
          <w:sz w:val="24"/>
          <w:szCs w:val="24"/>
        </w:rPr>
        <w:t>on esitanud käesoleva seaduse § 95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lõigete 8–13 kohased aruanded, kuid mitte vähem kui </w:t>
      </w:r>
      <w:r w:rsidR="5A8A930F" w:rsidRPr="1BD68A4A">
        <w:rPr>
          <w:rFonts w:ascii="Times New Roman" w:hAnsi="Times New Roman" w:cs="Times New Roman"/>
          <w:sz w:val="24"/>
          <w:szCs w:val="24"/>
        </w:rPr>
        <w:t>kümme</w:t>
      </w:r>
      <w:r w:rsidRPr="1BD68A4A">
        <w:rPr>
          <w:rFonts w:ascii="Times New Roman" w:hAnsi="Times New Roman" w:cs="Times New Roman"/>
          <w:sz w:val="24"/>
          <w:szCs w:val="24"/>
        </w:rPr>
        <w:t xml:space="preserve"> miljonit eurot. </w:t>
      </w:r>
    </w:p>
    <w:p w14:paraId="42FB0106" w14:textId="073D1677"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Teise klassi kuuluv kolmanda riigi krediidiasutuse filiaal peab tagama, et tal on igal ajal olemas minimaalne tagatiskapital, mis moodustab vähemalt 0,5 protsenti filiaali keskmistest kohustustest viimase kolme majandusaasta aruande alusel. </w:t>
      </w:r>
      <w:del w:id="643" w:author="Merike Koppel - JUSTDIGI" w:date="2025-12-30T11:44:00Z" w16du:dateUtc="2025-12-30T09:44:00Z">
        <w:r w:rsidR="5D8FD650" w:rsidRPr="1BD68A4A" w:rsidDel="00C47B56">
          <w:rPr>
            <w:rFonts w:ascii="Times New Roman" w:hAnsi="Times New Roman" w:cs="Times New Roman"/>
            <w:sz w:val="24"/>
            <w:szCs w:val="24"/>
          </w:rPr>
          <w:delText>F</w:delText>
        </w:r>
      </w:del>
      <w:ins w:id="644" w:author="Merike Koppel - JUSTDIGI" w:date="2025-12-30T11:44:00Z" w16du:dateUtc="2025-12-30T09:44:00Z">
        <w:r w:rsidR="00C47B56">
          <w:rPr>
            <w:rFonts w:ascii="Times New Roman" w:hAnsi="Times New Roman" w:cs="Times New Roman"/>
            <w:sz w:val="24"/>
            <w:szCs w:val="24"/>
          </w:rPr>
          <w:t>Sellise f</w:t>
        </w:r>
      </w:ins>
      <w:r w:rsidR="2F52698B" w:rsidRPr="1BD68A4A">
        <w:rPr>
          <w:rFonts w:ascii="Times New Roman" w:hAnsi="Times New Roman" w:cs="Times New Roman"/>
          <w:sz w:val="24"/>
          <w:szCs w:val="24"/>
        </w:rPr>
        <w:t>iliaali</w:t>
      </w:r>
      <w:ins w:id="645" w:author="Merike Koppel - JUSTDIGI" w:date="2025-12-30T11:44:00Z" w16du:dateUtc="2025-12-30T09:44:00Z">
        <w:r w:rsidR="00C47B56">
          <w:rPr>
            <w:rFonts w:ascii="Times New Roman" w:hAnsi="Times New Roman" w:cs="Times New Roman"/>
            <w:sz w:val="24"/>
            <w:szCs w:val="24"/>
          </w:rPr>
          <w:t xml:space="preserve"> tagatiskapital</w:t>
        </w:r>
      </w:ins>
      <w:r w:rsidR="2F52698B" w:rsidRPr="1BD68A4A">
        <w:rPr>
          <w:rFonts w:ascii="Times New Roman" w:hAnsi="Times New Roman" w:cs="Times New Roman"/>
          <w:sz w:val="24"/>
          <w:szCs w:val="24"/>
        </w:rPr>
        <w:t>, ke</w:t>
      </w:r>
      <w:r w:rsidR="7E320EB7" w:rsidRPr="1BD68A4A">
        <w:rPr>
          <w:rFonts w:ascii="Times New Roman" w:hAnsi="Times New Roman" w:cs="Times New Roman"/>
          <w:sz w:val="24"/>
          <w:szCs w:val="24"/>
        </w:rPr>
        <w:t>llele</w:t>
      </w:r>
      <w:r w:rsidRPr="1BD68A4A">
        <w:rPr>
          <w:rFonts w:ascii="Times New Roman" w:hAnsi="Times New Roman" w:cs="Times New Roman"/>
          <w:sz w:val="24"/>
          <w:szCs w:val="24"/>
        </w:rPr>
        <w:t xml:space="preserve"> on </w:t>
      </w:r>
      <w:r w:rsidR="172F54EA" w:rsidRPr="1BD68A4A">
        <w:rPr>
          <w:rFonts w:ascii="Times New Roman" w:hAnsi="Times New Roman" w:cs="Times New Roman"/>
          <w:sz w:val="24"/>
          <w:szCs w:val="24"/>
        </w:rPr>
        <w:t>luba</w:t>
      </w:r>
      <w:r w:rsidRPr="1BD68A4A">
        <w:rPr>
          <w:rFonts w:ascii="Times New Roman" w:hAnsi="Times New Roman" w:cs="Times New Roman"/>
          <w:sz w:val="24"/>
          <w:szCs w:val="24"/>
        </w:rPr>
        <w:t xml:space="preserve"> </w:t>
      </w:r>
      <w:r w:rsidR="172F54EA" w:rsidRPr="1BD68A4A">
        <w:rPr>
          <w:rFonts w:ascii="Times New Roman" w:hAnsi="Times New Roman" w:cs="Times New Roman"/>
          <w:sz w:val="24"/>
          <w:szCs w:val="24"/>
        </w:rPr>
        <w:t>antud</w:t>
      </w:r>
      <w:r w:rsidR="2F52698B"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hiljuti, </w:t>
      </w:r>
      <w:del w:id="646" w:author="Merike Koppel - JUSTDIGI" w:date="2025-12-30T11:44:00Z" w16du:dateUtc="2025-12-30T09:44:00Z">
        <w:r w:rsidRPr="1BD68A4A" w:rsidDel="00C47B56">
          <w:rPr>
            <w:rFonts w:ascii="Times New Roman" w:hAnsi="Times New Roman" w:cs="Times New Roman"/>
            <w:sz w:val="24"/>
            <w:szCs w:val="24"/>
          </w:rPr>
          <w:delText xml:space="preserve">tagatiskapital </w:delText>
        </w:r>
      </w:del>
      <w:r w:rsidR="61FCE089" w:rsidRPr="1BD68A4A">
        <w:rPr>
          <w:rFonts w:ascii="Times New Roman" w:hAnsi="Times New Roman" w:cs="Times New Roman"/>
          <w:sz w:val="24"/>
          <w:szCs w:val="24"/>
        </w:rPr>
        <w:t xml:space="preserve">peab </w:t>
      </w:r>
      <w:r w:rsidRPr="1BD68A4A">
        <w:rPr>
          <w:rFonts w:ascii="Times New Roman" w:hAnsi="Times New Roman" w:cs="Times New Roman"/>
          <w:sz w:val="24"/>
          <w:szCs w:val="24"/>
        </w:rPr>
        <w:t xml:space="preserve">olema võrdne nende kohustustega, mis </w:t>
      </w:r>
      <w:r w:rsidR="7C722EBD" w:rsidRPr="1BD68A4A">
        <w:rPr>
          <w:rFonts w:ascii="Times New Roman" w:hAnsi="Times New Roman" w:cs="Times New Roman"/>
          <w:sz w:val="24"/>
          <w:szCs w:val="24"/>
        </w:rPr>
        <w:t>tal</w:t>
      </w:r>
      <w:r w:rsidRPr="1BD68A4A">
        <w:rPr>
          <w:rFonts w:ascii="Times New Roman" w:hAnsi="Times New Roman" w:cs="Times New Roman"/>
          <w:sz w:val="24"/>
          <w:szCs w:val="24"/>
        </w:rPr>
        <w:t xml:space="preserve"> olid loa saamise ajal </w:t>
      </w:r>
      <w:r w:rsidR="506CA487"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mille kohta </w:t>
      </w:r>
      <w:r w:rsidR="1AA97ED1" w:rsidRPr="1BD68A4A">
        <w:rPr>
          <w:rFonts w:ascii="Times New Roman" w:hAnsi="Times New Roman" w:cs="Times New Roman"/>
          <w:sz w:val="24"/>
          <w:szCs w:val="24"/>
        </w:rPr>
        <w:t>ta</w:t>
      </w:r>
      <w:r w:rsidRPr="1BD68A4A">
        <w:rPr>
          <w:rFonts w:ascii="Times New Roman" w:hAnsi="Times New Roman" w:cs="Times New Roman"/>
          <w:sz w:val="24"/>
          <w:szCs w:val="24"/>
        </w:rPr>
        <w:t xml:space="preserve"> on esitanud käesoleva seaduse § 95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lõigete 8–13 kohased aruanded, kuid mitte vähem kui viis miljonit eurot.</w:t>
      </w:r>
    </w:p>
    <w:p w14:paraId="50746601" w14:textId="0B27D27F"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Käesoleva paragrahvi lõigetes 1 ja 2 nimetatud tagatiskapitali nõue tuleb täita mõne </w:t>
      </w:r>
      <w:commentRangeStart w:id="647"/>
      <w:r w:rsidRPr="1BD68A4A">
        <w:rPr>
          <w:rFonts w:ascii="Times New Roman" w:hAnsi="Times New Roman" w:cs="Times New Roman"/>
          <w:sz w:val="24"/>
          <w:szCs w:val="24"/>
        </w:rPr>
        <w:t>järg</w:t>
      </w:r>
      <w:r w:rsidR="00BE0DE2" w:rsidRPr="1BD68A4A">
        <w:rPr>
          <w:rFonts w:ascii="Times New Roman" w:hAnsi="Times New Roman" w:cs="Times New Roman"/>
          <w:sz w:val="24"/>
          <w:szCs w:val="24"/>
        </w:rPr>
        <w:t>mise</w:t>
      </w:r>
      <w:commentRangeEnd w:id="647"/>
      <w:r w:rsidR="00C47B56">
        <w:rPr>
          <w:rStyle w:val="Kommentaariviide"/>
        </w:rPr>
        <w:commentReference w:id="647"/>
      </w:r>
      <w:r w:rsidRPr="1BD68A4A">
        <w:rPr>
          <w:rFonts w:ascii="Times New Roman" w:hAnsi="Times New Roman" w:cs="Times New Roman"/>
          <w:sz w:val="24"/>
          <w:szCs w:val="24"/>
        </w:rPr>
        <w:t xml:space="preserve"> varaga: </w:t>
      </w:r>
    </w:p>
    <w:p w14:paraId="1C7A11CD" w14:textId="2816AB44"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raha või rahasarna</w:t>
      </w:r>
      <w:del w:id="648" w:author="Merike Koppel - JUSTDIGI" w:date="2025-12-30T11:44:00Z" w16du:dateUtc="2025-12-30T09:44:00Z">
        <w:r w:rsidRPr="1BD68A4A" w:rsidDel="00C47B56">
          <w:rPr>
            <w:rFonts w:ascii="Times New Roman" w:hAnsi="Times New Roman" w:cs="Times New Roman"/>
            <w:sz w:val="24"/>
            <w:szCs w:val="24"/>
          </w:rPr>
          <w:delText>s</w:delText>
        </w:r>
      </w:del>
      <w:ins w:id="649" w:author="Merike Koppel - JUSTDIGI" w:date="2025-12-30T11:44:00Z" w16du:dateUtc="2025-12-30T09:44:00Z">
        <w:r w:rsidR="00C47B56">
          <w:rPr>
            <w:rFonts w:ascii="Times New Roman" w:hAnsi="Times New Roman" w:cs="Times New Roman"/>
            <w:sz w:val="24"/>
            <w:szCs w:val="24"/>
          </w:rPr>
          <w:t>n</w:t>
        </w:r>
      </w:ins>
      <w:r w:rsidRPr="1BD68A4A">
        <w:rPr>
          <w:rFonts w:ascii="Times New Roman" w:hAnsi="Times New Roman" w:cs="Times New Roman"/>
          <w:sz w:val="24"/>
          <w:szCs w:val="24"/>
        </w:rPr>
        <w:t>e instrumen</w:t>
      </w:r>
      <w:ins w:id="650" w:author="Merike Koppel - JUSTDIGI" w:date="2025-12-30T11:44:00Z" w16du:dateUtc="2025-12-30T09:44:00Z">
        <w:r w:rsidR="00C47B56">
          <w:rPr>
            <w:rFonts w:ascii="Times New Roman" w:hAnsi="Times New Roman" w:cs="Times New Roman"/>
            <w:sz w:val="24"/>
            <w:szCs w:val="24"/>
          </w:rPr>
          <w:t>t</w:t>
        </w:r>
      </w:ins>
      <w:del w:id="651" w:author="Merike Koppel - JUSTDIGI" w:date="2025-12-30T11:44:00Z" w16du:dateUtc="2025-12-30T09:44:00Z">
        <w:r w:rsidRPr="1BD68A4A" w:rsidDel="00C47B56">
          <w:rPr>
            <w:rFonts w:ascii="Times New Roman" w:hAnsi="Times New Roman" w:cs="Times New Roman"/>
            <w:sz w:val="24"/>
            <w:szCs w:val="24"/>
          </w:rPr>
          <w:delText>diga</w:delText>
        </w:r>
      </w:del>
      <w:r w:rsidR="00BE0DE2" w:rsidRPr="1BD68A4A">
        <w:rPr>
          <w:rFonts w:ascii="Times New Roman" w:hAnsi="Times New Roman" w:cs="Times New Roman"/>
          <w:sz w:val="24"/>
          <w:szCs w:val="24"/>
        </w:rPr>
        <w:t xml:space="preserve"> </w:t>
      </w:r>
      <w:r w:rsidRPr="1BD68A4A">
        <w:rPr>
          <w:rFonts w:ascii="Times New Roman" w:hAnsi="Times New Roman" w:cs="Times New Roman"/>
          <w:sz w:val="24"/>
          <w:szCs w:val="24"/>
        </w:rPr>
        <w:t>Euroopa Parlamendi ja nõukogu määruse (EL) nr</w:t>
      </w:r>
      <w:r w:rsidR="00C7396D" w:rsidRPr="1BD68A4A">
        <w:rPr>
          <w:rFonts w:ascii="Times New Roman" w:hAnsi="Times New Roman" w:cs="Times New Roman"/>
          <w:sz w:val="24"/>
          <w:szCs w:val="24"/>
        </w:rPr>
        <w:t> </w:t>
      </w:r>
      <w:r w:rsidRPr="1BD68A4A">
        <w:rPr>
          <w:rFonts w:ascii="Times New Roman" w:hAnsi="Times New Roman" w:cs="Times New Roman"/>
          <w:sz w:val="24"/>
          <w:szCs w:val="24"/>
        </w:rPr>
        <w:t>575/2013 artikli 4 lõike 1 punkti 60</w:t>
      </w:r>
      <w:r w:rsidR="339D1C5C" w:rsidRPr="1BD68A4A">
        <w:rPr>
          <w:rFonts w:ascii="Times New Roman" w:hAnsi="Times New Roman" w:cs="Times New Roman"/>
          <w:sz w:val="24"/>
          <w:szCs w:val="24"/>
        </w:rPr>
        <w:t xml:space="preserve"> tähenduses</w:t>
      </w:r>
      <w:r w:rsidRPr="1BD68A4A">
        <w:rPr>
          <w:rFonts w:ascii="Times New Roman" w:hAnsi="Times New Roman" w:cs="Times New Roman"/>
          <w:sz w:val="24"/>
          <w:szCs w:val="24"/>
        </w:rPr>
        <w:t xml:space="preserve">; </w:t>
      </w:r>
    </w:p>
    <w:p w14:paraId="1209AC5C" w14:textId="58E66336"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Euroopa Liidu liikmesriikide valitsuste või keskpankade emiteeritud võlakirjad</w:t>
      </w:r>
      <w:del w:id="652" w:author="Merike Koppel - JUSTDIGI" w:date="2025-12-30T11:45:00Z" w16du:dateUtc="2025-12-30T09:45:00Z">
        <w:r w:rsidRPr="1BD68A4A" w:rsidDel="00C47B56">
          <w:rPr>
            <w:rFonts w:ascii="Times New Roman" w:hAnsi="Times New Roman" w:cs="Times New Roman"/>
            <w:sz w:val="24"/>
            <w:szCs w:val="24"/>
          </w:rPr>
          <w:delText>ega</w:delText>
        </w:r>
      </w:del>
      <w:r w:rsidRPr="1BD68A4A">
        <w:rPr>
          <w:rFonts w:ascii="Times New Roman" w:hAnsi="Times New Roman" w:cs="Times New Roman"/>
          <w:sz w:val="24"/>
          <w:szCs w:val="24"/>
        </w:rPr>
        <w:t xml:space="preserve">; </w:t>
      </w:r>
    </w:p>
    <w:p w14:paraId="1D40B2CE" w14:textId="2EF2595C"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3) muud</w:t>
      </w:r>
      <w:del w:id="653" w:author="Merike Koppel - JUSTDIGI" w:date="2025-12-30T11:45:00Z" w16du:dateUtc="2025-12-30T09:45:00Z">
        <w:r w:rsidRPr="1BD68A4A" w:rsidDel="00C47B56">
          <w:rPr>
            <w:rFonts w:ascii="Times New Roman" w:hAnsi="Times New Roman" w:cs="Times New Roman"/>
            <w:sz w:val="24"/>
            <w:szCs w:val="24"/>
          </w:rPr>
          <w:delText>e</w:delText>
        </w:r>
      </w:del>
      <w:r w:rsidRPr="1BD68A4A">
        <w:rPr>
          <w:rFonts w:ascii="Times New Roman" w:hAnsi="Times New Roman" w:cs="Times New Roman"/>
          <w:sz w:val="24"/>
          <w:szCs w:val="24"/>
        </w:rPr>
        <w:t xml:space="preserve"> instrumen</w:t>
      </w:r>
      <w:ins w:id="654" w:author="Merike Koppel - JUSTDIGI" w:date="2025-12-30T11:45:00Z" w16du:dateUtc="2025-12-30T09:45:00Z">
        <w:r w:rsidR="00C47B56">
          <w:rPr>
            <w:rFonts w:ascii="Times New Roman" w:hAnsi="Times New Roman" w:cs="Times New Roman"/>
            <w:sz w:val="24"/>
            <w:szCs w:val="24"/>
          </w:rPr>
          <w:t>did</w:t>
        </w:r>
      </w:ins>
      <w:del w:id="655" w:author="Merike Koppel - JUSTDIGI" w:date="2025-12-30T11:45:00Z" w16du:dateUtc="2025-12-30T09:45:00Z">
        <w:r w:rsidRPr="1BD68A4A" w:rsidDel="00C47B56">
          <w:rPr>
            <w:rFonts w:ascii="Times New Roman" w:hAnsi="Times New Roman" w:cs="Times New Roman"/>
            <w:sz w:val="24"/>
            <w:szCs w:val="24"/>
          </w:rPr>
          <w:delText>tidega</w:delText>
        </w:r>
      </w:del>
      <w:r w:rsidRPr="1BD68A4A">
        <w:rPr>
          <w:rFonts w:ascii="Times New Roman" w:hAnsi="Times New Roman" w:cs="Times New Roman"/>
          <w:sz w:val="24"/>
          <w:szCs w:val="24"/>
        </w:rPr>
        <w:t xml:space="preserve">, mida kolmanda riigi krediidiasutuse filiaal saab kasutada riskide või kahjude katmiseks </w:t>
      </w:r>
      <w:r w:rsidR="525E9DB8" w:rsidRPr="1BD68A4A">
        <w:rPr>
          <w:rFonts w:ascii="Times New Roman" w:hAnsi="Times New Roman" w:cs="Times New Roman"/>
          <w:sz w:val="24"/>
          <w:szCs w:val="24"/>
        </w:rPr>
        <w:t xml:space="preserve">piiramatult </w:t>
      </w:r>
      <w:r w:rsidRPr="1BD68A4A">
        <w:rPr>
          <w:rFonts w:ascii="Times New Roman" w:hAnsi="Times New Roman" w:cs="Times New Roman"/>
          <w:sz w:val="24"/>
          <w:szCs w:val="24"/>
        </w:rPr>
        <w:t xml:space="preserve">kohe nende esinemisel. </w:t>
      </w:r>
    </w:p>
    <w:p w14:paraId="7BDCCE93" w14:textId="2719B106"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Kolmanda riigi krediidiasutuse filiaal peab tagama, et tal </w:t>
      </w:r>
      <w:commentRangeStart w:id="656"/>
      <w:r w:rsidRPr="1BD68A4A">
        <w:rPr>
          <w:rFonts w:ascii="Times New Roman" w:hAnsi="Times New Roman" w:cs="Times New Roman"/>
          <w:sz w:val="24"/>
          <w:szCs w:val="24"/>
        </w:rPr>
        <w:t xml:space="preserve">on </w:t>
      </w:r>
      <w:r w:rsidR="778F9A48" w:rsidRPr="1BD68A4A">
        <w:rPr>
          <w:rFonts w:ascii="Times New Roman" w:hAnsi="Times New Roman" w:cs="Times New Roman"/>
          <w:sz w:val="24"/>
          <w:szCs w:val="24"/>
        </w:rPr>
        <w:t>igal ajal</w:t>
      </w:r>
      <w:r w:rsidRPr="1BD68A4A">
        <w:rPr>
          <w:rFonts w:ascii="Times New Roman" w:hAnsi="Times New Roman" w:cs="Times New Roman"/>
          <w:sz w:val="24"/>
          <w:szCs w:val="24"/>
        </w:rPr>
        <w:t xml:space="preserve"> olemas koormamata ja likviid</w:t>
      </w:r>
      <w:ins w:id="657" w:author="Merike Koppel - JUSTDIGI" w:date="2026-01-05T09:08:00Z" w16du:dateUtc="2026-01-05T07:08:00Z">
        <w:r w:rsidR="007A3592">
          <w:rPr>
            <w:rFonts w:ascii="Times New Roman" w:hAnsi="Times New Roman" w:cs="Times New Roman"/>
            <w:sz w:val="24"/>
            <w:szCs w:val="24"/>
          </w:rPr>
          <w:t>ne</w:t>
        </w:r>
      </w:ins>
      <w:del w:id="658" w:author="Merike Koppel - JUSTDIGI" w:date="2026-01-05T09:08:00Z" w16du:dateUtc="2026-01-05T07:08:00Z">
        <w:r w:rsidRPr="1BD68A4A" w:rsidDel="007A3592">
          <w:rPr>
            <w:rFonts w:ascii="Times New Roman" w:hAnsi="Times New Roman" w:cs="Times New Roman"/>
            <w:sz w:val="24"/>
            <w:szCs w:val="24"/>
          </w:rPr>
          <w:delText>set</w:delText>
        </w:r>
      </w:del>
      <w:r w:rsidRPr="1BD68A4A">
        <w:rPr>
          <w:rFonts w:ascii="Times New Roman" w:hAnsi="Times New Roman" w:cs="Times New Roman"/>
          <w:sz w:val="24"/>
          <w:szCs w:val="24"/>
        </w:rPr>
        <w:t xml:space="preserve"> vara</w:t>
      </w:r>
      <w:commentRangeEnd w:id="656"/>
      <w:r w:rsidR="0030070F">
        <w:rPr>
          <w:rStyle w:val="Kommentaariviide"/>
        </w:rPr>
        <w:commentReference w:id="656"/>
      </w:r>
      <w:r w:rsidRPr="1BD68A4A">
        <w:rPr>
          <w:rFonts w:ascii="Times New Roman" w:hAnsi="Times New Roman" w:cs="Times New Roman"/>
          <w:sz w:val="24"/>
          <w:szCs w:val="24"/>
        </w:rPr>
        <w:t xml:space="preserve">, mis on piisav tema likviidsete vahendite väljavoolu katmiseks </w:t>
      </w:r>
      <w:r w:rsidR="27061959" w:rsidRPr="1BD68A4A">
        <w:rPr>
          <w:rFonts w:ascii="Times New Roman" w:hAnsi="Times New Roman" w:cs="Times New Roman"/>
          <w:sz w:val="24"/>
          <w:szCs w:val="24"/>
        </w:rPr>
        <w:t xml:space="preserve">vähemalt </w:t>
      </w:r>
      <w:r w:rsidRPr="1BD68A4A">
        <w:rPr>
          <w:rFonts w:ascii="Times New Roman" w:hAnsi="Times New Roman" w:cs="Times New Roman"/>
          <w:sz w:val="24"/>
          <w:szCs w:val="24"/>
        </w:rPr>
        <w:t>30</w:t>
      </w:r>
      <w:r w:rsidR="00DB3367" w:rsidRPr="1BD68A4A">
        <w:rPr>
          <w:rFonts w:ascii="Times New Roman" w:hAnsi="Times New Roman" w:cs="Times New Roman"/>
          <w:sz w:val="24"/>
          <w:szCs w:val="24"/>
        </w:rPr>
        <w:t> </w:t>
      </w:r>
      <w:r w:rsidRPr="1BD68A4A">
        <w:rPr>
          <w:rFonts w:ascii="Times New Roman" w:hAnsi="Times New Roman" w:cs="Times New Roman"/>
          <w:sz w:val="24"/>
          <w:szCs w:val="24"/>
        </w:rPr>
        <w:t xml:space="preserve">päeva jooksul. Esimesse klassi kuuluva kolmanda riigi krediidiasutuse filiaal peab täitma Euroopa Parlamendi ja nõukogu määruse (EL) nr 575/2013 </w:t>
      </w:r>
      <w:r w:rsidR="3410263B" w:rsidRPr="1BD68A4A">
        <w:rPr>
          <w:rFonts w:ascii="Times New Roman" w:hAnsi="Times New Roman" w:cs="Times New Roman"/>
          <w:sz w:val="24"/>
          <w:szCs w:val="24"/>
        </w:rPr>
        <w:t>VI osa I jaotises</w:t>
      </w:r>
      <w:r w:rsidRPr="1BD68A4A">
        <w:rPr>
          <w:rFonts w:ascii="Times New Roman" w:hAnsi="Times New Roman" w:cs="Times New Roman"/>
          <w:sz w:val="24"/>
          <w:szCs w:val="24"/>
        </w:rPr>
        <w:t xml:space="preserve"> </w:t>
      </w:r>
      <w:r w:rsidR="332A02B8" w:rsidRPr="1BD68A4A">
        <w:rPr>
          <w:rFonts w:ascii="Times New Roman" w:hAnsi="Times New Roman" w:cs="Times New Roman"/>
          <w:sz w:val="24"/>
          <w:szCs w:val="24"/>
        </w:rPr>
        <w:t xml:space="preserve">ning </w:t>
      </w:r>
      <w:r w:rsidR="065AAB25" w:rsidRPr="1BD68A4A">
        <w:rPr>
          <w:rFonts w:ascii="Times New Roman" w:hAnsi="Times New Roman" w:cs="Times New Roman"/>
          <w:sz w:val="24"/>
          <w:szCs w:val="24"/>
        </w:rPr>
        <w:t>k</w:t>
      </w:r>
      <w:r w:rsidRPr="1BD68A4A">
        <w:rPr>
          <w:rFonts w:ascii="Times New Roman" w:hAnsi="Times New Roman" w:cs="Times New Roman"/>
          <w:sz w:val="24"/>
          <w:szCs w:val="24"/>
        </w:rPr>
        <w:t>omisjoni delegeeritud määruses (EL) 2015/61</w:t>
      </w:r>
      <w:r w:rsidR="7297B3DC" w:rsidRPr="1BD68A4A">
        <w:rPr>
          <w:rFonts w:ascii="Times New Roman" w:hAnsi="Times New Roman" w:cs="Times New Roman"/>
          <w:sz w:val="24"/>
          <w:szCs w:val="24"/>
        </w:rPr>
        <w:t xml:space="preserve">, </w:t>
      </w:r>
      <w:r w:rsidR="7297B3DC" w:rsidRPr="1BD68A4A">
        <w:rPr>
          <w:rFonts w:ascii="Times New Roman" w:eastAsia="Aptos" w:hAnsi="Times New Roman" w:cs="Times New Roman"/>
          <w:sz w:val="24"/>
          <w:szCs w:val="24"/>
        </w:rPr>
        <w:t xml:space="preserve">millega täiendatakse Euroopa Parlamendi ja nõukogu määrust (EL) nr 575/2013 seoses krediidiasutuste suhtes kohaldatava likviidsuskatte nõudega </w:t>
      </w:r>
      <w:r w:rsidR="7297B3DC" w:rsidRPr="1BD68A4A">
        <w:rPr>
          <w:rFonts w:ascii="Times New Roman" w:eastAsia="Times New Roman" w:hAnsi="Times New Roman" w:cs="Times New Roman"/>
          <w:sz w:val="24"/>
          <w:szCs w:val="24"/>
        </w:rPr>
        <w:t>(ELT L 011</w:t>
      </w:r>
      <w:r w:rsidR="18491FF0" w:rsidRPr="1BD68A4A">
        <w:rPr>
          <w:rFonts w:ascii="Times New Roman" w:eastAsia="Times New Roman" w:hAnsi="Times New Roman" w:cs="Times New Roman"/>
          <w:sz w:val="24"/>
          <w:szCs w:val="24"/>
        </w:rPr>
        <w:t>,</w:t>
      </w:r>
      <w:r w:rsidR="7297B3DC" w:rsidRPr="1BD68A4A">
        <w:rPr>
          <w:rFonts w:ascii="Times New Roman" w:eastAsia="Times New Roman" w:hAnsi="Times New Roman" w:cs="Times New Roman"/>
          <w:sz w:val="24"/>
          <w:szCs w:val="24"/>
        </w:rPr>
        <w:t xml:space="preserve"> 17.</w:t>
      </w:r>
      <w:r w:rsidR="18491FF0" w:rsidRPr="1BD68A4A">
        <w:rPr>
          <w:rFonts w:ascii="Times New Roman" w:eastAsia="Times New Roman" w:hAnsi="Times New Roman" w:cs="Times New Roman"/>
          <w:sz w:val="24"/>
          <w:szCs w:val="24"/>
        </w:rPr>
        <w:t>0</w:t>
      </w:r>
      <w:r w:rsidR="7297B3DC" w:rsidRPr="1BD68A4A">
        <w:rPr>
          <w:rFonts w:ascii="Times New Roman" w:eastAsia="Times New Roman" w:hAnsi="Times New Roman" w:cs="Times New Roman"/>
          <w:sz w:val="24"/>
          <w:szCs w:val="24"/>
        </w:rPr>
        <w:t>1.2015, lk 1</w:t>
      </w:r>
      <w:r w:rsidR="643F73E8" w:rsidRPr="1BD68A4A">
        <w:rPr>
          <w:rFonts w:ascii="Times New Roman" w:eastAsia="Times New Roman" w:hAnsi="Times New Roman" w:cs="Times New Roman"/>
          <w:sz w:val="24"/>
          <w:szCs w:val="24"/>
        </w:rPr>
        <w:t>–</w:t>
      </w:r>
      <w:r w:rsidR="275DCCCE" w:rsidRPr="1BD68A4A">
        <w:rPr>
          <w:rFonts w:ascii="Times New Roman" w:eastAsia="Times New Roman" w:hAnsi="Times New Roman" w:cs="Times New Roman"/>
          <w:sz w:val="24"/>
          <w:szCs w:val="24"/>
        </w:rPr>
        <w:t>3</w:t>
      </w:r>
      <w:r w:rsidR="3F41A726" w:rsidRPr="1BD68A4A">
        <w:rPr>
          <w:rFonts w:ascii="Times New Roman" w:eastAsia="Times New Roman" w:hAnsi="Times New Roman" w:cs="Times New Roman"/>
          <w:sz w:val="24"/>
          <w:szCs w:val="24"/>
        </w:rPr>
        <w:t>6</w:t>
      </w:r>
      <w:r w:rsidR="7297B3DC" w:rsidRPr="1BD68A4A">
        <w:rPr>
          <w:rFonts w:ascii="Times New Roman" w:eastAsia="Times New Roman" w:hAnsi="Times New Roman" w:cs="Times New Roman"/>
          <w:sz w:val="24"/>
          <w:szCs w:val="24"/>
        </w:rPr>
        <w:t>)</w:t>
      </w:r>
      <w:r w:rsidR="79883C3A" w:rsidRPr="1BD68A4A">
        <w:rPr>
          <w:rFonts w:ascii="Times New Roman" w:eastAsia="Times New Roman" w:hAnsi="Times New Roman" w:cs="Times New Roman"/>
          <w:sz w:val="24"/>
          <w:szCs w:val="24"/>
        </w:rPr>
        <w:t>,</w:t>
      </w:r>
      <w:r w:rsidRPr="1BD68A4A">
        <w:rPr>
          <w:rFonts w:ascii="Times New Roman" w:hAnsi="Times New Roman" w:cs="Times New Roman"/>
          <w:sz w:val="24"/>
          <w:szCs w:val="24"/>
        </w:rPr>
        <w:t xml:space="preserve"> sätestatud likviidsuse tagamise nõuet. </w:t>
      </w:r>
    </w:p>
    <w:p w14:paraId="1FBA5C4D" w14:textId="539D2CD3"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Käesoleva paragrahvi lõigetes 1 ja 2 ning lõike 4 esimeses lauses sätestatu ei piira käesolevas seaduses sätestatud </w:t>
      </w:r>
      <w:r w:rsidR="52EDE186" w:rsidRPr="1BD68A4A">
        <w:rPr>
          <w:rFonts w:ascii="Times New Roman" w:hAnsi="Times New Roman" w:cs="Times New Roman"/>
          <w:sz w:val="24"/>
          <w:szCs w:val="24"/>
        </w:rPr>
        <w:t>muude kapitali</w:t>
      </w:r>
      <w:r w:rsidRPr="1BD68A4A">
        <w:rPr>
          <w:rFonts w:ascii="Times New Roman" w:hAnsi="Times New Roman" w:cs="Times New Roman"/>
          <w:sz w:val="24"/>
          <w:szCs w:val="24"/>
        </w:rPr>
        <w:t xml:space="preserve">nõuete kohaldamist. </w:t>
      </w:r>
    </w:p>
    <w:p w14:paraId="3049862A" w14:textId="4E284E45"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Kolmanda riigi krediidiasutuse filiaal peab </w:t>
      </w:r>
      <w:r w:rsidR="219C1D1F" w:rsidRPr="1BD68A4A">
        <w:rPr>
          <w:rFonts w:ascii="Times New Roman" w:hAnsi="Times New Roman" w:cs="Times New Roman"/>
          <w:sz w:val="24"/>
          <w:szCs w:val="24"/>
        </w:rPr>
        <w:t xml:space="preserve">hoiustama </w:t>
      </w:r>
      <w:r w:rsidRPr="1BD68A4A">
        <w:rPr>
          <w:rFonts w:ascii="Times New Roman" w:hAnsi="Times New Roman" w:cs="Times New Roman"/>
          <w:sz w:val="24"/>
          <w:szCs w:val="24"/>
        </w:rPr>
        <w:t>käesoleva paragrahvi lõigetele 1 või 2 vastava tagatiskapitali instrumen</w:t>
      </w:r>
      <w:r w:rsidR="468E9ACF" w:rsidRPr="1BD68A4A">
        <w:rPr>
          <w:rFonts w:ascii="Times New Roman" w:hAnsi="Times New Roman" w:cs="Times New Roman"/>
          <w:sz w:val="24"/>
          <w:szCs w:val="24"/>
        </w:rPr>
        <w:t>te</w:t>
      </w:r>
      <w:r w:rsidRPr="1BD68A4A">
        <w:rPr>
          <w:rFonts w:ascii="Times New Roman" w:hAnsi="Times New Roman" w:cs="Times New Roman"/>
          <w:sz w:val="24"/>
          <w:szCs w:val="24"/>
        </w:rPr>
        <w:t xml:space="preserve"> ning käesoleva paragrahvi lõikele 4 vastava</w:t>
      </w:r>
      <w:r w:rsidR="4BD39BA2" w:rsidRPr="1BD68A4A">
        <w:rPr>
          <w:rFonts w:ascii="Times New Roman" w:hAnsi="Times New Roman" w:cs="Times New Roman"/>
          <w:sz w:val="24"/>
          <w:szCs w:val="24"/>
        </w:rPr>
        <w:t>i</w:t>
      </w:r>
      <w:r w:rsidRPr="1BD68A4A">
        <w:rPr>
          <w:rFonts w:ascii="Times New Roman" w:hAnsi="Times New Roman" w:cs="Times New Roman"/>
          <w:sz w:val="24"/>
          <w:szCs w:val="24"/>
        </w:rPr>
        <w:t>d likviidse</w:t>
      </w:r>
      <w:r w:rsidR="2D5911EF" w:rsidRPr="1BD68A4A">
        <w:rPr>
          <w:rFonts w:ascii="Times New Roman" w:hAnsi="Times New Roman" w:cs="Times New Roman"/>
          <w:sz w:val="24"/>
          <w:szCs w:val="24"/>
        </w:rPr>
        <w:t>i</w:t>
      </w:r>
      <w:r w:rsidR="53D1960B" w:rsidRPr="1BD68A4A">
        <w:rPr>
          <w:rFonts w:ascii="Times New Roman" w:hAnsi="Times New Roman" w:cs="Times New Roman"/>
          <w:sz w:val="24"/>
          <w:szCs w:val="24"/>
        </w:rPr>
        <w:t>d</w:t>
      </w:r>
      <w:r w:rsidRPr="1BD68A4A">
        <w:rPr>
          <w:rFonts w:ascii="Times New Roman" w:hAnsi="Times New Roman" w:cs="Times New Roman"/>
          <w:sz w:val="24"/>
          <w:szCs w:val="24"/>
        </w:rPr>
        <w:t xml:space="preserve"> vara</w:t>
      </w:r>
      <w:r w:rsidR="468E9ACF" w:rsidRPr="1BD68A4A">
        <w:rPr>
          <w:rFonts w:ascii="Times New Roman" w:hAnsi="Times New Roman" w:cs="Times New Roman"/>
          <w:sz w:val="24"/>
          <w:szCs w:val="24"/>
        </w:rPr>
        <w:t>si</w:t>
      </w:r>
      <w:r w:rsidRPr="1BD68A4A">
        <w:rPr>
          <w:rFonts w:ascii="Times New Roman" w:hAnsi="Times New Roman" w:cs="Times New Roman"/>
          <w:sz w:val="24"/>
          <w:szCs w:val="24"/>
        </w:rPr>
        <w:t>d</w:t>
      </w:r>
      <w:r w:rsidR="468E9ACF" w:rsidRPr="1BD68A4A">
        <w:rPr>
          <w:rFonts w:ascii="Times New Roman" w:hAnsi="Times New Roman" w:cs="Times New Roman"/>
          <w:sz w:val="24"/>
          <w:szCs w:val="24"/>
        </w:rPr>
        <w:t xml:space="preserve"> asjaomases klassi</w:t>
      </w:r>
      <w:r w:rsidR="26CBED98" w:rsidRPr="1BD68A4A">
        <w:rPr>
          <w:rFonts w:ascii="Times New Roman" w:hAnsi="Times New Roman" w:cs="Times New Roman"/>
          <w:sz w:val="24"/>
          <w:szCs w:val="24"/>
        </w:rPr>
        <w:t>s oma liigituse põhjal</w:t>
      </w:r>
      <w:r w:rsidRPr="1BD68A4A">
        <w:rPr>
          <w:rFonts w:ascii="Times New Roman" w:hAnsi="Times New Roman" w:cs="Times New Roman"/>
          <w:sz w:val="24"/>
          <w:szCs w:val="24"/>
        </w:rPr>
        <w:t>, kui need on jäänud arvelduskontole pärast seda, kui neid on kasutatud likviidsete vahendite väljavoolu katmiseks käesoleva paragrahvi lõike 4</w:t>
      </w:r>
      <w:r w:rsidR="2F8A2641" w:rsidRPr="1BD68A4A">
        <w:rPr>
          <w:rFonts w:ascii="Times New Roman" w:hAnsi="Times New Roman" w:cs="Times New Roman"/>
          <w:sz w:val="24"/>
          <w:szCs w:val="24"/>
        </w:rPr>
        <w:t xml:space="preserve"> kohaselt</w:t>
      </w:r>
      <w:r w:rsidRPr="1BD68A4A">
        <w:rPr>
          <w:rFonts w:ascii="Times New Roman" w:hAnsi="Times New Roman" w:cs="Times New Roman"/>
          <w:sz w:val="24"/>
          <w:szCs w:val="24"/>
        </w:rPr>
        <w:t xml:space="preserve">. Kolmanda riigi krediidiasutuse filiaal peab </w:t>
      </w:r>
      <w:r w:rsidR="2D5911EF" w:rsidRPr="1BD68A4A">
        <w:rPr>
          <w:rFonts w:ascii="Times New Roman" w:hAnsi="Times New Roman" w:cs="Times New Roman"/>
          <w:sz w:val="24"/>
          <w:szCs w:val="24"/>
        </w:rPr>
        <w:t xml:space="preserve">avama </w:t>
      </w:r>
      <w:r w:rsidRPr="1BD68A4A">
        <w:rPr>
          <w:rFonts w:ascii="Times New Roman" w:hAnsi="Times New Roman" w:cs="Times New Roman"/>
          <w:sz w:val="24"/>
          <w:szCs w:val="24"/>
        </w:rPr>
        <w:t xml:space="preserve">arvelduskonto Eesti Pangas või </w:t>
      </w:r>
      <w:r w:rsidR="791626A5" w:rsidRPr="1BD68A4A">
        <w:rPr>
          <w:rFonts w:ascii="Times New Roman" w:hAnsi="Times New Roman" w:cs="Times New Roman"/>
          <w:sz w:val="24"/>
          <w:szCs w:val="24"/>
        </w:rPr>
        <w:t xml:space="preserve">Eesti </w:t>
      </w:r>
      <w:r w:rsidRPr="1BD68A4A">
        <w:rPr>
          <w:rFonts w:ascii="Times New Roman" w:hAnsi="Times New Roman" w:cs="Times New Roman"/>
          <w:sz w:val="24"/>
          <w:szCs w:val="24"/>
        </w:rPr>
        <w:t xml:space="preserve">krediidiasutuses, mis ei ole osa kolmanda riigi krediidiasutuse peaettevõtja konsolideerimisgrupist. </w:t>
      </w:r>
    </w:p>
    <w:p w14:paraId="72EC261B" w14:textId="0CF6B165"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(7) Käesoleva paragrahvi lõikes 6 nimetatud tagatiskapitali instrumente ning likviidseid varasid kasutatakse finantskriisi ennetamise ja lahendamise seaduse § 88</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kohaldamisel kolmanda riigi krediidiasutuse filiaali kriisilahenduses ja likvideerimise</w:t>
      </w:r>
      <w:r w:rsidR="48ED5E10" w:rsidRPr="1BD68A4A">
        <w:rPr>
          <w:rFonts w:ascii="Times New Roman" w:hAnsi="Times New Roman" w:cs="Times New Roman"/>
          <w:sz w:val="24"/>
          <w:szCs w:val="24"/>
        </w:rPr>
        <w:t>l</w:t>
      </w:r>
      <w:r w:rsidRPr="1BD68A4A">
        <w:rPr>
          <w:rFonts w:ascii="Times New Roman" w:hAnsi="Times New Roman" w:cs="Times New Roman"/>
          <w:sz w:val="24"/>
          <w:szCs w:val="24"/>
        </w:rPr>
        <w:t xml:space="preserve">. </w:t>
      </w:r>
    </w:p>
    <w:p w14:paraId="5EBB2826" w14:textId="5F8CD94F"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(8) Finantsinspektsioon võib jätta kolmanda riigi krediidiasutuse </w:t>
      </w:r>
      <w:del w:id="659" w:author="Merike Koppel - JUSTDIGI" w:date="2025-12-30T11:46:00Z" w16du:dateUtc="2025-12-30T09:46:00Z">
        <w:r w:rsidRPr="1BD68A4A" w:rsidDel="00C47B56">
          <w:rPr>
            <w:rFonts w:ascii="Times New Roman" w:hAnsi="Times New Roman" w:cs="Times New Roman"/>
            <w:sz w:val="24"/>
            <w:szCs w:val="24"/>
          </w:rPr>
          <w:delText xml:space="preserve">kvalifitseeruva </w:delText>
        </w:r>
      </w:del>
      <w:r w:rsidRPr="1BD68A4A">
        <w:rPr>
          <w:rFonts w:ascii="Times New Roman" w:hAnsi="Times New Roman" w:cs="Times New Roman"/>
          <w:sz w:val="24"/>
          <w:szCs w:val="24"/>
        </w:rPr>
        <w:t>filiaali</w:t>
      </w:r>
      <w:ins w:id="660" w:author="Merike Koppel - JUSTDIGI" w:date="2025-12-30T11:46:00Z" w16du:dateUtc="2025-12-30T09:46:00Z">
        <w:r w:rsidR="00C47B56">
          <w:rPr>
            <w:rFonts w:ascii="Times New Roman" w:hAnsi="Times New Roman" w:cs="Times New Roman"/>
            <w:sz w:val="24"/>
            <w:szCs w:val="24"/>
          </w:rPr>
          <w:t>ks kvalifitseeruva filiaali</w:t>
        </w:r>
      </w:ins>
      <w:r w:rsidRPr="1BD68A4A">
        <w:rPr>
          <w:rFonts w:ascii="Times New Roman" w:hAnsi="Times New Roman" w:cs="Times New Roman"/>
          <w:sz w:val="24"/>
          <w:szCs w:val="24"/>
        </w:rPr>
        <w:t xml:space="preserve"> suhtes käesolevas paragrahvis sätestatud likviidsusnõuded kohaldamata.</w:t>
      </w:r>
    </w:p>
    <w:p w14:paraId="4D000FBF" w14:textId="77777777" w:rsidR="00D31868" w:rsidRPr="00FA634D" w:rsidRDefault="00D31868" w:rsidP="00D31868">
      <w:pPr>
        <w:spacing w:after="0" w:line="240" w:lineRule="auto"/>
        <w:jc w:val="both"/>
        <w:rPr>
          <w:rFonts w:ascii="Times New Roman" w:hAnsi="Times New Roman" w:cs="Times New Roman"/>
          <w:sz w:val="24"/>
          <w:szCs w:val="24"/>
        </w:rPr>
      </w:pPr>
    </w:p>
    <w:p w14:paraId="64FD1CBB" w14:textId="7F2EDC91"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 xml:space="preserve">§ </w:t>
      </w:r>
      <w:r w:rsidR="01A9FE59" w:rsidRPr="1BD68A4A">
        <w:rPr>
          <w:rFonts w:ascii="Times New Roman" w:hAnsi="Times New Roman" w:cs="Times New Roman"/>
          <w:b/>
          <w:bCs/>
          <w:sz w:val="24"/>
          <w:szCs w:val="24"/>
        </w:rPr>
        <w:t>95</w:t>
      </w:r>
      <w:r w:rsidR="01A9FE59" w:rsidRPr="1BD68A4A">
        <w:rPr>
          <w:rFonts w:ascii="Times New Roman" w:hAnsi="Times New Roman" w:cs="Times New Roman"/>
          <w:b/>
          <w:bCs/>
          <w:sz w:val="24"/>
          <w:szCs w:val="24"/>
          <w:vertAlign w:val="superscript"/>
        </w:rPr>
        <w:t>3</w:t>
      </w:r>
      <w:r w:rsidRPr="1BD68A4A">
        <w:rPr>
          <w:rFonts w:ascii="Times New Roman" w:hAnsi="Times New Roman" w:cs="Times New Roman"/>
          <w:b/>
          <w:bCs/>
          <w:sz w:val="24"/>
          <w:szCs w:val="24"/>
        </w:rPr>
        <w:t>. Kolmanda riigi krediidiasutuse filiaali juhtimine, raamatupidamine ja aruandlus </w:t>
      </w:r>
    </w:p>
    <w:p w14:paraId="17959052" w14:textId="15CAAC8A"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Kolmanda riigi krediidiasutus</w:t>
      </w:r>
      <w:r w:rsidR="78D45868" w:rsidRPr="1BD68A4A">
        <w:rPr>
          <w:rFonts w:ascii="Times New Roman" w:hAnsi="Times New Roman" w:cs="Times New Roman"/>
          <w:sz w:val="24"/>
          <w:szCs w:val="24"/>
        </w:rPr>
        <w:t xml:space="preserve"> peab määrama oma</w:t>
      </w:r>
      <w:r w:rsidRPr="1BD68A4A">
        <w:rPr>
          <w:rFonts w:ascii="Times New Roman" w:hAnsi="Times New Roman" w:cs="Times New Roman"/>
          <w:sz w:val="24"/>
          <w:szCs w:val="24"/>
        </w:rPr>
        <w:t xml:space="preserve"> filiaali</w:t>
      </w:r>
      <w:r w:rsidR="3AAA721C" w:rsidRPr="1BD68A4A">
        <w:rPr>
          <w:rFonts w:ascii="Times New Roman" w:hAnsi="Times New Roman" w:cs="Times New Roman"/>
          <w:sz w:val="24"/>
          <w:szCs w:val="24"/>
        </w:rPr>
        <w:t>le</w:t>
      </w:r>
      <w:r w:rsidRPr="1BD68A4A">
        <w:rPr>
          <w:rFonts w:ascii="Times New Roman" w:hAnsi="Times New Roman" w:cs="Times New Roman"/>
          <w:sz w:val="24"/>
          <w:szCs w:val="24"/>
        </w:rPr>
        <w:t xml:space="preserve"> vähemalt kaks </w:t>
      </w:r>
      <w:r w:rsidR="28AE504C" w:rsidRPr="1BD68A4A">
        <w:rPr>
          <w:rFonts w:ascii="Times New Roman" w:hAnsi="Times New Roman" w:cs="Times New Roman"/>
          <w:sz w:val="24"/>
          <w:szCs w:val="24"/>
        </w:rPr>
        <w:t>juhatajat</w:t>
      </w:r>
      <w:r w:rsidRPr="1BD68A4A">
        <w:rPr>
          <w:rFonts w:ascii="Times New Roman" w:hAnsi="Times New Roman" w:cs="Times New Roman"/>
          <w:sz w:val="24"/>
          <w:szCs w:val="24"/>
        </w:rPr>
        <w:t>. Juhat</w:t>
      </w:r>
      <w:r w:rsidR="6FE64113" w:rsidRPr="1BD68A4A">
        <w:rPr>
          <w:rFonts w:ascii="Times New Roman" w:hAnsi="Times New Roman" w:cs="Times New Roman"/>
          <w:sz w:val="24"/>
          <w:szCs w:val="24"/>
        </w:rPr>
        <w:t>ajate</w:t>
      </w:r>
      <w:r w:rsidRPr="1BD68A4A">
        <w:rPr>
          <w:rFonts w:ascii="Times New Roman" w:hAnsi="Times New Roman" w:cs="Times New Roman"/>
          <w:sz w:val="24"/>
          <w:szCs w:val="24"/>
        </w:rPr>
        <w:t xml:space="preserve"> suhtes esitatavatele nõuetele </w:t>
      </w:r>
      <w:r w:rsidR="0EFE453D" w:rsidRPr="1BD68A4A">
        <w:rPr>
          <w:rFonts w:ascii="Times New Roman" w:hAnsi="Times New Roman" w:cs="Times New Roman"/>
          <w:sz w:val="24"/>
          <w:szCs w:val="24"/>
        </w:rPr>
        <w:t xml:space="preserve">ja </w:t>
      </w:r>
      <w:r w:rsidR="0A75556F" w:rsidRPr="1BD68A4A">
        <w:rPr>
          <w:rFonts w:ascii="Times New Roman" w:hAnsi="Times New Roman" w:cs="Times New Roman"/>
          <w:sz w:val="24"/>
          <w:szCs w:val="24"/>
        </w:rPr>
        <w:t xml:space="preserve">juhatajate </w:t>
      </w:r>
      <w:r w:rsidR="25078CC7" w:rsidRPr="1BD68A4A">
        <w:rPr>
          <w:rFonts w:ascii="Times New Roman" w:hAnsi="Times New Roman" w:cs="Times New Roman"/>
          <w:sz w:val="24"/>
          <w:szCs w:val="24"/>
        </w:rPr>
        <w:t>määramisel</w:t>
      </w:r>
      <w:r w:rsidRPr="1BD68A4A">
        <w:rPr>
          <w:rFonts w:ascii="Times New Roman" w:hAnsi="Times New Roman" w:cs="Times New Roman"/>
          <w:sz w:val="24"/>
          <w:szCs w:val="24"/>
        </w:rPr>
        <w:t xml:space="preserve"> kohaldatakse käesoleva seaduse § 48 lõigetes 2, 2</w:t>
      </w:r>
      <w:r w:rsidRPr="1BD68A4A">
        <w:rPr>
          <w:rFonts w:ascii="Times New Roman" w:hAnsi="Times New Roman" w:cs="Times New Roman"/>
          <w:sz w:val="24"/>
          <w:szCs w:val="24"/>
          <w:vertAlign w:val="superscript"/>
        </w:rPr>
        <w:t>2</w:t>
      </w:r>
      <w:r w:rsidR="1CB5287E"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w:t>
      </w:r>
      <w:r w:rsidR="5C9FC753" w:rsidRPr="1BD68A4A">
        <w:rPr>
          <w:rFonts w:ascii="Times New Roman" w:hAnsi="Times New Roman" w:cs="Times New Roman"/>
          <w:sz w:val="24"/>
          <w:szCs w:val="24"/>
        </w:rPr>
        <w:t>§-</w:t>
      </w:r>
      <w:r w:rsidR="00181B3C">
        <w:rPr>
          <w:rFonts w:ascii="Times New Roman" w:hAnsi="Times New Roman" w:cs="Times New Roman"/>
          <w:sz w:val="24"/>
          <w:szCs w:val="24"/>
        </w:rPr>
        <w:t>de</w:t>
      </w:r>
      <w:r w:rsidR="5C9FC753" w:rsidRPr="1BD68A4A">
        <w:rPr>
          <w:rFonts w:ascii="Times New Roman" w:hAnsi="Times New Roman" w:cs="Times New Roman"/>
          <w:sz w:val="24"/>
          <w:szCs w:val="24"/>
        </w:rPr>
        <w:t>s 48</w:t>
      </w:r>
      <w:r w:rsidR="5C9FC753"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w:t>
      </w:r>
      <w:r w:rsidR="1CB5287E"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50 sätestatut. </w:t>
      </w:r>
    </w:p>
    <w:p w14:paraId="28053B48" w14:textId="5E734C50"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Kolmanda riigi krediidiasutuse filiaal on kohustatud järgima käesoleva seaduse § 55 lõikes</w:t>
      </w:r>
      <w:r w:rsidR="00283316" w:rsidRPr="1BD68A4A">
        <w:rPr>
          <w:rFonts w:ascii="Times New Roman" w:hAnsi="Times New Roman" w:cs="Times New Roman"/>
          <w:sz w:val="24"/>
          <w:szCs w:val="24"/>
        </w:rPr>
        <w:t> </w:t>
      </w: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§-des 57</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–57</w:t>
      </w:r>
      <w:r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w:t>
      </w:r>
      <w:r w:rsidR="53BCC557" w:rsidRPr="1BD68A4A">
        <w:rPr>
          <w:rFonts w:ascii="Times New Roman" w:hAnsi="Times New Roman" w:cs="Times New Roman"/>
          <w:sz w:val="24"/>
          <w:szCs w:val="24"/>
        </w:rPr>
        <w:t xml:space="preserve">§ 58 lõike 3 punktis 4, </w:t>
      </w:r>
      <w:r w:rsidRPr="1BD68A4A">
        <w:rPr>
          <w:rFonts w:ascii="Times New Roman" w:hAnsi="Times New Roman" w:cs="Times New Roman"/>
          <w:sz w:val="24"/>
          <w:szCs w:val="24"/>
        </w:rPr>
        <w:t>§ 59</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lõikes 1 ja §-s 92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sätestatut. </w:t>
      </w:r>
    </w:p>
    <w:p w14:paraId="5287176C" w14:textId="6B8E471F" w:rsidR="00AE7D70" w:rsidRPr="00FA634D" w:rsidRDefault="6F271D4F" w:rsidP="1BD68A4A">
      <w:pPr>
        <w:spacing w:after="0" w:line="240" w:lineRule="auto"/>
        <w:jc w:val="both"/>
        <w:rPr>
          <w:rFonts w:ascii="Times New Roman" w:hAnsi="Times New Roman" w:cs="Times New Roman"/>
          <w:i/>
          <w:iCs/>
          <w:sz w:val="24"/>
          <w:szCs w:val="24"/>
        </w:rPr>
      </w:pPr>
      <w:r w:rsidRPr="1BD68A4A">
        <w:rPr>
          <w:rFonts w:ascii="Times New Roman" w:hAnsi="Times New Roman" w:cs="Times New Roman"/>
          <w:sz w:val="24"/>
          <w:szCs w:val="24"/>
        </w:rPr>
        <w:t>(3) Finantsinspektsioon võib nõuda esimesse klassi kuuluva kolmanda riigi krediidiasutuse filiaalilt kohaliku juhtkomitee</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loomist ning teise klassi kuuluvalt kolmanda riigi krediidiasutuse filiaalilt käesoleva seaduse § 60 lõigetele 1</w:t>
      </w:r>
      <w:r w:rsidRPr="1BD68A4A">
        <w:rPr>
          <w:rFonts w:ascii="Times New Roman" w:hAnsi="Times New Roman" w:cs="Times New Roman"/>
          <w:sz w:val="24"/>
          <w:szCs w:val="24"/>
          <w:vertAlign w:val="superscript"/>
        </w:rPr>
        <w:t>1</w:t>
      </w:r>
      <w:r w:rsidR="2577FB51" w:rsidRPr="1BD68A4A">
        <w:rPr>
          <w:rFonts w:ascii="Times New Roman" w:hAnsi="Times New Roman" w:cs="Times New Roman"/>
          <w:sz w:val="24"/>
          <w:szCs w:val="24"/>
        </w:rPr>
        <w:t xml:space="preserve">, </w:t>
      </w:r>
      <w:r w:rsidRPr="1BD68A4A">
        <w:rPr>
          <w:rFonts w:ascii="Times New Roman" w:hAnsi="Times New Roman" w:cs="Times New Roman"/>
          <w:sz w:val="24"/>
          <w:szCs w:val="24"/>
        </w:rPr>
        <w:t>1</w:t>
      </w:r>
      <w:r w:rsidR="2F7CD89E"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w:t>
      </w:r>
      <w:r w:rsidR="2577FB51" w:rsidRPr="1BD68A4A">
        <w:rPr>
          <w:rFonts w:ascii="Times New Roman" w:hAnsi="Times New Roman" w:cs="Times New Roman"/>
          <w:sz w:val="24"/>
          <w:szCs w:val="24"/>
        </w:rPr>
        <w:t>ja</w:t>
      </w:r>
      <w:r w:rsidR="5CA5044F"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3 </w:t>
      </w:r>
      <w:r w:rsidRPr="00AB3A8A">
        <w:rPr>
          <w:rFonts w:ascii="Times New Roman" w:hAnsi="Times New Roman" w:cs="Times New Roman"/>
          <w:sz w:val="24"/>
          <w:szCs w:val="24"/>
        </w:rPr>
        <w:t>vastavate sisekontrollifunktsiooni</w:t>
      </w:r>
      <w:commentRangeStart w:id="661"/>
      <w:r w:rsidRPr="00AB3A8A">
        <w:rPr>
          <w:rFonts w:ascii="Times New Roman" w:hAnsi="Times New Roman" w:cs="Times New Roman"/>
          <w:sz w:val="24"/>
          <w:szCs w:val="24"/>
        </w:rPr>
        <w:t xml:space="preserve"> </w:t>
      </w:r>
      <w:r w:rsidRPr="00C47B56">
        <w:rPr>
          <w:rFonts w:ascii="Times New Roman" w:hAnsi="Times New Roman" w:cs="Times New Roman"/>
          <w:sz w:val="24"/>
          <w:szCs w:val="24"/>
          <w:highlight w:val="yellow"/>
          <w:rPrChange w:id="662" w:author="Merike Koppel - JUSTDIGI" w:date="2025-12-30T11:46:00Z" w16du:dateUtc="2025-12-30T09:46:00Z">
            <w:rPr>
              <w:rFonts w:ascii="Times New Roman" w:hAnsi="Times New Roman" w:cs="Times New Roman"/>
              <w:sz w:val="24"/>
              <w:szCs w:val="24"/>
            </w:rPr>
          </w:rPrChange>
        </w:rPr>
        <w:t>juhtide</w:t>
      </w:r>
      <w:r w:rsidRPr="1BD68A4A">
        <w:rPr>
          <w:rFonts w:ascii="Times New Roman" w:hAnsi="Times New Roman" w:cs="Times New Roman"/>
          <w:sz w:val="24"/>
          <w:szCs w:val="24"/>
        </w:rPr>
        <w:t xml:space="preserve"> </w:t>
      </w:r>
      <w:commentRangeEnd w:id="661"/>
      <w:r w:rsidR="009D3E71">
        <w:rPr>
          <w:rStyle w:val="Kommentaariviide"/>
        </w:rPr>
        <w:commentReference w:id="661"/>
      </w:r>
      <w:r w:rsidRPr="1BD68A4A">
        <w:rPr>
          <w:rFonts w:ascii="Times New Roman" w:hAnsi="Times New Roman" w:cs="Times New Roman"/>
          <w:sz w:val="24"/>
          <w:szCs w:val="24"/>
        </w:rPr>
        <w:t>määramist.</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Finantsinspektsioon</w:t>
      </w:r>
      <w:r w:rsidR="671C898C" w:rsidRPr="1BD68A4A">
        <w:rPr>
          <w:rFonts w:ascii="Times New Roman" w:hAnsi="Times New Roman" w:cs="Times New Roman"/>
          <w:sz w:val="24"/>
          <w:szCs w:val="24"/>
        </w:rPr>
        <w:t xml:space="preserve"> võtab </w:t>
      </w:r>
      <w:r w:rsidRPr="1BD68A4A">
        <w:rPr>
          <w:rFonts w:ascii="Times New Roman" w:hAnsi="Times New Roman" w:cs="Times New Roman"/>
          <w:sz w:val="24"/>
          <w:szCs w:val="24"/>
        </w:rPr>
        <w:t>sisekontrollifunktsioonide juhtide</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määramise nõudmisel arvesse kolmanda riigi krediidiasutuse filiaali suurust, </w:t>
      </w:r>
      <w:proofErr w:type="spellStart"/>
      <w:r w:rsidRPr="1BD68A4A">
        <w:rPr>
          <w:rFonts w:ascii="Times New Roman" w:hAnsi="Times New Roman" w:cs="Times New Roman"/>
          <w:sz w:val="24"/>
          <w:szCs w:val="24"/>
        </w:rPr>
        <w:t>sisekorraldust</w:t>
      </w:r>
      <w:proofErr w:type="spellEnd"/>
      <w:r w:rsidRPr="1BD68A4A">
        <w:rPr>
          <w:rFonts w:ascii="Times New Roman" w:hAnsi="Times New Roman" w:cs="Times New Roman"/>
          <w:sz w:val="24"/>
          <w:szCs w:val="24"/>
        </w:rPr>
        <w:t>, tegevuse laadi, ulatust ja keerukust.</w:t>
      </w:r>
      <w:r w:rsidRPr="1BD68A4A">
        <w:rPr>
          <w:rFonts w:ascii="Times New Roman" w:hAnsi="Times New Roman" w:cs="Times New Roman"/>
          <w:b/>
          <w:bCs/>
          <w:sz w:val="24"/>
          <w:szCs w:val="24"/>
        </w:rPr>
        <w:t xml:space="preserve"> </w:t>
      </w:r>
    </w:p>
    <w:p w14:paraId="3F3BB9A0" w14:textId="54AFEAA1"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 Kolmanda riigi krediidiasutuse filiaal on kohustatud: </w:t>
      </w:r>
    </w:p>
    <w:p w14:paraId="714CFB79" w14:textId="6CE7F8F3"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töötama välja korra, mille kaudu ta jagab teavet kolmanda riigi pea</w:t>
      </w:r>
      <w:r w:rsidR="5C99B58B"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juhtorganile; </w:t>
      </w:r>
    </w:p>
    <w:p w14:paraId="315854AF" w14:textId="1A4670F3"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töötama välja asjakohased riskijuhtimise info-, turva- ja kontrollisüsteemid; </w:t>
      </w:r>
    </w:p>
    <w:p w14:paraId="24B57DA4" w14:textId="1B67D8B2"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töötama välja filiaali tegevuste edasiandmise korra</w:t>
      </w:r>
      <w:r w:rsidR="75727B4A" w:rsidRPr="1BD68A4A">
        <w:rPr>
          <w:rFonts w:ascii="Times New Roman" w:hAnsi="Times New Roman" w:cs="Times New Roman"/>
          <w:sz w:val="24"/>
          <w:szCs w:val="24"/>
        </w:rPr>
        <w:t xml:space="preserve"> ja kontrollima selle rakendamist</w:t>
      </w:r>
      <w:r w:rsidRPr="1BD68A4A">
        <w:rPr>
          <w:rFonts w:ascii="Times New Roman" w:hAnsi="Times New Roman" w:cs="Times New Roman"/>
          <w:sz w:val="24"/>
          <w:szCs w:val="24"/>
        </w:rPr>
        <w:t xml:space="preserve">; </w:t>
      </w:r>
    </w:p>
    <w:p w14:paraId="61A1BBAB" w14:textId="7EB362BA"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 tagama vastaspoole krediidiriski tuvastamis</w:t>
      </w:r>
      <w:ins w:id="663" w:author="Merike Koppel - JUSTDIGI" w:date="2025-12-30T11:47:00Z" w16du:dateUtc="2025-12-30T09:47:00Z">
        <w:r w:rsidR="00C47B56">
          <w:rPr>
            <w:rFonts w:ascii="Times New Roman" w:hAnsi="Times New Roman" w:cs="Times New Roman"/>
            <w:sz w:val="24"/>
            <w:szCs w:val="24"/>
          </w:rPr>
          <w:t>e</w:t>
        </w:r>
      </w:ins>
      <w:del w:id="664" w:author="Merike Koppel - JUSTDIGI" w:date="2025-12-30T11:47:00Z" w16du:dateUtc="2025-12-30T09:47:00Z">
        <w:r w:rsidR="00693D9E" w:rsidRPr="1BD68A4A" w:rsidDel="00C47B56">
          <w:rPr>
            <w:rFonts w:ascii="Times New Roman" w:hAnsi="Times New Roman" w:cs="Times New Roman"/>
            <w:sz w:val="24"/>
            <w:szCs w:val="24"/>
          </w:rPr>
          <w:delText>-</w:delText>
        </w:r>
      </w:del>
      <w:r w:rsidRPr="1BD68A4A">
        <w:rPr>
          <w:rFonts w:ascii="Times New Roman" w:hAnsi="Times New Roman" w:cs="Times New Roman"/>
          <w:sz w:val="24"/>
          <w:szCs w:val="24"/>
        </w:rPr>
        <w:t xml:space="preserve"> ja juhtimis</w:t>
      </w:r>
      <w:ins w:id="665" w:author="Merike Koppel - JUSTDIGI" w:date="2025-12-30T11:47:00Z" w16du:dateUtc="2025-12-30T09:47:00Z">
        <w:r w:rsidR="00C47B56">
          <w:rPr>
            <w:rFonts w:ascii="Times New Roman" w:hAnsi="Times New Roman" w:cs="Times New Roman"/>
            <w:sz w:val="24"/>
            <w:szCs w:val="24"/>
          </w:rPr>
          <w:t xml:space="preserve">e </w:t>
        </w:r>
      </w:ins>
      <w:r w:rsidRPr="1BD68A4A">
        <w:rPr>
          <w:rFonts w:ascii="Times New Roman" w:hAnsi="Times New Roman" w:cs="Times New Roman"/>
          <w:sz w:val="24"/>
          <w:szCs w:val="24"/>
        </w:rPr>
        <w:t xml:space="preserve">süsteemide olemasolu, kui filiaali varadega seotud olulisi riske antakse edasi vastaspoolele ning tegemist on </w:t>
      </w:r>
      <w:r w:rsidR="00A1482C" w:rsidRPr="1BD68A4A">
        <w:rPr>
          <w:rFonts w:ascii="Times New Roman" w:hAnsi="Times New Roman" w:cs="Times New Roman"/>
          <w:sz w:val="24"/>
          <w:szCs w:val="24"/>
        </w:rPr>
        <w:t xml:space="preserve">sellise </w:t>
      </w:r>
      <w:r w:rsidRPr="1BD68A4A">
        <w:rPr>
          <w:rFonts w:ascii="Times New Roman" w:hAnsi="Times New Roman" w:cs="Times New Roman"/>
          <w:sz w:val="24"/>
          <w:szCs w:val="24"/>
        </w:rPr>
        <w:t xml:space="preserve">filiaaliga, mis tegeleb vastastikuste või </w:t>
      </w:r>
      <w:proofErr w:type="spellStart"/>
      <w:r w:rsidRPr="1BD68A4A">
        <w:rPr>
          <w:rFonts w:ascii="Times New Roman" w:hAnsi="Times New Roman" w:cs="Times New Roman"/>
          <w:sz w:val="24"/>
          <w:szCs w:val="24"/>
        </w:rPr>
        <w:t>konsolideerimisgrupisiseste</w:t>
      </w:r>
      <w:proofErr w:type="spellEnd"/>
      <w:r w:rsidRPr="1BD68A4A">
        <w:rPr>
          <w:rFonts w:ascii="Times New Roman" w:hAnsi="Times New Roman" w:cs="Times New Roman"/>
          <w:sz w:val="24"/>
          <w:szCs w:val="24"/>
        </w:rPr>
        <w:t xml:space="preserve"> tehingutega; </w:t>
      </w:r>
    </w:p>
    <w:p w14:paraId="14A966B7" w14:textId="3C39A402" w:rsidR="00D31868" w:rsidRPr="00FA634D" w:rsidRDefault="3964795A"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töötama välja raamatupidamise </w:t>
      </w:r>
      <w:proofErr w:type="spellStart"/>
      <w:r w:rsidR="699977CE" w:rsidRPr="1BD68A4A">
        <w:rPr>
          <w:rFonts w:ascii="Times New Roman" w:hAnsi="Times New Roman" w:cs="Times New Roman"/>
          <w:sz w:val="24"/>
          <w:szCs w:val="24"/>
        </w:rPr>
        <w:t>sise</w:t>
      </w:r>
      <w:proofErr w:type="spellEnd"/>
      <w:r w:rsidR="699977CE" w:rsidRPr="1BD68A4A">
        <w:rPr>
          <w:rFonts w:ascii="Times New Roman" w:hAnsi="Times New Roman" w:cs="Times New Roman"/>
          <w:sz w:val="24"/>
          <w:szCs w:val="24"/>
        </w:rPr>
        <w:t>-eeskirjad</w:t>
      </w:r>
      <w:r w:rsidRPr="1BD68A4A">
        <w:rPr>
          <w:rFonts w:ascii="Times New Roman" w:hAnsi="Times New Roman" w:cs="Times New Roman"/>
          <w:sz w:val="24"/>
          <w:szCs w:val="24"/>
        </w:rPr>
        <w:t xml:space="preserve"> filiaali varade ja kohustuste kohta ning neid iseseisvalt haldama; </w:t>
      </w:r>
    </w:p>
    <w:p w14:paraId="41D63AEB" w14:textId="1FC122F3" w:rsidR="00D31868" w:rsidRPr="00FA634D" w:rsidRDefault="3964795A" w:rsidP="73884E2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 töötama välja käesoleva lõike punktis 5 nimetatud raamatupidamis</w:t>
      </w:r>
      <w:r w:rsidR="52D3452D" w:rsidRPr="1BD68A4A">
        <w:rPr>
          <w:rFonts w:ascii="Times New Roman" w:hAnsi="Times New Roman" w:cs="Times New Roman"/>
          <w:sz w:val="24"/>
          <w:szCs w:val="24"/>
        </w:rPr>
        <w:t xml:space="preserve">e </w:t>
      </w:r>
      <w:proofErr w:type="spellStart"/>
      <w:r w:rsidR="52D3452D" w:rsidRPr="1BD68A4A">
        <w:rPr>
          <w:rFonts w:ascii="Times New Roman" w:hAnsi="Times New Roman" w:cs="Times New Roman"/>
          <w:sz w:val="24"/>
          <w:szCs w:val="24"/>
        </w:rPr>
        <w:t>sise</w:t>
      </w:r>
      <w:proofErr w:type="spellEnd"/>
      <w:r w:rsidR="52D3452D" w:rsidRPr="1BD68A4A">
        <w:rPr>
          <w:rFonts w:ascii="Times New Roman" w:hAnsi="Times New Roman" w:cs="Times New Roman"/>
          <w:sz w:val="24"/>
          <w:szCs w:val="24"/>
        </w:rPr>
        <w:t>-eeskirjade</w:t>
      </w:r>
      <w:r w:rsidRPr="1BD68A4A">
        <w:rPr>
          <w:rFonts w:ascii="Times New Roman" w:hAnsi="Times New Roman" w:cs="Times New Roman"/>
          <w:sz w:val="24"/>
          <w:szCs w:val="24"/>
        </w:rPr>
        <w:t xml:space="preserve"> täitmise ja haldamise </w:t>
      </w:r>
      <w:r w:rsidR="5D2D95E3" w:rsidRPr="1BD68A4A">
        <w:rPr>
          <w:rFonts w:ascii="Times New Roman" w:hAnsi="Times New Roman" w:cs="Times New Roman"/>
          <w:sz w:val="24"/>
          <w:szCs w:val="24"/>
        </w:rPr>
        <w:t>juhised</w:t>
      </w:r>
      <w:r w:rsidRPr="1BD68A4A">
        <w:rPr>
          <w:rFonts w:ascii="Times New Roman" w:hAnsi="Times New Roman" w:cs="Times New Roman"/>
          <w:sz w:val="24"/>
          <w:szCs w:val="24"/>
        </w:rPr>
        <w:t xml:space="preserve"> ning tagama nende korrapärase läbivaatamise ja ajakohastamise; </w:t>
      </w:r>
    </w:p>
    <w:p w14:paraId="529F2B4D" w14:textId="0A099E87"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7) tagama, et filiaali info-, turva-</w:t>
      </w:r>
      <w:r w:rsidR="00B2779E" w:rsidRPr="1BD68A4A">
        <w:rPr>
          <w:rFonts w:ascii="Times New Roman" w:hAnsi="Times New Roman" w:cs="Times New Roman"/>
          <w:sz w:val="24"/>
          <w:szCs w:val="24"/>
        </w:rPr>
        <w:t xml:space="preserve"> ja</w:t>
      </w:r>
      <w:r w:rsidRPr="1BD68A4A">
        <w:rPr>
          <w:rFonts w:ascii="Times New Roman" w:hAnsi="Times New Roman" w:cs="Times New Roman"/>
          <w:sz w:val="24"/>
          <w:szCs w:val="24"/>
        </w:rPr>
        <w:t xml:space="preserve"> kontrollisüsteemide </w:t>
      </w:r>
      <w:r w:rsidR="00AA4A0B"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raamatupidamiskorraldus võimalda</w:t>
      </w:r>
      <w:r w:rsidR="00447458" w:rsidRPr="1BD68A4A">
        <w:rPr>
          <w:rFonts w:ascii="Times New Roman" w:hAnsi="Times New Roman" w:cs="Times New Roman"/>
          <w:sz w:val="24"/>
          <w:szCs w:val="24"/>
        </w:rPr>
        <w:t>b</w:t>
      </w:r>
      <w:r w:rsidRPr="1BD68A4A">
        <w:rPr>
          <w:rFonts w:ascii="Times New Roman" w:hAnsi="Times New Roman" w:cs="Times New Roman"/>
          <w:sz w:val="24"/>
          <w:szCs w:val="24"/>
        </w:rPr>
        <w:t xml:space="preserve"> Finantsinspektsioonil igal </w:t>
      </w:r>
      <w:r w:rsidR="00ED78B7" w:rsidRPr="1BD68A4A">
        <w:rPr>
          <w:rFonts w:ascii="Times New Roman" w:hAnsi="Times New Roman" w:cs="Times New Roman"/>
          <w:sz w:val="24"/>
          <w:szCs w:val="24"/>
        </w:rPr>
        <w:t xml:space="preserve">ajal </w:t>
      </w:r>
      <w:r w:rsidRPr="1BD68A4A">
        <w:rPr>
          <w:rFonts w:ascii="Times New Roman" w:hAnsi="Times New Roman" w:cs="Times New Roman"/>
          <w:sz w:val="24"/>
          <w:szCs w:val="24"/>
        </w:rPr>
        <w:t>kontrollida õigusaktidest tulenevate kohustuste täitmist;</w:t>
      </w:r>
      <w:r w:rsidRPr="1BD68A4A">
        <w:rPr>
          <w:rFonts w:ascii="Times New Roman" w:hAnsi="Times New Roman" w:cs="Times New Roman"/>
          <w:b/>
          <w:bCs/>
          <w:sz w:val="24"/>
          <w:szCs w:val="24"/>
        </w:rPr>
        <w:t xml:space="preserve"> </w:t>
      </w:r>
    </w:p>
    <w:p w14:paraId="73F86A57" w14:textId="6A2FAF33"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8) esitama Finantsinspektsioonile sõltumatu ja põhjendatud arvamuse filiaali juhtimise korralduse ja raamatupidamis</w:t>
      </w:r>
      <w:r w:rsidR="4913DF05" w:rsidRPr="1BD68A4A">
        <w:rPr>
          <w:rFonts w:ascii="Times New Roman" w:hAnsi="Times New Roman" w:cs="Times New Roman"/>
          <w:sz w:val="24"/>
          <w:szCs w:val="24"/>
        </w:rPr>
        <w:t xml:space="preserve">e </w:t>
      </w:r>
      <w:proofErr w:type="spellStart"/>
      <w:r w:rsidR="4913DF05" w:rsidRPr="1BD68A4A">
        <w:rPr>
          <w:rFonts w:ascii="Times New Roman" w:hAnsi="Times New Roman" w:cs="Times New Roman"/>
          <w:sz w:val="24"/>
          <w:szCs w:val="24"/>
        </w:rPr>
        <w:t>sise</w:t>
      </w:r>
      <w:proofErr w:type="spellEnd"/>
      <w:r w:rsidR="4913DF05" w:rsidRPr="1BD68A4A">
        <w:rPr>
          <w:rFonts w:ascii="Times New Roman" w:hAnsi="Times New Roman" w:cs="Times New Roman"/>
          <w:sz w:val="24"/>
          <w:szCs w:val="24"/>
        </w:rPr>
        <w:t>-eeskirjade</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täitmise kohta koos arvamuse koostaja tähelepanekute ja märkustega. </w:t>
      </w:r>
    </w:p>
    <w:p w14:paraId="59E885AB" w14:textId="6DC308F1" w:rsidR="00AE7D70" w:rsidRPr="00FA634D" w:rsidRDefault="6F271D4F" w:rsidP="6EF2129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Käesoleva paragrahvi lõike 4 punktis 1 nimetatud </w:t>
      </w:r>
      <w:r w:rsidR="33735E22" w:rsidRPr="1BD68A4A">
        <w:rPr>
          <w:rFonts w:ascii="Times New Roman" w:hAnsi="Times New Roman" w:cs="Times New Roman"/>
          <w:sz w:val="24"/>
          <w:szCs w:val="24"/>
        </w:rPr>
        <w:t>kord</w:t>
      </w:r>
      <w:r w:rsidRPr="1BD68A4A">
        <w:rPr>
          <w:rFonts w:ascii="Times New Roman" w:hAnsi="Times New Roman" w:cs="Times New Roman"/>
          <w:sz w:val="24"/>
          <w:szCs w:val="24"/>
        </w:rPr>
        <w:t xml:space="preserve"> peab sisaldama teavet filiaali kõigi oluliste riskide, riskijuhtimise korra ja nende muutuste</w:t>
      </w:r>
      <w:r w:rsidR="183BF886" w:rsidRPr="1BD68A4A">
        <w:rPr>
          <w:rFonts w:ascii="Times New Roman" w:hAnsi="Times New Roman" w:cs="Times New Roman"/>
          <w:sz w:val="24"/>
          <w:szCs w:val="24"/>
        </w:rPr>
        <w:t xml:space="preserve"> kohta</w:t>
      </w:r>
      <w:r w:rsidRPr="1BD68A4A">
        <w:rPr>
          <w:rFonts w:ascii="Times New Roman" w:hAnsi="Times New Roman" w:cs="Times New Roman"/>
          <w:sz w:val="24"/>
          <w:szCs w:val="24"/>
        </w:rPr>
        <w:t xml:space="preserve">. </w:t>
      </w:r>
    </w:p>
    <w:p w14:paraId="2CE599E4" w14:textId="29BEE281" w:rsidR="00AE7D70" w:rsidRPr="00FA634D" w:rsidRDefault="59403A61" w:rsidP="6EF2129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 Käesoleva paragrahvi lõike 4 punktis 5 nimetatud raamatupidamis</w:t>
      </w:r>
      <w:r w:rsidR="14B93DE2" w:rsidRPr="1BD68A4A">
        <w:rPr>
          <w:rFonts w:ascii="Times New Roman" w:hAnsi="Times New Roman" w:cs="Times New Roman"/>
          <w:sz w:val="24"/>
          <w:szCs w:val="24"/>
        </w:rPr>
        <w:t xml:space="preserve">e </w:t>
      </w:r>
      <w:proofErr w:type="spellStart"/>
      <w:r w:rsidR="14B93DE2" w:rsidRPr="1BD68A4A">
        <w:rPr>
          <w:rFonts w:ascii="Times New Roman" w:hAnsi="Times New Roman" w:cs="Times New Roman"/>
          <w:sz w:val="24"/>
          <w:szCs w:val="24"/>
        </w:rPr>
        <w:t>sise</w:t>
      </w:r>
      <w:proofErr w:type="spellEnd"/>
      <w:r w:rsidR="14B93DE2" w:rsidRPr="1BD68A4A">
        <w:rPr>
          <w:rFonts w:ascii="Times New Roman" w:hAnsi="Times New Roman" w:cs="Times New Roman"/>
          <w:sz w:val="24"/>
          <w:szCs w:val="24"/>
        </w:rPr>
        <w:t>-eeskirjad</w:t>
      </w:r>
      <w:r w:rsidRPr="1BD68A4A">
        <w:rPr>
          <w:rFonts w:ascii="Times New Roman" w:hAnsi="Times New Roman" w:cs="Times New Roman"/>
          <w:sz w:val="24"/>
          <w:szCs w:val="24"/>
        </w:rPr>
        <w:t xml:space="preserve"> pea</w:t>
      </w:r>
      <w:r w:rsidR="2EBC7644" w:rsidRPr="1BD68A4A">
        <w:rPr>
          <w:rFonts w:ascii="Times New Roman" w:hAnsi="Times New Roman" w:cs="Times New Roman"/>
          <w:sz w:val="24"/>
          <w:szCs w:val="24"/>
        </w:rPr>
        <w:t>vad</w:t>
      </w:r>
      <w:r w:rsidRPr="1BD68A4A">
        <w:rPr>
          <w:rFonts w:ascii="Times New Roman" w:hAnsi="Times New Roman" w:cs="Times New Roman"/>
          <w:sz w:val="24"/>
          <w:szCs w:val="24"/>
        </w:rPr>
        <w:t xml:space="preserve"> sisaldama kogu vajalikku ja asjakohast teavet kolmanda riigi krediidiasutuse filiaali riskide ja nende juhtimise kohta.</w:t>
      </w:r>
      <w:r w:rsidRPr="1BD68A4A">
        <w:rPr>
          <w:rFonts w:ascii="Times New Roman" w:hAnsi="Times New Roman" w:cs="Times New Roman"/>
          <w:b/>
          <w:bCs/>
          <w:sz w:val="24"/>
          <w:szCs w:val="24"/>
        </w:rPr>
        <w:t xml:space="preserve"> </w:t>
      </w:r>
    </w:p>
    <w:p w14:paraId="2EF621B3" w14:textId="44626E56" w:rsidR="00D31868" w:rsidRPr="00FA634D" w:rsidRDefault="6DB54D59" w:rsidP="73884E2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(7) Käesoleva paragrah</w:t>
      </w:r>
      <w:r w:rsidR="684808E0" w:rsidRPr="1BD68A4A">
        <w:rPr>
          <w:rFonts w:ascii="Times New Roman" w:hAnsi="Times New Roman" w:cs="Times New Roman"/>
          <w:sz w:val="24"/>
          <w:szCs w:val="24"/>
        </w:rPr>
        <w:t>v</w:t>
      </w:r>
      <w:r w:rsidRPr="1BD68A4A">
        <w:rPr>
          <w:rFonts w:ascii="Times New Roman" w:hAnsi="Times New Roman" w:cs="Times New Roman"/>
          <w:sz w:val="24"/>
          <w:szCs w:val="24"/>
        </w:rPr>
        <w:t>i lõike 4 punktis 5 nimetatud r</w:t>
      </w:r>
      <w:r w:rsidR="3964795A" w:rsidRPr="1BD68A4A">
        <w:rPr>
          <w:rFonts w:ascii="Times New Roman" w:hAnsi="Times New Roman" w:cs="Times New Roman"/>
          <w:sz w:val="24"/>
          <w:szCs w:val="24"/>
        </w:rPr>
        <w:t>aamatu</w:t>
      </w:r>
      <w:r w:rsidR="7C59F825" w:rsidRPr="1BD68A4A">
        <w:rPr>
          <w:rFonts w:ascii="Times New Roman" w:hAnsi="Times New Roman" w:cs="Times New Roman"/>
          <w:sz w:val="24"/>
          <w:szCs w:val="24"/>
        </w:rPr>
        <w:t xml:space="preserve">pidamise </w:t>
      </w:r>
      <w:proofErr w:type="spellStart"/>
      <w:r w:rsidR="7C59F825" w:rsidRPr="1BD68A4A">
        <w:rPr>
          <w:rFonts w:ascii="Times New Roman" w:hAnsi="Times New Roman" w:cs="Times New Roman"/>
          <w:sz w:val="24"/>
          <w:szCs w:val="24"/>
        </w:rPr>
        <w:t>sise</w:t>
      </w:r>
      <w:proofErr w:type="spellEnd"/>
      <w:r w:rsidR="7C59F825" w:rsidRPr="1BD68A4A">
        <w:rPr>
          <w:rFonts w:ascii="Times New Roman" w:hAnsi="Times New Roman" w:cs="Times New Roman"/>
          <w:sz w:val="24"/>
          <w:szCs w:val="24"/>
        </w:rPr>
        <w:t>-eeskirja</w:t>
      </w:r>
      <w:r w:rsidR="66EC1089" w:rsidRPr="1BD68A4A">
        <w:rPr>
          <w:rFonts w:ascii="Times New Roman" w:hAnsi="Times New Roman" w:cs="Times New Roman"/>
          <w:sz w:val="24"/>
          <w:szCs w:val="24"/>
        </w:rPr>
        <w:t>d</w:t>
      </w:r>
      <w:r w:rsidR="4F70D7AB" w:rsidRPr="1BD68A4A">
        <w:rPr>
          <w:rFonts w:ascii="Times New Roman" w:hAnsi="Times New Roman" w:cs="Times New Roman"/>
          <w:sz w:val="24"/>
          <w:szCs w:val="24"/>
        </w:rPr>
        <w:t xml:space="preserve"> </w:t>
      </w:r>
      <w:r w:rsidR="3964795A" w:rsidRPr="1BD68A4A">
        <w:rPr>
          <w:rFonts w:ascii="Times New Roman" w:hAnsi="Times New Roman" w:cs="Times New Roman"/>
          <w:sz w:val="24"/>
          <w:szCs w:val="24"/>
        </w:rPr>
        <w:t xml:space="preserve">peavad </w:t>
      </w:r>
      <w:r w:rsidR="34D648BE" w:rsidRPr="1BD68A4A">
        <w:rPr>
          <w:rFonts w:ascii="Times New Roman" w:hAnsi="Times New Roman" w:cs="Times New Roman"/>
          <w:sz w:val="24"/>
          <w:szCs w:val="24"/>
        </w:rPr>
        <w:t xml:space="preserve">vastama järgmistele nõuetele: </w:t>
      </w:r>
    </w:p>
    <w:p w14:paraId="76A89642" w14:textId="5C084412" w:rsidR="00D31868" w:rsidRPr="00FA634D" w:rsidRDefault="688C9D66" w:rsidP="6EF2129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4737AA0D" w:rsidRPr="1BD68A4A">
        <w:rPr>
          <w:rFonts w:ascii="Times New Roman" w:hAnsi="Times New Roman" w:cs="Times New Roman"/>
          <w:sz w:val="24"/>
          <w:szCs w:val="24"/>
        </w:rPr>
        <w:t xml:space="preserve"> </w:t>
      </w:r>
      <w:r w:rsidR="654A6B00" w:rsidRPr="1BD68A4A">
        <w:rPr>
          <w:rFonts w:ascii="Times New Roman" w:hAnsi="Times New Roman" w:cs="Times New Roman"/>
          <w:sz w:val="24"/>
          <w:szCs w:val="24"/>
        </w:rPr>
        <w:t>kolmanda riigi peaettevõtja juhtimisorgan on need läbi vaadanud ja kinnitanud;</w:t>
      </w:r>
    </w:p>
    <w:p w14:paraId="5DAB76B3" w14:textId="0C143F9D" w:rsidR="00AE7D70" w:rsidRPr="00FA634D" w:rsidRDefault="27F4BBA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i/>
          <w:iCs/>
          <w:sz w:val="24"/>
          <w:szCs w:val="24"/>
        </w:rPr>
        <w:t xml:space="preserve"> </w:t>
      </w:r>
      <w:r w:rsidR="0553FD61" w:rsidRPr="1BD68A4A">
        <w:rPr>
          <w:rFonts w:ascii="Times New Roman" w:hAnsi="Times New Roman" w:cs="Times New Roman"/>
          <w:sz w:val="24"/>
          <w:szCs w:val="24"/>
        </w:rPr>
        <w:t xml:space="preserve">need </w:t>
      </w:r>
      <w:r w:rsidR="1CD905CF" w:rsidRPr="1BD68A4A">
        <w:rPr>
          <w:rFonts w:ascii="Times New Roman" w:hAnsi="Times New Roman" w:cs="Times New Roman"/>
          <w:sz w:val="24"/>
          <w:szCs w:val="24"/>
        </w:rPr>
        <w:t>sisaldavad</w:t>
      </w:r>
      <w:r w:rsidRPr="1BD68A4A">
        <w:rPr>
          <w:rFonts w:ascii="Times New Roman" w:hAnsi="Times New Roman" w:cs="Times New Roman"/>
          <w:sz w:val="24"/>
          <w:szCs w:val="24"/>
        </w:rPr>
        <w:t xml:space="preserve"> selgeid juhiseid </w:t>
      </w:r>
      <w:r w:rsidR="7A9EBB59" w:rsidRPr="1BD68A4A">
        <w:rPr>
          <w:rFonts w:ascii="Times New Roman" w:hAnsi="Times New Roman" w:cs="Times New Roman"/>
          <w:sz w:val="24"/>
          <w:szCs w:val="24"/>
        </w:rPr>
        <w:t>raamatupidamis</w:t>
      </w:r>
      <w:r w:rsidRPr="1BD68A4A">
        <w:rPr>
          <w:rFonts w:ascii="Times New Roman" w:hAnsi="Times New Roman" w:cs="Times New Roman"/>
          <w:sz w:val="24"/>
          <w:szCs w:val="24"/>
        </w:rPr>
        <w:t xml:space="preserve">korralduse </w:t>
      </w:r>
      <w:r w:rsidR="6F271D4F" w:rsidRPr="1BD68A4A">
        <w:rPr>
          <w:rFonts w:ascii="Times New Roman" w:hAnsi="Times New Roman" w:cs="Times New Roman"/>
          <w:sz w:val="24"/>
          <w:szCs w:val="24"/>
        </w:rPr>
        <w:t xml:space="preserve">täitmiseks </w:t>
      </w:r>
      <w:r w:rsidR="4791E35C" w:rsidRPr="1BD68A4A">
        <w:rPr>
          <w:rFonts w:ascii="Times New Roman" w:hAnsi="Times New Roman" w:cs="Times New Roman"/>
          <w:sz w:val="24"/>
          <w:szCs w:val="24"/>
        </w:rPr>
        <w:t xml:space="preserve">ja </w:t>
      </w:r>
      <w:r w:rsidR="6F271D4F" w:rsidRPr="1BD68A4A">
        <w:rPr>
          <w:rFonts w:ascii="Times New Roman" w:hAnsi="Times New Roman" w:cs="Times New Roman"/>
          <w:sz w:val="24"/>
          <w:szCs w:val="24"/>
        </w:rPr>
        <w:t xml:space="preserve">selgitusi selle kohta, kuidas need on kooskõlas kolmanda riigi krediidiasutuse filiaali äristrateegiaga. </w:t>
      </w:r>
    </w:p>
    <w:p w14:paraId="09082AE0" w14:textId="6D2D8459" w:rsidR="00AE7D70" w:rsidRPr="00FA634D" w:rsidRDefault="605F5607"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0CF04D3" w:rsidRPr="1BD68A4A">
        <w:rPr>
          <w:rFonts w:ascii="Times New Roman" w:hAnsi="Times New Roman" w:cs="Times New Roman"/>
          <w:sz w:val="24"/>
          <w:szCs w:val="24"/>
        </w:rPr>
        <w:t>8</w:t>
      </w:r>
      <w:r w:rsidRPr="1BD68A4A">
        <w:rPr>
          <w:rFonts w:ascii="Times New Roman" w:hAnsi="Times New Roman" w:cs="Times New Roman"/>
          <w:sz w:val="24"/>
          <w:szCs w:val="24"/>
        </w:rPr>
        <w:t>) Kui kolmanda riigi krediidiasutuse filiaali kriitilisi funktsioone täidab tema kolmanda riigi pea</w:t>
      </w:r>
      <w:r w:rsidR="68EA95B8"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täidetakse neid </w:t>
      </w:r>
      <w:r w:rsidR="41351A51" w:rsidRPr="1BD68A4A">
        <w:rPr>
          <w:rFonts w:ascii="Times New Roman" w:hAnsi="Times New Roman" w:cs="Times New Roman"/>
          <w:sz w:val="24"/>
          <w:szCs w:val="24"/>
        </w:rPr>
        <w:t>funktsioone</w:t>
      </w:r>
      <w:r w:rsidRPr="1BD68A4A">
        <w:rPr>
          <w:rFonts w:ascii="Times New Roman" w:hAnsi="Times New Roman" w:cs="Times New Roman"/>
          <w:sz w:val="24"/>
          <w:szCs w:val="24"/>
        </w:rPr>
        <w:t xml:space="preserve"> pea</w:t>
      </w:r>
      <w:r w:rsidR="0619B722"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w:t>
      </w:r>
      <w:r w:rsidR="06BE089B" w:rsidRPr="1BD68A4A">
        <w:rPr>
          <w:rFonts w:ascii="Times New Roman" w:hAnsi="Times New Roman" w:cs="Times New Roman"/>
          <w:sz w:val="24"/>
          <w:szCs w:val="24"/>
        </w:rPr>
        <w:t>raamatupidamis</w:t>
      </w:r>
      <w:r w:rsidR="3F54A594" w:rsidRPr="1BD68A4A">
        <w:rPr>
          <w:rFonts w:ascii="Times New Roman" w:hAnsi="Times New Roman" w:cs="Times New Roman"/>
          <w:sz w:val="24"/>
          <w:szCs w:val="24"/>
        </w:rPr>
        <w:t>e</w:t>
      </w:r>
      <w:r w:rsidRPr="1BD68A4A">
        <w:rPr>
          <w:rFonts w:ascii="Times New Roman" w:hAnsi="Times New Roman" w:cs="Times New Roman"/>
          <w:sz w:val="24"/>
          <w:szCs w:val="24"/>
        </w:rPr>
        <w:t xml:space="preserve">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-eeskirjade või </w:t>
      </w:r>
      <w:proofErr w:type="spellStart"/>
      <w:r w:rsidRPr="1BD68A4A">
        <w:rPr>
          <w:rFonts w:ascii="Times New Roman" w:hAnsi="Times New Roman" w:cs="Times New Roman"/>
          <w:sz w:val="24"/>
          <w:szCs w:val="24"/>
        </w:rPr>
        <w:t>konsolideerimisgrupisiseste</w:t>
      </w:r>
      <w:proofErr w:type="spellEnd"/>
      <w:r w:rsidRPr="1BD68A4A">
        <w:rPr>
          <w:rFonts w:ascii="Times New Roman" w:hAnsi="Times New Roman" w:cs="Times New Roman"/>
          <w:sz w:val="24"/>
          <w:szCs w:val="24"/>
        </w:rPr>
        <w:t xml:space="preserve"> kokkulepete</w:t>
      </w:r>
      <w:r w:rsidR="480ADAA4" w:rsidRPr="1BD68A4A">
        <w:rPr>
          <w:rFonts w:ascii="Times New Roman" w:hAnsi="Times New Roman" w:cs="Times New Roman"/>
          <w:sz w:val="24"/>
          <w:szCs w:val="24"/>
        </w:rPr>
        <w:t xml:space="preserve"> alusel</w:t>
      </w:r>
      <w:r w:rsidRPr="1BD68A4A">
        <w:rPr>
          <w:rFonts w:ascii="Times New Roman" w:hAnsi="Times New Roman" w:cs="Times New Roman"/>
          <w:sz w:val="24"/>
          <w:szCs w:val="24"/>
        </w:rPr>
        <w:t xml:space="preserve">. Kriitiliste või oluliste </w:t>
      </w:r>
      <w:r w:rsidR="5E5798EE" w:rsidRPr="1BD68A4A">
        <w:rPr>
          <w:rFonts w:ascii="Times New Roman" w:hAnsi="Times New Roman" w:cs="Times New Roman"/>
          <w:sz w:val="24"/>
          <w:szCs w:val="24"/>
        </w:rPr>
        <w:t xml:space="preserve">funktsioonide </w:t>
      </w:r>
      <w:r w:rsidRPr="1BD68A4A">
        <w:rPr>
          <w:rFonts w:ascii="Times New Roman" w:hAnsi="Times New Roman" w:cs="Times New Roman"/>
          <w:sz w:val="24"/>
          <w:szCs w:val="24"/>
        </w:rPr>
        <w:t xml:space="preserve">ülevõtmisel peab peaettevõtja järgima käesoleva paragrahvi lõike 4 punktis 7 sätestatut. </w:t>
      </w:r>
    </w:p>
    <w:p w14:paraId="68636FE4" w14:textId="179570C0"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48CC8A82" w:rsidRPr="1BD68A4A">
        <w:rPr>
          <w:rFonts w:ascii="Times New Roman" w:hAnsi="Times New Roman" w:cs="Times New Roman"/>
          <w:sz w:val="24"/>
          <w:szCs w:val="24"/>
        </w:rPr>
        <w:t>9</w:t>
      </w:r>
      <w:r w:rsidRPr="1BD68A4A">
        <w:rPr>
          <w:rFonts w:ascii="Times New Roman" w:hAnsi="Times New Roman" w:cs="Times New Roman"/>
          <w:sz w:val="24"/>
          <w:szCs w:val="24"/>
        </w:rPr>
        <w:t>) Kolmanda riigi krediidiasutuse filiaal esitab Finantsinspektsioonile järg</w:t>
      </w:r>
      <w:r w:rsidR="00AA67A4" w:rsidRPr="1BD68A4A">
        <w:rPr>
          <w:rFonts w:ascii="Times New Roman" w:hAnsi="Times New Roman" w:cs="Times New Roman"/>
          <w:sz w:val="24"/>
          <w:szCs w:val="24"/>
        </w:rPr>
        <w:t>mise</w:t>
      </w:r>
      <w:r w:rsidRPr="1BD68A4A">
        <w:rPr>
          <w:rFonts w:ascii="Times New Roman" w:hAnsi="Times New Roman" w:cs="Times New Roman"/>
          <w:sz w:val="24"/>
          <w:szCs w:val="24"/>
        </w:rPr>
        <w:t xml:space="preserve"> teabe: </w:t>
      </w:r>
    </w:p>
    <w:p w14:paraId="49C8695A" w14:textId="2AFC3B38"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nimekiri filiaali varadest ja kohustustest</w:t>
      </w:r>
      <w:r w:rsidR="08FECEB9" w:rsidRPr="1BD68A4A">
        <w:rPr>
          <w:rFonts w:ascii="Times New Roman" w:hAnsi="Times New Roman" w:cs="Times New Roman"/>
          <w:sz w:val="24"/>
          <w:szCs w:val="24"/>
        </w:rPr>
        <w:t>, mille üle peetakse arvestust</w:t>
      </w:r>
      <w:r w:rsidRPr="1BD68A4A">
        <w:rPr>
          <w:rFonts w:ascii="Times New Roman" w:hAnsi="Times New Roman" w:cs="Times New Roman"/>
          <w:sz w:val="24"/>
          <w:szCs w:val="24"/>
        </w:rPr>
        <w:t xml:space="preserve"> käesoleva paragrahvi lõike 4 punktide 5</w:t>
      </w:r>
      <w:r w:rsidR="00602937" w:rsidRPr="1BD68A4A">
        <w:rPr>
          <w:rFonts w:ascii="Times New Roman" w:hAnsi="Times New Roman" w:cs="Times New Roman"/>
          <w:sz w:val="24"/>
          <w:szCs w:val="24"/>
        </w:rPr>
        <w:t xml:space="preserve">, </w:t>
      </w:r>
      <w:r w:rsidRPr="1BD68A4A">
        <w:rPr>
          <w:rFonts w:ascii="Times New Roman" w:hAnsi="Times New Roman" w:cs="Times New Roman"/>
          <w:sz w:val="24"/>
          <w:szCs w:val="24"/>
        </w:rPr>
        <w:t>6 ja 8 ning lõike 6</w:t>
      </w:r>
      <w:r w:rsidR="7A24DD10" w:rsidRPr="1BD68A4A">
        <w:rPr>
          <w:rFonts w:ascii="Times New Roman" w:hAnsi="Times New Roman" w:cs="Times New Roman"/>
          <w:sz w:val="24"/>
          <w:szCs w:val="24"/>
        </w:rPr>
        <w:t xml:space="preserve"> kohaselt</w:t>
      </w:r>
      <w:r w:rsidRPr="1BD68A4A">
        <w:rPr>
          <w:rFonts w:ascii="Times New Roman" w:hAnsi="Times New Roman" w:cs="Times New Roman"/>
          <w:sz w:val="24"/>
          <w:szCs w:val="24"/>
        </w:rPr>
        <w:t xml:space="preserve">; </w:t>
      </w:r>
    </w:p>
    <w:p w14:paraId="287E6E46" w14:textId="41B7E72A"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filiaali tegevuse vastavus käesolevast seadusest</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tulenevatele nõuetele; </w:t>
      </w:r>
    </w:p>
    <w:p w14:paraId="15593F56" w14:textId="4BE3DC9C"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w:t>
      </w:r>
      <w:r w:rsidR="450055BA" w:rsidRPr="1BD68A4A">
        <w:rPr>
          <w:rFonts w:ascii="Times New Roman" w:hAnsi="Times New Roman" w:cs="Times New Roman"/>
          <w:sz w:val="24"/>
          <w:szCs w:val="24"/>
        </w:rPr>
        <w:t xml:space="preserve">kui see on kohaldatav, </w:t>
      </w:r>
      <w:r w:rsidRPr="1BD68A4A">
        <w:rPr>
          <w:rFonts w:ascii="Times New Roman" w:hAnsi="Times New Roman" w:cs="Times New Roman"/>
          <w:sz w:val="24"/>
          <w:szCs w:val="24"/>
        </w:rPr>
        <w:t xml:space="preserve">nimekiri </w:t>
      </w:r>
      <w:commentRangeStart w:id="666"/>
      <w:r w:rsidRPr="1BD68A4A">
        <w:rPr>
          <w:rFonts w:ascii="Times New Roman" w:hAnsi="Times New Roman" w:cs="Times New Roman"/>
          <w:sz w:val="24"/>
          <w:szCs w:val="24"/>
        </w:rPr>
        <w:t>hoiuste tagamis</w:t>
      </w:r>
      <w:ins w:id="667" w:author="Merike Koppel - JUSTDIGI" w:date="2025-12-30T11:47:00Z" w16du:dateUtc="2025-12-30T09:47:00Z">
        <w:r w:rsidR="00C47B56">
          <w:rPr>
            <w:rFonts w:ascii="Times New Roman" w:hAnsi="Times New Roman" w:cs="Times New Roman"/>
            <w:sz w:val="24"/>
            <w:szCs w:val="24"/>
          </w:rPr>
          <w:t xml:space="preserve">e </w:t>
        </w:r>
      </w:ins>
      <w:r w:rsidRPr="1BD68A4A">
        <w:rPr>
          <w:rFonts w:ascii="Times New Roman" w:hAnsi="Times New Roman" w:cs="Times New Roman"/>
          <w:sz w:val="24"/>
          <w:szCs w:val="24"/>
        </w:rPr>
        <w:t>skeemidest</w:t>
      </w:r>
      <w:commentRangeEnd w:id="666"/>
      <w:r w:rsidR="0020264B">
        <w:rPr>
          <w:rStyle w:val="Kommentaariviide"/>
        </w:rPr>
        <w:commentReference w:id="666"/>
      </w:r>
      <w:r w:rsidRPr="1BD68A4A">
        <w:rPr>
          <w:rFonts w:ascii="Times New Roman" w:hAnsi="Times New Roman" w:cs="Times New Roman"/>
          <w:sz w:val="24"/>
          <w:szCs w:val="24"/>
        </w:rPr>
        <w:t xml:space="preserve">, millega </w:t>
      </w:r>
      <w:r w:rsidR="006A04F1" w:rsidRPr="1BD68A4A">
        <w:rPr>
          <w:rFonts w:ascii="Times New Roman" w:hAnsi="Times New Roman" w:cs="Times New Roman"/>
          <w:sz w:val="24"/>
          <w:szCs w:val="24"/>
        </w:rPr>
        <w:t>filiaal</w:t>
      </w:r>
      <w:r w:rsidRPr="1BD68A4A">
        <w:rPr>
          <w:rFonts w:ascii="Times New Roman" w:hAnsi="Times New Roman" w:cs="Times New Roman"/>
          <w:sz w:val="24"/>
          <w:szCs w:val="24"/>
        </w:rPr>
        <w:t xml:space="preserve"> on liitunud ning</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mille </w:t>
      </w:r>
      <w:r w:rsidR="1E8D9706" w:rsidRPr="1BD68A4A">
        <w:rPr>
          <w:rFonts w:ascii="Times New Roman" w:hAnsi="Times New Roman" w:cs="Times New Roman"/>
          <w:sz w:val="24"/>
          <w:szCs w:val="24"/>
        </w:rPr>
        <w:t>nõude</w:t>
      </w:r>
      <w:r w:rsidRPr="1BD68A4A">
        <w:rPr>
          <w:rFonts w:ascii="Times New Roman" w:hAnsi="Times New Roman" w:cs="Times New Roman"/>
          <w:sz w:val="24"/>
          <w:szCs w:val="24"/>
        </w:rPr>
        <w:t xml:space="preserve">õigus on hoiustajatel filiaali vastu </w:t>
      </w:r>
      <w:r w:rsidR="37D81844" w:rsidRPr="1BD68A4A">
        <w:rPr>
          <w:rFonts w:ascii="Times New Roman" w:hAnsi="Times New Roman" w:cs="Times New Roman"/>
          <w:sz w:val="24"/>
          <w:szCs w:val="24"/>
        </w:rPr>
        <w:t>käesoleva seaduse § 21 lõigete 3</w:t>
      </w:r>
      <w:r w:rsidR="37D81844" w:rsidRPr="1BD68A4A">
        <w:rPr>
          <w:rFonts w:ascii="Times New Roman" w:hAnsi="Times New Roman" w:cs="Times New Roman"/>
          <w:sz w:val="24"/>
          <w:szCs w:val="24"/>
          <w:vertAlign w:val="superscript"/>
        </w:rPr>
        <w:t>1</w:t>
      </w:r>
      <w:r w:rsidR="37D81844" w:rsidRPr="1BD68A4A">
        <w:rPr>
          <w:rFonts w:ascii="Times New Roman" w:hAnsi="Times New Roman" w:cs="Times New Roman"/>
          <w:sz w:val="24"/>
          <w:szCs w:val="24"/>
        </w:rPr>
        <w:t xml:space="preserve"> ja 5 kohaselt;</w:t>
      </w:r>
    </w:p>
    <w:p w14:paraId="4C70F706" w14:textId="04CE0B52" w:rsidR="00AE7D70" w:rsidRPr="00FA634D" w:rsidRDefault="59403A61"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w:t>
      </w:r>
      <w:r w:rsidR="0F25D0D8" w:rsidRPr="1BD68A4A">
        <w:rPr>
          <w:rFonts w:ascii="Times New Roman" w:hAnsi="Times New Roman" w:cs="Times New Roman"/>
          <w:sz w:val="24"/>
          <w:szCs w:val="24"/>
        </w:rPr>
        <w:t>käesoleva seaduse § 91 alusel esitatud täiendavate aruannete täitmise kirjel</w:t>
      </w:r>
      <w:r w:rsidR="12319BA9" w:rsidRPr="1BD68A4A">
        <w:rPr>
          <w:rFonts w:ascii="Times New Roman" w:hAnsi="Times New Roman" w:cs="Times New Roman"/>
          <w:sz w:val="24"/>
          <w:szCs w:val="24"/>
        </w:rPr>
        <w:t>dus</w:t>
      </w:r>
      <w:r w:rsidRPr="1BD68A4A">
        <w:rPr>
          <w:rFonts w:ascii="Times New Roman" w:hAnsi="Times New Roman" w:cs="Times New Roman"/>
          <w:sz w:val="24"/>
          <w:szCs w:val="24"/>
        </w:rPr>
        <w:t xml:space="preserve">. </w:t>
      </w:r>
    </w:p>
    <w:p w14:paraId="67503962" w14:textId="297F0CCB"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4FCDDFF" w:rsidRPr="1BD68A4A">
        <w:rPr>
          <w:rFonts w:ascii="Times New Roman" w:hAnsi="Times New Roman" w:cs="Times New Roman"/>
          <w:sz w:val="24"/>
          <w:szCs w:val="24"/>
        </w:rPr>
        <w:t>10</w:t>
      </w:r>
      <w:r w:rsidRPr="1BD68A4A">
        <w:rPr>
          <w:rFonts w:ascii="Times New Roman" w:hAnsi="Times New Roman" w:cs="Times New Roman"/>
          <w:sz w:val="24"/>
          <w:szCs w:val="24"/>
        </w:rPr>
        <w:t xml:space="preserve">) Kolmanda riigi krediidiasutuse filiaal peab </w:t>
      </w:r>
      <w:del w:id="668" w:author="Merike Koppel - JUSTDIGI" w:date="2026-01-05T09:34:00Z" w16du:dateUtc="2026-01-05T07:34:00Z">
        <w:r w:rsidR="003B75BC" w:rsidRPr="1BD68A4A" w:rsidDel="000778D2">
          <w:rPr>
            <w:rFonts w:ascii="Times New Roman" w:hAnsi="Times New Roman" w:cs="Times New Roman"/>
            <w:sz w:val="24"/>
            <w:szCs w:val="24"/>
          </w:rPr>
          <w:delText>j</w:delText>
        </w:r>
      </w:del>
      <w:del w:id="669" w:author="Merike Koppel - JUSTDIGI" w:date="2026-01-05T09:35:00Z" w16du:dateUtc="2026-01-05T07:35:00Z">
        <w:r w:rsidR="003B75BC" w:rsidRPr="1BD68A4A" w:rsidDel="000778D2">
          <w:rPr>
            <w:rFonts w:ascii="Times New Roman" w:hAnsi="Times New Roman" w:cs="Times New Roman"/>
            <w:sz w:val="24"/>
            <w:szCs w:val="24"/>
          </w:rPr>
          <w:delText xml:space="preserve">ärgima </w:delText>
        </w:r>
      </w:del>
      <w:r w:rsidRPr="1BD68A4A">
        <w:rPr>
          <w:rFonts w:ascii="Times New Roman" w:hAnsi="Times New Roman" w:cs="Times New Roman"/>
          <w:sz w:val="24"/>
          <w:szCs w:val="24"/>
        </w:rPr>
        <w:t xml:space="preserve">käesoleva paragrahvi lõike </w:t>
      </w:r>
      <w:r w:rsidR="2F087D63" w:rsidRPr="1BD68A4A">
        <w:rPr>
          <w:rFonts w:ascii="Times New Roman" w:hAnsi="Times New Roman" w:cs="Times New Roman"/>
          <w:sz w:val="24"/>
          <w:szCs w:val="24"/>
        </w:rPr>
        <w:t>9</w:t>
      </w:r>
      <w:r w:rsidRPr="1BD68A4A">
        <w:rPr>
          <w:rFonts w:ascii="Times New Roman" w:hAnsi="Times New Roman" w:cs="Times New Roman"/>
          <w:sz w:val="24"/>
          <w:szCs w:val="24"/>
        </w:rPr>
        <w:t xml:space="preserve"> punktis 1 nimetatud kohustuse täitmisel</w:t>
      </w:r>
      <w:ins w:id="670" w:author="Merike Koppel - JUSTDIGI" w:date="2026-01-05T09:35:00Z" w16du:dateUtc="2026-01-05T07:35:00Z">
        <w:r w:rsidR="000778D2">
          <w:rPr>
            <w:rFonts w:ascii="Times New Roman" w:hAnsi="Times New Roman" w:cs="Times New Roman"/>
            <w:sz w:val="24"/>
            <w:szCs w:val="24"/>
          </w:rPr>
          <w:t xml:space="preserve"> </w:t>
        </w:r>
        <w:commentRangeStart w:id="671"/>
        <w:r w:rsidR="000778D2">
          <w:rPr>
            <w:rFonts w:ascii="Times New Roman" w:hAnsi="Times New Roman" w:cs="Times New Roman"/>
            <w:sz w:val="24"/>
            <w:szCs w:val="24"/>
          </w:rPr>
          <w:t>järgima</w:t>
        </w:r>
      </w:ins>
      <w:r w:rsidRPr="1BD68A4A">
        <w:rPr>
          <w:rFonts w:ascii="Times New Roman" w:hAnsi="Times New Roman" w:cs="Times New Roman"/>
          <w:sz w:val="24"/>
          <w:szCs w:val="24"/>
        </w:rPr>
        <w:t xml:space="preserve"> Euroopa Parlamendi ja nõukogu määruses (EÜ) nr</w:t>
      </w:r>
      <w:r w:rsidR="006E16FD" w:rsidRPr="1BD68A4A">
        <w:rPr>
          <w:rFonts w:ascii="Times New Roman" w:hAnsi="Times New Roman" w:cs="Times New Roman"/>
          <w:sz w:val="24"/>
          <w:szCs w:val="24"/>
        </w:rPr>
        <w:t> </w:t>
      </w:r>
      <w:r w:rsidRPr="1BD68A4A">
        <w:rPr>
          <w:rFonts w:ascii="Times New Roman" w:hAnsi="Times New Roman" w:cs="Times New Roman"/>
          <w:sz w:val="24"/>
          <w:szCs w:val="24"/>
        </w:rPr>
        <w:t>1606/2002</w:t>
      </w:r>
      <w:r w:rsidR="00815060" w:rsidRPr="1BD68A4A">
        <w:rPr>
          <w:rFonts w:ascii="Times New Roman" w:hAnsi="Times New Roman" w:cs="Times New Roman"/>
          <w:sz w:val="24"/>
          <w:szCs w:val="24"/>
        </w:rPr>
        <w:t xml:space="preserve"> rahvusvaheliste raamatupidamisstandardite kohaldamise kohta</w:t>
      </w:r>
      <w:r w:rsidR="00F32D1C" w:rsidRPr="1BD68A4A">
        <w:rPr>
          <w:rFonts w:ascii="Times New Roman" w:hAnsi="Times New Roman" w:cs="Times New Roman"/>
          <w:sz w:val="24"/>
          <w:szCs w:val="24"/>
        </w:rPr>
        <w:t xml:space="preserve"> (E</w:t>
      </w:r>
      <w:r w:rsidR="003B301E" w:rsidRPr="1BD68A4A">
        <w:rPr>
          <w:rFonts w:ascii="Times New Roman" w:hAnsi="Times New Roman" w:cs="Times New Roman"/>
          <w:sz w:val="24"/>
          <w:szCs w:val="24"/>
        </w:rPr>
        <w:t>Ü</w:t>
      </w:r>
      <w:r w:rsidR="00F32D1C" w:rsidRPr="1BD68A4A">
        <w:rPr>
          <w:rFonts w:ascii="Times New Roman" w:hAnsi="Times New Roman" w:cs="Times New Roman"/>
          <w:sz w:val="24"/>
          <w:szCs w:val="24"/>
        </w:rPr>
        <w:t xml:space="preserve">T </w:t>
      </w:r>
      <w:r w:rsidR="00C01CF5" w:rsidRPr="1BD68A4A">
        <w:rPr>
          <w:rFonts w:ascii="Times New Roman" w:hAnsi="Times New Roman" w:cs="Times New Roman"/>
          <w:sz w:val="24"/>
          <w:szCs w:val="24"/>
        </w:rPr>
        <w:t>L 243, 1</w:t>
      </w:r>
      <w:r w:rsidR="00627AD7" w:rsidRPr="1BD68A4A">
        <w:rPr>
          <w:rFonts w:ascii="Times New Roman" w:hAnsi="Times New Roman" w:cs="Times New Roman"/>
          <w:sz w:val="24"/>
          <w:szCs w:val="24"/>
        </w:rPr>
        <w:t>1</w:t>
      </w:r>
      <w:r w:rsidR="00C01CF5" w:rsidRPr="1BD68A4A">
        <w:rPr>
          <w:rFonts w:ascii="Times New Roman" w:hAnsi="Times New Roman" w:cs="Times New Roman"/>
          <w:sz w:val="24"/>
          <w:szCs w:val="24"/>
        </w:rPr>
        <w:t>.0</w:t>
      </w:r>
      <w:r w:rsidR="00627AD7" w:rsidRPr="1BD68A4A">
        <w:rPr>
          <w:rFonts w:ascii="Times New Roman" w:hAnsi="Times New Roman" w:cs="Times New Roman"/>
          <w:sz w:val="24"/>
          <w:szCs w:val="24"/>
        </w:rPr>
        <w:t>9</w:t>
      </w:r>
      <w:r w:rsidR="00C01CF5" w:rsidRPr="1BD68A4A">
        <w:rPr>
          <w:rFonts w:ascii="Times New Roman" w:hAnsi="Times New Roman" w:cs="Times New Roman"/>
          <w:sz w:val="24"/>
          <w:szCs w:val="24"/>
        </w:rPr>
        <w:t>.2002</w:t>
      </w:r>
      <w:r w:rsidR="00F32D1C" w:rsidRPr="1BD68A4A">
        <w:rPr>
          <w:rFonts w:ascii="Times New Roman" w:hAnsi="Times New Roman" w:cs="Times New Roman"/>
          <w:sz w:val="24"/>
          <w:szCs w:val="24"/>
        </w:rPr>
        <w:t xml:space="preserve">, </w:t>
      </w:r>
      <w:r w:rsidR="00627AD7" w:rsidRPr="1BD68A4A">
        <w:rPr>
          <w:rFonts w:ascii="Times New Roman" w:hAnsi="Times New Roman" w:cs="Times New Roman"/>
          <w:sz w:val="24"/>
          <w:szCs w:val="24"/>
        </w:rPr>
        <w:t xml:space="preserve">lk </w:t>
      </w:r>
      <w:r w:rsidR="00544C63" w:rsidRPr="1BD68A4A">
        <w:rPr>
          <w:rFonts w:ascii="Times New Roman" w:hAnsi="Times New Roman" w:cs="Times New Roman"/>
          <w:sz w:val="24"/>
          <w:szCs w:val="24"/>
        </w:rPr>
        <w:t>1</w:t>
      </w:r>
      <w:r w:rsidR="00627AD7" w:rsidRPr="1BD68A4A">
        <w:rPr>
          <w:rFonts w:ascii="Times New Roman" w:hAnsi="Times New Roman" w:cs="Times New Roman"/>
          <w:sz w:val="24"/>
          <w:szCs w:val="24"/>
        </w:rPr>
        <w:t>–</w:t>
      </w:r>
      <w:r w:rsidR="007C66BD" w:rsidRPr="1BD68A4A">
        <w:rPr>
          <w:rFonts w:ascii="Times New Roman" w:hAnsi="Times New Roman" w:cs="Times New Roman"/>
          <w:sz w:val="24"/>
          <w:szCs w:val="24"/>
        </w:rPr>
        <w:t>4</w:t>
      </w:r>
      <w:r w:rsidR="00627AD7" w:rsidRPr="1BD68A4A">
        <w:rPr>
          <w:rFonts w:ascii="Times New Roman" w:hAnsi="Times New Roman" w:cs="Times New Roman"/>
          <w:sz w:val="24"/>
          <w:szCs w:val="24"/>
        </w:rPr>
        <w:t>)</w:t>
      </w:r>
      <w:r w:rsidRPr="1BD68A4A">
        <w:rPr>
          <w:rFonts w:ascii="Times New Roman" w:hAnsi="Times New Roman" w:cs="Times New Roman"/>
          <w:sz w:val="24"/>
          <w:szCs w:val="24"/>
        </w:rPr>
        <w:t xml:space="preserve">, raamatupidamise seaduses </w:t>
      </w:r>
      <w:r w:rsidR="00C21DBF"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rahvusvahelistes raamatupidamisstandardites sätestatut </w:t>
      </w:r>
      <w:commentRangeEnd w:id="671"/>
      <w:r w:rsidR="00A8187B">
        <w:rPr>
          <w:rStyle w:val="Kommentaariviide"/>
        </w:rPr>
        <w:commentReference w:id="671"/>
      </w:r>
      <w:r w:rsidRPr="1BD68A4A">
        <w:rPr>
          <w:rFonts w:ascii="Times New Roman" w:hAnsi="Times New Roman" w:cs="Times New Roman"/>
          <w:sz w:val="24"/>
          <w:szCs w:val="24"/>
        </w:rPr>
        <w:t>ning esitama varade ja kohustuste kohta järgmise teabe: </w:t>
      </w:r>
    </w:p>
    <w:p w14:paraId="0BB6603D" w14:textId="61D2D916"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suurimad bilansilised varad ja kohustused liigitatuna sektorite ja vastaspoolte liikide kaupa, sealhulgas finantssektoriga seotud riskipositsioonid; </w:t>
      </w:r>
    </w:p>
    <w:p w14:paraId="6E96AC65" w14:textId="358BAC14" w:rsidR="00D31868" w:rsidRPr="00FA634D" w:rsidRDefault="18FEB1E4"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w:t>
      </w:r>
      <w:r w:rsidR="30116FD7" w:rsidRPr="1BD68A4A">
        <w:rPr>
          <w:rFonts w:ascii="Times New Roman" w:hAnsi="Times New Roman" w:cs="Times New Roman"/>
          <w:sz w:val="24"/>
          <w:szCs w:val="24"/>
        </w:rPr>
        <w:t>olulised</w:t>
      </w:r>
      <w:r w:rsidRPr="1BD68A4A">
        <w:rPr>
          <w:rFonts w:ascii="Times New Roman" w:hAnsi="Times New Roman" w:cs="Times New Roman"/>
          <w:sz w:val="24"/>
          <w:szCs w:val="24"/>
        </w:rPr>
        <w:t xml:space="preserve"> riskipositsioonid ja kontsentreerunud rahastusallikad vastaspoolte liikide kaupa; </w:t>
      </w:r>
    </w:p>
    <w:p w14:paraId="2E17BACD" w14:textId="5E9BB67B" w:rsidR="00AE7D70" w:rsidRPr="00FA634D" w:rsidRDefault="15FFBDD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w:t>
      </w:r>
      <w:r w:rsidR="25973027" w:rsidRPr="1BD68A4A">
        <w:rPr>
          <w:rFonts w:ascii="Times New Roman" w:hAnsi="Times New Roman" w:cs="Times New Roman"/>
          <w:sz w:val="24"/>
          <w:szCs w:val="24"/>
        </w:rPr>
        <w:t>olulised</w:t>
      </w:r>
      <w:r w:rsidRPr="1BD68A4A">
        <w:rPr>
          <w:rFonts w:ascii="Times New Roman" w:hAnsi="Times New Roman" w:cs="Times New Roman"/>
          <w:sz w:val="24"/>
          <w:szCs w:val="24"/>
        </w:rPr>
        <w:t xml:space="preserve"> tehingud kolmanda riigi pea</w:t>
      </w:r>
      <w:r w:rsidR="63EA55E0"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ja tema konsolideerimisgruppi kuuluvate äriühingute vahel. </w:t>
      </w:r>
    </w:p>
    <w:p w14:paraId="04190742" w14:textId="23E47B6A"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5174D7EF" w:rsidRPr="1BD68A4A">
        <w:rPr>
          <w:rFonts w:ascii="Times New Roman" w:hAnsi="Times New Roman" w:cs="Times New Roman"/>
          <w:sz w:val="24"/>
          <w:szCs w:val="24"/>
        </w:rPr>
        <w:t>1</w:t>
      </w:r>
      <w:r w:rsidRPr="1BD68A4A">
        <w:rPr>
          <w:rFonts w:ascii="Times New Roman" w:hAnsi="Times New Roman" w:cs="Times New Roman"/>
          <w:sz w:val="24"/>
          <w:szCs w:val="24"/>
        </w:rPr>
        <w:t xml:space="preserve">) Kolmanda riigi krediidiasutuse filiaal esitab Finantsinspektsioonile </w:t>
      </w:r>
      <w:del w:id="672" w:author="Merike Koppel - JUSTDIGI" w:date="2026-01-05T09:37:00Z" w16du:dateUtc="2026-01-05T07:37:00Z">
        <w:r w:rsidRPr="1BD68A4A" w:rsidDel="00025F83">
          <w:rPr>
            <w:rFonts w:ascii="Times New Roman" w:hAnsi="Times New Roman" w:cs="Times New Roman"/>
            <w:sz w:val="24"/>
            <w:szCs w:val="24"/>
          </w:rPr>
          <w:delText>järg</w:delText>
        </w:r>
        <w:r w:rsidR="006369BF" w:rsidRPr="1BD68A4A" w:rsidDel="00025F83">
          <w:rPr>
            <w:rFonts w:ascii="Times New Roman" w:hAnsi="Times New Roman" w:cs="Times New Roman"/>
            <w:sz w:val="24"/>
            <w:szCs w:val="24"/>
          </w:rPr>
          <w:delText>mise</w:delText>
        </w:r>
        <w:r w:rsidRPr="1BD68A4A" w:rsidDel="00025F83">
          <w:rPr>
            <w:rFonts w:ascii="Times New Roman" w:hAnsi="Times New Roman" w:cs="Times New Roman"/>
            <w:sz w:val="24"/>
            <w:szCs w:val="24"/>
          </w:rPr>
          <w:delText xml:space="preserve"> teabe </w:delText>
        </w:r>
      </w:del>
      <w:r w:rsidRPr="1BD68A4A">
        <w:rPr>
          <w:rFonts w:ascii="Times New Roman" w:hAnsi="Times New Roman" w:cs="Times New Roman"/>
          <w:sz w:val="24"/>
          <w:szCs w:val="24"/>
        </w:rPr>
        <w:t>oma kolmanda riigi pea</w:t>
      </w:r>
      <w:r w:rsidR="6B39E284"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kohta</w:t>
      </w:r>
      <w:ins w:id="673" w:author="Merike Koppel - JUSTDIGI" w:date="2026-01-05T09:37:00Z" w16du:dateUtc="2026-01-05T07:37:00Z">
        <w:r w:rsidR="00025F83">
          <w:rPr>
            <w:rFonts w:ascii="Times New Roman" w:hAnsi="Times New Roman" w:cs="Times New Roman"/>
            <w:sz w:val="24"/>
            <w:szCs w:val="24"/>
          </w:rPr>
          <w:t xml:space="preserve"> järgmise teabe</w:t>
        </w:r>
      </w:ins>
      <w:r w:rsidRPr="1BD68A4A">
        <w:rPr>
          <w:rFonts w:ascii="Times New Roman" w:hAnsi="Times New Roman" w:cs="Times New Roman"/>
          <w:sz w:val="24"/>
          <w:szCs w:val="24"/>
        </w:rPr>
        <w:t xml:space="preserve">: </w:t>
      </w:r>
    </w:p>
    <w:p w14:paraId="4F382B5E" w14:textId="09805EC7"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pea</w:t>
      </w:r>
      <w:r w:rsidR="7F7C19BE"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konsolideerimisgruppi kuuluvate teiste filiaalide ja tütarettevõtjate Euroopa Liidus asuva</w:t>
      </w:r>
      <w:r w:rsidR="51C07356" w:rsidRPr="1BD68A4A">
        <w:rPr>
          <w:rFonts w:ascii="Times New Roman" w:hAnsi="Times New Roman" w:cs="Times New Roman"/>
          <w:sz w:val="24"/>
          <w:szCs w:val="24"/>
        </w:rPr>
        <w:t>te</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varad</w:t>
      </w:r>
      <w:r w:rsidR="5A500DB8" w:rsidRPr="1BD68A4A">
        <w:rPr>
          <w:rFonts w:ascii="Times New Roman" w:hAnsi="Times New Roman" w:cs="Times New Roman"/>
          <w:sz w:val="24"/>
          <w:szCs w:val="24"/>
        </w:rPr>
        <w:t>e</w:t>
      </w:r>
      <w:r w:rsidRPr="1BD68A4A">
        <w:rPr>
          <w:rFonts w:ascii="Times New Roman" w:hAnsi="Times New Roman" w:cs="Times New Roman"/>
          <w:sz w:val="24"/>
          <w:szCs w:val="24"/>
        </w:rPr>
        <w:t xml:space="preserve"> ja kohustus</w:t>
      </w:r>
      <w:r w:rsidR="30C7D0E1" w:rsidRPr="1BD68A4A">
        <w:rPr>
          <w:rFonts w:ascii="Times New Roman" w:hAnsi="Times New Roman" w:cs="Times New Roman"/>
          <w:sz w:val="24"/>
          <w:szCs w:val="24"/>
        </w:rPr>
        <w:t>te koondteave</w:t>
      </w:r>
      <w:r w:rsidRPr="1BD68A4A">
        <w:rPr>
          <w:rFonts w:ascii="Times New Roman" w:hAnsi="Times New Roman" w:cs="Times New Roman"/>
          <w:sz w:val="24"/>
          <w:szCs w:val="24"/>
        </w:rPr>
        <w:t xml:space="preserve">; </w:t>
      </w:r>
    </w:p>
    <w:p w14:paraId="38E49E6C" w14:textId="668ABC29"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pea</w:t>
      </w:r>
      <w:r w:rsidR="13EFEBFB"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vastavus tema suhtes kohaldatud usaldatavusnõuete</w:t>
      </w:r>
      <w:ins w:id="674" w:author="Merike Koppel - JUSTDIGI" w:date="2025-12-30T11:48:00Z" w16du:dateUtc="2025-12-30T09:48:00Z">
        <w:r w:rsidR="0020264B">
          <w:rPr>
            <w:rFonts w:ascii="Times New Roman" w:hAnsi="Times New Roman" w:cs="Times New Roman"/>
            <w:sz w:val="24"/>
            <w:szCs w:val="24"/>
          </w:rPr>
          <w:t>le</w:t>
        </w:r>
      </w:ins>
      <w:del w:id="675" w:author="Merike Koppel - JUSTDIGI" w:date="2025-12-30T11:48:00Z" w16du:dateUtc="2025-12-30T09:48:00Z">
        <w:r w:rsidRPr="1BD68A4A" w:rsidDel="0020264B">
          <w:rPr>
            <w:rFonts w:ascii="Times New Roman" w:hAnsi="Times New Roman" w:cs="Times New Roman"/>
            <w:sz w:val="24"/>
            <w:szCs w:val="24"/>
          </w:rPr>
          <w:delText xml:space="preserve"> kohta</w:delText>
        </w:r>
      </w:del>
      <w:r w:rsidRPr="1BD68A4A">
        <w:rPr>
          <w:rFonts w:ascii="Times New Roman" w:hAnsi="Times New Roman" w:cs="Times New Roman"/>
          <w:sz w:val="24"/>
          <w:szCs w:val="24"/>
        </w:rPr>
        <w:t xml:space="preserve"> individuaalselt ja konsolideerituna;</w:t>
      </w:r>
    </w:p>
    <w:p w14:paraId="359E76F1" w14:textId="3C450E4E"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pea</w:t>
      </w:r>
      <w:r w:rsidR="6B3EB4F6"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suhtes </w:t>
      </w:r>
      <w:r w:rsidR="00F11BB8" w:rsidRPr="1BD68A4A">
        <w:rPr>
          <w:rFonts w:ascii="Times New Roman" w:hAnsi="Times New Roman" w:cs="Times New Roman"/>
          <w:sz w:val="24"/>
          <w:szCs w:val="24"/>
        </w:rPr>
        <w:t xml:space="preserve">teostatud </w:t>
      </w:r>
      <w:r w:rsidRPr="1BD68A4A">
        <w:rPr>
          <w:rFonts w:ascii="Times New Roman" w:hAnsi="Times New Roman" w:cs="Times New Roman"/>
          <w:sz w:val="24"/>
          <w:szCs w:val="24"/>
        </w:rPr>
        <w:t xml:space="preserve">järelevalvemenetlus või kontroll ning </w:t>
      </w:r>
      <w:r w:rsidR="004F445D" w:rsidRPr="1BD68A4A">
        <w:rPr>
          <w:rFonts w:ascii="Times New Roman" w:hAnsi="Times New Roman" w:cs="Times New Roman"/>
          <w:sz w:val="24"/>
          <w:szCs w:val="24"/>
        </w:rPr>
        <w:t xml:space="preserve">asjakohane </w:t>
      </w:r>
      <w:r w:rsidRPr="1BD68A4A">
        <w:rPr>
          <w:rFonts w:ascii="Times New Roman" w:hAnsi="Times New Roman" w:cs="Times New Roman"/>
          <w:sz w:val="24"/>
          <w:szCs w:val="24"/>
        </w:rPr>
        <w:t xml:space="preserve">otsus; </w:t>
      </w:r>
    </w:p>
    <w:p w14:paraId="1B45CFFF" w14:textId="06393424"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w:t>
      </w:r>
      <w:r w:rsidR="2204CC84" w:rsidRPr="1BD68A4A">
        <w:rPr>
          <w:rFonts w:ascii="Times New Roman" w:hAnsi="Times New Roman" w:cs="Times New Roman"/>
          <w:sz w:val="24"/>
          <w:szCs w:val="24"/>
        </w:rPr>
        <w:t xml:space="preserve"> </w:t>
      </w:r>
      <w:r w:rsidRPr="1BD68A4A">
        <w:rPr>
          <w:rFonts w:ascii="Times New Roman" w:hAnsi="Times New Roman" w:cs="Times New Roman"/>
          <w:sz w:val="24"/>
          <w:szCs w:val="24"/>
        </w:rPr>
        <w:t>pea</w:t>
      </w:r>
      <w:r w:rsidR="79EE2DCE"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finantsseisundi taastamise kavad ja konkreetsed meetmed, mida võidakse </w:t>
      </w:r>
      <w:r w:rsidR="008E133E" w:rsidRPr="1BD68A4A">
        <w:rPr>
          <w:rFonts w:ascii="Times New Roman" w:hAnsi="Times New Roman" w:cs="Times New Roman"/>
          <w:sz w:val="24"/>
          <w:szCs w:val="24"/>
        </w:rPr>
        <w:t xml:space="preserve">võtta </w:t>
      </w:r>
      <w:r w:rsidRPr="1BD68A4A">
        <w:rPr>
          <w:rFonts w:ascii="Times New Roman" w:hAnsi="Times New Roman" w:cs="Times New Roman"/>
          <w:sz w:val="24"/>
          <w:szCs w:val="24"/>
        </w:rPr>
        <w:t>kavade rakendamise</w:t>
      </w:r>
      <w:r w:rsidR="008E133E" w:rsidRPr="1BD68A4A">
        <w:rPr>
          <w:rFonts w:ascii="Times New Roman" w:hAnsi="Times New Roman" w:cs="Times New Roman"/>
          <w:sz w:val="24"/>
          <w:szCs w:val="24"/>
        </w:rPr>
        <w:t xml:space="preserve"> korra</w:t>
      </w:r>
      <w:r w:rsidRPr="1BD68A4A">
        <w:rPr>
          <w:rFonts w:ascii="Times New Roman" w:hAnsi="Times New Roman" w:cs="Times New Roman"/>
          <w:sz w:val="24"/>
          <w:szCs w:val="24"/>
        </w:rPr>
        <w:t xml:space="preserve">l kolmanda riigi krediidiasutuse filiaali suhtes, ning nende hilisemad ajakohastamised ja muudatused; </w:t>
      </w:r>
    </w:p>
    <w:p w14:paraId="6049384F" w14:textId="6E538DB0"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 pea</w:t>
      </w:r>
      <w:r w:rsidR="4E5FBA4A" w:rsidRPr="1BD68A4A">
        <w:rPr>
          <w:rFonts w:ascii="Times New Roman" w:hAnsi="Times New Roman" w:cs="Times New Roman"/>
          <w:sz w:val="24"/>
          <w:szCs w:val="24"/>
        </w:rPr>
        <w:t>ettevõtja</w:t>
      </w:r>
      <w:r w:rsidRPr="1BD68A4A">
        <w:rPr>
          <w:rFonts w:ascii="Times New Roman" w:hAnsi="Times New Roman" w:cs="Times New Roman"/>
          <w:sz w:val="24"/>
          <w:szCs w:val="24"/>
        </w:rPr>
        <w:t xml:space="preserve"> äristrateegia</w:t>
      </w:r>
      <w:r w:rsidR="004540FF" w:rsidRPr="1BD68A4A">
        <w:rPr>
          <w:rFonts w:ascii="Times New Roman" w:hAnsi="Times New Roman" w:cs="Times New Roman"/>
          <w:sz w:val="24"/>
          <w:szCs w:val="24"/>
        </w:rPr>
        <w:t>, mis on seotud</w:t>
      </w:r>
      <w:r w:rsidRPr="1BD68A4A">
        <w:rPr>
          <w:rFonts w:ascii="Times New Roman" w:hAnsi="Times New Roman" w:cs="Times New Roman"/>
          <w:sz w:val="24"/>
          <w:szCs w:val="24"/>
        </w:rPr>
        <w:t xml:space="preserve"> kolmandate riikide krediidiasutuste filiaalidega</w:t>
      </w:r>
      <w:r w:rsidR="004540FF" w:rsidRPr="1BD68A4A">
        <w:rPr>
          <w:rFonts w:ascii="Times New Roman" w:hAnsi="Times New Roman" w:cs="Times New Roman"/>
          <w:sz w:val="24"/>
          <w:szCs w:val="24"/>
        </w:rPr>
        <w:t>,</w:t>
      </w:r>
      <w:r w:rsidRPr="1BD68A4A">
        <w:rPr>
          <w:rFonts w:ascii="Times New Roman" w:hAnsi="Times New Roman" w:cs="Times New Roman"/>
          <w:sz w:val="24"/>
          <w:szCs w:val="24"/>
        </w:rPr>
        <w:t xml:space="preserve"> ja selle hilisemad muudatused; </w:t>
      </w:r>
    </w:p>
    <w:p w14:paraId="684D539E" w14:textId="4864BE9E" w:rsidR="00AE7D70" w:rsidRPr="00FA634D" w:rsidRDefault="605F5607"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6) teenused, mida pea</w:t>
      </w:r>
      <w:r w:rsidR="73AA194E" w:rsidRPr="1BD68A4A">
        <w:rPr>
          <w:rFonts w:ascii="Times New Roman" w:hAnsi="Times New Roman" w:cs="Times New Roman"/>
          <w:sz w:val="24"/>
          <w:szCs w:val="24"/>
        </w:rPr>
        <w:t xml:space="preserve">ettevõtja </w:t>
      </w:r>
      <w:r w:rsidRPr="1BD68A4A">
        <w:rPr>
          <w:rFonts w:ascii="Times New Roman" w:hAnsi="Times New Roman" w:cs="Times New Roman"/>
          <w:sz w:val="24"/>
          <w:szCs w:val="24"/>
        </w:rPr>
        <w:t>osutab käesoleva seaduse § 20</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xml:space="preserve"> lõigete 3</w:t>
      </w:r>
      <w:r w:rsidR="0700553A"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ja 3</w:t>
      </w:r>
      <w:r w:rsidR="39E7ABDF"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kohaselt Euroopa Liidus asutatud või asuvale klien</w:t>
      </w:r>
      <w:r w:rsidR="0A2B5E20" w:rsidRPr="1BD68A4A">
        <w:rPr>
          <w:rFonts w:ascii="Times New Roman" w:hAnsi="Times New Roman" w:cs="Times New Roman"/>
          <w:sz w:val="24"/>
          <w:szCs w:val="24"/>
        </w:rPr>
        <w:t>d</w:t>
      </w:r>
      <w:r w:rsidRPr="1BD68A4A">
        <w:rPr>
          <w:rFonts w:ascii="Times New Roman" w:hAnsi="Times New Roman" w:cs="Times New Roman"/>
          <w:sz w:val="24"/>
          <w:szCs w:val="24"/>
        </w:rPr>
        <w:t xml:space="preserve">ile. </w:t>
      </w:r>
    </w:p>
    <w:p w14:paraId="1135F7F5" w14:textId="397CCFA1"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671E60A2" w:rsidRPr="1BD68A4A">
        <w:rPr>
          <w:rFonts w:ascii="Times New Roman" w:hAnsi="Times New Roman" w:cs="Times New Roman"/>
          <w:sz w:val="24"/>
          <w:szCs w:val="24"/>
        </w:rPr>
        <w:t>2</w:t>
      </w:r>
      <w:r w:rsidRPr="1BD68A4A">
        <w:rPr>
          <w:rFonts w:ascii="Times New Roman" w:hAnsi="Times New Roman" w:cs="Times New Roman"/>
          <w:sz w:val="24"/>
          <w:szCs w:val="24"/>
        </w:rPr>
        <w:t xml:space="preserve">) Finantsinspektsioon võib </w:t>
      </w:r>
      <w:r w:rsidR="004540FF" w:rsidRPr="1BD68A4A">
        <w:rPr>
          <w:rFonts w:ascii="Times New Roman" w:hAnsi="Times New Roman" w:cs="Times New Roman"/>
          <w:sz w:val="24"/>
          <w:szCs w:val="24"/>
        </w:rPr>
        <w:t xml:space="preserve">nõuda </w:t>
      </w:r>
      <w:r w:rsidRPr="1BD68A4A">
        <w:rPr>
          <w:rFonts w:ascii="Times New Roman" w:hAnsi="Times New Roman" w:cs="Times New Roman"/>
          <w:sz w:val="24"/>
          <w:szCs w:val="24"/>
        </w:rPr>
        <w:t xml:space="preserve">lisaks käesoleva paragrahvi lõigetes </w:t>
      </w:r>
      <w:r w:rsidR="2FFB8906" w:rsidRPr="1BD68A4A">
        <w:rPr>
          <w:rFonts w:ascii="Times New Roman" w:hAnsi="Times New Roman" w:cs="Times New Roman"/>
          <w:sz w:val="24"/>
          <w:szCs w:val="24"/>
        </w:rPr>
        <w:t>10</w:t>
      </w:r>
      <w:r w:rsidRPr="1BD68A4A">
        <w:rPr>
          <w:rFonts w:ascii="Times New Roman" w:hAnsi="Times New Roman" w:cs="Times New Roman"/>
          <w:sz w:val="24"/>
          <w:szCs w:val="24"/>
        </w:rPr>
        <w:t xml:space="preserve"> ja 1</w:t>
      </w:r>
      <w:r w:rsidR="5B24380A" w:rsidRPr="1BD68A4A">
        <w:rPr>
          <w:rFonts w:ascii="Times New Roman" w:hAnsi="Times New Roman" w:cs="Times New Roman"/>
          <w:sz w:val="24"/>
          <w:szCs w:val="24"/>
        </w:rPr>
        <w:t>1</w:t>
      </w:r>
      <w:r w:rsidRPr="1BD68A4A">
        <w:rPr>
          <w:rFonts w:ascii="Times New Roman" w:hAnsi="Times New Roman" w:cs="Times New Roman"/>
          <w:sz w:val="24"/>
          <w:szCs w:val="24"/>
        </w:rPr>
        <w:t xml:space="preserve"> sätestatule kolmanda riigi krediidiasutuse filiaalilt täiendavate aruannete esitamist, kui tema hinnangul on vaja lisateavet</w:t>
      </w:r>
      <w:ins w:id="676" w:author="Merike Koppel - JUSTDIGI" w:date="2025-12-30T11:48:00Z" w16du:dateUtc="2025-12-30T09:48:00Z">
        <w:r w:rsidR="0020264B">
          <w:rPr>
            <w:rFonts w:ascii="Times New Roman" w:hAnsi="Times New Roman" w:cs="Times New Roman"/>
            <w:sz w:val="24"/>
            <w:szCs w:val="24"/>
          </w:rPr>
          <w:t>, et</w:t>
        </w:r>
      </w:ins>
      <w:del w:id="677" w:author="Merike Koppel - JUSTDIGI" w:date="2025-12-30T11:48:00Z" w16du:dateUtc="2025-12-30T09:48:00Z">
        <w:r w:rsidRPr="1BD68A4A" w:rsidDel="0020264B">
          <w:rPr>
            <w:rFonts w:ascii="Times New Roman" w:hAnsi="Times New Roman" w:cs="Times New Roman"/>
            <w:sz w:val="24"/>
            <w:szCs w:val="24"/>
          </w:rPr>
          <w:delText xml:space="preserve"> järgmistel juhtudel</w:delText>
        </w:r>
      </w:del>
      <w:r w:rsidR="007E0426" w:rsidRPr="1BD68A4A">
        <w:rPr>
          <w:rFonts w:ascii="Times New Roman" w:hAnsi="Times New Roman" w:cs="Times New Roman"/>
          <w:sz w:val="24"/>
          <w:szCs w:val="24"/>
        </w:rPr>
        <w:t>:</w:t>
      </w:r>
    </w:p>
    <w:p w14:paraId="5E762EC5" w14:textId="49F7850D"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1) saada põhjalikum ülevaade kolmanda riigi krediidiasutuse või tema peaettevõtja äritegevuse, </w:t>
      </w:r>
      <w:r w:rsidR="41FC0CBB" w:rsidRPr="1BD68A4A">
        <w:rPr>
          <w:rFonts w:ascii="Times New Roman" w:hAnsi="Times New Roman" w:cs="Times New Roman"/>
          <w:sz w:val="24"/>
          <w:szCs w:val="24"/>
        </w:rPr>
        <w:t xml:space="preserve">muu </w:t>
      </w:r>
      <w:r w:rsidRPr="1BD68A4A">
        <w:rPr>
          <w:rFonts w:ascii="Times New Roman" w:hAnsi="Times New Roman" w:cs="Times New Roman"/>
          <w:sz w:val="24"/>
          <w:szCs w:val="24"/>
        </w:rPr>
        <w:t>tegevuse või rahalise usaldusväärsuse</w:t>
      </w:r>
      <w:r w:rsidR="00027E83" w:rsidRPr="1BD68A4A">
        <w:rPr>
          <w:rFonts w:ascii="Times New Roman" w:hAnsi="Times New Roman" w:cs="Times New Roman"/>
          <w:sz w:val="24"/>
          <w:szCs w:val="24"/>
        </w:rPr>
        <w:t xml:space="preserve"> kohta</w:t>
      </w:r>
      <w:r w:rsidRPr="1BD68A4A">
        <w:rPr>
          <w:rFonts w:ascii="Times New Roman" w:hAnsi="Times New Roman" w:cs="Times New Roman"/>
          <w:sz w:val="24"/>
          <w:szCs w:val="24"/>
        </w:rPr>
        <w:t>; </w:t>
      </w:r>
    </w:p>
    <w:p w14:paraId="378BC7C9" w14:textId="40B92B61" w:rsidR="009128F6" w:rsidRPr="00FA634D" w:rsidRDefault="605F5607"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kontrollida </w:t>
      </w:r>
      <w:r w:rsidR="1EA6DC0C" w:rsidRPr="1BD68A4A">
        <w:rPr>
          <w:rFonts w:ascii="Times New Roman" w:hAnsi="Times New Roman" w:cs="Times New Roman"/>
          <w:sz w:val="24"/>
          <w:szCs w:val="24"/>
        </w:rPr>
        <w:t xml:space="preserve">kolmanda riigi krediidiasutuse filiaali ja tema peaettevõtja tegevuse vastavust seadusele </w:t>
      </w:r>
      <w:r w:rsidR="722006CD"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t</w:t>
      </w:r>
      <w:r w:rsidR="32195929" w:rsidRPr="1BD68A4A">
        <w:rPr>
          <w:rFonts w:ascii="Times New Roman" w:hAnsi="Times New Roman" w:cs="Times New Roman"/>
          <w:sz w:val="24"/>
          <w:szCs w:val="24"/>
        </w:rPr>
        <w:t>agada</w:t>
      </w:r>
      <w:r w:rsidR="31394E14" w:rsidRPr="1BD68A4A">
        <w:rPr>
          <w:rFonts w:ascii="Times New Roman" w:hAnsi="Times New Roman" w:cs="Times New Roman"/>
          <w:sz w:val="24"/>
          <w:szCs w:val="24"/>
        </w:rPr>
        <w:t xml:space="preserve"> selle rakendamine.</w:t>
      </w:r>
    </w:p>
    <w:p w14:paraId="48FD482C" w14:textId="4D12A76A" w:rsidR="00AE7D70" w:rsidRPr="00FA634D" w:rsidRDefault="59403A61"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w:t>
      </w:r>
      <w:r w:rsidR="40173F9B" w:rsidRPr="1BD68A4A">
        <w:rPr>
          <w:rFonts w:ascii="Times New Roman" w:hAnsi="Times New Roman" w:cs="Times New Roman"/>
          <w:sz w:val="24"/>
          <w:szCs w:val="24"/>
        </w:rPr>
        <w:t>3</w:t>
      </w:r>
      <w:r w:rsidRPr="1BD68A4A">
        <w:rPr>
          <w:rFonts w:ascii="Times New Roman" w:hAnsi="Times New Roman" w:cs="Times New Roman"/>
          <w:sz w:val="24"/>
          <w:szCs w:val="24"/>
        </w:rPr>
        <w:t>) Finantsinspektsioon tagab, et käesoleva paragrahvi lõigetes 9 ja 10 nimetatud teabe nõudmise</w:t>
      </w:r>
      <w:r w:rsidR="76C043C1" w:rsidRPr="1BD68A4A">
        <w:rPr>
          <w:rFonts w:ascii="Times New Roman" w:hAnsi="Times New Roman" w:cs="Times New Roman"/>
          <w:sz w:val="24"/>
          <w:szCs w:val="24"/>
        </w:rPr>
        <w:t xml:space="preserve"> korra</w:t>
      </w:r>
      <w:r w:rsidRPr="1BD68A4A">
        <w:rPr>
          <w:rFonts w:ascii="Times New Roman" w:hAnsi="Times New Roman" w:cs="Times New Roman"/>
          <w:sz w:val="24"/>
          <w:szCs w:val="24"/>
        </w:rPr>
        <w:t>l võetakse arvesse kolmanda riigi filiaali liigitust esimesse või teise klassi.</w:t>
      </w:r>
      <w:r w:rsidRPr="1BD68A4A">
        <w:rPr>
          <w:rFonts w:ascii="Times New Roman" w:hAnsi="Times New Roman" w:cs="Times New Roman"/>
          <w:b/>
          <w:bCs/>
          <w:sz w:val="24"/>
          <w:szCs w:val="24"/>
        </w:rPr>
        <w:t xml:space="preserve"> </w:t>
      </w:r>
      <w:r w:rsidRPr="1BD68A4A">
        <w:rPr>
          <w:rFonts w:ascii="Times New Roman" w:hAnsi="Times New Roman" w:cs="Times New Roman"/>
          <w:sz w:val="24"/>
          <w:szCs w:val="24"/>
        </w:rPr>
        <w:t xml:space="preserve">Esimesse klassi kuuluv kolmanda riigi krediidiasutuse filiaal esitab </w:t>
      </w:r>
      <w:r w:rsidR="261ED667" w:rsidRPr="1BD68A4A">
        <w:rPr>
          <w:rFonts w:ascii="Times New Roman" w:hAnsi="Times New Roman" w:cs="Times New Roman"/>
          <w:sz w:val="24"/>
          <w:szCs w:val="24"/>
        </w:rPr>
        <w:t xml:space="preserve">Finantsinspektsioonile </w:t>
      </w:r>
      <w:r w:rsidRPr="1BD68A4A">
        <w:rPr>
          <w:rFonts w:ascii="Times New Roman" w:hAnsi="Times New Roman" w:cs="Times New Roman"/>
          <w:sz w:val="24"/>
          <w:szCs w:val="24"/>
        </w:rPr>
        <w:t>käesoleva paragrahvi lõigetes 9 ja 10 nimetatud teabe vähemalt kaks korda aastas ning teise klassi kuuluv kolmanda riigi krediidiasutuse filiaal vähemalt üks kord aastas.</w:t>
      </w:r>
      <w:r w:rsidRPr="1BD68A4A">
        <w:rPr>
          <w:rFonts w:ascii="Times New Roman" w:hAnsi="Times New Roman" w:cs="Times New Roman"/>
          <w:b/>
          <w:bCs/>
          <w:sz w:val="24"/>
          <w:szCs w:val="24"/>
        </w:rPr>
        <w:t> </w:t>
      </w:r>
      <w:r w:rsidR="59FF7A9F" w:rsidRPr="1BD68A4A">
        <w:rPr>
          <w:rFonts w:ascii="Times New Roman" w:hAnsi="Times New Roman" w:cs="Times New Roman"/>
          <w:sz w:val="24"/>
          <w:szCs w:val="24"/>
        </w:rPr>
        <w:t xml:space="preserve">Kolmanda riigi krediidiasutuse filiaal esitab </w:t>
      </w:r>
      <w:r w:rsidR="42DB3E8E" w:rsidRPr="1BD68A4A">
        <w:rPr>
          <w:rFonts w:ascii="Times New Roman" w:hAnsi="Times New Roman" w:cs="Times New Roman"/>
          <w:sz w:val="24"/>
          <w:szCs w:val="24"/>
        </w:rPr>
        <w:t xml:space="preserve">Finantsinspektsioonile </w:t>
      </w:r>
      <w:r w:rsidR="59FF7A9F" w:rsidRPr="1BD68A4A">
        <w:rPr>
          <w:rFonts w:ascii="Times New Roman" w:hAnsi="Times New Roman" w:cs="Times New Roman"/>
          <w:sz w:val="24"/>
          <w:szCs w:val="24"/>
        </w:rPr>
        <w:t>käesoleva paragrahvi lõike 4 punktis 8 nimetatud arvamuse vähemalt kord aastas.</w:t>
      </w:r>
      <w:r w:rsidRPr="1BD68A4A">
        <w:rPr>
          <w:rFonts w:ascii="Times New Roman" w:hAnsi="Times New Roman" w:cs="Times New Roman"/>
          <w:b/>
          <w:bCs/>
          <w:sz w:val="24"/>
          <w:szCs w:val="24"/>
        </w:rPr>
        <w:t xml:space="preserve"> </w:t>
      </w:r>
    </w:p>
    <w:p w14:paraId="3D1BE839" w14:textId="54DDDFEA" w:rsidR="00D31868" w:rsidRPr="00FA634D" w:rsidRDefault="18FEB1E4"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6909295E" w:rsidRPr="1BD68A4A">
        <w:rPr>
          <w:rFonts w:ascii="Times New Roman" w:hAnsi="Times New Roman" w:cs="Times New Roman"/>
          <w:sz w:val="24"/>
          <w:szCs w:val="24"/>
        </w:rPr>
        <w:t>4</w:t>
      </w:r>
      <w:r w:rsidRPr="1BD68A4A">
        <w:rPr>
          <w:rFonts w:ascii="Times New Roman" w:hAnsi="Times New Roman" w:cs="Times New Roman"/>
          <w:sz w:val="24"/>
          <w:szCs w:val="24"/>
        </w:rPr>
        <w:t xml:space="preserve">) Finantsinspektsioon võib loobuda kolmanda riigi krediidiasutuse </w:t>
      </w:r>
      <w:ins w:id="678" w:author="Merike Koppel - JUSTDIGI" w:date="2025-12-30T11:48:00Z" w16du:dateUtc="2025-12-30T09:48:00Z">
        <w:r w:rsidR="0020264B">
          <w:rPr>
            <w:rFonts w:ascii="Times New Roman" w:hAnsi="Times New Roman" w:cs="Times New Roman"/>
            <w:sz w:val="24"/>
            <w:szCs w:val="24"/>
          </w:rPr>
          <w:t xml:space="preserve">filiaaliks </w:t>
        </w:r>
      </w:ins>
      <w:r w:rsidRPr="1BD68A4A">
        <w:rPr>
          <w:rFonts w:ascii="Times New Roman" w:hAnsi="Times New Roman" w:cs="Times New Roman"/>
          <w:sz w:val="24"/>
          <w:szCs w:val="24"/>
        </w:rPr>
        <w:t>kvalifitseer</w:t>
      </w:r>
      <w:r w:rsidR="00C54971" w:rsidRPr="1BD68A4A">
        <w:rPr>
          <w:rFonts w:ascii="Times New Roman" w:hAnsi="Times New Roman" w:cs="Times New Roman"/>
          <w:sz w:val="24"/>
          <w:szCs w:val="24"/>
        </w:rPr>
        <w:t>u</w:t>
      </w:r>
      <w:r w:rsidRPr="1BD68A4A">
        <w:rPr>
          <w:rFonts w:ascii="Times New Roman" w:hAnsi="Times New Roman" w:cs="Times New Roman"/>
          <w:sz w:val="24"/>
          <w:szCs w:val="24"/>
        </w:rPr>
        <w:t xml:space="preserve">valt filiaalilt käesoleva paragrahvi lõikes 10 nimetatud teabe nõudmisest, kui tal on võimalik </w:t>
      </w:r>
      <w:r w:rsidR="00626077" w:rsidRPr="1BD68A4A">
        <w:rPr>
          <w:rFonts w:ascii="Times New Roman" w:hAnsi="Times New Roman" w:cs="Times New Roman"/>
          <w:sz w:val="24"/>
          <w:szCs w:val="24"/>
        </w:rPr>
        <w:t xml:space="preserve">saada </w:t>
      </w:r>
      <w:r w:rsidR="002661DA" w:rsidRPr="1BD68A4A">
        <w:rPr>
          <w:rFonts w:ascii="Times New Roman" w:hAnsi="Times New Roman" w:cs="Times New Roman"/>
          <w:sz w:val="24"/>
          <w:szCs w:val="24"/>
        </w:rPr>
        <w:t xml:space="preserve">see </w:t>
      </w:r>
      <w:r w:rsidRPr="1BD68A4A">
        <w:rPr>
          <w:rFonts w:ascii="Times New Roman" w:hAnsi="Times New Roman" w:cs="Times New Roman"/>
          <w:sz w:val="24"/>
          <w:szCs w:val="24"/>
        </w:rPr>
        <w:t xml:space="preserve">teave kolmanda riigi krediidiasutuse järelevalveasutuselt. </w:t>
      </w:r>
    </w:p>
    <w:p w14:paraId="72A896BE" w14:textId="61437399" w:rsidR="00D31868" w:rsidRPr="00FA634D" w:rsidRDefault="00D31868" w:rsidP="00D31868">
      <w:pPr>
        <w:spacing w:after="0" w:line="240" w:lineRule="auto"/>
        <w:jc w:val="both"/>
        <w:rPr>
          <w:rFonts w:ascii="Times New Roman" w:hAnsi="Times New Roman" w:cs="Times New Roman"/>
          <w:sz w:val="24"/>
          <w:szCs w:val="24"/>
        </w:rPr>
      </w:pPr>
    </w:p>
    <w:p w14:paraId="5BF92370" w14:textId="0357FBF8" w:rsidR="00AE7D70" w:rsidRPr="00FA634D" w:rsidRDefault="605F5607"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 95</w:t>
      </w:r>
      <w:r w:rsidRPr="1BD68A4A">
        <w:rPr>
          <w:rFonts w:ascii="Times New Roman" w:hAnsi="Times New Roman" w:cs="Times New Roman"/>
          <w:b/>
          <w:bCs/>
          <w:sz w:val="24"/>
          <w:szCs w:val="24"/>
          <w:vertAlign w:val="superscript"/>
        </w:rPr>
        <w:t>4</w:t>
      </w:r>
      <w:r w:rsidRPr="1BD68A4A">
        <w:rPr>
          <w:rFonts w:ascii="Times New Roman" w:hAnsi="Times New Roman" w:cs="Times New Roman"/>
          <w:b/>
          <w:bCs/>
          <w:sz w:val="24"/>
          <w:szCs w:val="24"/>
        </w:rPr>
        <w:t>. Finantsinspektsiooni õigus nõuda kolmanda riigi pea</w:t>
      </w:r>
      <w:r w:rsidR="5847E8DB" w:rsidRPr="1BD68A4A">
        <w:rPr>
          <w:rFonts w:ascii="Times New Roman" w:hAnsi="Times New Roman" w:cs="Times New Roman"/>
          <w:b/>
          <w:bCs/>
          <w:sz w:val="24"/>
          <w:szCs w:val="24"/>
        </w:rPr>
        <w:t>ettevõtjalt</w:t>
      </w:r>
      <w:r w:rsidRPr="1BD68A4A">
        <w:rPr>
          <w:rFonts w:ascii="Times New Roman" w:hAnsi="Times New Roman" w:cs="Times New Roman"/>
          <w:b/>
          <w:bCs/>
          <w:sz w:val="24"/>
          <w:szCs w:val="24"/>
        </w:rPr>
        <w:t xml:space="preserve"> tütarettevõtja asutamist</w:t>
      </w:r>
    </w:p>
    <w:p w14:paraId="05837D10" w14:textId="36C23DE4" w:rsidR="00D31868" w:rsidRPr="00FA634D" w:rsidRDefault="4737AA0D"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Finantsinspektsioon võib </w:t>
      </w:r>
      <w:r w:rsidR="00D40F9F" w:rsidRPr="1BD68A4A">
        <w:rPr>
          <w:rFonts w:ascii="Times New Roman" w:hAnsi="Times New Roman" w:cs="Times New Roman"/>
          <w:sz w:val="24"/>
          <w:szCs w:val="24"/>
        </w:rPr>
        <w:t xml:space="preserve">nõuda </w:t>
      </w:r>
      <w:r w:rsidRPr="1BD68A4A">
        <w:rPr>
          <w:rFonts w:ascii="Times New Roman" w:hAnsi="Times New Roman" w:cs="Times New Roman"/>
          <w:sz w:val="24"/>
          <w:szCs w:val="24"/>
        </w:rPr>
        <w:t>kolmanda riigi pea</w:t>
      </w:r>
      <w:r w:rsidR="745F2EBF" w:rsidRPr="1BD68A4A">
        <w:rPr>
          <w:rFonts w:ascii="Times New Roman" w:hAnsi="Times New Roman" w:cs="Times New Roman"/>
          <w:sz w:val="24"/>
          <w:szCs w:val="24"/>
        </w:rPr>
        <w:t>ettevõtjalt</w:t>
      </w:r>
      <w:r w:rsidRPr="1BD68A4A">
        <w:rPr>
          <w:rFonts w:ascii="Times New Roman" w:hAnsi="Times New Roman" w:cs="Times New Roman"/>
          <w:sz w:val="24"/>
          <w:szCs w:val="24"/>
        </w:rPr>
        <w:t xml:space="preserve"> käesoleva seaduse §-de 4 ja 12–13</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w:t>
      </w:r>
      <w:r w:rsidR="3A2493F9" w:rsidRPr="1BD68A4A">
        <w:rPr>
          <w:rFonts w:ascii="Times New Roman" w:hAnsi="Times New Roman" w:cs="Times New Roman"/>
          <w:sz w:val="24"/>
          <w:szCs w:val="24"/>
        </w:rPr>
        <w:t xml:space="preserve"> </w:t>
      </w:r>
      <w:r w:rsidRPr="1BD68A4A">
        <w:rPr>
          <w:rFonts w:ascii="Times New Roman" w:hAnsi="Times New Roman" w:cs="Times New Roman"/>
          <w:sz w:val="24"/>
          <w:szCs w:val="24"/>
        </w:rPr>
        <w:t>§ 13</w:t>
      </w:r>
      <w:r w:rsidRPr="1BD68A4A">
        <w:rPr>
          <w:rFonts w:ascii="Times New Roman" w:hAnsi="Times New Roman" w:cs="Times New Roman"/>
          <w:sz w:val="24"/>
          <w:szCs w:val="24"/>
          <w:vertAlign w:val="superscript"/>
        </w:rPr>
        <w:t>8</w:t>
      </w:r>
      <w:r w:rsidRPr="1BD68A4A">
        <w:rPr>
          <w:rFonts w:ascii="Times New Roman" w:hAnsi="Times New Roman" w:cs="Times New Roman"/>
          <w:sz w:val="24"/>
          <w:szCs w:val="24"/>
        </w:rPr>
        <w:t>, § 14 lõigete 1 ja 3, §-de 15, 17, 20</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–20</w:t>
      </w:r>
      <w:r w:rsidRPr="1BD68A4A">
        <w:rPr>
          <w:rFonts w:ascii="Times New Roman" w:hAnsi="Times New Roman" w:cs="Times New Roman"/>
          <w:sz w:val="24"/>
          <w:szCs w:val="24"/>
          <w:vertAlign w:val="superscript"/>
        </w:rPr>
        <w:t>7</w:t>
      </w:r>
      <w:r w:rsidRPr="1BD68A4A">
        <w:rPr>
          <w:rFonts w:ascii="Times New Roman" w:hAnsi="Times New Roman" w:cs="Times New Roman"/>
          <w:sz w:val="24"/>
          <w:szCs w:val="24"/>
        </w:rPr>
        <w:t xml:space="preserve"> ja 35</w:t>
      </w:r>
      <w:r w:rsidR="52676900" w:rsidRPr="1BD68A4A">
        <w:rPr>
          <w:rFonts w:ascii="Times New Roman" w:hAnsi="Times New Roman" w:cs="Times New Roman"/>
          <w:sz w:val="24"/>
          <w:szCs w:val="24"/>
        </w:rPr>
        <w:t xml:space="preserve"> ning</w:t>
      </w:r>
      <w:r w:rsidRPr="1BD68A4A">
        <w:rPr>
          <w:rFonts w:ascii="Times New Roman" w:hAnsi="Times New Roman" w:cs="Times New Roman"/>
          <w:sz w:val="24"/>
          <w:szCs w:val="24"/>
        </w:rPr>
        <w:t xml:space="preserve"> § 56 lõigete 1 ja 2 kohaselt käesoleva seaduse §-s 13 </w:t>
      </w:r>
      <w:r w:rsidR="00853FB1" w:rsidRPr="1BD68A4A">
        <w:rPr>
          <w:rFonts w:ascii="Times New Roman" w:hAnsi="Times New Roman" w:cs="Times New Roman"/>
          <w:sz w:val="24"/>
          <w:szCs w:val="24"/>
        </w:rPr>
        <w:t xml:space="preserve">sätestatud </w:t>
      </w:r>
      <w:r w:rsidRPr="1BD68A4A">
        <w:rPr>
          <w:rFonts w:ascii="Times New Roman" w:hAnsi="Times New Roman" w:cs="Times New Roman"/>
          <w:sz w:val="24"/>
          <w:szCs w:val="24"/>
        </w:rPr>
        <w:t xml:space="preserve">krediidiasutuse tegevusloa taotlemist vähemalt järgmistel juhtudel: </w:t>
      </w:r>
    </w:p>
    <w:p w14:paraId="20618B82" w14:textId="18702D78" w:rsidR="00D31868" w:rsidRPr="00FA634D" w:rsidRDefault="3964795A"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kolmanda riigi krediidiasutuse filiaal </w:t>
      </w:r>
      <w:commentRangeStart w:id="679"/>
      <w:r w:rsidRPr="1BD68A4A">
        <w:rPr>
          <w:rFonts w:ascii="Times New Roman" w:hAnsi="Times New Roman" w:cs="Times New Roman"/>
          <w:sz w:val="24"/>
          <w:szCs w:val="24"/>
        </w:rPr>
        <w:t xml:space="preserve">on varem tegelenud või tegeleb </w:t>
      </w:r>
      <w:commentRangeEnd w:id="679"/>
      <w:r w:rsidR="008F7BEF">
        <w:rPr>
          <w:rStyle w:val="Kommentaariviide"/>
        </w:rPr>
        <w:commentReference w:id="679"/>
      </w:r>
      <w:r w:rsidRPr="1BD68A4A">
        <w:rPr>
          <w:rFonts w:ascii="Times New Roman" w:hAnsi="Times New Roman" w:cs="Times New Roman"/>
          <w:sz w:val="24"/>
          <w:szCs w:val="24"/>
        </w:rPr>
        <w:t>käesoleva seaduse § 2 lõikes 2</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nimetatud </w:t>
      </w:r>
      <w:r w:rsidR="7E6B3EB6" w:rsidRPr="1BD68A4A">
        <w:rPr>
          <w:rFonts w:ascii="Times New Roman" w:hAnsi="Times New Roman" w:cs="Times New Roman"/>
          <w:sz w:val="24"/>
          <w:szCs w:val="24"/>
        </w:rPr>
        <w:t>teenuste osutamisega</w:t>
      </w:r>
      <w:r w:rsidRPr="1BD68A4A">
        <w:rPr>
          <w:rFonts w:ascii="Times New Roman" w:hAnsi="Times New Roman" w:cs="Times New Roman"/>
          <w:sz w:val="24"/>
          <w:szCs w:val="24"/>
        </w:rPr>
        <w:t xml:space="preserve"> teistes Euroopa Liidu lepinguriikides asuvate</w:t>
      </w:r>
      <w:r w:rsidR="052774AF" w:rsidRPr="1BD68A4A">
        <w:rPr>
          <w:rFonts w:ascii="Times New Roman" w:hAnsi="Times New Roman" w:cs="Times New Roman"/>
          <w:sz w:val="24"/>
          <w:szCs w:val="24"/>
        </w:rPr>
        <w:t>le</w:t>
      </w:r>
      <w:r w:rsidRPr="1BD68A4A">
        <w:rPr>
          <w:rFonts w:ascii="Times New Roman" w:hAnsi="Times New Roman" w:cs="Times New Roman"/>
          <w:sz w:val="24"/>
          <w:szCs w:val="24"/>
        </w:rPr>
        <w:t xml:space="preserve"> klientide</w:t>
      </w:r>
      <w:r w:rsidR="699CCDBD" w:rsidRPr="1BD68A4A">
        <w:rPr>
          <w:rFonts w:ascii="Times New Roman" w:hAnsi="Times New Roman" w:cs="Times New Roman"/>
          <w:sz w:val="24"/>
          <w:szCs w:val="24"/>
        </w:rPr>
        <w:t>le</w:t>
      </w:r>
      <w:r w:rsidRPr="1BD68A4A">
        <w:rPr>
          <w:rFonts w:ascii="Times New Roman" w:hAnsi="Times New Roman" w:cs="Times New Roman"/>
          <w:sz w:val="24"/>
          <w:szCs w:val="24"/>
        </w:rPr>
        <w:t xml:space="preserve"> või vastaspoolte</w:t>
      </w:r>
      <w:r w:rsidR="308ADBDA" w:rsidRPr="1BD68A4A">
        <w:rPr>
          <w:rFonts w:ascii="Times New Roman" w:hAnsi="Times New Roman" w:cs="Times New Roman"/>
          <w:sz w:val="24"/>
          <w:szCs w:val="24"/>
        </w:rPr>
        <w:t>le</w:t>
      </w:r>
      <w:r w:rsidRPr="1BD68A4A">
        <w:rPr>
          <w:rFonts w:ascii="Times New Roman" w:hAnsi="Times New Roman" w:cs="Times New Roman"/>
          <w:sz w:val="24"/>
          <w:szCs w:val="24"/>
        </w:rPr>
        <w:t xml:space="preserve"> ilma, et see piiraks käesoleva seaduse § 21 lõike 5</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punkti</w:t>
      </w:r>
      <w:r w:rsidR="0075053B" w:rsidRPr="1BD68A4A">
        <w:rPr>
          <w:rFonts w:ascii="Times New Roman" w:hAnsi="Times New Roman" w:cs="Times New Roman"/>
          <w:sz w:val="24"/>
          <w:szCs w:val="24"/>
        </w:rPr>
        <w:t> </w:t>
      </w:r>
      <w:r w:rsidRPr="1BD68A4A">
        <w:rPr>
          <w:rFonts w:ascii="Times New Roman" w:hAnsi="Times New Roman" w:cs="Times New Roman"/>
          <w:sz w:val="24"/>
          <w:szCs w:val="24"/>
        </w:rPr>
        <w:t xml:space="preserve">4 kohaldamist; </w:t>
      </w:r>
    </w:p>
    <w:p w14:paraId="5931B2A5" w14:textId="7E2476A3"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kolmanda riigi krediidiasutuse filiaalil on süsteemselt olulise krediidiasutuse tunnused käesoleva seaduse § 86</w:t>
      </w:r>
      <w:r w:rsidRPr="1BD68A4A">
        <w:rPr>
          <w:rFonts w:ascii="Times New Roman" w:hAnsi="Times New Roman" w:cs="Times New Roman"/>
          <w:sz w:val="24"/>
          <w:szCs w:val="24"/>
          <w:vertAlign w:val="superscript"/>
        </w:rPr>
        <w:t>47</w:t>
      </w:r>
      <w:r w:rsidRPr="1BD68A4A">
        <w:rPr>
          <w:rFonts w:ascii="Times New Roman" w:hAnsi="Times New Roman" w:cs="Times New Roman"/>
          <w:sz w:val="24"/>
          <w:szCs w:val="24"/>
        </w:rPr>
        <w:t xml:space="preserve"> lõike 2 kohaselt või ta on hinnatud süsteemselt oluliseks käesoleva seaduse § 95</w:t>
      </w:r>
      <w:r w:rsidRPr="1BD68A4A">
        <w:rPr>
          <w:rFonts w:ascii="Times New Roman" w:hAnsi="Times New Roman" w:cs="Times New Roman"/>
          <w:sz w:val="24"/>
          <w:szCs w:val="24"/>
          <w:vertAlign w:val="superscript"/>
        </w:rPr>
        <w:t>5</w:t>
      </w:r>
      <w:r w:rsidRPr="1BD68A4A">
        <w:rPr>
          <w:rFonts w:ascii="Times New Roman" w:hAnsi="Times New Roman" w:cs="Times New Roman"/>
          <w:sz w:val="24"/>
          <w:szCs w:val="24"/>
        </w:rPr>
        <w:t xml:space="preserve"> kohaselt </w:t>
      </w:r>
      <w:r w:rsidR="00B71B61"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ta põhjustab Eestis või liikmesriigis, kus ta on asutatud, märkimisväärseid riske finantsstabiilsusele; </w:t>
      </w:r>
    </w:p>
    <w:tbl>
      <w:tblPr>
        <w:tblW w:w="0" w:type="auto"/>
        <w:tblCellMar>
          <w:top w:w="15" w:type="dxa"/>
          <w:left w:w="15" w:type="dxa"/>
          <w:bottom w:w="15" w:type="dxa"/>
          <w:right w:w="15" w:type="dxa"/>
        </w:tblCellMar>
        <w:tblLook w:val="04A0" w:firstRow="1" w:lastRow="0" w:firstColumn="1" w:lastColumn="0" w:noHBand="0" w:noVBand="1"/>
      </w:tblPr>
      <w:tblGrid>
        <w:gridCol w:w="9071"/>
      </w:tblGrid>
      <w:tr w:rsidR="001C22D1" w:rsidRPr="00FA634D" w14:paraId="16871FFD" w14:textId="77777777" w:rsidTr="1BD68A4A">
        <w:trPr>
          <w:trHeight w:val="840"/>
        </w:trPr>
        <w:tc>
          <w:tcPr>
            <w:tcW w:w="0" w:type="auto"/>
            <w:shd w:val="clear" w:color="auto" w:fill="FFFFFF" w:themeFill="background1"/>
            <w:hideMark/>
          </w:tcPr>
          <w:p w14:paraId="629F5B86" w14:textId="2D41B43D"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kõigi Euroopa Liidus asuvate ja samasse kolmanda riigi konsolideerimisgruppi kuuluvate kolmanda riigi krediidiasutuse filiaalide varade kogusumma on vähemalt 40 miljardit eurot või </w:t>
            </w:r>
            <w:commentRangeStart w:id="680"/>
            <w:r w:rsidRPr="1BD68A4A">
              <w:rPr>
                <w:rFonts w:ascii="Times New Roman" w:hAnsi="Times New Roman" w:cs="Times New Roman"/>
                <w:sz w:val="24"/>
                <w:szCs w:val="24"/>
              </w:rPr>
              <w:t xml:space="preserve">filiaali varade kogusumma Eestis </w:t>
            </w:r>
            <w:commentRangeEnd w:id="680"/>
            <w:r w:rsidR="000414E6">
              <w:rPr>
                <w:rStyle w:val="Kommentaariviide"/>
              </w:rPr>
              <w:commentReference w:id="680"/>
            </w:r>
            <w:r w:rsidRPr="1BD68A4A">
              <w:rPr>
                <w:rFonts w:ascii="Times New Roman" w:hAnsi="Times New Roman" w:cs="Times New Roman"/>
                <w:sz w:val="24"/>
                <w:szCs w:val="24"/>
              </w:rPr>
              <w:t xml:space="preserve">on vähemalt </w:t>
            </w:r>
            <w:r w:rsidR="0A367BCA" w:rsidRPr="1BD68A4A">
              <w:rPr>
                <w:rFonts w:ascii="Times New Roman" w:hAnsi="Times New Roman" w:cs="Times New Roman"/>
                <w:sz w:val="24"/>
                <w:szCs w:val="24"/>
              </w:rPr>
              <w:t xml:space="preserve">kümme </w:t>
            </w:r>
            <w:r w:rsidRPr="1BD68A4A">
              <w:rPr>
                <w:rFonts w:ascii="Times New Roman" w:hAnsi="Times New Roman" w:cs="Times New Roman"/>
                <w:sz w:val="24"/>
                <w:szCs w:val="24"/>
              </w:rPr>
              <w:t xml:space="preserve">miljardit eurot. </w:t>
            </w:r>
          </w:p>
        </w:tc>
      </w:tr>
    </w:tbl>
    <w:p w14:paraId="58E2ED7F" w14:textId="77252625" w:rsidR="00D31868" w:rsidRPr="00FA634D" w:rsidRDefault="4FB856B8" w:rsidP="4FA6A22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6F271D4F" w:rsidRPr="1BD68A4A">
        <w:rPr>
          <w:rFonts w:ascii="Times New Roman" w:hAnsi="Times New Roman" w:cs="Times New Roman"/>
          <w:sz w:val="24"/>
          <w:szCs w:val="24"/>
        </w:rPr>
        <w:t xml:space="preserve">2) Finantsinspektsioon võtab </w:t>
      </w:r>
      <w:r w:rsidR="6A5D3CB3" w:rsidRPr="1BD68A4A">
        <w:rPr>
          <w:rFonts w:ascii="Times New Roman" w:hAnsi="Times New Roman" w:cs="Times New Roman"/>
          <w:sz w:val="24"/>
          <w:szCs w:val="24"/>
        </w:rPr>
        <w:t xml:space="preserve">arvesse </w:t>
      </w:r>
      <w:r w:rsidR="6F271D4F" w:rsidRPr="1BD68A4A">
        <w:rPr>
          <w:rFonts w:ascii="Times New Roman" w:hAnsi="Times New Roman" w:cs="Times New Roman"/>
          <w:sz w:val="24"/>
          <w:szCs w:val="24"/>
        </w:rPr>
        <w:t xml:space="preserve">käesoleva paragrahvi lõike 1 punktides 2 ja 3 nimetatud </w:t>
      </w:r>
      <w:commentRangeStart w:id="681"/>
      <w:r w:rsidR="6F271D4F" w:rsidRPr="1BD68A4A">
        <w:rPr>
          <w:rFonts w:ascii="Times New Roman" w:hAnsi="Times New Roman" w:cs="Times New Roman"/>
          <w:sz w:val="24"/>
          <w:szCs w:val="24"/>
        </w:rPr>
        <w:t xml:space="preserve">tingimuste </w:t>
      </w:r>
      <w:ins w:id="682" w:author="Merike Koppel - JUSTDIGI" w:date="2025-12-30T11:50:00Z" w16du:dateUtc="2025-12-30T09:50:00Z">
        <w:r w:rsidR="000414E6">
          <w:rPr>
            <w:rFonts w:ascii="Times New Roman" w:hAnsi="Times New Roman" w:cs="Times New Roman"/>
            <w:sz w:val="24"/>
            <w:szCs w:val="24"/>
          </w:rPr>
          <w:t xml:space="preserve">täidetuse </w:t>
        </w:r>
      </w:ins>
      <w:r w:rsidR="6F271D4F" w:rsidRPr="1BD68A4A">
        <w:rPr>
          <w:rFonts w:ascii="Times New Roman" w:hAnsi="Times New Roman" w:cs="Times New Roman"/>
          <w:sz w:val="24"/>
          <w:szCs w:val="24"/>
        </w:rPr>
        <w:t xml:space="preserve">hindamisel </w:t>
      </w:r>
      <w:commentRangeEnd w:id="681"/>
      <w:r w:rsidR="002639B6">
        <w:rPr>
          <w:rStyle w:val="Kommentaariviide"/>
        </w:rPr>
        <w:commentReference w:id="681"/>
      </w:r>
      <w:r w:rsidR="6F271D4F" w:rsidRPr="1BD68A4A">
        <w:rPr>
          <w:rFonts w:ascii="Times New Roman" w:hAnsi="Times New Roman" w:cs="Times New Roman"/>
          <w:sz w:val="24"/>
          <w:szCs w:val="24"/>
        </w:rPr>
        <w:t>kolmanda riigi krediidiasutuse filiaali asjakohaseid süsteemse olulisuse näitajaid, eelkõige</w:t>
      </w:r>
      <w:r w:rsidR="6A5D3CB3" w:rsidRPr="1BD68A4A">
        <w:rPr>
          <w:rFonts w:ascii="Times New Roman" w:hAnsi="Times New Roman" w:cs="Times New Roman"/>
          <w:sz w:val="24"/>
          <w:szCs w:val="24"/>
        </w:rPr>
        <w:t xml:space="preserve"> järgmisi näitajaid</w:t>
      </w:r>
      <w:r w:rsidR="6F271D4F" w:rsidRPr="1BD68A4A">
        <w:rPr>
          <w:rFonts w:ascii="Times New Roman" w:hAnsi="Times New Roman" w:cs="Times New Roman"/>
          <w:sz w:val="24"/>
          <w:szCs w:val="24"/>
        </w:rPr>
        <w:t>:</w:t>
      </w:r>
    </w:p>
    <w:p w14:paraId="14BE1102" w14:textId="3F25FA2C"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suurus;</w:t>
      </w:r>
    </w:p>
    <w:p w14:paraId="5A9F3478" w14:textId="0D57BFA4"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struktuur, korraldus ja ärimudeli keerukus; </w:t>
      </w:r>
    </w:p>
    <w:p w14:paraId="28ACC905" w14:textId="7B37F9AE"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seotus Euroopa Liidu ja Eesti finantssüsteemiga;</w:t>
      </w:r>
      <w:r w:rsidRPr="1BD68A4A">
        <w:rPr>
          <w:rFonts w:ascii="Times New Roman" w:hAnsi="Times New Roman" w:cs="Times New Roman"/>
          <w:b/>
          <w:bCs/>
          <w:sz w:val="24"/>
          <w:szCs w:val="24"/>
        </w:rPr>
        <w:t xml:space="preserve"> </w:t>
      </w:r>
    </w:p>
    <w:p w14:paraId="07A88E1A" w14:textId="422B01B9"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tegevuse, teenuste, tehingute või finantstaristu asendatavus; </w:t>
      </w:r>
    </w:p>
    <w:p w14:paraId="68602148" w14:textId="4C234705"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turuosa Euroopa Liidus ja Eestis, võttes arvesse </w:t>
      </w:r>
      <w:commentRangeStart w:id="683"/>
      <w:r w:rsidRPr="1BD68A4A">
        <w:rPr>
          <w:rFonts w:ascii="Times New Roman" w:hAnsi="Times New Roman" w:cs="Times New Roman"/>
          <w:sz w:val="24"/>
          <w:szCs w:val="24"/>
        </w:rPr>
        <w:t>filiaali kõiki varasid, osutatavaid teenuseid ja</w:t>
      </w:r>
      <w:r w:rsidR="001219A7" w:rsidRPr="1BD68A4A">
        <w:rPr>
          <w:rFonts w:ascii="Times New Roman" w:hAnsi="Times New Roman" w:cs="Times New Roman"/>
          <w:sz w:val="24"/>
          <w:szCs w:val="24"/>
        </w:rPr>
        <w:t xml:space="preserve"> </w:t>
      </w:r>
      <w:r w:rsidRPr="1BD68A4A">
        <w:rPr>
          <w:rFonts w:ascii="Times New Roman" w:hAnsi="Times New Roman" w:cs="Times New Roman"/>
          <w:sz w:val="24"/>
          <w:szCs w:val="24"/>
        </w:rPr>
        <w:t>tehinguid</w:t>
      </w:r>
      <w:commentRangeEnd w:id="683"/>
      <w:r w:rsidR="001D6F43">
        <w:rPr>
          <w:rStyle w:val="Kommentaariviide"/>
        </w:rPr>
        <w:commentReference w:id="683"/>
      </w:r>
      <w:r w:rsidRPr="1BD68A4A">
        <w:rPr>
          <w:rFonts w:ascii="Times New Roman" w:hAnsi="Times New Roman" w:cs="Times New Roman"/>
          <w:sz w:val="24"/>
          <w:szCs w:val="24"/>
        </w:rPr>
        <w:t>;</w:t>
      </w:r>
    </w:p>
    <w:p w14:paraId="4AE9BCF1" w14:textId="615125DC"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tehingute või äritegevuse peatamise või lõpetamise tõenäoline mõju Eesti finantssüsteemi likviidsusele või Euroopa Liidu ja Eesti makse-, kliiringu- ja arveldussüsteemile; </w:t>
      </w:r>
    </w:p>
    <w:p w14:paraId="04025813" w14:textId="30B3358A" w:rsidR="00D31868" w:rsidRPr="00FA634D" w:rsidRDefault="00D31868"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7) </w:t>
      </w:r>
      <w:commentRangeStart w:id="684"/>
      <w:r w:rsidRPr="1BD68A4A">
        <w:rPr>
          <w:rFonts w:ascii="Times New Roman" w:hAnsi="Times New Roman" w:cs="Times New Roman"/>
          <w:sz w:val="24"/>
          <w:szCs w:val="24"/>
        </w:rPr>
        <w:t>roll ja tähtsus kolmanda riigi konsolideerimisgrupi tegevusele, teenustele</w:t>
      </w:r>
      <w:r w:rsidR="0008461A" w:rsidRPr="1BD68A4A">
        <w:rPr>
          <w:rFonts w:ascii="Times New Roman" w:hAnsi="Times New Roman" w:cs="Times New Roman"/>
          <w:sz w:val="24"/>
          <w:szCs w:val="24"/>
        </w:rPr>
        <w:t xml:space="preserve"> </w:t>
      </w:r>
      <w:r w:rsidRPr="1BD68A4A">
        <w:rPr>
          <w:rFonts w:ascii="Times New Roman" w:hAnsi="Times New Roman" w:cs="Times New Roman"/>
          <w:sz w:val="24"/>
          <w:szCs w:val="24"/>
        </w:rPr>
        <w:t>ja tehingutele Euroopa Liidus ja Eestis</w:t>
      </w:r>
      <w:commentRangeEnd w:id="684"/>
      <w:r w:rsidR="004F58BD">
        <w:rPr>
          <w:rStyle w:val="Kommentaariviide"/>
        </w:rPr>
        <w:commentReference w:id="684"/>
      </w:r>
      <w:r w:rsidRPr="1BD68A4A">
        <w:rPr>
          <w:rFonts w:ascii="Times New Roman" w:hAnsi="Times New Roman" w:cs="Times New Roman"/>
          <w:sz w:val="24"/>
          <w:szCs w:val="24"/>
        </w:rPr>
        <w:t xml:space="preserve">; </w:t>
      </w:r>
    </w:p>
    <w:p w14:paraId="68F9814E" w14:textId="015D076B"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8) roll ja tähtsus </w:t>
      </w:r>
      <w:r w:rsidR="60CCB757" w:rsidRPr="1BD68A4A">
        <w:rPr>
          <w:rFonts w:ascii="Times New Roman" w:hAnsi="Times New Roman" w:cs="Times New Roman"/>
          <w:sz w:val="24"/>
          <w:szCs w:val="24"/>
        </w:rPr>
        <w:t xml:space="preserve">kolmanda riigi konsolideerimisgrupi </w:t>
      </w:r>
      <w:r w:rsidRPr="1BD68A4A">
        <w:rPr>
          <w:rFonts w:ascii="Times New Roman" w:hAnsi="Times New Roman" w:cs="Times New Roman"/>
          <w:sz w:val="24"/>
          <w:szCs w:val="24"/>
        </w:rPr>
        <w:t xml:space="preserve">kriisilahenduse või likvideerimise </w:t>
      </w:r>
      <w:r w:rsidR="67BC126A" w:rsidRPr="1BD68A4A">
        <w:rPr>
          <w:rFonts w:ascii="Times New Roman" w:hAnsi="Times New Roman" w:cs="Times New Roman"/>
          <w:sz w:val="24"/>
          <w:szCs w:val="24"/>
        </w:rPr>
        <w:t>menetluses</w:t>
      </w:r>
      <w:r w:rsidRPr="1BD68A4A">
        <w:rPr>
          <w:rFonts w:ascii="Times New Roman" w:hAnsi="Times New Roman" w:cs="Times New Roman"/>
          <w:sz w:val="24"/>
          <w:szCs w:val="24"/>
        </w:rPr>
        <w:t xml:space="preserve">, tuginedes Finantsinspektsiooni finantskriisi lahendamise funktsiooni täitjalt saadud teabele; </w:t>
      </w:r>
    </w:p>
    <w:p w14:paraId="6DA7E0F8" w14:textId="2452BB91" w:rsidR="102E1984" w:rsidRPr="00FA634D" w:rsidRDefault="77164776" w:rsidP="102E198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9) filiaali kaudu toimuva kolmanda riigi konsolideerimisgrupi äritegevuse maht</w:t>
      </w:r>
      <w:r w:rsidR="1496C8B9" w:rsidRPr="1BD68A4A">
        <w:rPr>
          <w:rFonts w:ascii="Times New Roman" w:hAnsi="Times New Roman" w:cs="Times New Roman"/>
          <w:sz w:val="24"/>
          <w:szCs w:val="24"/>
        </w:rPr>
        <w:t xml:space="preserve"> </w:t>
      </w:r>
      <w:r w:rsidRPr="1BD68A4A">
        <w:rPr>
          <w:rFonts w:ascii="Times New Roman" w:hAnsi="Times New Roman" w:cs="Times New Roman"/>
          <w:sz w:val="24"/>
          <w:szCs w:val="24"/>
        </w:rPr>
        <w:t>võrrel</w:t>
      </w:r>
      <w:r w:rsidR="675AC807" w:rsidRPr="1BD68A4A">
        <w:rPr>
          <w:rFonts w:ascii="Times New Roman" w:hAnsi="Times New Roman" w:cs="Times New Roman"/>
          <w:sz w:val="24"/>
          <w:szCs w:val="24"/>
        </w:rPr>
        <w:t>des</w:t>
      </w:r>
      <w:r w:rsidRPr="1BD68A4A">
        <w:rPr>
          <w:rFonts w:ascii="Times New Roman" w:hAnsi="Times New Roman" w:cs="Times New Roman"/>
          <w:sz w:val="24"/>
          <w:szCs w:val="24"/>
        </w:rPr>
        <w:t xml:space="preserve"> </w:t>
      </w:r>
      <w:r w:rsidR="57583E4B" w:rsidRPr="1BD68A4A">
        <w:rPr>
          <w:rFonts w:ascii="Times New Roman" w:hAnsi="Times New Roman" w:cs="Times New Roman"/>
          <w:sz w:val="24"/>
          <w:szCs w:val="24"/>
        </w:rPr>
        <w:t xml:space="preserve">sama </w:t>
      </w:r>
      <w:r w:rsidRPr="1BD68A4A">
        <w:rPr>
          <w:rFonts w:ascii="Times New Roman" w:hAnsi="Times New Roman" w:cs="Times New Roman"/>
          <w:sz w:val="24"/>
          <w:szCs w:val="24"/>
        </w:rPr>
        <w:t xml:space="preserve">konsolideerimisgrupi </w:t>
      </w:r>
      <w:r w:rsidR="1733F5D6" w:rsidRPr="1BD68A4A">
        <w:rPr>
          <w:rFonts w:ascii="Times New Roman" w:hAnsi="Times New Roman" w:cs="Times New Roman"/>
          <w:sz w:val="24"/>
          <w:szCs w:val="24"/>
        </w:rPr>
        <w:t xml:space="preserve">sellise </w:t>
      </w:r>
      <w:r w:rsidRPr="1BD68A4A">
        <w:rPr>
          <w:rFonts w:ascii="Times New Roman" w:hAnsi="Times New Roman" w:cs="Times New Roman"/>
          <w:sz w:val="24"/>
          <w:szCs w:val="24"/>
        </w:rPr>
        <w:t xml:space="preserve">äritegevusega, mis toimub Euroopa Liidus ja liikmesriikides, kus kolmanda riigi krediidiasutuse filiaalid on asutatud, tegevusloa saanud </w:t>
      </w:r>
      <w:r w:rsidR="48DAF96D" w:rsidRPr="1BD68A4A">
        <w:rPr>
          <w:rFonts w:ascii="Times New Roman" w:hAnsi="Times New Roman" w:cs="Times New Roman"/>
          <w:sz w:val="24"/>
          <w:szCs w:val="24"/>
        </w:rPr>
        <w:t>tütarettevõtja kaudu.</w:t>
      </w:r>
    </w:p>
    <w:p w14:paraId="78912483" w14:textId="285A191B"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(3) Finantsinspektsioon võib rakendada käesoleva paragrahvi lõikes 1 nimetatud </w:t>
      </w:r>
      <w:r w:rsidR="0390F065" w:rsidRPr="1BD68A4A">
        <w:rPr>
          <w:rFonts w:ascii="Times New Roman" w:hAnsi="Times New Roman" w:cs="Times New Roman"/>
          <w:sz w:val="24"/>
          <w:szCs w:val="24"/>
        </w:rPr>
        <w:t>nõuet</w:t>
      </w:r>
      <w:r w:rsidRPr="1BD68A4A">
        <w:rPr>
          <w:rFonts w:ascii="Times New Roman" w:hAnsi="Times New Roman" w:cs="Times New Roman"/>
          <w:sz w:val="24"/>
          <w:szCs w:val="24"/>
        </w:rPr>
        <w:t xml:space="preserve"> juhul</w:t>
      </w:r>
      <w:r w:rsidR="001C7C6D" w:rsidRPr="1BD68A4A">
        <w:rPr>
          <w:rFonts w:ascii="Times New Roman" w:hAnsi="Times New Roman" w:cs="Times New Roman"/>
          <w:sz w:val="24"/>
          <w:szCs w:val="24"/>
        </w:rPr>
        <w:t>,</w:t>
      </w:r>
      <w:r w:rsidRPr="1BD68A4A">
        <w:rPr>
          <w:rFonts w:ascii="Times New Roman" w:hAnsi="Times New Roman" w:cs="Times New Roman"/>
          <w:sz w:val="24"/>
          <w:szCs w:val="24"/>
        </w:rPr>
        <w:t xml:space="preserve"> kui: </w:t>
      </w:r>
    </w:p>
    <w:p w14:paraId="7332C12E" w14:textId="3DEF29A3"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Finantsinspektsioon on rakendanud käesoleva seaduse §-</w:t>
      </w:r>
      <w:r w:rsidR="75992329" w:rsidRPr="1BD68A4A">
        <w:rPr>
          <w:rFonts w:ascii="Times New Roman" w:hAnsi="Times New Roman" w:cs="Times New Roman"/>
          <w:sz w:val="24"/>
          <w:szCs w:val="24"/>
        </w:rPr>
        <w:t>de</w:t>
      </w:r>
      <w:r w:rsidRPr="1BD68A4A">
        <w:rPr>
          <w:rFonts w:ascii="Times New Roman" w:hAnsi="Times New Roman" w:cs="Times New Roman"/>
          <w:sz w:val="24"/>
          <w:szCs w:val="24"/>
        </w:rPr>
        <w:t>s 95</w:t>
      </w:r>
      <w:r w:rsidRPr="1BD68A4A">
        <w:rPr>
          <w:rFonts w:ascii="Times New Roman" w:hAnsi="Times New Roman" w:cs="Times New Roman"/>
          <w:sz w:val="24"/>
          <w:szCs w:val="24"/>
          <w:vertAlign w:val="superscript"/>
        </w:rPr>
        <w:t>5</w:t>
      </w:r>
      <w:r w:rsidR="06E3B435" w:rsidRPr="1BD68A4A">
        <w:rPr>
          <w:rFonts w:ascii="Times New Roman" w:hAnsi="Times New Roman" w:cs="Times New Roman"/>
          <w:sz w:val="24"/>
          <w:szCs w:val="24"/>
          <w:vertAlign w:val="superscript"/>
        </w:rPr>
        <w:t xml:space="preserve"> </w:t>
      </w:r>
      <w:r w:rsidRPr="1BD68A4A">
        <w:rPr>
          <w:rFonts w:ascii="Times New Roman" w:hAnsi="Times New Roman" w:cs="Times New Roman"/>
          <w:sz w:val="24"/>
          <w:szCs w:val="24"/>
        </w:rPr>
        <w:t>või</w:t>
      </w:r>
      <w:r w:rsidRPr="1BD68A4A">
        <w:rPr>
          <w:rFonts w:ascii="Times New Roman" w:hAnsi="Times New Roman" w:cs="Times New Roman"/>
          <w:i/>
          <w:iCs/>
          <w:sz w:val="24"/>
          <w:szCs w:val="24"/>
        </w:rPr>
        <w:t> </w:t>
      </w:r>
      <w:r w:rsidRPr="1BD68A4A">
        <w:rPr>
          <w:rFonts w:ascii="Times New Roman" w:hAnsi="Times New Roman" w:cs="Times New Roman"/>
          <w:sz w:val="24"/>
          <w:szCs w:val="24"/>
        </w:rPr>
        <w:t>104 sätestatud meetmeid,</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kui see on olnud asjakohane; </w:t>
      </w:r>
    </w:p>
    <w:p w14:paraId="43D682F9" w14:textId="2F4C1167"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Finantsinspektsioon suudab muudel kui käesoleva paragrahvi lõikes 1 nimetatud alustel põhjendada, miks ei ole käesoleva lõike punktis 1 nimetatud meetmed piisavad järelevalvega seotud oluliste probleemide lahendamiseks</w:t>
      </w:r>
      <w:r w:rsidR="31B49706" w:rsidRPr="1BD68A4A">
        <w:rPr>
          <w:rFonts w:ascii="Times New Roman" w:hAnsi="Times New Roman" w:cs="Times New Roman"/>
          <w:sz w:val="24"/>
          <w:szCs w:val="24"/>
        </w:rPr>
        <w:t>.</w:t>
      </w:r>
    </w:p>
    <w:p w14:paraId="0E7D8314" w14:textId="2F7C243C" w:rsidR="00AE7D70" w:rsidRPr="00FA634D" w:rsidRDefault="6F271D4F"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(4) Finantsinspektsioon konsulteerib enne käesoleva paragrahvi lõikes 1 nimetatud õiguse kasutamist Euroopa Pangandusjärelevalve Asutusega ja nende lepinguriikide finantsjärelevalve asutustega, kus kolmanda riigi konsolideerimisgrupp on asutanud kolmanda riigi krediidiasutuse tütarettevõtjad või filiaalid. </w:t>
      </w:r>
    </w:p>
    <w:p w14:paraId="721B4938" w14:textId="0CAAC8F2"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 Kolmanda riigi krediidiasutuse asutatud Eesti tütarettevõtja</w:t>
      </w:r>
      <w:r w:rsidR="004C7D36">
        <w:rPr>
          <w:rFonts w:ascii="Times New Roman" w:hAnsi="Times New Roman" w:cs="Times New Roman"/>
          <w:sz w:val="24"/>
          <w:szCs w:val="24"/>
        </w:rPr>
        <w:t xml:space="preserve"> suhtes</w:t>
      </w:r>
      <w:r w:rsidRPr="1BD68A4A">
        <w:rPr>
          <w:rFonts w:ascii="Times New Roman" w:hAnsi="Times New Roman" w:cs="Times New Roman"/>
          <w:sz w:val="24"/>
          <w:szCs w:val="24"/>
        </w:rPr>
        <w:t xml:space="preserve"> kohaldatakse käesoleva</w:t>
      </w:r>
      <w:r w:rsidR="0477E967" w:rsidRPr="1BD68A4A">
        <w:rPr>
          <w:rFonts w:ascii="Times New Roman" w:hAnsi="Times New Roman" w:cs="Times New Roman"/>
          <w:sz w:val="24"/>
          <w:szCs w:val="24"/>
        </w:rPr>
        <w:t>s</w:t>
      </w:r>
      <w:r w:rsidRPr="1BD68A4A">
        <w:rPr>
          <w:rFonts w:ascii="Times New Roman" w:hAnsi="Times New Roman" w:cs="Times New Roman"/>
          <w:sz w:val="24"/>
          <w:szCs w:val="24"/>
        </w:rPr>
        <w:t xml:space="preserve"> seadus</w:t>
      </w:r>
      <w:r w:rsidR="1925FCBA" w:rsidRPr="1BD68A4A">
        <w:rPr>
          <w:rFonts w:ascii="Times New Roman" w:hAnsi="Times New Roman" w:cs="Times New Roman"/>
          <w:sz w:val="24"/>
          <w:szCs w:val="24"/>
        </w:rPr>
        <w:t>es krediidiasutustele sätestatut, kui käesolevas seaduses ei ole sätestatud teisiti.</w:t>
      </w:r>
    </w:p>
    <w:p w14:paraId="1BD4E07B" w14:textId="77777777" w:rsidR="00D31868" w:rsidRPr="00FA634D" w:rsidRDefault="00D31868" w:rsidP="00D31868">
      <w:pPr>
        <w:spacing w:after="0" w:line="240" w:lineRule="auto"/>
        <w:jc w:val="both"/>
        <w:rPr>
          <w:rFonts w:ascii="Times New Roman" w:hAnsi="Times New Roman" w:cs="Times New Roman"/>
          <w:sz w:val="24"/>
          <w:szCs w:val="24"/>
        </w:rPr>
      </w:pPr>
    </w:p>
    <w:p w14:paraId="0A949AD2" w14:textId="297BDF05"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 95</w:t>
      </w:r>
      <w:r w:rsidRPr="1BD68A4A">
        <w:rPr>
          <w:rFonts w:ascii="Times New Roman" w:hAnsi="Times New Roman" w:cs="Times New Roman"/>
          <w:b/>
          <w:bCs/>
          <w:sz w:val="24"/>
          <w:szCs w:val="24"/>
          <w:vertAlign w:val="superscript"/>
        </w:rPr>
        <w:t>5</w:t>
      </w:r>
      <w:r w:rsidRPr="1BD68A4A">
        <w:rPr>
          <w:rFonts w:ascii="Times New Roman" w:hAnsi="Times New Roman" w:cs="Times New Roman"/>
          <w:b/>
          <w:bCs/>
          <w:sz w:val="24"/>
          <w:szCs w:val="24"/>
        </w:rPr>
        <w:t>. Süsteemse olulisuse hindamine ja süsteemselt olulise kolmanda riigi krediidiasutuse filiaali nõuded</w:t>
      </w:r>
    </w:p>
    <w:p w14:paraId="7444393F" w14:textId="4A9B2B39"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Finantsinspektsioon hindab, kas </w:t>
      </w:r>
      <w:r w:rsidR="6FC36029" w:rsidRPr="1BD68A4A">
        <w:rPr>
          <w:rFonts w:ascii="Times New Roman" w:hAnsi="Times New Roman" w:cs="Times New Roman"/>
          <w:sz w:val="24"/>
          <w:szCs w:val="24"/>
        </w:rPr>
        <w:t xml:space="preserve">selline </w:t>
      </w:r>
      <w:r w:rsidRPr="1BD68A4A">
        <w:rPr>
          <w:rFonts w:ascii="Times New Roman" w:hAnsi="Times New Roman" w:cs="Times New Roman"/>
          <w:sz w:val="24"/>
          <w:szCs w:val="24"/>
        </w:rPr>
        <w:t>kolmanda riigi krediidias</w:t>
      </w:r>
      <w:r w:rsidR="78FBCB74" w:rsidRPr="1BD68A4A">
        <w:rPr>
          <w:rFonts w:ascii="Times New Roman" w:hAnsi="Times New Roman" w:cs="Times New Roman"/>
          <w:sz w:val="24"/>
          <w:szCs w:val="24"/>
        </w:rPr>
        <w:t>u</w:t>
      </w:r>
      <w:r w:rsidRPr="1BD68A4A">
        <w:rPr>
          <w:rFonts w:ascii="Times New Roman" w:hAnsi="Times New Roman" w:cs="Times New Roman"/>
          <w:sz w:val="24"/>
          <w:szCs w:val="24"/>
        </w:rPr>
        <w:t xml:space="preserve">tuse filiaal, mis kuulub tema järelevalve alla, on süsteemselt oluline ja võib põhjustada märkimisväärseid riske Euroopa Liidu või Eesti finantsstabiilsusele, kui filiaal kuulub sellise kolmanda riigi konsolideerimisgruppi, mille kõigi Euroopa Liidus asuvate kolmanda riigi krediidiasutuste filiaalide </w:t>
      </w:r>
      <w:r w:rsidR="5BFDF5C1" w:rsidRPr="1BD68A4A">
        <w:rPr>
          <w:rFonts w:ascii="Times New Roman" w:hAnsi="Times New Roman" w:cs="Times New Roman"/>
          <w:sz w:val="24"/>
          <w:szCs w:val="24"/>
        </w:rPr>
        <w:t>varade</w:t>
      </w:r>
      <w:r w:rsidRPr="1BD68A4A">
        <w:rPr>
          <w:rFonts w:ascii="Times New Roman" w:hAnsi="Times New Roman" w:cs="Times New Roman"/>
          <w:sz w:val="24"/>
          <w:szCs w:val="24"/>
        </w:rPr>
        <w:t xml:space="preserve"> </w:t>
      </w:r>
      <w:commentRangeStart w:id="685"/>
      <w:r w:rsidRPr="1BD68A4A">
        <w:rPr>
          <w:rFonts w:ascii="Times New Roman" w:hAnsi="Times New Roman" w:cs="Times New Roman"/>
          <w:sz w:val="24"/>
          <w:szCs w:val="24"/>
        </w:rPr>
        <w:t xml:space="preserve">kogusumma </w:t>
      </w:r>
      <w:commentRangeEnd w:id="685"/>
      <w:r w:rsidR="00CD0257">
        <w:rPr>
          <w:rStyle w:val="Kommentaariviide"/>
        </w:rPr>
        <w:commentReference w:id="685"/>
      </w:r>
      <w:r w:rsidRPr="1BD68A4A">
        <w:rPr>
          <w:rFonts w:ascii="Times New Roman" w:hAnsi="Times New Roman" w:cs="Times New Roman"/>
          <w:sz w:val="24"/>
          <w:szCs w:val="24"/>
        </w:rPr>
        <w:t xml:space="preserve">on Euroopa Liidus vähemalt 40 miljardit eurot. </w:t>
      </w:r>
    </w:p>
    <w:p w14:paraId="13AA1696" w14:textId="56303B27"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Finantsinspektsioon </w:t>
      </w:r>
      <w:r w:rsidR="00740861">
        <w:rPr>
          <w:rFonts w:ascii="Times New Roman" w:hAnsi="Times New Roman" w:cs="Times New Roman"/>
          <w:sz w:val="24"/>
          <w:szCs w:val="24"/>
        </w:rPr>
        <w:t>teeb</w:t>
      </w:r>
      <w:r w:rsidRPr="1BD68A4A">
        <w:rPr>
          <w:rFonts w:ascii="Times New Roman" w:hAnsi="Times New Roman" w:cs="Times New Roman"/>
          <w:sz w:val="24"/>
          <w:szCs w:val="24"/>
        </w:rPr>
        <w:t xml:space="preserve"> käesoleva paragrahvi lõikes 1 nimetatud hindamise, kui kõigi samasse kolmanda riigi konsolideerimisgruppi kuuluvate Euroopa Liidus asuvate kolmanda riigi krediidiasutuste filiaalide varade </w:t>
      </w:r>
      <w:commentRangeStart w:id="686"/>
      <w:r w:rsidRPr="1BD68A4A">
        <w:rPr>
          <w:rFonts w:ascii="Times New Roman" w:hAnsi="Times New Roman" w:cs="Times New Roman"/>
          <w:sz w:val="24"/>
          <w:szCs w:val="24"/>
        </w:rPr>
        <w:t xml:space="preserve">kogusumma </w:t>
      </w:r>
      <w:commentRangeEnd w:id="686"/>
      <w:r w:rsidR="00CD0257">
        <w:rPr>
          <w:rStyle w:val="Kommentaariviide"/>
        </w:rPr>
        <w:commentReference w:id="686"/>
      </w:r>
      <w:r w:rsidRPr="1BD68A4A">
        <w:rPr>
          <w:rFonts w:ascii="Times New Roman" w:hAnsi="Times New Roman" w:cs="Times New Roman"/>
          <w:sz w:val="24"/>
          <w:szCs w:val="24"/>
        </w:rPr>
        <w:t>Euroopa Liidus on käesoleva seaduse § 95</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xml:space="preserve"> lõigete </w:t>
      </w:r>
      <w:r w:rsidR="6B195E22" w:rsidRPr="1BD68A4A">
        <w:rPr>
          <w:rFonts w:ascii="Times New Roman" w:hAnsi="Times New Roman" w:cs="Times New Roman"/>
          <w:sz w:val="24"/>
          <w:szCs w:val="24"/>
        </w:rPr>
        <w:t>9</w:t>
      </w:r>
      <w:r w:rsidRPr="1BD68A4A">
        <w:rPr>
          <w:rFonts w:ascii="Times New Roman" w:hAnsi="Times New Roman" w:cs="Times New Roman"/>
          <w:sz w:val="24"/>
          <w:szCs w:val="24"/>
        </w:rPr>
        <w:t>–1</w:t>
      </w:r>
      <w:r w:rsidR="31FD2023" w:rsidRPr="1BD68A4A">
        <w:rPr>
          <w:rFonts w:ascii="Times New Roman" w:hAnsi="Times New Roman" w:cs="Times New Roman"/>
          <w:sz w:val="24"/>
          <w:szCs w:val="24"/>
        </w:rPr>
        <w:t>4</w:t>
      </w:r>
      <w:r w:rsidRPr="1BD68A4A">
        <w:rPr>
          <w:rFonts w:ascii="Times New Roman" w:hAnsi="Times New Roman" w:cs="Times New Roman"/>
          <w:sz w:val="24"/>
          <w:szCs w:val="24"/>
        </w:rPr>
        <w:t xml:space="preserve"> </w:t>
      </w:r>
      <w:r w:rsidR="009B6BD6" w:rsidRPr="1BD68A4A">
        <w:rPr>
          <w:rFonts w:ascii="Times New Roman" w:hAnsi="Times New Roman" w:cs="Times New Roman"/>
          <w:sz w:val="24"/>
          <w:szCs w:val="24"/>
        </w:rPr>
        <w:t xml:space="preserve">põhjal </w:t>
      </w:r>
      <w:r w:rsidRPr="1BD68A4A">
        <w:rPr>
          <w:rFonts w:ascii="Times New Roman" w:hAnsi="Times New Roman" w:cs="Times New Roman"/>
          <w:sz w:val="24"/>
          <w:szCs w:val="24"/>
        </w:rPr>
        <w:t>esitatud aruannete kohaselt vähemalt 40 miljardit eurot</w:t>
      </w:r>
      <w:r w:rsidR="522EB6AE" w:rsidRPr="1BD68A4A">
        <w:rPr>
          <w:rFonts w:ascii="Times New Roman" w:hAnsi="Times New Roman" w:cs="Times New Roman"/>
          <w:sz w:val="24"/>
          <w:szCs w:val="24"/>
        </w:rPr>
        <w:t>, kas:</w:t>
      </w:r>
      <w:r w:rsidRPr="1BD68A4A">
        <w:rPr>
          <w:rFonts w:ascii="Times New Roman" w:hAnsi="Times New Roman" w:cs="Times New Roman"/>
          <w:sz w:val="24"/>
          <w:szCs w:val="24"/>
        </w:rPr>
        <w:t xml:space="preserve"> </w:t>
      </w:r>
    </w:p>
    <w:p w14:paraId="7F3122C0" w14:textId="35F8549F"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viimase kolme majandusaasta aruande keskm</w:t>
      </w:r>
      <w:r w:rsidR="24CDDA0B" w:rsidRPr="1BD68A4A">
        <w:rPr>
          <w:rFonts w:ascii="Times New Roman" w:hAnsi="Times New Roman" w:cs="Times New Roman"/>
          <w:sz w:val="24"/>
          <w:szCs w:val="24"/>
        </w:rPr>
        <w:t>isena</w:t>
      </w:r>
      <w:r w:rsidRPr="1BD68A4A">
        <w:rPr>
          <w:rFonts w:ascii="Times New Roman" w:hAnsi="Times New Roman" w:cs="Times New Roman"/>
          <w:sz w:val="24"/>
          <w:szCs w:val="24"/>
        </w:rPr>
        <w:t xml:space="preserve">; </w:t>
      </w:r>
    </w:p>
    <w:p w14:paraId="75A9FCCE" w14:textId="09DC0BE0"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viimase viie majandusaasta aruande vähemalt kolme aasta absoluutarvud</w:t>
      </w:r>
      <w:r w:rsidR="75FC2663" w:rsidRPr="1BD68A4A">
        <w:rPr>
          <w:rFonts w:ascii="Times New Roman" w:hAnsi="Times New Roman" w:cs="Times New Roman"/>
          <w:sz w:val="24"/>
          <w:szCs w:val="24"/>
        </w:rPr>
        <w:t>ena</w:t>
      </w:r>
      <w:r w:rsidRPr="1BD68A4A">
        <w:rPr>
          <w:rFonts w:ascii="Times New Roman" w:hAnsi="Times New Roman" w:cs="Times New Roman"/>
          <w:sz w:val="24"/>
          <w:szCs w:val="24"/>
        </w:rPr>
        <w:t xml:space="preserve">. </w:t>
      </w:r>
    </w:p>
    <w:p w14:paraId="2B194A1E" w14:textId="41B64E55"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Käesoleva paragrahvi lõikes 2 osutatud </w:t>
      </w:r>
      <w:commentRangeStart w:id="687"/>
      <w:r w:rsidRPr="1BD68A4A">
        <w:rPr>
          <w:rFonts w:ascii="Times New Roman" w:hAnsi="Times New Roman" w:cs="Times New Roman"/>
          <w:sz w:val="24"/>
          <w:szCs w:val="24"/>
        </w:rPr>
        <w:t>varade suuruse piirmäär</w:t>
      </w:r>
      <w:commentRangeEnd w:id="687"/>
      <w:r w:rsidR="00462691">
        <w:rPr>
          <w:rStyle w:val="Kommentaariviide"/>
        </w:rPr>
        <w:commentReference w:id="687"/>
      </w:r>
      <w:r w:rsidRPr="1BD68A4A">
        <w:rPr>
          <w:rFonts w:ascii="Times New Roman" w:hAnsi="Times New Roman" w:cs="Times New Roman"/>
          <w:sz w:val="24"/>
          <w:szCs w:val="24"/>
        </w:rPr>
        <w:t xml:space="preserve"> ei hõlma kolmanda riigi krediidiasutuste filiaalide varasid, mis on omandatud Euroopa Keskpankade Süsteemi kuuluvate keskpankadega sõlmitud tehingute kaudu. </w:t>
      </w:r>
    </w:p>
    <w:p w14:paraId="5EA7EDDD" w14:textId="0AB414E6"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(4) Finantsinspektsioon võtab käesoleva paragrahvi lõikes 1 nimetatud hindamisel arvesse käesoleva seaduse </w:t>
      </w:r>
      <w:r w:rsidR="11412ED1" w:rsidRPr="1BD68A4A">
        <w:rPr>
          <w:rFonts w:ascii="Times New Roman" w:hAnsi="Times New Roman" w:cs="Times New Roman"/>
          <w:sz w:val="24"/>
          <w:szCs w:val="24"/>
        </w:rPr>
        <w:t>§ 86</w:t>
      </w:r>
      <w:r w:rsidR="11412ED1" w:rsidRPr="1BD68A4A">
        <w:rPr>
          <w:rFonts w:ascii="Times New Roman" w:hAnsi="Times New Roman" w:cs="Times New Roman"/>
          <w:sz w:val="24"/>
          <w:szCs w:val="24"/>
          <w:vertAlign w:val="superscript"/>
        </w:rPr>
        <w:t xml:space="preserve">47 </w:t>
      </w:r>
      <w:r w:rsidR="11412ED1" w:rsidRPr="1BD68A4A">
        <w:rPr>
          <w:rFonts w:ascii="Times New Roman" w:hAnsi="Times New Roman" w:cs="Times New Roman"/>
          <w:sz w:val="24"/>
          <w:szCs w:val="24"/>
        </w:rPr>
        <w:t xml:space="preserve">lõikes 2 ja </w:t>
      </w:r>
      <w:r w:rsidRPr="1BD68A4A">
        <w:rPr>
          <w:rFonts w:ascii="Times New Roman" w:hAnsi="Times New Roman" w:cs="Times New Roman"/>
          <w:sz w:val="24"/>
          <w:szCs w:val="24"/>
        </w:rPr>
        <w:t>§ 95</w:t>
      </w:r>
      <w:r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lõikes 2 sätestatud süsteemse olulisuse näitajaid. </w:t>
      </w:r>
    </w:p>
    <w:p w14:paraId="6FD662B8" w14:textId="72E010C1"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(5) Finantsinspektsioon konsulteerib käesoleva paragrahvi lõikes 1 nimetatud hindamisel Euroopa Pangandusjärelevalve Asutusega ja nende lepinguriikide finantsjärelevalve asutustega, kus kolmanda riigi konsolideerimisgrupp on asutanud teisi kolmanda riigi krediidiasutuse tütarettevõtjaid või filiaale, et hinnata finantsstabiilsuse riske, mida asjaomane kolmanda riigi krediidiasutuse filiaal </w:t>
      </w:r>
      <w:del w:id="688" w:author="Merike Koppel - JUSTDIGI" w:date="2025-12-30T11:53:00Z" w16du:dateUtc="2025-12-30T09:53:00Z">
        <w:r w:rsidRPr="1BD68A4A" w:rsidDel="003767C6">
          <w:rPr>
            <w:rFonts w:ascii="Times New Roman" w:hAnsi="Times New Roman" w:cs="Times New Roman"/>
            <w:sz w:val="24"/>
            <w:szCs w:val="24"/>
          </w:rPr>
          <w:delText>kujutab endast</w:delText>
        </w:r>
      </w:del>
      <w:ins w:id="689" w:author="Merike Koppel - JUSTDIGI" w:date="2025-12-30T11:53:00Z" w16du:dateUtc="2025-12-30T09:53:00Z">
        <w:r w:rsidR="003767C6">
          <w:rPr>
            <w:rFonts w:ascii="Times New Roman" w:hAnsi="Times New Roman" w:cs="Times New Roman"/>
            <w:sz w:val="24"/>
            <w:szCs w:val="24"/>
          </w:rPr>
          <w:t>võib</w:t>
        </w:r>
      </w:ins>
      <w:r w:rsidRPr="1BD68A4A">
        <w:rPr>
          <w:rFonts w:ascii="Times New Roman" w:hAnsi="Times New Roman" w:cs="Times New Roman"/>
          <w:sz w:val="24"/>
          <w:szCs w:val="24"/>
        </w:rPr>
        <w:t xml:space="preserve"> teistele Euroopa Liidu liikmesriikidele</w:t>
      </w:r>
      <w:ins w:id="690" w:author="Merike Koppel - JUSTDIGI" w:date="2025-12-30T11:53:00Z" w16du:dateUtc="2025-12-30T09:53:00Z">
        <w:r w:rsidR="003767C6">
          <w:rPr>
            <w:rFonts w:ascii="Times New Roman" w:hAnsi="Times New Roman" w:cs="Times New Roman"/>
            <w:sz w:val="24"/>
            <w:szCs w:val="24"/>
          </w:rPr>
          <w:t xml:space="preserve"> põhjustada</w:t>
        </w:r>
      </w:ins>
      <w:r w:rsidRPr="1BD68A4A">
        <w:rPr>
          <w:rFonts w:ascii="Times New Roman" w:hAnsi="Times New Roman" w:cs="Times New Roman"/>
          <w:sz w:val="24"/>
          <w:szCs w:val="24"/>
        </w:rPr>
        <w:t>.</w:t>
      </w:r>
    </w:p>
    <w:p w14:paraId="32F76F59" w14:textId="21EA3A0B" w:rsidR="00AE7D70" w:rsidRPr="00FA634D" w:rsidRDefault="6F271D4F"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Finantsinspektsioon esitab oma põhjendatud hinnangu kolmanda riigi krediidiasutuse </w:t>
      </w:r>
      <w:commentRangeStart w:id="691"/>
      <w:r w:rsidRPr="1BD68A4A">
        <w:rPr>
          <w:rFonts w:ascii="Times New Roman" w:hAnsi="Times New Roman" w:cs="Times New Roman"/>
          <w:sz w:val="24"/>
          <w:szCs w:val="24"/>
        </w:rPr>
        <w:t>filiaali Euroopa Liidu või Eesti süsteemse olulis</w:t>
      </w:r>
      <w:r w:rsidR="036C8688" w:rsidRPr="1BD68A4A">
        <w:rPr>
          <w:rFonts w:ascii="Times New Roman" w:hAnsi="Times New Roman" w:cs="Times New Roman"/>
          <w:sz w:val="24"/>
          <w:szCs w:val="24"/>
        </w:rPr>
        <w:t>us</w:t>
      </w:r>
      <w:r w:rsidRPr="1BD68A4A">
        <w:rPr>
          <w:rFonts w:ascii="Times New Roman" w:hAnsi="Times New Roman" w:cs="Times New Roman"/>
          <w:sz w:val="24"/>
          <w:szCs w:val="24"/>
        </w:rPr>
        <w:t xml:space="preserve">e kohta </w:t>
      </w:r>
      <w:commentRangeEnd w:id="691"/>
      <w:r w:rsidR="00C31CC3">
        <w:rPr>
          <w:rStyle w:val="Kommentaariviide"/>
        </w:rPr>
        <w:commentReference w:id="691"/>
      </w:r>
      <w:r w:rsidRPr="1BD68A4A">
        <w:rPr>
          <w:rFonts w:ascii="Times New Roman" w:hAnsi="Times New Roman" w:cs="Times New Roman"/>
          <w:sz w:val="24"/>
          <w:szCs w:val="24"/>
        </w:rPr>
        <w:t>Euroopa Pangandusjärelevalve A</w:t>
      </w:r>
      <w:del w:id="692" w:author="Merike Koppel - JUSTDIGI" w:date="2025-12-30T11:54:00Z" w16du:dateUtc="2025-12-30T09:54:00Z">
        <w:r w:rsidRPr="1BD68A4A" w:rsidDel="00C31CC3">
          <w:rPr>
            <w:rFonts w:ascii="Times New Roman" w:hAnsi="Times New Roman" w:cs="Times New Roman"/>
            <w:sz w:val="24"/>
            <w:szCs w:val="24"/>
          </w:rPr>
          <w:delText>meti</w:delText>
        </w:r>
      </w:del>
      <w:ins w:id="693" w:author="Merike Koppel - JUSTDIGI" w:date="2025-12-30T11:54:00Z" w16du:dateUtc="2025-12-30T09:54:00Z">
        <w:r w:rsidR="00C31CC3">
          <w:rPr>
            <w:rFonts w:ascii="Times New Roman" w:hAnsi="Times New Roman" w:cs="Times New Roman"/>
            <w:sz w:val="24"/>
            <w:szCs w:val="24"/>
          </w:rPr>
          <w:t>sutuse</w:t>
        </w:r>
      </w:ins>
      <w:r w:rsidRPr="1BD68A4A">
        <w:rPr>
          <w:rFonts w:ascii="Times New Roman" w:hAnsi="Times New Roman" w:cs="Times New Roman"/>
          <w:sz w:val="24"/>
          <w:szCs w:val="24"/>
        </w:rPr>
        <w:t xml:space="preserve">le ja nende lepinguriikide finantsjärelevalve asutustele, kus asjaomane kolmanda riigi konsolideerimisgrupp on asutanud teisi kolmanda riigi krediidiasutuse tütarettevõtjaid või filiaale. </w:t>
      </w:r>
    </w:p>
    <w:p w14:paraId="575AB2E4" w14:textId="25162FC5" w:rsidR="00AE7D70" w:rsidRPr="00FA634D" w:rsidRDefault="6F271D4F" w:rsidP="1BD68A4A">
      <w:pPr>
        <w:spacing w:after="0" w:line="240" w:lineRule="auto"/>
        <w:jc w:val="both"/>
        <w:rPr>
          <w:rFonts w:ascii="Times New Roman" w:hAnsi="Times New Roman" w:cs="Times New Roman"/>
          <w:i/>
          <w:iCs/>
          <w:sz w:val="24"/>
          <w:szCs w:val="24"/>
        </w:rPr>
      </w:pPr>
      <w:r w:rsidRPr="1BD68A4A">
        <w:rPr>
          <w:rFonts w:ascii="Times New Roman" w:hAnsi="Times New Roman" w:cs="Times New Roman"/>
          <w:sz w:val="24"/>
          <w:szCs w:val="24"/>
        </w:rPr>
        <w:t xml:space="preserve">(7) Finantsinspektsioon teeb kõik endast oleneva, et jõuda </w:t>
      </w:r>
      <w:r w:rsidR="4B9EE18B" w:rsidRPr="1BD68A4A">
        <w:rPr>
          <w:rFonts w:ascii="Times New Roman" w:hAnsi="Times New Roman" w:cs="Times New Roman"/>
          <w:sz w:val="24"/>
          <w:szCs w:val="24"/>
        </w:rPr>
        <w:t xml:space="preserve">kokkuleppele hinnangu suhtes </w:t>
      </w:r>
      <w:r w:rsidRPr="1BD68A4A">
        <w:rPr>
          <w:rFonts w:ascii="Times New Roman" w:hAnsi="Times New Roman" w:cs="Times New Roman"/>
          <w:sz w:val="24"/>
          <w:szCs w:val="24"/>
        </w:rPr>
        <w:t>koostöös Euroopa Pangandusjärelevalve A</w:t>
      </w:r>
      <w:del w:id="694" w:author="Merike Koppel - JUSTDIGI" w:date="2025-12-30T11:55:00Z" w16du:dateUtc="2025-12-30T09:55:00Z">
        <w:r w:rsidRPr="1BD68A4A" w:rsidDel="00C31CC3">
          <w:rPr>
            <w:rFonts w:ascii="Times New Roman" w:hAnsi="Times New Roman" w:cs="Times New Roman"/>
            <w:sz w:val="24"/>
            <w:szCs w:val="24"/>
          </w:rPr>
          <w:delText>meti</w:delText>
        </w:r>
      </w:del>
      <w:ins w:id="695" w:author="Merike Koppel - JUSTDIGI" w:date="2025-12-30T11:55:00Z" w16du:dateUtc="2025-12-30T09:55:00Z">
        <w:r w:rsidR="00C31CC3">
          <w:rPr>
            <w:rFonts w:ascii="Times New Roman" w:hAnsi="Times New Roman" w:cs="Times New Roman"/>
            <w:sz w:val="24"/>
            <w:szCs w:val="24"/>
          </w:rPr>
          <w:t>sutuse</w:t>
        </w:r>
      </w:ins>
      <w:r w:rsidRPr="1BD68A4A">
        <w:rPr>
          <w:rFonts w:ascii="Times New Roman" w:hAnsi="Times New Roman" w:cs="Times New Roman"/>
          <w:sz w:val="24"/>
          <w:szCs w:val="24"/>
        </w:rPr>
        <w:t>ga, ja kui see on kohaldatav, käesoleva paragrahvi lõikes 8 nimetatud nõuete suhtes hiljemalt kolme kuu jooksul a</w:t>
      </w:r>
      <w:r w:rsidR="611B4AA1" w:rsidRPr="1BD68A4A">
        <w:rPr>
          <w:rFonts w:ascii="Times New Roman" w:hAnsi="Times New Roman" w:cs="Times New Roman"/>
          <w:sz w:val="24"/>
          <w:szCs w:val="24"/>
        </w:rPr>
        <w:t>rvates</w:t>
      </w:r>
      <w:r w:rsidRPr="1BD68A4A">
        <w:rPr>
          <w:rFonts w:ascii="Times New Roman" w:hAnsi="Times New Roman" w:cs="Times New Roman"/>
          <w:sz w:val="24"/>
          <w:szCs w:val="24"/>
        </w:rPr>
        <w:t xml:space="preserve"> päevast, mil käesoleva paragrahvi lõikes 6 nimetatud finantsjärelevalve asutused on esitanud oma vastuväited. Pärast kolme kuu möödumist teeb Finantsinspektsioon otsuse filiaali süsteemse olulisuse ja käesoleva paragrahvi lõikes 8 nimetatud nõuete kohta. </w:t>
      </w:r>
    </w:p>
    <w:p w14:paraId="61687E1D" w14:textId="5977789B"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(8) Kui Finantsinspektsioon on tuvastanud finantsstabiilsuse riskid, võib ta kehtestada kolmanda riigi krediidiasutuse filiaali</w:t>
      </w:r>
      <w:r w:rsidR="7186406F" w:rsidRPr="1BD68A4A">
        <w:rPr>
          <w:rFonts w:ascii="Times New Roman" w:hAnsi="Times New Roman" w:cs="Times New Roman"/>
          <w:sz w:val="24"/>
          <w:szCs w:val="24"/>
        </w:rPr>
        <w:t>le</w:t>
      </w:r>
      <w:r w:rsidRPr="1BD68A4A">
        <w:rPr>
          <w:rFonts w:ascii="Times New Roman" w:hAnsi="Times New Roman" w:cs="Times New Roman"/>
          <w:sz w:val="24"/>
          <w:szCs w:val="24"/>
        </w:rPr>
        <w:t xml:space="preserve"> nõuded, sealhulgas: </w:t>
      </w:r>
    </w:p>
    <w:p w14:paraId="00BB026B" w14:textId="79E07AAA" w:rsidR="00D31868" w:rsidRPr="00FA634D" w:rsidRDefault="18FEB1E4"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 xml:space="preserve">1) nõuda filiaali varade või tegevuse ümberkorraldamist </w:t>
      </w:r>
      <w:r w:rsidR="6EC422E1" w:rsidRPr="1BD68A4A">
        <w:rPr>
          <w:rFonts w:ascii="Times New Roman" w:hAnsi="Times New Roman" w:cs="Times New Roman"/>
          <w:sz w:val="24"/>
          <w:szCs w:val="24"/>
        </w:rPr>
        <w:t>selliselt</w:t>
      </w:r>
      <w:r w:rsidRPr="1BD68A4A">
        <w:rPr>
          <w:rFonts w:ascii="Times New Roman" w:hAnsi="Times New Roman" w:cs="Times New Roman"/>
          <w:sz w:val="24"/>
          <w:szCs w:val="24"/>
        </w:rPr>
        <w:t>, et ta ei liigitu</w:t>
      </w:r>
      <w:r w:rsidR="4904452D" w:rsidRPr="1BD68A4A">
        <w:rPr>
          <w:rFonts w:ascii="Times New Roman" w:hAnsi="Times New Roman" w:cs="Times New Roman"/>
          <w:sz w:val="24"/>
          <w:szCs w:val="24"/>
        </w:rPr>
        <w:t>ks</w:t>
      </w:r>
      <w:r w:rsidRPr="1BD68A4A">
        <w:rPr>
          <w:rFonts w:ascii="Times New Roman" w:hAnsi="Times New Roman" w:cs="Times New Roman"/>
          <w:sz w:val="24"/>
          <w:szCs w:val="24"/>
        </w:rPr>
        <w:t xml:space="preserve"> enam süsteemselt oluliseks vastavalt käesoleva paragrahvi lõikele 1 või ei põhjusta</w:t>
      </w:r>
      <w:r w:rsidR="4322C887" w:rsidRPr="1BD68A4A">
        <w:rPr>
          <w:rFonts w:ascii="Times New Roman" w:hAnsi="Times New Roman" w:cs="Times New Roman"/>
          <w:sz w:val="24"/>
          <w:szCs w:val="24"/>
        </w:rPr>
        <w:t>ks</w:t>
      </w:r>
      <w:r w:rsidRPr="1BD68A4A">
        <w:rPr>
          <w:rFonts w:ascii="Times New Roman" w:hAnsi="Times New Roman" w:cs="Times New Roman"/>
          <w:sz w:val="24"/>
          <w:szCs w:val="24"/>
        </w:rPr>
        <w:t xml:space="preserve"> enam põhjendamatut ris</w:t>
      </w:r>
      <w:r w:rsidR="12462676" w:rsidRPr="1BD68A4A">
        <w:rPr>
          <w:rFonts w:ascii="Times New Roman" w:hAnsi="Times New Roman" w:cs="Times New Roman"/>
          <w:sz w:val="24"/>
          <w:szCs w:val="24"/>
        </w:rPr>
        <w:t>k</w:t>
      </w:r>
      <w:r w:rsidRPr="1BD68A4A">
        <w:rPr>
          <w:rFonts w:ascii="Times New Roman" w:hAnsi="Times New Roman" w:cs="Times New Roman"/>
          <w:sz w:val="24"/>
          <w:szCs w:val="24"/>
        </w:rPr>
        <w:t xml:space="preserve">i Euroopa Liidu või Eesti finantsstabiilsusele; </w:t>
      </w:r>
    </w:p>
    <w:p w14:paraId="5038FEDE" w14:textId="3AF7418E" w:rsidR="00AE7D70" w:rsidRPr="00FA634D" w:rsidRDefault="7716477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kehtestada täiendavad usaldatavusnõuded. </w:t>
      </w:r>
    </w:p>
    <w:p w14:paraId="5A7BDD99" w14:textId="2BB1AE7B" w:rsidR="00D31868" w:rsidRPr="00FA634D" w:rsidRDefault="3964795A"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(9) Kui Finantsinspektsioon </w:t>
      </w:r>
      <w:commentRangeStart w:id="696"/>
      <w:r w:rsidR="6288C26B" w:rsidRPr="1BD68A4A">
        <w:rPr>
          <w:rFonts w:ascii="Times New Roman" w:hAnsi="Times New Roman" w:cs="Times New Roman"/>
          <w:sz w:val="24"/>
          <w:szCs w:val="24"/>
        </w:rPr>
        <w:t>hindab</w:t>
      </w:r>
      <w:r w:rsidRPr="1BD68A4A">
        <w:rPr>
          <w:rFonts w:ascii="Times New Roman" w:hAnsi="Times New Roman" w:cs="Times New Roman"/>
          <w:sz w:val="24"/>
          <w:szCs w:val="24"/>
        </w:rPr>
        <w:t>, et kolmanda riigi krediidiasutuse filiaal on süsteemselt oluline,</w:t>
      </w:r>
      <w:commentRangeEnd w:id="696"/>
      <w:r w:rsidR="00B05ED5">
        <w:rPr>
          <w:rStyle w:val="Kommentaariviide"/>
        </w:rPr>
        <w:commentReference w:id="696"/>
      </w:r>
      <w:r w:rsidRPr="1BD68A4A">
        <w:rPr>
          <w:rFonts w:ascii="Times New Roman" w:hAnsi="Times New Roman" w:cs="Times New Roman"/>
          <w:sz w:val="24"/>
          <w:szCs w:val="24"/>
        </w:rPr>
        <w:t xml:space="preserve"> kuid ei rakenda käesoleva seaduse §-s 95</w:t>
      </w:r>
      <w:r w:rsidRPr="1BD68A4A">
        <w:rPr>
          <w:rFonts w:ascii="Times New Roman" w:hAnsi="Times New Roman" w:cs="Times New Roman"/>
          <w:sz w:val="24"/>
          <w:szCs w:val="24"/>
          <w:vertAlign w:val="superscript"/>
        </w:rPr>
        <w:t>4</w:t>
      </w:r>
      <w:r w:rsidRPr="1BD68A4A">
        <w:rPr>
          <w:rFonts w:ascii="Times New Roman" w:hAnsi="Times New Roman" w:cs="Times New Roman"/>
          <w:sz w:val="24"/>
          <w:szCs w:val="24"/>
        </w:rPr>
        <w:t xml:space="preserve"> või käesoleva paragrahvi lõike 8 punktis 1 </w:t>
      </w:r>
      <w:r w:rsidR="00767179" w:rsidRPr="1BD68A4A">
        <w:rPr>
          <w:rFonts w:ascii="Times New Roman" w:hAnsi="Times New Roman" w:cs="Times New Roman"/>
          <w:sz w:val="24"/>
          <w:szCs w:val="24"/>
        </w:rPr>
        <w:t xml:space="preserve">sätestatud </w:t>
      </w:r>
      <w:r w:rsidR="26408D1B" w:rsidRPr="1BD68A4A">
        <w:rPr>
          <w:rFonts w:ascii="Times New Roman" w:hAnsi="Times New Roman" w:cs="Times New Roman"/>
          <w:sz w:val="24"/>
          <w:szCs w:val="24"/>
        </w:rPr>
        <w:t>nõuet</w:t>
      </w:r>
      <w:r w:rsidRPr="1BD68A4A">
        <w:rPr>
          <w:rFonts w:ascii="Times New Roman" w:hAnsi="Times New Roman" w:cs="Times New Roman"/>
          <w:sz w:val="24"/>
          <w:szCs w:val="24"/>
        </w:rPr>
        <w:t>, esitab ta Euroopa Pangandusjärelevalve Asutusele ja nende lepinguriikide finantsjärelevalve asutustele, kus asjaomane kolmanda riigi konsolideerimisgrupp on asutanud teisi</w:t>
      </w:r>
      <w:r w:rsidR="5582B18B" w:rsidRPr="1BD68A4A">
        <w:rPr>
          <w:rFonts w:ascii="Times New Roman" w:hAnsi="Times New Roman" w:cs="Times New Roman"/>
          <w:sz w:val="24"/>
          <w:szCs w:val="24"/>
        </w:rPr>
        <w:t xml:space="preserve"> </w:t>
      </w:r>
      <w:r w:rsidRPr="1BD68A4A">
        <w:rPr>
          <w:rFonts w:ascii="Times New Roman" w:hAnsi="Times New Roman" w:cs="Times New Roman"/>
          <w:sz w:val="24"/>
          <w:szCs w:val="24"/>
        </w:rPr>
        <w:t>kolmanda riigi krediidiasutuse tütarettevõtjaid või filiaale</w:t>
      </w:r>
      <w:r w:rsidR="009F25D9" w:rsidRPr="1BD68A4A">
        <w:rPr>
          <w:rFonts w:ascii="Times New Roman" w:hAnsi="Times New Roman" w:cs="Times New Roman"/>
          <w:sz w:val="24"/>
          <w:szCs w:val="24"/>
        </w:rPr>
        <w:t>,</w:t>
      </w:r>
      <w:r w:rsidRPr="1BD68A4A">
        <w:rPr>
          <w:rFonts w:ascii="Times New Roman" w:hAnsi="Times New Roman" w:cs="Times New Roman"/>
          <w:sz w:val="24"/>
          <w:szCs w:val="24"/>
        </w:rPr>
        <w:t xml:space="preserve"> põhjendatud teate selle kohta, miks ta on otsustanud jätta </w:t>
      </w:r>
      <w:r w:rsidR="009F25D9" w:rsidRPr="1BD68A4A">
        <w:rPr>
          <w:rFonts w:ascii="Times New Roman" w:hAnsi="Times New Roman" w:cs="Times New Roman"/>
          <w:sz w:val="24"/>
          <w:szCs w:val="24"/>
        </w:rPr>
        <w:t xml:space="preserve">sellised </w:t>
      </w:r>
      <w:r w:rsidRPr="1BD68A4A">
        <w:rPr>
          <w:rFonts w:ascii="Times New Roman" w:hAnsi="Times New Roman" w:cs="Times New Roman"/>
          <w:sz w:val="24"/>
          <w:szCs w:val="24"/>
        </w:rPr>
        <w:t xml:space="preserve">õigused kasutamata.“; </w:t>
      </w:r>
    </w:p>
    <w:p w14:paraId="667A018F" w14:textId="77777777" w:rsidR="009F334F" w:rsidRPr="00FA634D" w:rsidRDefault="009F334F" w:rsidP="1BD68A4A">
      <w:pPr>
        <w:pStyle w:val="Normaallaadveeb"/>
        <w:shd w:val="clear" w:color="auto" w:fill="FFFFFF" w:themeFill="background1"/>
        <w:spacing w:before="0" w:beforeAutospacing="0" w:after="0" w:afterAutospacing="0"/>
        <w:jc w:val="both"/>
      </w:pPr>
    </w:p>
    <w:p w14:paraId="737F21D5" w14:textId="16399601" w:rsidR="001C408D"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17</w:t>
      </w:r>
      <w:r w:rsidR="7591EC77" w:rsidRPr="1BD68A4A">
        <w:rPr>
          <w:b/>
          <w:bCs/>
        </w:rPr>
        <w:t>0</w:t>
      </w:r>
      <w:r w:rsidR="52D217A2" w:rsidRPr="1BD68A4A">
        <w:rPr>
          <w:b/>
          <w:bCs/>
        </w:rPr>
        <w:t xml:space="preserve">) </w:t>
      </w:r>
      <w:r w:rsidR="539820A2">
        <w:t>paragrahvi 96 lõi</w:t>
      </w:r>
      <w:r w:rsidR="18AE8ED6">
        <w:t>ke</w:t>
      </w:r>
      <w:r w:rsidR="539820A2">
        <w:t xml:space="preserve"> 5 </w:t>
      </w:r>
      <w:r w:rsidR="5EC614EF">
        <w:t xml:space="preserve">esimest lauset </w:t>
      </w:r>
      <w:r w:rsidR="539820A2">
        <w:t xml:space="preserve">täiendatakse pärast </w:t>
      </w:r>
      <w:r w:rsidR="00EF22FF">
        <w:t xml:space="preserve">sõnu </w:t>
      </w:r>
      <w:r w:rsidR="539820A2">
        <w:t xml:space="preserve">„juhtimise korraldus“ </w:t>
      </w:r>
      <w:r w:rsidR="00EF22FF">
        <w:t xml:space="preserve">sõnadega </w:t>
      </w:r>
      <w:r w:rsidR="539820A2">
        <w:t>„</w:t>
      </w:r>
      <w:r w:rsidR="14FF16F4">
        <w:t xml:space="preserve">, </w:t>
      </w:r>
      <w:r w:rsidR="539820A2">
        <w:t>sealhulgas juhtidele esitatavad nõuded“;</w:t>
      </w:r>
      <w:r w:rsidR="539820A2" w:rsidRPr="1BD68A4A">
        <w:rPr>
          <w:b/>
          <w:bCs/>
        </w:rPr>
        <w:t xml:space="preserve"> </w:t>
      </w:r>
    </w:p>
    <w:p w14:paraId="0C521982" w14:textId="2D5BFF95" w:rsidR="3F8BDE4B" w:rsidRPr="00FA634D" w:rsidRDefault="3F8BDE4B" w:rsidP="1BD68A4A">
      <w:pPr>
        <w:pStyle w:val="Normaallaadveeb"/>
        <w:shd w:val="clear" w:color="auto" w:fill="FFFFFF" w:themeFill="background1"/>
        <w:spacing w:before="0" w:beforeAutospacing="0" w:after="0" w:afterAutospacing="0"/>
        <w:jc w:val="both"/>
        <w:rPr>
          <w:b/>
          <w:bCs/>
        </w:rPr>
      </w:pPr>
    </w:p>
    <w:p w14:paraId="05E3F433" w14:textId="37563269" w:rsidR="3F8BDE4B" w:rsidRPr="00FA634D" w:rsidRDefault="00AF3179" w:rsidP="1BD68A4A">
      <w:pPr>
        <w:pStyle w:val="Normaallaadveeb"/>
        <w:shd w:val="clear" w:color="auto" w:fill="FFFFFF" w:themeFill="background1"/>
        <w:spacing w:before="0" w:beforeAutospacing="0" w:after="0" w:afterAutospacing="0"/>
        <w:jc w:val="both"/>
      </w:pPr>
      <w:r w:rsidRPr="1BD68A4A">
        <w:rPr>
          <w:b/>
          <w:bCs/>
        </w:rPr>
        <w:t>17</w:t>
      </w:r>
      <w:r w:rsidR="02FC913D" w:rsidRPr="1BD68A4A">
        <w:rPr>
          <w:b/>
          <w:bCs/>
        </w:rPr>
        <w:t>1</w:t>
      </w:r>
      <w:r w:rsidR="204FC229" w:rsidRPr="1BD68A4A">
        <w:rPr>
          <w:b/>
          <w:bCs/>
        </w:rPr>
        <w:t xml:space="preserve">) </w:t>
      </w:r>
      <w:r w:rsidR="204FC229">
        <w:t>paragrahvi 96 lõi</w:t>
      </w:r>
      <w:r w:rsidR="75FC44F8">
        <w:t>get</w:t>
      </w:r>
      <w:r w:rsidR="204FC229">
        <w:t xml:space="preserve"> 5</w:t>
      </w:r>
      <w:r w:rsidR="489D5FFC" w:rsidRPr="1BD68A4A">
        <w:rPr>
          <w:vertAlign w:val="superscript"/>
        </w:rPr>
        <w:t>2</w:t>
      </w:r>
      <w:r w:rsidR="489D5FFC">
        <w:t xml:space="preserve"> täiendatakse kolmanda lausega</w:t>
      </w:r>
      <w:r w:rsidR="204FC229">
        <w:t xml:space="preserve"> järgmises sõnastuses: </w:t>
      </w:r>
    </w:p>
    <w:p w14:paraId="1E54B219" w14:textId="01D95BEE" w:rsidR="2F7BD873" w:rsidRPr="00FA634D" w:rsidRDefault="003E277F" w:rsidP="1BD68A4A">
      <w:pPr>
        <w:pStyle w:val="Normaallaadveeb"/>
        <w:shd w:val="clear" w:color="auto" w:fill="FFFFFF" w:themeFill="background1"/>
        <w:spacing w:before="0" w:beforeAutospacing="0" w:after="0" w:afterAutospacing="0"/>
        <w:jc w:val="both"/>
        <w:rPr>
          <w:b/>
          <w:bCs/>
        </w:rPr>
      </w:pPr>
      <w:r>
        <w:t>„</w:t>
      </w:r>
      <w:r w:rsidR="204FC229">
        <w:t>Finantsinspektsioon</w:t>
      </w:r>
      <w:r w:rsidR="3D2FBE30">
        <w:t xml:space="preserve"> teavitab </w:t>
      </w:r>
      <w:r w:rsidR="204FC229">
        <w:t>Euroopa Pangandusjärelevalve Asutust</w:t>
      </w:r>
      <w:r w:rsidR="00A20E1C">
        <w:t xml:space="preserve"> metoodika kasutamisest</w:t>
      </w:r>
      <w:r w:rsidR="204FC229">
        <w:t>.</w:t>
      </w:r>
      <w:r w:rsidR="00881143">
        <w:t>“</w:t>
      </w:r>
      <w:r w:rsidR="204FC229">
        <w:t xml:space="preserve">; </w:t>
      </w:r>
    </w:p>
    <w:p w14:paraId="48944273" w14:textId="77777777" w:rsidR="00CA7523" w:rsidRPr="00FA634D" w:rsidRDefault="00CA7523" w:rsidP="1BD68A4A">
      <w:pPr>
        <w:pStyle w:val="Normaallaadveeb"/>
        <w:shd w:val="clear" w:color="auto" w:fill="FFFFFF" w:themeFill="background1"/>
        <w:spacing w:before="0" w:beforeAutospacing="0" w:after="0" w:afterAutospacing="0"/>
        <w:jc w:val="both"/>
        <w:rPr>
          <w:b/>
          <w:bCs/>
        </w:rPr>
      </w:pPr>
    </w:p>
    <w:p w14:paraId="1C3DA778" w14:textId="1251BE85" w:rsidR="00CA7523" w:rsidRPr="00FA634D" w:rsidRDefault="00AF3179" w:rsidP="1BD68A4A">
      <w:pPr>
        <w:pStyle w:val="Normaallaadveeb"/>
        <w:shd w:val="clear" w:color="auto" w:fill="FFFFFF" w:themeFill="background1"/>
        <w:spacing w:before="0" w:beforeAutospacing="0" w:after="0" w:afterAutospacing="0"/>
        <w:jc w:val="both"/>
        <w:rPr>
          <w:b/>
          <w:bCs/>
        </w:rPr>
      </w:pPr>
      <w:r w:rsidRPr="1BD68A4A">
        <w:rPr>
          <w:b/>
          <w:bCs/>
        </w:rPr>
        <w:t>17</w:t>
      </w:r>
      <w:r w:rsidR="679211BB" w:rsidRPr="1BD68A4A">
        <w:rPr>
          <w:b/>
          <w:bCs/>
        </w:rPr>
        <w:t>2</w:t>
      </w:r>
      <w:r w:rsidR="539820A2" w:rsidRPr="1BD68A4A">
        <w:rPr>
          <w:b/>
          <w:bCs/>
        </w:rPr>
        <w:t xml:space="preserve">) </w:t>
      </w:r>
      <w:r w:rsidR="539820A2">
        <w:t>paragrahvi 96 lõi</w:t>
      </w:r>
      <w:r w:rsidR="7E5A74C1">
        <w:t>ke</w:t>
      </w:r>
      <w:r w:rsidR="539820A2">
        <w:t xml:space="preserve"> 7</w:t>
      </w:r>
      <w:r w:rsidR="4C362731">
        <w:t xml:space="preserve"> esimest lauset</w:t>
      </w:r>
      <w:r w:rsidR="539820A2">
        <w:t xml:space="preserve"> täiendatakse pärast sõna </w:t>
      </w:r>
      <w:r w:rsidR="00393A07">
        <w:t>„</w:t>
      </w:r>
      <w:r w:rsidR="539820A2">
        <w:t xml:space="preserve">sealhulgas“ </w:t>
      </w:r>
      <w:r w:rsidR="00CA56CE">
        <w:t xml:space="preserve">sõnadega </w:t>
      </w:r>
      <w:r w:rsidR="539820A2">
        <w:t>„juhtidele esitatavate nõuete,“;</w:t>
      </w:r>
    </w:p>
    <w:p w14:paraId="41B5094B" w14:textId="77777777" w:rsidR="00682555" w:rsidRPr="00FA634D" w:rsidRDefault="00682555" w:rsidP="1BD68A4A">
      <w:pPr>
        <w:pStyle w:val="Normaallaadveeb"/>
        <w:shd w:val="clear" w:color="auto" w:fill="FFFFFF" w:themeFill="background1"/>
        <w:spacing w:before="0" w:beforeAutospacing="0" w:after="0" w:afterAutospacing="0"/>
        <w:jc w:val="both"/>
        <w:rPr>
          <w:b/>
          <w:bCs/>
        </w:rPr>
      </w:pPr>
    </w:p>
    <w:p w14:paraId="79BC03EA" w14:textId="09804DEB" w:rsidR="00682555" w:rsidRPr="00FA634D" w:rsidRDefault="3D1CDD3F" w:rsidP="1BD68A4A">
      <w:pPr>
        <w:pStyle w:val="Normaallaadveeb"/>
        <w:shd w:val="clear" w:color="auto" w:fill="FFFFFF" w:themeFill="background1"/>
        <w:spacing w:before="0" w:beforeAutospacing="0" w:after="0" w:afterAutospacing="0"/>
        <w:jc w:val="both"/>
        <w:rPr>
          <w:b/>
          <w:bCs/>
        </w:rPr>
      </w:pPr>
      <w:r w:rsidRPr="1BD68A4A">
        <w:rPr>
          <w:b/>
          <w:bCs/>
        </w:rPr>
        <w:t>1</w:t>
      </w:r>
      <w:r w:rsidR="00DF7936" w:rsidRPr="1BD68A4A">
        <w:rPr>
          <w:b/>
          <w:bCs/>
        </w:rPr>
        <w:t>7</w:t>
      </w:r>
      <w:r w:rsidR="5296B1B3" w:rsidRPr="1BD68A4A">
        <w:rPr>
          <w:b/>
          <w:bCs/>
        </w:rPr>
        <w:t>3</w:t>
      </w:r>
      <w:r w:rsidR="2259573F" w:rsidRPr="1BD68A4A">
        <w:rPr>
          <w:b/>
          <w:bCs/>
        </w:rPr>
        <w:t xml:space="preserve">) </w:t>
      </w:r>
      <w:r w:rsidR="2259573F">
        <w:t xml:space="preserve">paragrahvi 96 lõikes 9 asendatakse </w:t>
      </w:r>
      <w:del w:id="697" w:author="Merike Koppel - JUSTDIGI" w:date="2026-01-05T10:12:00Z" w16du:dateUtc="2026-01-05T08:12:00Z">
        <w:r w:rsidR="7AE208E3" w:rsidDel="00473266">
          <w:delText>tekstiosa</w:delText>
        </w:r>
      </w:del>
      <w:ins w:id="698" w:author="Merike Koppel - JUSTDIGI" w:date="2026-01-05T10:12:00Z" w16du:dateUtc="2026-01-05T08:12:00Z">
        <w:r w:rsidR="00473266">
          <w:t>sõnad</w:t>
        </w:r>
      </w:ins>
      <w:r w:rsidR="7AE208E3">
        <w:t xml:space="preserve"> </w:t>
      </w:r>
      <w:r w:rsidR="7FC17ECB">
        <w:t>„</w:t>
      </w:r>
      <w:r w:rsidR="2259573F">
        <w:t xml:space="preserve">paiknemist ja krediidiasutuse ärimudelit“ tekstiosaga </w:t>
      </w:r>
      <w:r w:rsidR="7FC17ECB">
        <w:t>„</w:t>
      </w:r>
      <w:r w:rsidR="2259573F">
        <w:t xml:space="preserve">paiknemist, krediidiasutuse ärimudelit ja krediidiasutuse käesoleva seaduse § </w:t>
      </w:r>
      <w:r w:rsidR="6D252299">
        <w:t>82</w:t>
      </w:r>
      <w:r w:rsidR="6D252299" w:rsidRPr="1BD68A4A">
        <w:rPr>
          <w:vertAlign w:val="superscript"/>
        </w:rPr>
        <w:t>6</w:t>
      </w:r>
      <w:r w:rsidR="6D252299">
        <w:t xml:space="preserve"> </w:t>
      </w:r>
      <w:r w:rsidR="0BFA28E5">
        <w:t>koha</w:t>
      </w:r>
      <w:r w:rsidR="6F858592">
        <w:t>s</w:t>
      </w:r>
      <w:r w:rsidR="0BFA28E5">
        <w:t>e</w:t>
      </w:r>
      <w:r w:rsidR="00AF3179">
        <w:t xml:space="preserve"> </w:t>
      </w:r>
      <w:r w:rsidR="2259573F">
        <w:t>keskkonna-, sotsiaalsetest ja juhtimisteguritest tulenevate riskide juhtimise kava ulatust, kvantifitseerivaid eesmärke ja protsesse</w:t>
      </w:r>
      <w:r w:rsidR="7B9F7D56">
        <w:t>“</w:t>
      </w:r>
      <w:r w:rsidR="2E6A6F8E">
        <w:t>;</w:t>
      </w:r>
      <w:r w:rsidR="2259573F">
        <w:t xml:space="preserve"> </w:t>
      </w:r>
    </w:p>
    <w:p w14:paraId="32AB528E" w14:textId="77777777" w:rsidR="00F86F72" w:rsidRPr="00FA634D" w:rsidRDefault="00F86F72" w:rsidP="1BD68A4A">
      <w:pPr>
        <w:pStyle w:val="Normaallaadveeb"/>
        <w:shd w:val="clear" w:color="auto" w:fill="FFFFFF" w:themeFill="background1"/>
        <w:spacing w:before="0" w:beforeAutospacing="0" w:after="0" w:afterAutospacing="0"/>
        <w:jc w:val="both"/>
        <w:rPr>
          <w:b/>
          <w:bCs/>
        </w:rPr>
      </w:pPr>
    </w:p>
    <w:p w14:paraId="79003279" w14:textId="0102C187" w:rsidR="4FA6A224" w:rsidRPr="00FA634D" w:rsidRDefault="6C7D1C4D"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7</w:t>
      </w:r>
      <w:r w:rsidR="26AC7453" w:rsidRPr="1BD68A4A">
        <w:rPr>
          <w:b/>
          <w:bCs/>
        </w:rPr>
        <w:t>4</w:t>
      </w:r>
      <w:r w:rsidR="208591AB" w:rsidRPr="1BD68A4A">
        <w:rPr>
          <w:b/>
          <w:bCs/>
        </w:rPr>
        <w:t xml:space="preserve">) </w:t>
      </w:r>
      <w:r w:rsidR="208591AB">
        <w:t>paragrahvi 96 täiendatakse lõigetega 14</w:t>
      </w:r>
      <w:r w:rsidR="2D8EECB2">
        <w:t>–</w:t>
      </w:r>
      <w:r w:rsidR="38C8AD68">
        <w:t>2</w:t>
      </w:r>
      <w:r w:rsidR="71170715">
        <w:t>1</w:t>
      </w:r>
      <w:r w:rsidR="208591AB">
        <w:t xml:space="preserve"> järgmises sõnastuses: </w:t>
      </w:r>
    </w:p>
    <w:p w14:paraId="626A22D8" w14:textId="656F690B" w:rsidR="0F42DB57" w:rsidRPr="00FA634D" w:rsidRDefault="00843E31" w:rsidP="1BD68A4A">
      <w:pPr>
        <w:pStyle w:val="Normaallaadveeb"/>
        <w:shd w:val="clear" w:color="auto" w:fill="FFFFFF" w:themeFill="background1"/>
        <w:spacing w:before="0" w:beforeAutospacing="0" w:after="0" w:afterAutospacing="0"/>
        <w:jc w:val="both"/>
      </w:pPr>
      <w:r>
        <w:t>„</w:t>
      </w:r>
      <w:r w:rsidR="46820899">
        <w:t>(</w:t>
      </w:r>
      <w:r w:rsidR="326878F2">
        <w:t>14</w:t>
      </w:r>
      <w:r w:rsidR="46820899">
        <w:t xml:space="preserve">) Kui Finantsinspektsioon teostab järelevalvet krediidiasutuse üle, </w:t>
      </w:r>
      <w:commentRangeStart w:id="699"/>
      <w:r w:rsidR="46820899">
        <w:t>mille suhtes omab</w:t>
      </w:r>
      <w:r w:rsidR="7D82FC8E">
        <w:t xml:space="preserve"> kontrolli</w:t>
      </w:r>
      <w:r w:rsidR="46820899">
        <w:t xml:space="preserve"> </w:t>
      </w:r>
      <w:commentRangeEnd w:id="699"/>
      <w:r w:rsidR="004D61CC">
        <w:rPr>
          <w:rStyle w:val="Kommentaariviide"/>
          <w:rFonts w:asciiTheme="minorHAnsi" w:eastAsiaTheme="minorHAnsi" w:hAnsiTheme="minorHAnsi" w:cstheme="minorBidi"/>
          <w:kern w:val="2"/>
          <w:lang w:eastAsia="en-US"/>
          <w14:ligatures w14:val="standardContextual"/>
        </w:rPr>
        <w:commentReference w:id="699"/>
      </w:r>
      <w:r w:rsidR="46820899">
        <w:t xml:space="preserve">teises lepinguriigis asutatud emaettevõtja, ja tal on vaja teavet käesolevas seaduses </w:t>
      </w:r>
      <w:r w:rsidR="000B4B0C">
        <w:t>ning</w:t>
      </w:r>
      <w:r w:rsidR="46820899">
        <w:t xml:space="preserve"> Euroopa Parlamendi ja nõukogu määruses (EL) nr 575/2013 sätestatud meetodite rakendamise kohta, mida valdab konsolideeritud järelevalvet teostav asutus, peab Finantsinspektsioon võimaluse korral esmalt pöörduma teabe saamiseks asjaomase konsolideeritud järelevalvet teostava asutuse poole.</w:t>
      </w:r>
    </w:p>
    <w:p w14:paraId="296FC9DB" w14:textId="6270360F" w:rsidR="4FA6A224" w:rsidRPr="00FA634D" w:rsidRDefault="4FA6A224" w:rsidP="1BD68A4A">
      <w:pPr>
        <w:pStyle w:val="Normaallaadveeb"/>
        <w:shd w:val="clear" w:color="auto" w:fill="FFFFFF" w:themeFill="background1"/>
        <w:spacing w:before="0" w:beforeAutospacing="0" w:after="0" w:afterAutospacing="0"/>
        <w:jc w:val="both"/>
      </w:pPr>
    </w:p>
    <w:p w14:paraId="1BF8419E" w14:textId="2705298E" w:rsidR="00F86F72" w:rsidRPr="00FA634D" w:rsidRDefault="0E1EBDDB" w:rsidP="1BD68A4A">
      <w:pPr>
        <w:pStyle w:val="Normaallaadveeb"/>
        <w:shd w:val="clear" w:color="auto" w:fill="FFFFFF" w:themeFill="background1"/>
        <w:spacing w:before="0" w:beforeAutospacing="0" w:after="0" w:afterAutospacing="0"/>
        <w:jc w:val="both"/>
        <w:rPr>
          <w:b/>
          <w:bCs/>
        </w:rPr>
      </w:pPr>
      <w:bookmarkStart w:id="700" w:name="_Hlk196490880"/>
      <w:r>
        <w:t>(1</w:t>
      </w:r>
      <w:r w:rsidR="71E75D9E">
        <w:t>5</w:t>
      </w:r>
      <w:r>
        <w:t xml:space="preserve">) Finantsinspektsioon peab hindama ja jälgima krediidiasutuste </w:t>
      </w:r>
      <w:commentRangeStart w:id="701"/>
      <w:r w:rsidR="72C14D88">
        <w:t>praktikate</w:t>
      </w:r>
      <w:commentRangeEnd w:id="701"/>
      <w:r w:rsidR="007A47AC">
        <w:rPr>
          <w:rStyle w:val="Kommentaariviide"/>
          <w:rFonts w:asciiTheme="minorHAnsi" w:eastAsiaTheme="minorHAnsi" w:hAnsiTheme="minorHAnsi" w:cstheme="minorBidi"/>
          <w:kern w:val="2"/>
          <w:lang w:eastAsia="en-US"/>
          <w14:ligatures w14:val="standardContextual"/>
        </w:rPr>
        <w:commentReference w:id="701"/>
      </w:r>
      <w:r w:rsidR="091943A8">
        <w:t xml:space="preserve"> </w:t>
      </w:r>
      <w:commentRangeStart w:id="702"/>
      <w:r w:rsidR="091943A8">
        <w:t>arengut</w:t>
      </w:r>
      <w:r>
        <w:t xml:space="preserve">, mis puudutab </w:t>
      </w:r>
      <w:commentRangeEnd w:id="702"/>
      <w:r w:rsidR="003E412F">
        <w:rPr>
          <w:rStyle w:val="Kommentaariviide"/>
          <w:rFonts w:asciiTheme="minorHAnsi" w:eastAsiaTheme="minorHAnsi" w:hAnsiTheme="minorHAnsi" w:cstheme="minorBidi"/>
          <w:kern w:val="2"/>
          <w:lang w:eastAsia="en-US"/>
          <w14:ligatures w14:val="standardContextual"/>
        </w:rPr>
        <w:commentReference w:id="702"/>
      </w:r>
      <w:r w:rsidR="00714CCC">
        <w:t>nende asutuste</w:t>
      </w:r>
      <w:r w:rsidR="01FC6F0F">
        <w:t xml:space="preserve"> </w:t>
      </w:r>
      <w:r>
        <w:t>keskkonna-, sotsiaalseid ja juhtimisstrateegia</w:t>
      </w:r>
      <w:r w:rsidR="57FEFF8B">
        <w:t>i</w:t>
      </w:r>
      <w:commentRangeStart w:id="703"/>
      <w:r>
        <w:t xml:space="preserve">d </w:t>
      </w:r>
      <w:commentRangeEnd w:id="703"/>
      <w:r w:rsidR="00825A43">
        <w:rPr>
          <w:rStyle w:val="Kommentaariviide"/>
          <w:rFonts w:asciiTheme="minorHAnsi" w:eastAsiaTheme="minorHAnsi" w:hAnsiTheme="minorHAnsi" w:cstheme="minorBidi"/>
          <w:kern w:val="2"/>
          <w:lang w:eastAsia="en-US"/>
          <w14:ligatures w14:val="standardContextual"/>
        </w:rPr>
        <w:commentReference w:id="703"/>
      </w:r>
      <w:r>
        <w:t xml:space="preserve">ning </w:t>
      </w:r>
      <w:r w:rsidR="782C0C54">
        <w:t>strateegiatele</w:t>
      </w:r>
      <w:r w:rsidR="3818120D">
        <w:t xml:space="preserve"> </w:t>
      </w:r>
      <w:r>
        <w:t>vastavat riskijuhtimist, sealhulgas käesoleva seaduse § 82</w:t>
      </w:r>
      <w:r w:rsidR="3BFEE251" w:rsidRPr="1BD68A4A">
        <w:rPr>
          <w:vertAlign w:val="superscript"/>
        </w:rPr>
        <w:t>6</w:t>
      </w:r>
      <w:r>
        <w:t xml:space="preserve"> alusel koostatava</w:t>
      </w:r>
      <w:r w:rsidR="0BF7DFF4">
        <w:t>id</w:t>
      </w:r>
      <w:r>
        <w:t xml:space="preserve"> kav</w:t>
      </w:r>
      <w:r w:rsidR="0BF7DFF4">
        <w:t>u</w:t>
      </w:r>
      <w:r>
        <w:t>. Eelnimetatud hindamise käigus võetakse arvesse krediidiasutuste kestlikkusega seotud teenuste või toodete pakkumisi, kestlikule majandusele ülemineku rahastamise põhimõtteid</w:t>
      </w:r>
      <w:r w:rsidR="72C14D88">
        <w:t xml:space="preserve"> ja sellega</w:t>
      </w:r>
      <w:r w:rsidR="00FE6279">
        <w:t xml:space="preserve"> </w:t>
      </w:r>
      <w:r w:rsidR="6B13B43E">
        <w:t xml:space="preserve">seotud </w:t>
      </w:r>
      <w:r>
        <w:t>laenude väljastamise põhimõtteid ning keskkonna</w:t>
      </w:r>
      <w:r w:rsidR="57FEFF8B">
        <w:t>-</w:t>
      </w:r>
      <w:r>
        <w:t>, sotsiaalsete</w:t>
      </w:r>
      <w:r w:rsidR="57FEFF8B">
        <w:t>-</w:t>
      </w:r>
      <w:r>
        <w:t xml:space="preserve"> ja juhtimis</w:t>
      </w:r>
      <w:r w:rsidR="57FEFF8B">
        <w:t>tegurit</w:t>
      </w:r>
      <w:r>
        <w:t xml:space="preserve">e </w:t>
      </w:r>
      <w:r w:rsidR="08392619">
        <w:t xml:space="preserve">kohaseid </w:t>
      </w:r>
      <w:r>
        <w:t xml:space="preserve">eesmärke ja piiranguid. Finantsinspektsioon hindab </w:t>
      </w:r>
      <w:r w:rsidR="57FEFF8B">
        <w:t>nimetatud</w:t>
      </w:r>
      <w:r>
        <w:t xml:space="preserve"> kava</w:t>
      </w:r>
      <w:r w:rsidR="57FEFF8B">
        <w:t>de</w:t>
      </w:r>
      <w:r>
        <w:t xml:space="preserve"> usaldusväärsust järelevalvealase läbivaatamise ja hindamise protsessi osana.</w:t>
      </w:r>
      <w:r w:rsidR="551D98DB">
        <w:t xml:space="preserve"> Vajaduse</w:t>
      </w:r>
      <w:r w:rsidR="1841F1D7">
        <w:t xml:space="preserve"> korra</w:t>
      </w:r>
      <w:r w:rsidR="551D98DB">
        <w:t xml:space="preserve">l teeb Finantsinspektsioon eelnimetatud hindamise käigus koostööd </w:t>
      </w:r>
      <w:commentRangeStart w:id="704"/>
      <w:r w:rsidR="551D98DB">
        <w:t>kliimamuutuste</w:t>
      </w:r>
      <w:r w:rsidR="0C6A2A61">
        <w:t>-</w:t>
      </w:r>
      <w:commentRangeEnd w:id="704"/>
      <w:r w:rsidR="00451F83">
        <w:rPr>
          <w:rStyle w:val="Kommentaariviide"/>
          <w:rFonts w:asciiTheme="minorHAnsi" w:eastAsiaTheme="minorHAnsi" w:hAnsiTheme="minorHAnsi" w:cstheme="minorBidi"/>
          <w:kern w:val="2"/>
          <w:lang w:eastAsia="en-US"/>
          <w14:ligatures w14:val="standardContextual"/>
        </w:rPr>
        <w:commentReference w:id="704"/>
      </w:r>
      <w:r w:rsidR="551D98DB">
        <w:t xml:space="preserve"> ja keskkonnajärelevalve eest vastutavate ametiasutuste või avalik-õiguslike asutustega.</w:t>
      </w:r>
      <w:r>
        <w:t xml:space="preserve"> </w:t>
      </w:r>
    </w:p>
    <w:p w14:paraId="11F8760D" w14:textId="77777777" w:rsidR="00BE1548" w:rsidRPr="00FA634D" w:rsidRDefault="00BE1548" w:rsidP="1BD68A4A">
      <w:pPr>
        <w:pStyle w:val="Normaallaadveeb"/>
        <w:shd w:val="clear" w:color="auto" w:fill="FFFFFF" w:themeFill="background1"/>
        <w:spacing w:before="0" w:beforeAutospacing="0" w:after="0" w:afterAutospacing="0"/>
        <w:jc w:val="both"/>
        <w:rPr>
          <w:b/>
          <w:bCs/>
        </w:rPr>
      </w:pPr>
    </w:p>
    <w:p w14:paraId="7F134267" w14:textId="66FBFD5B" w:rsidR="00BE1548" w:rsidRPr="00FA634D" w:rsidRDefault="7CB88950" w:rsidP="1BD68A4A">
      <w:pPr>
        <w:pStyle w:val="Normaallaadveeb"/>
        <w:shd w:val="clear" w:color="auto" w:fill="FFFFFF" w:themeFill="background1"/>
        <w:spacing w:before="0" w:beforeAutospacing="0" w:after="0" w:afterAutospacing="0"/>
        <w:jc w:val="both"/>
      </w:pPr>
      <w:r>
        <w:t>(</w:t>
      </w:r>
      <w:r w:rsidR="6AA5F47B">
        <w:t>1</w:t>
      </w:r>
      <w:r w:rsidR="0CEC78B0">
        <w:t>6</w:t>
      </w:r>
      <w:r>
        <w:t xml:space="preserve">) Finantsinspektsioon peab järelevalve käigus hindama krediidiasutuste keskkonna-, sotsiaalsete ja juhtimisriskidega seotud juhtimis- ja </w:t>
      </w:r>
      <w:proofErr w:type="spellStart"/>
      <w:r>
        <w:t>riskijuhtimisprotsesse</w:t>
      </w:r>
      <w:proofErr w:type="spellEnd"/>
      <w:r>
        <w:t xml:space="preserve"> ning </w:t>
      </w:r>
      <w:r w:rsidR="799BE51F">
        <w:t>asjakohaseid</w:t>
      </w:r>
      <w:r>
        <w:t xml:space="preserve"> riskipositsioone. </w:t>
      </w:r>
      <w:r w:rsidR="33AD63B5">
        <w:t xml:space="preserve">Nende </w:t>
      </w:r>
      <w:r>
        <w:t>protsesside ja riskipositsioonide piisavuse hindamise</w:t>
      </w:r>
      <w:r w:rsidR="33AD63B5">
        <w:t xml:space="preserve"> korra</w:t>
      </w:r>
      <w:r>
        <w:t>l peab arvestama krediidiasutuse ärimudelit.</w:t>
      </w:r>
    </w:p>
    <w:p w14:paraId="436191DC" w14:textId="77777777" w:rsidR="00BE1548" w:rsidRPr="00FA634D" w:rsidRDefault="00BE1548" w:rsidP="1BD68A4A">
      <w:pPr>
        <w:pStyle w:val="Normaallaadveeb"/>
        <w:shd w:val="clear" w:color="auto" w:fill="FFFFFF" w:themeFill="background1"/>
        <w:spacing w:before="0" w:beforeAutospacing="0" w:after="0" w:afterAutospacing="0"/>
        <w:jc w:val="both"/>
      </w:pPr>
    </w:p>
    <w:p w14:paraId="5813DEF0" w14:textId="685EB6EF" w:rsidR="00BE1548" w:rsidRPr="00FA634D" w:rsidRDefault="551D98DB" w:rsidP="1BD68A4A">
      <w:pPr>
        <w:pStyle w:val="Normaallaadveeb"/>
        <w:shd w:val="clear" w:color="auto" w:fill="FFFFFF" w:themeFill="background1"/>
        <w:spacing w:before="0" w:beforeAutospacing="0" w:after="0" w:afterAutospacing="0"/>
        <w:jc w:val="both"/>
      </w:pPr>
      <w:r>
        <w:t>(</w:t>
      </w:r>
      <w:r w:rsidR="6AA5F47B">
        <w:t>1</w:t>
      </w:r>
      <w:r w:rsidR="7E5203FB">
        <w:t>7</w:t>
      </w:r>
      <w:r>
        <w:t xml:space="preserve">) </w:t>
      </w:r>
      <w:r w:rsidR="7CB88950">
        <w:t>Krediidiasutuse keskkonna-, sotsiaalsete ja juhtimisriskidega seotud riskipositsioone hinnatakse</w:t>
      </w:r>
      <w:commentRangeStart w:id="705"/>
      <w:ins w:id="706" w:author="Merike Koppel - JUSTDIGI" w:date="2025-12-30T12:08:00Z" w16du:dateUtc="2025-12-30T10:08:00Z">
        <w:r w:rsidR="00C209BA">
          <w:t>,</w:t>
        </w:r>
      </w:ins>
      <w:r w:rsidR="7CB88950">
        <w:t xml:space="preserve"> </w:t>
      </w:r>
      <w:commentRangeEnd w:id="705"/>
      <w:r w:rsidR="00C209BA">
        <w:rPr>
          <w:rStyle w:val="Kommentaariviide"/>
          <w:rFonts w:asciiTheme="minorHAnsi" w:eastAsiaTheme="minorHAnsi" w:hAnsiTheme="minorHAnsi" w:cstheme="minorBidi"/>
          <w:kern w:val="2"/>
          <w:lang w:eastAsia="en-US"/>
          <w14:ligatures w14:val="standardContextual"/>
        </w:rPr>
        <w:commentReference w:id="705"/>
      </w:r>
      <w:r w:rsidR="7CB88950">
        <w:t>lähtu</w:t>
      </w:r>
      <w:r w:rsidR="4EE704FB">
        <w:t>des</w:t>
      </w:r>
      <w:r w:rsidR="7CB88950">
        <w:t xml:space="preserve"> ka krediidiasutuse käesoleva seaduse § 82</w:t>
      </w:r>
      <w:r w:rsidR="7CB88950" w:rsidRPr="1BD68A4A">
        <w:rPr>
          <w:vertAlign w:val="superscript"/>
        </w:rPr>
        <w:t>6</w:t>
      </w:r>
      <w:r w:rsidR="7CB88950">
        <w:t xml:space="preserve"> alusel koostatud kavast.</w:t>
      </w:r>
      <w:r>
        <w:t xml:space="preserve"> </w:t>
      </w:r>
      <w:r>
        <w:lastRenderedPageBreak/>
        <w:t xml:space="preserve">Finantsinspektsioon </w:t>
      </w:r>
      <w:r w:rsidR="7A0AE5B1">
        <w:t>kontrollib, kuidas on</w:t>
      </w:r>
      <w:r>
        <w:t xml:space="preserve"> k</w:t>
      </w:r>
      <w:r w:rsidR="7CB88950">
        <w:t>rediidiasutus</w:t>
      </w:r>
      <w:r w:rsidR="7A0AE5B1">
        <w:t xml:space="preserve"> viinud</w:t>
      </w:r>
      <w:r w:rsidR="7CB88950">
        <w:t xml:space="preserve"> keskkonna-, sotsiaalsete ja juhtimisriskidega seotud juhtimis- ja </w:t>
      </w:r>
      <w:proofErr w:type="spellStart"/>
      <w:r w:rsidR="7CB88950">
        <w:t>riskijuhtimisprotsessid</w:t>
      </w:r>
      <w:proofErr w:type="spellEnd"/>
      <w:r w:rsidR="7CB88950">
        <w:t xml:space="preserve"> kooskõlla </w:t>
      </w:r>
      <w:r>
        <w:t xml:space="preserve">eelnimetatud </w:t>
      </w:r>
      <w:r w:rsidR="7CB88950">
        <w:t>kavas seatud eesmärkidega.</w:t>
      </w:r>
    </w:p>
    <w:p w14:paraId="3868D54A" w14:textId="77777777" w:rsidR="00221B19" w:rsidRPr="00FA634D" w:rsidRDefault="00221B19" w:rsidP="1BD68A4A">
      <w:pPr>
        <w:pStyle w:val="Normaallaadveeb"/>
        <w:shd w:val="clear" w:color="auto" w:fill="FFFFFF" w:themeFill="background1"/>
        <w:spacing w:before="0" w:beforeAutospacing="0" w:after="0" w:afterAutospacing="0"/>
        <w:jc w:val="both"/>
      </w:pPr>
    </w:p>
    <w:p w14:paraId="54295553" w14:textId="6D0F7406" w:rsidR="00221B19" w:rsidRPr="00FA634D" w:rsidRDefault="551D98DB" w:rsidP="1BD68A4A">
      <w:pPr>
        <w:pStyle w:val="Normaallaadveeb"/>
        <w:shd w:val="clear" w:color="auto" w:fill="FFFFFF" w:themeFill="background1"/>
        <w:spacing w:before="0" w:beforeAutospacing="0" w:after="0" w:afterAutospacing="0"/>
        <w:jc w:val="both"/>
      </w:pPr>
      <w:r>
        <w:t>(</w:t>
      </w:r>
      <w:r w:rsidR="6AA5F47B">
        <w:t>1</w:t>
      </w:r>
      <w:r w:rsidR="0E2E1752">
        <w:t>8</w:t>
      </w:r>
      <w:r>
        <w:t>) Finantsinspektsioon peab järelevalve käigus andma hinnangu ka krediidiasutuse käesoleva seaduse § 82</w:t>
      </w:r>
      <w:r w:rsidRPr="1BD68A4A">
        <w:rPr>
          <w:vertAlign w:val="superscript"/>
        </w:rPr>
        <w:t>6</w:t>
      </w:r>
      <w:r>
        <w:t xml:space="preserve"> alusel koostatud kava ja edusammude</w:t>
      </w:r>
      <w:r w:rsidR="262DBAD5">
        <w:t xml:space="preserve"> kohta</w:t>
      </w:r>
      <w:r>
        <w:t>, mida on tehtud kliimaneutraalsuse saavutamisega seotud kohandamisprotsessist tulenevate keskkonna-, sotsiaalsete ja juhtimisriskidega tegelemise</w:t>
      </w:r>
      <w:ins w:id="707" w:author="Merike Koppel - JUSTDIGI" w:date="2025-12-30T12:08:00Z" w16du:dateUtc="2025-12-30T10:08:00Z">
        <w:r w:rsidR="00EE15F1">
          <w:t>l</w:t>
        </w:r>
      </w:ins>
      <w:r>
        <w:t xml:space="preserve"> ning teiste asjaomaste, keskkonna-, sotsiaalseid ja juhtimistegureid puudutavate Euroopa Liidu regulatiivsete eesmärkide saavutamise</w:t>
      </w:r>
      <w:del w:id="708" w:author="Merike Koppel - JUSTDIGI" w:date="2025-12-30T12:08:00Z" w16du:dateUtc="2025-12-30T10:08:00Z">
        <w:r w:rsidR="42D4844B" w:rsidDel="00EE15F1">
          <w:delText xml:space="preserve"> korra</w:delText>
        </w:r>
      </w:del>
      <w:r>
        <w:t>l.</w:t>
      </w:r>
    </w:p>
    <w:p w14:paraId="4480F5B7" w14:textId="77777777" w:rsidR="00221B19" w:rsidRPr="00FA634D" w:rsidRDefault="00221B19" w:rsidP="1BD68A4A">
      <w:pPr>
        <w:pStyle w:val="Normaallaadveeb"/>
        <w:shd w:val="clear" w:color="auto" w:fill="FFFFFF" w:themeFill="background1"/>
        <w:spacing w:before="0" w:beforeAutospacing="0" w:after="0" w:afterAutospacing="0"/>
        <w:jc w:val="both"/>
      </w:pPr>
    </w:p>
    <w:p w14:paraId="53B74AEC" w14:textId="144458F7" w:rsidR="00F86F72" w:rsidRPr="00FA634D" w:rsidRDefault="551D98DB" w:rsidP="1BD68A4A">
      <w:pPr>
        <w:pStyle w:val="Normaallaadveeb"/>
        <w:shd w:val="clear" w:color="auto" w:fill="FFFFFF" w:themeFill="background1"/>
        <w:spacing w:before="0" w:beforeAutospacing="0" w:after="0" w:afterAutospacing="0"/>
        <w:jc w:val="both"/>
      </w:pPr>
      <w:r>
        <w:t>(</w:t>
      </w:r>
      <w:r w:rsidR="6AA5F47B">
        <w:t>1</w:t>
      </w:r>
      <w:r w:rsidR="4D71AE6F">
        <w:t>9</w:t>
      </w:r>
      <w:r>
        <w:t xml:space="preserve">) Finantsinspektsioon peab järelevalve käigus hindama krediidiasutuste </w:t>
      </w:r>
      <w:proofErr w:type="spellStart"/>
      <w:r>
        <w:t>krüptovara</w:t>
      </w:r>
      <w:proofErr w:type="spellEnd"/>
      <w:r>
        <w:t xml:space="preserve"> riskipositsioone ning </w:t>
      </w:r>
      <w:proofErr w:type="spellStart"/>
      <w:r>
        <w:t>krüptovarateenuste</w:t>
      </w:r>
      <w:proofErr w:type="spellEnd"/>
      <w:r>
        <w:t xml:space="preserve"> osutamist puudutavaid juhtimis- ja </w:t>
      </w:r>
      <w:proofErr w:type="spellStart"/>
      <w:r>
        <w:t>riskijuhtimisprotsesse</w:t>
      </w:r>
      <w:proofErr w:type="spellEnd"/>
      <w:r>
        <w:t xml:space="preserve">, sealhulgas arvestades krediidiasutuse riskide tuvastamise </w:t>
      </w:r>
      <w:r w:rsidR="5E6AB8C1">
        <w:t>protseduure</w:t>
      </w:r>
      <w:r>
        <w:t xml:space="preserve"> ja protsess</w:t>
      </w:r>
      <w:r w:rsidR="6AA5F47B">
        <w:t>e</w:t>
      </w:r>
      <w:r>
        <w:t xml:space="preserve"> ning käesoleva seaduse § 82 lõike 3</w:t>
      </w:r>
      <w:r w:rsidRPr="1BD68A4A">
        <w:rPr>
          <w:vertAlign w:val="superscript"/>
        </w:rPr>
        <w:t>11</w:t>
      </w:r>
      <w:r>
        <w:t xml:space="preserve"> alusel </w:t>
      </w:r>
      <w:r w:rsidR="720177E0">
        <w:t xml:space="preserve">tehtud </w:t>
      </w:r>
      <w:r>
        <w:t>hindamiste tulemuste adekvaatsust.</w:t>
      </w:r>
      <w:bookmarkEnd w:id="700"/>
    </w:p>
    <w:p w14:paraId="2A5B6238" w14:textId="77777777" w:rsidR="008546E9" w:rsidRPr="00FA634D" w:rsidRDefault="008546E9" w:rsidP="1BD68A4A">
      <w:pPr>
        <w:pStyle w:val="Normaallaadveeb"/>
        <w:shd w:val="clear" w:color="auto" w:fill="FFFFFF" w:themeFill="background1"/>
        <w:spacing w:before="0" w:beforeAutospacing="0" w:after="0" w:afterAutospacing="0"/>
        <w:jc w:val="both"/>
      </w:pPr>
    </w:p>
    <w:p w14:paraId="3176E79D" w14:textId="4DAA94CD" w:rsidR="00F86F72" w:rsidRPr="00FA634D" w:rsidRDefault="2AA7A970" w:rsidP="1BD68A4A">
      <w:pPr>
        <w:pStyle w:val="Normaallaadveeb"/>
        <w:shd w:val="clear" w:color="auto" w:fill="FFFFFF" w:themeFill="background1"/>
        <w:spacing w:before="0" w:beforeAutospacing="0" w:after="0" w:afterAutospacing="0"/>
        <w:jc w:val="both"/>
        <w:rPr>
          <w:b/>
          <w:bCs/>
        </w:rPr>
      </w:pPr>
      <w:r>
        <w:t>(</w:t>
      </w:r>
      <w:r w:rsidR="2FF7BD11">
        <w:t>20</w:t>
      </w:r>
      <w:r>
        <w:t xml:space="preserve">) Käesoleva paragrahvi lõikes 3 sätestatud </w:t>
      </w:r>
      <w:r w:rsidR="71D206C9">
        <w:t xml:space="preserve">taotluse </w:t>
      </w:r>
      <w:r>
        <w:t>läbivaatamise ja hindamise käigus rakendab Finantsinspektsioon proportsionaalsuse põhimõtet kooskõlas Finan</w:t>
      </w:r>
      <w:r w:rsidR="4B52212E">
        <w:t xml:space="preserve">tsinspektsiooni seaduse § 53 lõike 3 punkti 3 kohaselt avaldatud </w:t>
      </w:r>
      <w:proofErr w:type="spellStart"/>
      <w:r w:rsidR="4B52212E">
        <w:t>üldkriteeriumiteg</w:t>
      </w:r>
      <w:r w:rsidR="3313DF13">
        <w:t>a</w:t>
      </w:r>
      <w:proofErr w:type="spellEnd"/>
      <w:r w:rsidR="3313DF13">
        <w:t xml:space="preserve"> ning hindab, kas järgmised tingimused on täidetud: </w:t>
      </w:r>
    </w:p>
    <w:p w14:paraId="19C95A11" w14:textId="178D6D40" w:rsidR="322EFB89" w:rsidRPr="00FA634D" w:rsidRDefault="50721549" w:rsidP="1BD68A4A">
      <w:pPr>
        <w:pStyle w:val="Normaallaadveeb"/>
        <w:shd w:val="clear" w:color="auto" w:fill="FFFFFF" w:themeFill="background1"/>
        <w:spacing w:before="0" w:beforeAutospacing="0" w:after="0" w:afterAutospacing="0"/>
        <w:jc w:val="both"/>
        <w:rPr>
          <w:b/>
          <w:bCs/>
        </w:rPr>
      </w:pPr>
      <w:r>
        <w:t xml:space="preserve">1) krediidiasutus </w:t>
      </w:r>
      <w:r w:rsidR="7F4C9773">
        <w:t xml:space="preserve">ei ole Euroopa Parlamendi ja nõukogu määruse (EL) nr 575/2013 kohaselt globaalne süsteemselt oluline krediidiasutus, </w:t>
      </w:r>
      <w:r w:rsidR="26382D72">
        <w:t xml:space="preserve">kolmanda riigi globaalne süsteemselt oluline krediidiasutus ega globaalse süsteemselt olulise krediidiasutuse üksus; </w:t>
      </w:r>
    </w:p>
    <w:p w14:paraId="0EEE5DBB" w14:textId="44C30065" w:rsidR="6C32AF73" w:rsidRPr="00FA634D" w:rsidRDefault="2C7697D3" w:rsidP="1BD68A4A">
      <w:pPr>
        <w:pStyle w:val="Normaallaadveeb"/>
        <w:shd w:val="clear" w:color="auto" w:fill="FFFFFF" w:themeFill="background1"/>
        <w:spacing w:before="0" w:beforeAutospacing="0" w:after="0" w:afterAutospacing="0"/>
        <w:jc w:val="both"/>
        <w:rPr>
          <w:b/>
          <w:bCs/>
        </w:rPr>
      </w:pPr>
      <w:r>
        <w:t xml:space="preserve">2) </w:t>
      </w:r>
      <w:r w:rsidR="2430804F">
        <w:t>krediidiasutus ei ole käesoleva seaduse §</w:t>
      </w:r>
      <w:r w:rsidR="4CF1F51F">
        <w:t xml:space="preserve"> 86</w:t>
      </w:r>
      <w:r w:rsidR="4CF1F51F" w:rsidRPr="1BD68A4A">
        <w:rPr>
          <w:vertAlign w:val="superscript"/>
        </w:rPr>
        <w:t>48</w:t>
      </w:r>
      <w:r w:rsidR="4CF1F51F">
        <w:t xml:space="preserve"> lõi</w:t>
      </w:r>
      <w:r w:rsidR="0608FEFA">
        <w:t>gete 1 ja 2</w:t>
      </w:r>
      <w:r w:rsidR="51D0FAF0">
        <w:t xml:space="preserve"> kohaselt muu süsteemselt oluline krediidiasutus; </w:t>
      </w:r>
    </w:p>
    <w:p w14:paraId="56064527" w14:textId="321B220A" w:rsidR="1251CE01" w:rsidRPr="00FA634D" w:rsidRDefault="50C94AE7" w:rsidP="1BD68A4A">
      <w:pPr>
        <w:pStyle w:val="Normaallaadveeb"/>
        <w:shd w:val="clear" w:color="auto" w:fill="FFFFFF" w:themeFill="background1"/>
        <w:spacing w:before="0" w:beforeAutospacing="0" w:after="0" w:afterAutospacing="0"/>
        <w:jc w:val="both"/>
        <w:rPr>
          <w:b/>
          <w:bCs/>
        </w:rPr>
      </w:pPr>
      <w:r>
        <w:t xml:space="preserve">3) krediidiasutus </w:t>
      </w:r>
      <w:r w:rsidR="24D6FCCE">
        <w:t xml:space="preserve">kuulub </w:t>
      </w:r>
      <w:r>
        <w:t xml:space="preserve">gruppi, kus </w:t>
      </w:r>
      <w:r w:rsidR="1F538F2D">
        <w:t>emaettevõtja</w:t>
      </w:r>
      <w:r w:rsidR="5A54CFD8">
        <w:t>l on raamatupidamise seaduse § 27 lõike 1 kohaselt valitsev mõju</w:t>
      </w:r>
      <w:r w:rsidR="0BEFAEA9">
        <w:t xml:space="preserve"> tema ja </w:t>
      </w:r>
      <w:r w:rsidR="0063055C">
        <w:t xml:space="preserve">enamiku </w:t>
      </w:r>
      <w:r w:rsidR="0BEFAEA9">
        <w:t>temaga samasse gruppi kuuluvate krediidiasutuste</w:t>
      </w:r>
      <w:r w:rsidR="6BD9B271">
        <w:t xml:space="preserve"> üle.</w:t>
      </w:r>
      <w:r w:rsidR="3C046B89">
        <w:t xml:space="preserve"> </w:t>
      </w:r>
    </w:p>
    <w:p w14:paraId="183BF2D6" w14:textId="47232421" w:rsidR="1426E5AB" w:rsidRPr="00FA634D" w:rsidRDefault="1426E5AB" w:rsidP="1BD68A4A">
      <w:pPr>
        <w:pStyle w:val="Normaallaadveeb"/>
        <w:shd w:val="clear" w:color="auto" w:fill="FFFFFF" w:themeFill="background1"/>
        <w:spacing w:before="0" w:beforeAutospacing="0" w:after="0" w:afterAutospacing="0"/>
        <w:jc w:val="both"/>
      </w:pPr>
    </w:p>
    <w:p w14:paraId="6564F4AA" w14:textId="596F9A6B" w:rsidR="30DDD8E5" w:rsidRPr="00FA634D" w:rsidRDefault="1B8AA193" w:rsidP="1BD68A4A">
      <w:pPr>
        <w:pStyle w:val="Normaallaadveeb"/>
        <w:shd w:val="clear" w:color="auto" w:fill="FFFFFF" w:themeFill="background1"/>
        <w:spacing w:before="0" w:beforeAutospacing="0" w:after="0" w:afterAutospacing="0"/>
        <w:jc w:val="both"/>
        <w:rPr>
          <w:b/>
          <w:bCs/>
        </w:rPr>
      </w:pPr>
      <w:r>
        <w:t>(</w:t>
      </w:r>
      <w:r w:rsidR="38C8AD68">
        <w:t>2</w:t>
      </w:r>
      <w:r w:rsidR="551B201F">
        <w:t>1</w:t>
      </w:r>
      <w:r>
        <w:t xml:space="preserve">) Käesoleva paragrahvi lõike </w:t>
      </w:r>
      <w:r w:rsidR="4276829D">
        <w:t>20</w:t>
      </w:r>
      <w:r>
        <w:t xml:space="preserve"> punktis 3 nimetatud krediidiasutu</w:t>
      </w:r>
      <w:r w:rsidR="09334864">
        <w:t>s</w:t>
      </w:r>
      <w:r w:rsidR="05E69CB1">
        <w:t>ed</w:t>
      </w:r>
      <w:r>
        <w:t xml:space="preserve"> pea</w:t>
      </w:r>
      <w:r w:rsidR="301A4AD6">
        <w:t>vad</w:t>
      </w:r>
      <w:r>
        <w:t xml:space="preserve"> vastama </w:t>
      </w:r>
      <w:r w:rsidR="2FC87840">
        <w:t xml:space="preserve">kõigile </w:t>
      </w:r>
      <w:r>
        <w:t xml:space="preserve">järgmistele tingimustele: </w:t>
      </w:r>
    </w:p>
    <w:p w14:paraId="3322A423" w14:textId="49F0C8CC" w:rsidR="009F6843" w:rsidRPr="00FA634D" w:rsidRDefault="4F1EFF02" w:rsidP="1BD68A4A">
      <w:pPr>
        <w:pStyle w:val="Normaallaadveeb"/>
        <w:shd w:val="clear" w:color="auto" w:fill="FFFFFF" w:themeFill="background1"/>
        <w:spacing w:before="0" w:beforeAutospacing="0" w:after="0" w:afterAutospacing="0"/>
        <w:jc w:val="both"/>
        <w:rPr>
          <w:b/>
          <w:bCs/>
        </w:rPr>
      </w:pPr>
      <w:r>
        <w:t xml:space="preserve">1) </w:t>
      </w:r>
      <w:r w:rsidR="4E741EC0">
        <w:t>nad või enam</w:t>
      </w:r>
      <w:r w:rsidR="004A5490">
        <w:t>ik</w:t>
      </w:r>
      <w:r w:rsidR="4E741EC0">
        <w:t xml:space="preserve"> neist liigituvad</w:t>
      </w:r>
      <w:r w:rsidR="1476158C">
        <w:t xml:space="preserve"> </w:t>
      </w:r>
      <w:r w:rsidR="4E741EC0">
        <w:t xml:space="preserve">Euroopa Parlamendi ja nõukogu määruse (EL) nr 575/2013 artikli 27 lõike 1 punkti </w:t>
      </w:r>
      <w:r w:rsidR="00C95EB2">
        <w:t xml:space="preserve">a </w:t>
      </w:r>
      <w:r w:rsidR="4E741EC0">
        <w:t xml:space="preserve">kohaselt </w:t>
      </w:r>
      <w:r w:rsidR="1BF04019">
        <w:t>ühistupankadeks</w:t>
      </w:r>
      <w:r w:rsidR="0F0A5051">
        <w:t xml:space="preserve"> või </w:t>
      </w:r>
      <w:r w:rsidR="1BF04019">
        <w:t xml:space="preserve">muudeks sarnasteks </w:t>
      </w:r>
      <w:r w:rsidR="6F8BD0AB">
        <w:t>ühingutek</w:t>
      </w:r>
      <w:r w:rsidR="1BF04019">
        <w:t>s</w:t>
      </w:r>
      <w:r w:rsidR="0F0A5051">
        <w:t xml:space="preserve"> ning </w:t>
      </w:r>
      <w:r w:rsidR="4161B5B6">
        <w:t xml:space="preserve">nendele on </w:t>
      </w:r>
      <w:r w:rsidR="0F0A5051">
        <w:t>seadusega</w:t>
      </w:r>
      <w:r w:rsidR="5F33C6C2">
        <w:t xml:space="preserve"> kehtestatud </w:t>
      </w:r>
      <w:r w:rsidR="5F33C6C2" w:rsidRPr="00D54299">
        <w:t xml:space="preserve">väljamaksete ülempiir või </w:t>
      </w:r>
      <w:commentRangeStart w:id="709"/>
      <w:r w:rsidR="5F33C6C2" w:rsidRPr="00D54299">
        <w:t>maksimumtaseme piir</w:t>
      </w:r>
      <w:commentRangeEnd w:id="709"/>
      <w:r w:rsidR="00D54299">
        <w:rPr>
          <w:rStyle w:val="Kommentaariviide"/>
          <w:rFonts w:asciiTheme="minorHAnsi" w:eastAsiaTheme="minorHAnsi" w:hAnsiTheme="minorHAnsi" w:cstheme="minorBidi"/>
          <w:kern w:val="2"/>
          <w:lang w:eastAsia="en-US"/>
          <w14:ligatures w14:val="standardContextual"/>
        </w:rPr>
        <w:commentReference w:id="709"/>
      </w:r>
      <w:r w:rsidR="5F33C6C2" w:rsidRPr="00D54299">
        <w:t>;</w:t>
      </w:r>
      <w:r w:rsidR="5F33C6C2">
        <w:t xml:space="preserve"> </w:t>
      </w:r>
    </w:p>
    <w:p w14:paraId="2A65AD03" w14:textId="6E752CC0" w:rsidR="2DCF8D46" w:rsidRPr="00FA634D" w:rsidRDefault="53AC9401" w:rsidP="1BD68A4A">
      <w:pPr>
        <w:pStyle w:val="Normaallaadveeb"/>
        <w:shd w:val="clear" w:color="auto" w:fill="FFFFFF" w:themeFill="background1"/>
        <w:spacing w:before="0" w:beforeAutospacing="0" w:after="0" w:afterAutospacing="0"/>
        <w:jc w:val="both"/>
        <w:rPr>
          <w:b/>
          <w:bCs/>
        </w:rPr>
      </w:pPr>
      <w:r>
        <w:t xml:space="preserve">2) nende koguvarade maht </w:t>
      </w:r>
      <w:r w:rsidR="00611160">
        <w:t xml:space="preserve">ei ületa </w:t>
      </w:r>
      <w:r>
        <w:t>30 miljardit eurot</w:t>
      </w:r>
      <w:r w:rsidR="00096ACE">
        <w:t xml:space="preserve"> individuaalsel või </w:t>
      </w:r>
      <w:proofErr w:type="spellStart"/>
      <w:r w:rsidR="00096ACE">
        <w:t>allkonsolideeritud</w:t>
      </w:r>
      <w:proofErr w:type="spellEnd"/>
      <w:r w:rsidR="00096ACE">
        <w:t xml:space="preserve"> alusel</w:t>
      </w:r>
      <w:r>
        <w:t>.</w:t>
      </w:r>
      <w:r w:rsidR="00611160">
        <w:t>“</w:t>
      </w:r>
      <w:r>
        <w:t xml:space="preserve">; </w:t>
      </w:r>
    </w:p>
    <w:p w14:paraId="1747F9E5" w14:textId="13F66D2B" w:rsidR="00D31868" w:rsidRPr="00FA634D" w:rsidRDefault="00D31868" w:rsidP="1BD68A4A">
      <w:pPr>
        <w:pStyle w:val="Normaallaadveeb"/>
        <w:shd w:val="clear" w:color="auto" w:fill="FFFFFF" w:themeFill="background1"/>
        <w:spacing w:before="0" w:beforeAutospacing="0" w:after="0" w:afterAutospacing="0"/>
        <w:jc w:val="both"/>
      </w:pPr>
    </w:p>
    <w:p w14:paraId="5266D9F9" w14:textId="6E2E5762" w:rsidR="07BAF7EE"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7</w:t>
      </w:r>
      <w:r w:rsidR="29D6863E" w:rsidRPr="1BD68A4A">
        <w:rPr>
          <w:b/>
          <w:bCs/>
        </w:rPr>
        <w:t>5</w:t>
      </w:r>
      <w:r w:rsidR="0F34B727" w:rsidRPr="1BD68A4A">
        <w:rPr>
          <w:b/>
          <w:bCs/>
        </w:rPr>
        <w:t xml:space="preserve">) </w:t>
      </w:r>
      <w:r w:rsidR="0F34B727">
        <w:t xml:space="preserve">paragrahvi 97 lõike 1 punktis 4 asendatakse </w:t>
      </w:r>
      <w:r w:rsidR="006C3644">
        <w:t xml:space="preserve">tekstiosa </w:t>
      </w:r>
      <w:r w:rsidR="00166367">
        <w:t>„</w:t>
      </w:r>
      <w:r w:rsidR="0F34B727">
        <w:t>krediidiasutusi, filiaale ja esindusi</w:t>
      </w:r>
      <w:r w:rsidR="00B71D2F">
        <w:t>“</w:t>
      </w:r>
      <w:r w:rsidR="0F34B727">
        <w:t xml:space="preserve"> </w:t>
      </w:r>
      <w:del w:id="710" w:author="Merike Koppel - JUSTDIGI" w:date="2026-01-05T10:27:00Z" w16du:dateUtc="2026-01-05T08:27:00Z">
        <w:r w:rsidR="006C3644" w:rsidDel="00D54299">
          <w:delText xml:space="preserve">tekstiosaga </w:delText>
        </w:r>
      </w:del>
      <w:ins w:id="711" w:author="Merike Koppel - JUSTDIGI" w:date="2026-01-05T10:27:00Z" w16du:dateUtc="2026-01-05T08:27:00Z">
        <w:r w:rsidR="00D54299">
          <w:t xml:space="preserve">sõnadega </w:t>
        </w:r>
      </w:ins>
      <w:r w:rsidR="00166367">
        <w:t>„</w:t>
      </w:r>
      <w:r w:rsidR="0F34B727">
        <w:t>krediidiasutusi ja filiaale</w:t>
      </w:r>
      <w:r w:rsidR="00B71D2F">
        <w:t>“</w:t>
      </w:r>
      <w:r w:rsidR="0F34B727">
        <w:t xml:space="preserve">; </w:t>
      </w:r>
    </w:p>
    <w:p w14:paraId="5D43CCBB" w14:textId="08B5B803" w:rsidR="22864E86" w:rsidRPr="00FA634D" w:rsidRDefault="22864E86" w:rsidP="1BD68A4A">
      <w:pPr>
        <w:pStyle w:val="Normaallaadveeb"/>
        <w:shd w:val="clear" w:color="auto" w:fill="FFFFFF" w:themeFill="background1"/>
        <w:spacing w:before="0" w:beforeAutospacing="0" w:after="0" w:afterAutospacing="0"/>
        <w:jc w:val="both"/>
      </w:pPr>
    </w:p>
    <w:p w14:paraId="36F18D55" w14:textId="6B0D972C" w:rsidR="00E43129"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0DF7936" w:rsidRPr="1BD68A4A">
        <w:rPr>
          <w:b/>
          <w:bCs/>
        </w:rPr>
        <w:t>7</w:t>
      </w:r>
      <w:r w:rsidR="4439B6BE" w:rsidRPr="1BD68A4A">
        <w:rPr>
          <w:b/>
          <w:bCs/>
        </w:rPr>
        <w:t>6</w:t>
      </w:r>
      <w:r w:rsidR="3E84A4F4" w:rsidRPr="1BD68A4A">
        <w:rPr>
          <w:b/>
          <w:bCs/>
        </w:rPr>
        <w:t xml:space="preserve">) </w:t>
      </w:r>
      <w:r w:rsidR="3E84A4F4">
        <w:t>paragrahvi 97 täiendatakse lõikega 2</w:t>
      </w:r>
      <w:r w:rsidR="3E84A4F4" w:rsidRPr="1BD68A4A">
        <w:rPr>
          <w:vertAlign w:val="superscript"/>
        </w:rPr>
        <w:t>2</w:t>
      </w:r>
      <w:r w:rsidR="3E84A4F4">
        <w:t xml:space="preserve"> järgmises sõnastuses: </w:t>
      </w:r>
    </w:p>
    <w:p w14:paraId="3FE7D20C" w14:textId="445F5D3D" w:rsidR="00E43129" w:rsidRPr="00FA634D" w:rsidRDefault="3FA10C67" w:rsidP="1BD68A4A">
      <w:pPr>
        <w:pStyle w:val="Normaallaadveeb"/>
        <w:shd w:val="clear" w:color="auto" w:fill="FFFFFF" w:themeFill="background1"/>
        <w:spacing w:before="0" w:beforeAutospacing="0" w:after="0" w:afterAutospacing="0"/>
        <w:jc w:val="both"/>
        <w:rPr>
          <w:b/>
          <w:bCs/>
        </w:rPr>
      </w:pPr>
      <w:r>
        <w:t>„</w:t>
      </w:r>
      <w:r w:rsidR="562CA3B6">
        <w:t>(2</w:t>
      </w:r>
      <w:r w:rsidR="562CA3B6" w:rsidRPr="1BD68A4A">
        <w:rPr>
          <w:vertAlign w:val="superscript"/>
        </w:rPr>
        <w:t>2</w:t>
      </w:r>
      <w:r w:rsidR="562CA3B6">
        <w:t>) Finantsinspektsioon teostab käesoleva paragrahvi lõikes 2 nimetatud konsolideeritud järelevalvet juhul, kui käesoleva seaduse §</w:t>
      </w:r>
      <w:r w:rsidR="3C84ED9C">
        <w:t xml:space="preserve"> </w:t>
      </w:r>
      <w:r w:rsidR="562CA3B6">
        <w:t>13</w:t>
      </w:r>
      <w:r w:rsidR="562CA3B6" w:rsidRPr="1BD68A4A">
        <w:rPr>
          <w:vertAlign w:val="superscript"/>
        </w:rPr>
        <w:t>7</w:t>
      </w:r>
      <w:r w:rsidR="562CA3B6">
        <w:t xml:space="preserve"> </w:t>
      </w:r>
      <w:r w:rsidR="3C84ED9C">
        <w:t xml:space="preserve">lõikes 3 </w:t>
      </w:r>
      <w:r w:rsidR="562CA3B6">
        <w:t>ei ole sätestatud teisiti.“;</w:t>
      </w:r>
    </w:p>
    <w:p w14:paraId="35A01410" w14:textId="0788CFE1" w:rsidR="4FA6A224" w:rsidRPr="00FA634D" w:rsidRDefault="4FA6A224" w:rsidP="1BD68A4A">
      <w:pPr>
        <w:pStyle w:val="Normaallaadveeb"/>
        <w:shd w:val="clear" w:color="auto" w:fill="FFFFFF" w:themeFill="background1"/>
        <w:spacing w:before="0" w:beforeAutospacing="0" w:after="0" w:afterAutospacing="0"/>
        <w:jc w:val="both"/>
      </w:pPr>
    </w:p>
    <w:p w14:paraId="38EC6E95" w14:textId="36ECBBB6" w:rsidR="24A76311" w:rsidRPr="00FA634D" w:rsidRDefault="00DF7936" w:rsidP="1BD68A4A">
      <w:pPr>
        <w:pStyle w:val="Normaallaadveeb"/>
        <w:shd w:val="clear" w:color="auto" w:fill="FFFFFF" w:themeFill="background1"/>
        <w:spacing w:before="0" w:beforeAutospacing="0" w:after="0" w:afterAutospacing="0"/>
        <w:jc w:val="both"/>
      </w:pPr>
      <w:r w:rsidRPr="1BD68A4A">
        <w:rPr>
          <w:b/>
          <w:bCs/>
        </w:rPr>
        <w:t>1</w:t>
      </w:r>
      <w:r w:rsidR="3960D323" w:rsidRPr="1BD68A4A">
        <w:rPr>
          <w:b/>
          <w:bCs/>
        </w:rPr>
        <w:t>77</w:t>
      </w:r>
      <w:r w:rsidR="24A76311" w:rsidRPr="1BD68A4A">
        <w:rPr>
          <w:b/>
          <w:bCs/>
        </w:rPr>
        <w:t xml:space="preserve">) </w:t>
      </w:r>
      <w:r w:rsidR="24A76311">
        <w:t xml:space="preserve">paragrahvi 97 täiendatakse lõigetega </w:t>
      </w:r>
      <w:r w:rsidR="2FD76B50">
        <w:t>5</w:t>
      </w:r>
      <w:r w:rsidR="2FD76B50" w:rsidRPr="1BD68A4A">
        <w:rPr>
          <w:vertAlign w:val="superscript"/>
        </w:rPr>
        <w:t>1</w:t>
      </w:r>
      <w:r w:rsidR="24A76311">
        <w:t xml:space="preserve"> ja </w:t>
      </w:r>
      <w:r w:rsidR="1DA25AE5">
        <w:t>5</w:t>
      </w:r>
      <w:r w:rsidR="1DA25AE5" w:rsidRPr="1BD68A4A">
        <w:rPr>
          <w:vertAlign w:val="superscript"/>
        </w:rPr>
        <w:t>2</w:t>
      </w:r>
      <w:r w:rsidR="24A76311">
        <w:t xml:space="preserve"> järgmises sõnastuses: </w:t>
      </w:r>
    </w:p>
    <w:p w14:paraId="55F1BFD6" w14:textId="32C2EBBD" w:rsidR="24A76311" w:rsidRPr="00FA634D" w:rsidRDefault="002970E4" w:rsidP="1BD68A4A">
      <w:pPr>
        <w:pStyle w:val="Normaallaadveeb"/>
        <w:shd w:val="clear" w:color="auto" w:fill="FFFFFF" w:themeFill="background1"/>
        <w:spacing w:before="0" w:beforeAutospacing="0" w:after="0" w:afterAutospacing="0"/>
        <w:jc w:val="both"/>
      </w:pPr>
      <w:r>
        <w:t>„</w:t>
      </w:r>
      <w:r w:rsidR="24A76311">
        <w:t>(</w:t>
      </w:r>
      <w:r w:rsidR="2B9CF942">
        <w:t>5</w:t>
      </w:r>
      <w:r w:rsidR="2B9CF942" w:rsidRPr="1BD68A4A">
        <w:rPr>
          <w:vertAlign w:val="superscript"/>
        </w:rPr>
        <w:t>1</w:t>
      </w:r>
      <w:r w:rsidR="24A76311">
        <w:t xml:space="preserve">) Finantsinspektsioon võib </w:t>
      </w:r>
      <w:del w:id="712" w:author="Merike Koppel - JUSTDIGI" w:date="2025-12-30T12:09:00Z" w16du:dateUtc="2025-12-30T10:09:00Z">
        <w:r w:rsidR="24A76311" w:rsidDel="00EC6FDF">
          <w:delText xml:space="preserve">loobuda </w:delText>
        </w:r>
      </w:del>
      <w:r w:rsidR="24A76311">
        <w:t xml:space="preserve">kokkuleppel teiste lepinguriikide finantsjärelevalve asutustega </w:t>
      </w:r>
      <w:ins w:id="713" w:author="Merike Koppel - JUSTDIGI" w:date="2025-12-30T12:09:00Z" w16du:dateUtc="2025-12-30T10:09:00Z">
        <w:r w:rsidR="00EC6FDF">
          <w:t xml:space="preserve">loobuda </w:t>
        </w:r>
      </w:ins>
      <w:r w:rsidR="24A76311">
        <w:t xml:space="preserve">järelevalve teostamisest käesoleva </w:t>
      </w:r>
      <w:r w:rsidR="25ACCEA2">
        <w:t>paragrahvi lõi</w:t>
      </w:r>
      <w:r w:rsidR="531F70C8">
        <w:t>ke 2 punktides 1, 2</w:t>
      </w:r>
      <w:r w:rsidR="531F70C8" w:rsidRPr="1BD68A4A">
        <w:rPr>
          <w:vertAlign w:val="superscript"/>
        </w:rPr>
        <w:t>1</w:t>
      </w:r>
      <w:r w:rsidR="531F70C8">
        <w:t xml:space="preserve">, 5 ja 6 </w:t>
      </w:r>
      <w:r w:rsidR="24A76311">
        <w:t xml:space="preserve">nimetatud juhtudel, kui see on tulemusliku konsolideeritud </w:t>
      </w:r>
      <w:r w:rsidR="481BF738">
        <w:t xml:space="preserve">järelevalve seisukohast asjakohane, võttes arvesse asjaomast krediidiasutust ja selle tegevuse olulisust Eestis. Sellisel juhul annab Finantsinspektsioon </w:t>
      </w:r>
      <w:r w:rsidR="00DE62DE">
        <w:t>need</w:t>
      </w:r>
      <w:r w:rsidR="481BF738">
        <w:t xml:space="preserve"> ülesanded üle mõne teise lepinguriigi finantsjärelevalve asutusele. Finantsinspektsioon teavitab käesoleva lõike alusel tehtud otsusest</w:t>
      </w:r>
      <w:r w:rsidR="5A0E7C53">
        <w:t xml:space="preserve"> Euroopa Komisjoni ja Euroopa Pangandusjärelevalve Asutust. </w:t>
      </w:r>
    </w:p>
    <w:p w14:paraId="6C3F80D9" w14:textId="1B105051" w:rsidR="4FA6A224" w:rsidRPr="00FA634D" w:rsidRDefault="4FA6A224" w:rsidP="1BD68A4A">
      <w:pPr>
        <w:pStyle w:val="Normaallaadveeb"/>
        <w:shd w:val="clear" w:color="auto" w:fill="FFFFFF" w:themeFill="background1"/>
        <w:spacing w:before="0" w:beforeAutospacing="0" w:after="0" w:afterAutospacing="0"/>
        <w:jc w:val="both"/>
      </w:pPr>
    </w:p>
    <w:p w14:paraId="219F4140" w14:textId="08462E9C" w:rsidR="24A76311" w:rsidRPr="00FA634D" w:rsidRDefault="24A76311" w:rsidP="1BD68A4A">
      <w:pPr>
        <w:pStyle w:val="Normaallaadveeb"/>
        <w:shd w:val="clear" w:color="auto" w:fill="FFFFFF" w:themeFill="background1"/>
        <w:spacing w:before="0" w:beforeAutospacing="0" w:after="0" w:afterAutospacing="0"/>
        <w:jc w:val="both"/>
      </w:pPr>
      <w:r>
        <w:lastRenderedPageBreak/>
        <w:t>(</w:t>
      </w:r>
      <w:r w:rsidR="2397E410">
        <w:t>5</w:t>
      </w:r>
      <w:r w:rsidR="2397E410" w:rsidRPr="1BD68A4A">
        <w:rPr>
          <w:vertAlign w:val="superscript"/>
        </w:rPr>
        <w:t>2</w:t>
      </w:r>
      <w:r>
        <w:t xml:space="preserve">) </w:t>
      </w:r>
      <w:r w:rsidR="530E8BEC">
        <w:t>Enne käesoleva paragrahvi lõikes 5</w:t>
      </w:r>
      <w:r w:rsidR="530E8BEC" w:rsidRPr="1BD68A4A">
        <w:rPr>
          <w:vertAlign w:val="superscript"/>
        </w:rPr>
        <w:t>1</w:t>
      </w:r>
      <w:r w:rsidR="530E8BEC">
        <w:t xml:space="preserve"> nimetatud järelevalveülesannete üleandmist annab Finantsinspektsioon emaettevõtjana tegutsevale krediidiasutusele, finantsvaldusettevõtjale või </w:t>
      </w:r>
      <w:proofErr w:type="spellStart"/>
      <w:r w:rsidR="530E8BEC">
        <w:t>segafinants</w:t>
      </w:r>
      <w:r w:rsidR="22AA18E1">
        <w:t>valdusettevõtjale</w:t>
      </w:r>
      <w:proofErr w:type="spellEnd"/>
      <w:r w:rsidR="22AA18E1">
        <w:t xml:space="preserve"> või asjakohasel juhul suurima bilansimahuga krediidiasutusele võimaluse esitada kavandatava</w:t>
      </w:r>
      <w:r w:rsidR="00246010">
        <w:t>te</w:t>
      </w:r>
      <w:r w:rsidR="22AA18E1">
        <w:t xml:space="preserve"> järelevalveülesannete üleandmise otsuse kohta oma seisukoht.</w:t>
      </w:r>
      <w:r w:rsidR="00176B0E">
        <w:t>“</w:t>
      </w:r>
      <w:r w:rsidR="22AA18E1">
        <w:t>;</w:t>
      </w:r>
    </w:p>
    <w:p w14:paraId="083F961F" w14:textId="65FA4061" w:rsidR="22864E86" w:rsidRPr="00FA634D" w:rsidRDefault="22864E86" w:rsidP="1BD68A4A">
      <w:pPr>
        <w:pStyle w:val="Normaallaadveeb"/>
        <w:shd w:val="clear" w:color="auto" w:fill="FFFFFF" w:themeFill="background1"/>
        <w:spacing w:before="0" w:beforeAutospacing="0" w:after="0" w:afterAutospacing="0"/>
        <w:jc w:val="both"/>
        <w:rPr>
          <w:b/>
          <w:bCs/>
        </w:rPr>
      </w:pPr>
    </w:p>
    <w:p w14:paraId="0E4ECEF5" w14:textId="4792DB0A" w:rsidR="027539B6"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052D0E0A" w:rsidRPr="1BD68A4A">
        <w:rPr>
          <w:b/>
          <w:bCs/>
        </w:rPr>
        <w:t>78</w:t>
      </w:r>
      <w:r w:rsidR="30ED2370" w:rsidRPr="1BD68A4A">
        <w:rPr>
          <w:b/>
          <w:bCs/>
        </w:rPr>
        <w:t xml:space="preserve">) </w:t>
      </w:r>
      <w:r w:rsidR="30ED2370">
        <w:t>paragrahvi 97</w:t>
      </w:r>
      <w:r w:rsidR="30ED2370" w:rsidRPr="1BD68A4A">
        <w:rPr>
          <w:vertAlign w:val="superscript"/>
        </w:rPr>
        <w:t>2</w:t>
      </w:r>
      <w:r w:rsidR="30ED2370">
        <w:t xml:space="preserve"> pealkirjast jäetakse välja sõnad </w:t>
      </w:r>
      <w:r w:rsidR="009252E1">
        <w:t>„</w:t>
      </w:r>
      <w:r w:rsidR="30ED2370">
        <w:t>esinduse ning</w:t>
      </w:r>
      <w:r w:rsidR="00B47995">
        <w:t>“</w:t>
      </w:r>
      <w:r w:rsidR="30ED2370">
        <w:t xml:space="preserve">; </w:t>
      </w:r>
    </w:p>
    <w:p w14:paraId="3214FAF5" w14:textId="77777777" w:rsidR="00E43129" w:rsidRPr="00FA634D" w:rsidRDefault="00E43129" w:rsidP="1BD68A4A">
      <w:pPr>
        <w:pStyle w:val="Normaallaadveeb"/>
        <w:shd w:val="clear" w:color="auto" w:fill="FFFFFF" w:themeFill="background1"/>
        <w:spacing w:before="0" w:beforeAutospacing="0" w:after="0" w:afterAutospacing="0"/>
        <w:jc w:val="both"/>
      </w:pPr>
    </w:p>
    <w:p w14:paraId="28F931F9" w14:textId="42AD2B0D" w:rsidR="00D31868" w:rsidRPr="00FA634D" w:rsidRDefault="00AF3179" w:rsidP="1BD68A4A">
      <w:pPr>
        <w:pStyle w:val="Normaallaadveeb"/>
        <w:shd w:val="clear" w:color="auto" w:fill="FFFFFF" w:themeFill="background1"/>
        <w:spacing w:before="0" w:beforeAutospacing="0" w:after="0" w:afterAutospacing="0"/>
        <w:jc w:val="both"/>
      </w:pPr>
      <w:r w:rsidRPr="1BD68A4A">
        <w:rPr>
          <w:b/>
          <w:bCs/>
        </w:rPr>
        <w:t>1</w:t>
      </w:r>
      <w:r w:rsidR="260F7B03" w:rsidRPr="1BD68A4A">
        <w:rPr>
          <w:b/>
          <w:bCs/>
        </w:rPr>
        <w:t>79</w:t>
      </w:r>
      <w:r w:rsidR="3964795A" w:rsidRPr="1BD68A4A">
        <w:rPr>
          <w:b/>
          <w:bCs/>
        </w:rPr>
        <w:t xml:space="preserve">) </w:t>
      </w:r>
      <w:r w:rsidR="3964795A">
        <w:t>paragrahvi 97</w:t>
      </w:r>
      <w:r w:rsidR="3964795A" w:rsidRPr="1BD68A4A">
        <w:rPr>
          <w:vertAlign w:val="superscript"/>
        </w:rPr>
        <w:t>2</w:t>
      </w:r>
      <w:r w:rsidR="3964795A">
        <w:t xml:space="preserve"> täiendatakse lõikega 1</w:t>
      </w:r>
      <w:r w:rsidR="3964795A" w:rsidRPr="1BD68A4A">
        <w:rPr>
          <w:vertAlign w:val="superscript"/>
        </w:rPr>
        <w:t>1</w:t>
      </w:r>
      <w:r w:rsidR="3964795A">
        <w:t xml:space="preserve"> järgmises sõnastuses: </w:t>
      </w:r>
    </w:p>
    <w:p w14:paraId="061E33B4" w14:textId="718924E0" w:rsidR="00D31868" w:rsidRPr="00FA634D" w:rsidRDefault="00C45356" w:rsidP="00D3186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3964795A" w:rsidRPr="1BD68A4A">
        <w:rPr>
          <w:rFonts w:ascii="Times New Roman" w:hAnsi="Times New Roman" w:cs="Times New Roman"/>
          <w:sz w:val="24"/>
          <w:szCs w:val="24"/>
        </w:rPr>
        <w:t>(1</w:t>
      </w:r>
      <w:r w:rsidR="3964795A" w:rsidRPr="1BD68A4A">
        <w:rPr>
          <w:rFonts w:ascii="Times New Roman" w:hAnsi="Times New Roman" w:cs="Times New Roman"/>
          <w:sz w:val="24"/>
          <w:szCs w:val="24"/>
          <w:vertAlign w:val="superscript"/>
        </w:rPr>
        <w:t>1</w:t>
      </w:r>
      <w:r w:rsidR="3964795A" w:rsidRPr="1BD68A4A">
        <w:rPr>
          <w:rFonts w:ascii="Times New Roman" w:hAnsi="Times New Roman" w:cs="Times New Roman"/>
          <w:sz w:val="24"/>
          <w:szCs w:val="24"/>
        </w:rPr>
        <w:t xml:space="preserve">) Finantsinspektsioon kehtestab </w:t>
      </w:r>
      <w:r w:rsidR="5AD08FE0" w:rsidRPr="1BD68A4A">
        <w:rPr>
          <w:rFonts w:ascii="Times New Roman" w:hAnsi="Times New Roman" w:cs="Times New Roman"/>
          <w:sz w:val="24"/>
          <w:szCs w:val="24"/>
        </w:rPr>
        <w:t xml:space="preserve">käesoleva paragrahvi lõikes 1 ja </w:t>
      </w:r>
      <w:r w:rsidR="3964795A" w:rsidRPr="1BD68A4A">
        <w:rPr>
          <w:rFonts w:ascii="Times New Roman" w:hAnsi="Times New Roman" w:cs="Times New Roman"/>
          <w:sz w:val="24"/>
          <w:szCs w:val="24"/>
        </w:rPr>
        <w:t>käesoleva seaduse § 96 lõikes 5 nimetatud andmete ja dokumentide läbivaatamise ja hindamise sageduse ja ulatuse, võttes arvesse kolmanda riigi krediidiasutuse filiaali liigitus</w:t>
      </w:r>
      <w:ins w:id="714" w:author="Merike Koppel - JUSTDIGI" w:date="2025-12-30T12:10:00Z" w16du:dateUtc="2025-12-30T10:10:00Z">
        <w:r w:rsidR="00DA63C9">
          <w:rPr>
            <w:rFonts w:ascii="Times New Roman" w:hAnsi="Times New Roman" w:cs="Times New Roman"/>
            <w:sz w:val="24"/>
            <w:szCs w:val="24"/>
          </w:rPr>
          <w:t>t</w:t>
        </w:r>
      </w:ins>
      <w:del w:id="715" w:author="Merike Koppel - JUSTDIGI" w:date="2025-12-30T12:10:00Z" w16du:dateUtc="2025-12-30T10:10:00Z">
        <w:r w:rsidR="002516FA" w:rsidRPr="1BD68A4A" w:rsidDel="00DA63C9">
          <w:rPr>
            <w:rFonts w:ascii="Times New Roman" w:hAnsi="Times New Roman" w:cs="Times New Roman"/>
            <w:sz w:val="24"/>
            <w:szCs w:val="24"/>
          </w:rPr>
          <w:delText>e</w:delText>
        </w:r>
      </w:del>
      <w:r w:rsidR="3964795A" w:rsidRPr="1BD68A4A">
        <w:rPr>
          <w:rFonts w:ascii="Times New Roman" w:hAnsi="Times New Roman" w:cs="Times New Roman"/>
          <w:sz w:val="24"/>
          <w:szCs w:val="24"/>
        </w:rPr>
        <w:t xml:space="preserve"> esimesse või teise klassi</w:t>
      </w:r>
      <w:r w:rsidR="00113BD4" w:rsidRPr="1BD68A4A">
        <w:rPr>
          <w:rFonts w:ascii="Times New Roman" w:hAnsi="Times New Roman" w:cs="Times New Roman"/>
          <w:sz w:val="24"/>
          <w:szCs w:val="24"/>
        </w:rPr>
        <w:t xml:space="preserve"> ning</w:t>
      </w:r>
      <w:r w:rsidR="3964795A" w:rsidRPr="1BD68A4A">
        <w:rPr>
          <w:rFonts w:ascii="Times New Roman" w:hAnsi="Times New Roman" w:cs="Times New Roman"/>
          <w:sz w:val="24"/>
          <w:szCs w:val="24"/>
        </w:rPr>
        <w:t xml:space="preserve"> </w:t>
      </w:r>
      <w:r w:rsidR="008E24A4" w:rsidRPr="1BD68A4A">
        <w:rPr>
          <w:rFonts w:ascii="Times New Roman" w:hAnsi="Times New Roman" w:cs="Times New Roman"/>
          <w:sz w:val="24"/>
          <w:szCs w:val="24"/>
        </w:rPr>
        <w:t xml:space="preserve">tema </w:t>
      </w:r>
      <w:r w:rsidR="3964795A" w:rsidRPr="1BD68A4A">
        <w:rPr>
          <w:rFonts w:ascii="Times New Roman" w:hAnsi="Times New Roman" w:cs="Times New Roman"/>
          <w:sz w:val="24"/>
          <w:szCs w:val="24"/>
        </w:rPr>
        <w:t>tegevuse laadi, mah</w:t>
      </w:r>
      <w:r w:rsidR="00987938">
        <w:rPr>
          <w:rFonts w:ascii="Times New Roman" w:hAnsi="Times New Roman" w:cs="Times New Roman"/>
          <w:sz w:val="24"/>
          <w:szCs w:val="24"/>
        </w:rPr>
        <w:t>t</w:t>
      </w:r>
      <w:r w:rsidR="3964795A" w:rsidRPr="1BD68A4A">
        <w:rPr>
          <w:rFonts w:ascii="Times New Roman" w:hAnsi="Times New Roman" w:cs="Times New Roman"/>
          <w:sz w:val="24"/>
          <w:szCs w:val="24"/>
        </w:rPr>
        <w:t>u ja keerukus</w:t>
      </w:r>
      <w:r w:rsidR="00987938">
        <w:rPr>
          <w:rFonts w:ascii="Times New Roman" w:hAnsi="Times New Roman" w:cs="Times New Roman"/>
          <w:sz w:val="24"/>
          <w:szCs w:val="24"/>
        </w:rPr>
        <w:t>t</w:t>
      </w:r>
      <w:r w:rsidR="3964795A" w:rsidRPr="1BD68A4A">
        <w:rPr>
          <w:rFonts w:ascii="Times New Roman" w:hAnsi="Times New Roman" w:cs="Times New Roman"/>
          <w:sz w:val="24"/>
          <w:szCs w:val="24"/>
        </w:rPr>
        <w:t>.“;</w:t>
      </w:r>
    </w:p>
    <w:p w14:paraId="15BDDC9A" w14:textId="67B1F77F" w:rsidR="22864E86" w:rsidRPr="00FA634D" w:rsidRDefault="22864E86" w:rsidP="22864E86">
      <w:pPr>
        <w:spacing w:after="0" w:line="240" w:lineRule="auto"/>
        <w:jc w:val="both"/>
        <w:rPr>
          <w:rFonts w:ascii="Times New Roman" w:hAnsi="Times New Roman" w:cs="Times New Roman"/>
          <w:b/>
          <w:bCs/>
          <w:sz w:val="24"/>
          <w:szCs w:val="24"/>
        </w:rPr>
      </w:pPr>
    </w:p>
    <w:p w14:paraId="7DFECE1D" w14:textId="66FEDDAC" w:rsidR="6C1F0284" w:rsidRPr="00FA634D" w:rsidRDefault="00480404" w:rsidP="22864E8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18</w:t>
      </w:r>
      <w:r w:rsidR="6E0134D2" w:rsidRPr="1BD68A4A">
        <w:rPr>
          <w:rFonts w:ascii="Times New Roman" w:hAnsi="Times New Roman" w:cs="Times New Roman"/>
          <w:b/>
          <w:bCs/>
          <w:sz w:val="24"/>
          <w:szCs w:val="24"/>
        </w:rPr>
        <w:t>0</w:t>
      </w:r>
      <w:r w:rsidR="5FCA0F20" w:rsidRPr="1BD68A4A">
        <w:rPr>
          <w:rFonts w:ascii="Times New Roman" w:hAnsi="Times New Roman" w:cs="Times New Roman"/>
          <w:b/>
          <w:bCs/>
          <w:sz w:val="24"/>
          <w:szCs w:val="24"/>
        </w:rPr>
        <w:t xml:space="preserve">) </w:t>
      </w:r>
      <w:r w:rsidR="5FCA0F20" w:rsidRPr="1BD68A4A">
        <w:rPr>
          <w:rFonts w:ascii="Times New Roman" w:hAnsi="Times New Roman" w:cs="Times New Roman"/>
          <w:sz w:val="24"/>
          <w:szCs w:val="24"/>
        </w:rPr>
        <w:t>paragrahvi 97</w:t>
      </w:r>
      <w:r w:rsidR="5FCA0F20" w:rsidRPr="1BD68A4A">
        <w:rPr>
          <w:rFonts w:ascii="Times New Roman" w:hAnsi="Times New Roman" w:cs="Times New Roman"/>
          <w:sz w:val="24"/>
          <w:szCs w:val="24"/>
          <w:vertAlign w:val="superscript"/>
        </w:rPr>
        <w:t>2</w:t>
      </w:r>
      <w:r w:rsidR="5FCA0F20" w:rsidRPr="1BD68A4A">
        <w:rPr>
          <w:rFonts w:ascii="Times New Roman" w:hAnsi="Times New Roman" w:cs="Times New Roman"/>
          <w:sz w:val="24"/>
          <w:szCs w:val="24"/>
        </w:rPr>
        <w:t xml:space="preserve"> lõike 2</w:t>
      </w:r>
      <w:r w:rsidR="765F30C6" w:rsidRPr="1BD68A4A">
        <w:rPr>
          <w:rFonts w:ascii="Times New Roman" w:hAnsi="Times New Roman" w:cs="Times New Roman"/>
          <w:sz w:val="24"/>
          <w:szCs w:val="24"/>
        </w:rPr>
        <w:t xml:space="preserve"> esimesest lausest</w:t>
      </w:r>
      <w:r w:rsidR="5FCA0F20" w:rsidRPr="1BD68A4A">
        <w:rPr>
          <w:rFonts w:ascii="Times New Roman" w:hAnsi="Times New Roman" w:cs="Times New Roman"/>
          <w:sz w:val="24"/>
          <w:szCs w:val="24"/>
        </w:rPr>
        <w:t xml:space="preserve"> jäetakse välja sõnad </w:t>
      </w:r>
      <w:r w:rsidR="008E24A4" w:rsidRPr="1BD68A4A">
        <w:rPr>
          <w:rFonts w:ascii="Times New Roman" w:hAnsi="Times New Roman" w:cs="Times New Roman"/>
          <w:sz w:val="24"/>
          <w:szCs w:val="24"/>
        </w:rPr>
        <w:t>„</w:t>
      </w:r>
      <w:r w:rsidR="5FCA0F20" w:rsidRPr="1BD68A4A">
        <w:rPr>
          <w:rFonts w:ascii="Times New Roman" w:hAnsi="Times New Roman" w:cs="Times New Roman"/>
          <w:sz w:val="24"/>
          <w:szCs w:val="24"/>
        </w:rPr>
        <w:t>või esindus</w:t>
      </w:r>
      <w:r w:rsidR="0041247A" w:rsidRPr="1BD68A4A">
        <w:rPr>
          <w:rFonts w:ascii="Times New Roman" w:hAnsi="Times New Roman" w:cs="Times New Roman"/>
          <w:sz w:val="24"/>
          <w:szCs w:val="24"/>
        </w:rPr>
        <w:t>“</w:t>
      </w:r>
      <w:r w:rsidR="5FCA0F20" w:rsidRPr="1BD68A4A">
        <w:rPr>
          <w:rFonts w:ascii="Times New Roman" w:hAnsi="Times New Roman" w:cs="Times New Roman"/>
          <w:sz w:val="24"/>
          <w:szCs w:val="24"/>
        </w:rPr>
        <w:t xml:space="preserve">; </w:t>
      </w:r>
    </w:p>
    <w:p w14:paraId="7665AC48" w14:textId="4FB23B95" w:rsidR="00D31868" w:rsidRPr="00FA634D" w:rsidRDefault="00D31868" w:rsidP="1BD68A4A">
      <w:pPr>
        <w:pStyle w:val="Normaallaadveeb"/>
        <w:shd w:val="clear" w:color="auto" w:fill="FFFFFF" w:themeFill="background1"/>
        <w:spacing w:before="0" w:beforeAutospacing="0" w:after="0" w:afterAutospacing="0"/>
        <w:jc w:val="both"/>
      </w:pPr>
    </w:p>
    <w:p w14:paraId="4514F6BF" w14:textId="5D2C6C8D" w:rsidR="00D31868" w:rsidRPr="00FA634D" w:rsidRDefault="00480404" w:rsidP="1BD68A4A">
      <w:pPr>
        <w:pStyle w:val="Normaallaadveeb"/>
        <w:shd w:val="clear" w:color="auto" w:fill="FFFFFF" w:themeFill="background1"/>
        <w:spacing w:before="0" w:beforeAutospacing="0" w:after="0" w:afterAutospacing="0"/>
        <w:jc w:val="both"/>
      </w:pPr>
      <w:r w:rsidRPr="1BD68A4A">
        <w:rPr>
          <w:b/>
          <w:bCs/>
        </w:rPr>
        <w:t>18</w:t>
      </w:r>
      <w:r w:rsidR="5E521AB6" w:rsidRPr="1BD68A4A">
        <w:rPr>
          <w:b/>
          <w:bCs/>
        </w:rPr>
        <w:t>1</w:t>
      </w:r>
      <w:r w:rsidR="3964795A" w:rsidRPr="1BD68A4A">
        <w:rPr>
          <w:b/>
          <w:bCs/>
        </w:rPr>
        <w:t xml:space="preserve">) </w:t>
      </w:r>
      <w:r w:rsidR="3964795A">
        <w:t>paragrahvi 97</w:t>
      </w:r>
      <w:r w:rsidR="3964795A" w:rsidRPr="1BD68A4A">
        <w:rPr>
          <w:vertAlign w:val="superscript"/>
        </w:rPr>
        <w:t>2</w:t>
      </w:r>
      <w:r w:rsidR="3964795A">
        <w:t xml:space="preserve"> täiendatakse lõikega 3</w:t>
      </w:r>
      <w:r w:rsidR="3964795A" w:rsidRPr="1BD68A4A">
        <w:rPr>
          <w:vertAlign w:val="superscript"/>
        </w:rPr>
        <w:t>1</w:t>
      </w:r>
      <w:r w:rsidR="3964795A">
        <w:t xml:space="preserve"> järgmises sõnastuses: </w:t>
      </w:r>
    </w:p>
    <w:p w14:paraId="484D5F47" w14:textId="7A19CA22" w:rsidR="00D31868" w:rsidRPr="00FA634D" w:rsidRDefault="00B82671" w:rsidP="1BD68A4A">
      <w:pPr>
        <w:pStyle w:val="Normaallaadveeb"/>
        <w:shd w:val="clear" w:color="auto" w:fill="FFFFFF" w:themeFill="background1"/>
        <w:spacing w:before="0" w:beforeAutospacing="0" w:after="0" w:afterAutospacing="0"/>
        <w:jc w:val="both"/>
        <w:rPr>
          <w:b/>
          <w:bCs/>
        </w:rPr>
      </w:pPr>
      <w:r>
        <w:t>„</w:t>
      </w:r>
      <w:r w:rsidR="3964795A">
        <w:t>(3</w:t>
      </w:r>
      <w:r w:rsidR="3964795A" w:rsidRPr="1BD68A4A">
        <w:rPr>
          <w:vertAlign w:val="superscript"/>
        </w:rPr>
        <w:t>1</w:t>
      </w:r>
      <w:r w:rsidR="3964795A">
        <w:t>) Finantsinspektsioon võtab kolmanda riigi krediidiasutuse filiaali üle järelevalve teostamisel arvesse käesoleva seaduse 8</w:t>
      </w:r>
      <w:r w:rsidR="3964795A" w:rsidRPr="1BD68A4A">
        <w:rPr>
          <w:vertAlign w:val="superscript"/>
        </w:rPr>
        <w:t>1</w:t>
      </w:r>
      <w:r w:rsidR="3964795A">
        <w:t xml:space="preserve">. peatükis </w:t>
      </w:r>
      <w:r w:rsidR="004700D2">
        <w:t xml:space="preserve">ning </w:t>
      </w:r>
      <w:r w:rsidR="3964795A">
        <w:t xml:space="preserve">Euroopa Parlamendi ja nõukogu direktiivi 2013/36/EL VII jaotises sätestatut.“; </w:t>
      </w:r>
    </w:p>
    <w:p w14:paraId="206EBAD0" w14:textId="77777777" w:rsidR="00D31868" w:rsidRPr="00FA634D" w:rsidRDefault="00D31868" w:rsidP="1BD68A4A">
      <w:pPr>
        <w:pStyle w:val="Normaallaadveeb"/>
        <w:shd w:val="clear" w:color="auto" w:fill="FFFFFF" w:themeFill="background1"/>
        <w:spacing w:before="0" w:beforeAutospacing="0" w:after="0" w:afterAutospacing="0"/>
        <w:jc w:val="both"/>
        <w:rPr>
          <w:b/>
          <w:bCs/>
        </w:rPr>
      </w:pPr>
    </w:p>
    <w:p w14:paraId="7C87D9B4" w14:textId="2F0400E2" w:rsidR="00D31868" w:rsidRPr="00FA634D" w:rsidRDefault="00480404" w:rsidP="1BD68A4A">
      <w:pPr>
        <w:pStyle w:val="Normaallaadveeb"/>
        <w:shd w:val="clear" w:color="auto" w:fill="FFFFFF" w:themeFill="background1"/>
        <w:spacing w:before="0" w:beforeAutospacing="0" w:after="0" w:afterAutospacing="0"/>
        <w:jc w:val="both"/>
      </w:pPr>
      <w:r w:rsidRPr="1BD68A4A">
        <w:rPr>
          <w:b/>
          <w:bCs/>
        </w:rPr>
        <w:t>18</w:t>
      </w:r>
      <w:r w:rsidR="3C60FE44" w:rsidRPr="1BD68A4A">
        <w:rPr>
          <w:b/>
          <w:bCs/>
        </w:rPr>
        <w:t>2</w:t>
      </w:r>
      <w:r w:rsidR="3964795A" w:rsidRPr="1BD68A4A">
        <w:rPr>
          <w:b/>
          <w:bCs/>
        </w:rPr>
        <w:t xml:space="preserve">) </w:t>
      </w:r>
      <w:r w:rsidR="3964795A">
        <w:t>paragrahvi 97</w:t>
      </w:r>
      <w:r w:rsidR="3964795A" w:rsidRPr="1BD68A4A">
        <w:rPr>
          <w:vertAlign w:val="superscript"/>
        </w:rPr>
        <w:t>2</w:t>
      </w:r>
      <w:r w:rsidR="3964795A">
        <w:t xml:space="preserve"> täiendatakse lõikega 10 järgmises sõnastuses: </w:t>
      </w:r>
    </w:p>
    <w:p w14:paraId="48EF1EA2" w14:textId="78C14B4B" w:rsidR="00D31868" w:rsidRPr="00FA634D" w:rsidRDefault="00671662" w:rsidP="1BD68A4A">
      <w:pPr>
        <w:pStyle w:val="Normaallaadveeb"/>
        <w:shd w:val="clear" w:color="auto" w:fill="FFFFFF" w:themeFill="background1"/>
        <w:spacing w:before="0" w:beforeAutospacing="0" w:after="0" w:afterAutospacing="0"/>
        <w:jc w:val="both"/>
      </w:pPr>
      <w:r>
        <w:t>„</w:t>
      </w:r>
      <w:r w:rsidR="372C51FF">
        <w:t xml:space="preserve">(10) Finantsinspektsioon teavitab </w:t>
      </w:r>
      <w:r>
        <w:t xml:space="preserve">viivitamata </w:t>
      </w:r>
      <w:r w:rsidR="372C51FF">
        <w:t>Euroopa Pangandusjärelevalve Asutust ja Rahapesu Andmebürood, kui tal tekib kolmanda riigi krediidiasutuse filiaali juhtimiskorra, ärimudeli või tegevuse läbivaatamise käigus põhjendatud kahtlus, et filiaalis on toimunud rahapesu või terrorismi rahastamine või selle katse või on suurenenud rahapesu või terrorismi rahastamisega seotud riskid rahapesu ja terrorismi rahastamise tõkestamise seaduse §</w:t>
      </w:r>
      <w:r w:rsidR="57212409">
        <w:t>-de</w:t>
      </w:r>
      <w:r w:rsidR="372C51FF">
        <w:t xml:space="preserve"> 4</w:t>
      </w:r>
      <w:r w:rsidR="7F3AED63">
        <w:t xml:space="preserve"> ja 5</w:t>
      </w:r>
      <w:r w:rsidR="372C51FF">
        <w:t xml:space="preserve"> </w:t>
      </w:r>
      <w:r w:rsidR="0B7CE993">
        <w:t>tähenduses</w:t>
      </w:r>
      <w:r w:rsidR="372C51FF">
        <w:t xml:space="preserve">. Finantsinspektsioon </w:t>
      </w:r>
      <w:r w:rsidR="4C215DCC">
        <w:t>konsulteerib</w:t>
      </w:r>
      <w:r w:rsidR="60C24434">
        <w:t xml:space="preserve"> </w:t>
      </w:r>
      <w:commentRangeStart w:id="716"/>
      <w:r w:rsidR="60C24434">
        <w:t xml:space="preserve">käesoleva lõike esimeses lauses </w:t>
      </w:r>
      <w:commentRangeEnd w:id="716"/>
      <w:r w:rsidR="00BC6B1C">
        <w:rPr>
          <w:rStyle w:val="Kommentaariviide"/>
          <w:rFonts w:asciiTheme="minorHAnsi" w:eastAsiaTheme="minorHAnsi" w:hAnsiTheme="minorHAnsi" w:cstheme="minorBidi"/>
          <w:kern w:val="2"/>
          <w:lang w:eastAsia="en-US"/>
          <w14:ligatures w14:val="standardContextual"/>
        </w:rPr>
        <w:commentReference w:id="716"/>
      </w:r>
      <w:r w:rsidR="60C24434">
        <w:t xml:space="preserve">nimetatud asjaolude kohta hinnangu koostamisel </w:t>
      </w:r>
      <w:r w:rsidR="3B7F2371">
        <w:t>Rahapesu Andmebürooga ning esitab selle</w:t>
      </w:r>
      <w:r w:rsidR="372C51FF">
        <w:t xml:space="preserve"> </w:t>
      </w:r>
      <w:r>
        <w:t xml:space="preserve">viivitamata </w:t>
      </w:r>
      <w:r w:rsidR="372C51FF">
        <w:t>Euroopa Pangandusjärelevalve Asutus</w:t>
      </w:r>
      <w:r w:rsidR="3C300143">
        <w:t>ele</w:t>
      </w:r>
      <w:r w:rsidR="20F1CAF3">
        <w:t xml:space="preserve">. </w:t>
      </w:r>
      <w:r w:rsidR="372C51FF">
        <w:t xml:space="preserve">Finantsinspektsioon võib </w:t>
      </w:r>
      <w:del w:id="717" w:author="Merike Koppel - JUSTDIGI" w:date="2025-12-30T12:12:00Z" w16du:dateUtc="2025-12-30T10:12:00Z">
        <w:r w:rsidR="372C51FF" w:rsidDel="00FD34B4">
          <w:delText xml:space="preserve">kohaldada </w:delText>
        </w:r>
      </w:del>
      <w:r w:rsidR="006D0814">
        <w:t xml:space="preserve">vajaduse korral </w:t>
      </w:r>
      <w:ins w:id="718" w:author="Merike Koppel - JUSTDIGI" w:date="2025-12-30T12:12:00Z" w16du:dateUtc="2025-12-30T10:12:00Z">
        <w:r w:rsidR="00FD34B4">
          <w:t xml:space="preserve">kohaldada </w:t>
        </w:r>
      </w:ins>
      <w:r w:rsidR="372C51FF">
        <w:t>kolmanda riigi krediidiasutuse filiaali suhtes käesolevas seaduses sätestatud meetmeid, sealhulgas tunnistada filiaali loa kehtetuks käesoleva seaduse § 17 lõike 1 punkt</w:t>
      </w:r>
      <w:r w:rsidR="00684358">
        <w:t>i</w:t>
      </w:r>
      <w:r w:rsidR="372C51FF">
        <w:t xml:space="preserve"> 12 ja § 21</w:t>
      </w:r>
      <w:r w:rsidR="372C51FF" w:rsidRPr="1BD68A4A">
        <w:rPr>
          <w:vertAlign w:val="superscript"/>
        </w:rPr>
        <w:t>2</w:t>
      </w:r>
      <w:r w:rsidR="372C51FF">
        <w:t xml:space="preserve"> lõike 3 punkti 2 kohaselt.“;</w:t>
      </w:r>
    </w:p>
    <w:p w14:paraId="7318BCF3" w14:textId="03D52F34" w:rsidR="6EF21294" w:rsidRPr="00FA634D" w:rsidRDefault="6EF21294" w:rsidP="1BD68A4A">
      <w:pPr>
        <w:pStyle w:val="Normaallaadveeb"/>
        <w:shd w:val="clear" w:color="auto" w:fill="FFFFFF" w:themeFill="background1"/>
        <w:spacing w:before="0" w:beforeAutospacing="0" w:after="0" w:afterAutospacing="0"/>
        <w:jc w:val="both"/>
        <w:rPr>
          <w:b/>
          <w:bCs/>
        </w:rPr>
      </w:pPr>
    </w:p>
    <w:p w14:paraId="73462AB4" w14:textId="6D91BADE" w:rsidR="00E05F9D" w:rsidRPr="00FA634D" w:rsidRDefault="00480404" w:rsidP="1BD68A4A">
      <w:pPr>
        <w:pStyle w:val="Normaallaadveeb"/>
        <w:shd w:val="clear" w:color="auto" w:fill="FFFFFF" w:themeFill="background1"/>
        <w:spacing w:before="0" w:beforeAutospacing="0" w:after="0" w:afterAutospacing="0"/>
        <w:jc w:val="both"/>
      </w:pPr>
      <w:r w:rsidRPr="1BD68A4A">
        <w:rPr>
          <w:b/>
          <w:bCs/>
        </w:rPr>
        <w:t>18</w:t>
      </w:r>
      <w:r w:rsidR="022D3DF6" w:rsidRPr="1BD68A4A">
        <w:rPr>
          <w:b/>
          <w:bCs/>
        </w:rPr>
        <w:t>3</w:t>
      </w:r>
      <w:r w:rsidR="3533B96A" w:rsidRPr="1BD68A4A">
        <w:rPr>
          <w:b/>
          <w:bCs/>
        </w:rPr>
        <w:t xml:space="preserve">) </w:t>
      </w:r>
      <w:r w:rsidR="3533B96A">
        <w:t>paragrahvi 100 täiendatakse lõikega 3</w:t>
      </w:r>
      <w:r w:rsidR="3533B96A" w:rsidRPr="1BD68A4A">
        <w:rPr>
          <w:vertAlign w:val="superscript"/>
        </w:rPr>
        <w:t>1</w:t>
      </w:r>
      <w:r w:rsidR="3533B96A">
        <w:t xml:space="preserve"> järgmises sõnastuses: </w:t>
      </w:r>
    </w:p>
    <w:p w14:paraId="32493C73" w14:textId="4397C237" w:rsidR="00B57DF7" w:rsidRPr="00FA634D" w:rsidRDefault="3533B96A" w:rsidP="1BD68A4A">
      <w:pPr>
        <w:pStyle w:val="Normaallaadveeb"/>
        <w:shd w:val="clear" w:color="auto" w:fill="FFFFFF" w:themeFill="background1"/>
        <w:spacing w:before="0" w:beforeAutospacing="0" w:after="0" w:afterAutospacing="0"/>
        <w:jc w:val="both"/>
      </w:pPr>
      <w:r>
        <w:t>„(3</w:t>
      </w:r>
      <w:r w:rsidRPr="1BD68A4A">
        <w:rPr>
          <w:vertAlign w:val="superscript"/>
        </w:rPr>
        <w:t>1</w:t>
      </w:r>
      <w:r w:rsidR="1FB87811">
        <w:t xml:space="preserve">) Krediidiasutus ja teda stressitesti tarvis </w:t>
      </w:r>
      <w:r>
        <w:t>nõustav või konsulteeriv ükskõik milline</w:t>
      </w:r>
      <w:r w:rsidR="1FB87811">
        <w:t xml:space="preserve"> kolma</w:t>
      </w:r>
      <w:r>
        <w:t>s</w:t>
      </w:r>
      <w:r w:rsidR="1FB87811">
        <w:t xml:space="preserve"> isik</w:t>
      </w:r>
      <w:r>
        <w:t xml:space="preserve"> peavad </w:t>
      </w:r>
      <w:r w:rsidR="1FB87811">
        <w:t>hoidu</w:t>
      </w:r>
      <w:r>
        <w:t>ma</w:t>
      </w:r>
      <w:r w:rsidR="1FB87811">
        <w:t xml:space="preserve"> </w:t>
      </w:r>
      <w:r>
        <w:t>stressitesti tulemusi kahjustavatest te</w:t>
      </w:r>
      <w:r w:rsidR="1FB87811">
        <w:t>gevustest, näiteks võrdlusaluste kasutami</w:t>
      </w:r>
      <w:r>
        <w:t>sest</w:t>
      </w:r>
      <w:r w:rsidR="1FB87811">
        <w:t>, omavaheli</w:t>
      </w:r>
      <w:r w:rsidR="00EB50A2">
        <w:t>s</w:t>
      </w:r>
      <w:r w:rsidR="1FB87811">
        <w:t>e</w:t>
      </w:r>
      <w:r w:rsidR="00EB50A2">
        <w:t>st</w:t>
      </w:r>
      <w:r w:rsidR="1FB87811">
        <w:t xml:space="preserve"> teabevahetus</w:t>
      </w:r>
      <w:r>
        <w:t>est</w:t>
      </w:r>
      <w:r w:rsidR="1FB87811">
        <w:t>, ühise käitumise kokkuleppe</w:t>
      </w:r>
      <w:r>
        <w:t>test</w:t>
      </w:r>
      <w:r w:rsidR="1FB87811">
        <w:t xml:space="preserve"> või stressitesti sisendite</w:t>
      </w:r>
      <w:r w:rsidR="008F2CC7">
        <w:t xml:space="preserve"> </w:t>
      </w:r>
      <w:r w:rsidR="1FB87811">
        <w:t>optimeerimi</w:t>
      </w:r>
      <w:r>
        <w:t>sest</w:t>
      </w:r>
      <w:r w:rsidR="1FB87811">
        <w:t xml:space="preserve">. </w:t>
      </w:r>
      <w:r>
        <w:t xml:space="preserve">Finantsinspektsioon võib </w:t>
      </w:r>
      <w:r w:rsidR="0042079F">
        <w:t xml:space="preserve">kasutada </w:t>
      </w:r>
      <w:r>
        <w:t>kõiki seaduses ette</w:t>
      </w:r>
      <w:r w:rsidR="00507E44">
        <w:t xml:space="preserve"> </w:t>
      </w:r>
      <w:r>
        <w:t>nähtud meetmeid</w:t>
      </w:r>
      <w:r w:rsidR="00C43221">
        <w:t>, et</w:t>
      </w:r>
      <w:r w:rsidR="0042079F">
        <w:t xml:space="preserve"> selli</w:t>
      </w:r>
      <w:r w:rsidR="00C43221">
        <w:t>ne</w:t>
      </w:r>
      <w:r w:rsidR="0042079F">
        <w:t xml:space="preserve"> tegevus avasta</w:t>
      </w:r>
      <w:r w:rsidR="00C43221">
        <w:t>da</w:t>
      </w:r>
      <w:r>
        <w:t>.“;</w:t>
      </w:r>
    </w:p>
    <w:p w14:paraId="3B94EC3D" w14:textId="77777777" w:rsidR="00B57DF7" w:rsidRPr="00FA634D" w:rsidRDefault="00B57DF7" w:rsidP="1BD68A4A">
      <w:pPr>
        <w:pStyle w:val="Normaallaadveeb"/>
        <w:shd w:val="clear" w:color="auto" w:fill="FFFFFF" w:themeFill="background1"/>
        <w:spacing w:before="0" w:beforeAutospacing="0" w:after="0" w:afterAutospacing="0"/>
        <w:jc w:val="both"/>
        <w:rPr>
          <w:b/>
          <w:bCs/>
        </w:rPr>
      </w:pPr>
    </w:p>
    <w:p w14:paraId="590BFA01" w14:textId="65D0F975" w:rsidR="68D02616" w:rsidRPr="00FA634D" w:rsidRDefault="00480404" w:rsidP="20DD2A98">
      <w:pPr>
        <w:shd w:val="clear" w:color="auto" w:fill="FFFFFF" w:themeFill="background1"/>
        <w:spacing w:after="0" w:line="240" w:lineRule="auto"/>
        <w:jc w:val="both"/>
        <w:rPr>
          <w:rFonts w:ascii="Times New Roman" w:hAnsi="Times New Roman" w:cs="Times New Roman"/>
          <w:sz w:val="24"/>
          <w:szCs w:val="24"/>
        </w:rPr>
      </w:pPr>
      <w:r w:rsidRPr="1BD68A4A">
        <w:rPr>
          <w:rFonts w:ascii="Times New Roman" w:eastAsia="Times New Roman" w:hAnsi="Times New Roman" w:cs="Times New Roman"/>
          <w:b/>
          <w:bCs/>
          <w:sz w:val="24"/>
          <w:szCs w:val="24"/>
        </w:rPr>
        <w:t>1</w:t>
      </w:r>
      <w:r w:rsidR="00AE3E01" w:rsidRPr="1BD68A4A">
        <w:rPr>
          <w:rFonts w:ascii="Times New Roman" w:eastAsia="Times New Roman" w:hAnsi="Times New Roman" w:cs="Times New Roman"/>
          <w:b/>
          <w:bCs/>
          <w:sz w:val="24"/>
          <w:szCs w:val="24"/>
        </w:rPr>
        <w:t>8</w:t>
      </w:r>
      <w:r w:rsidR="538713FB" w:rsidRPr="1BD68A4A">
        <w:rPr>
          <w:rFonts w:ascii="Times New Roman" w:eastAsia="Times New Roman" w:hAnsi="Times New Roman" w:cs="Times New Roman"/>
          <w:b/>
          <w:bCs/>
          <w:sz w:val="24"/>
          <w:szCs w:val="24"/>
        </w:rPr>
        <w:t>4</w:t>
      </w:r>
      <w:r w:rsidR="5F66569D" w:rsidRPr="1BD68A4A">
        <w:rPr>
          <w:rFonts w:ascii="Times New Roman" w:eastAsia="Times New Roman" w:hAnsi="Times New Roman" w:cs="Times New Roman"/>
          <w:b/>
          <w:bCs/>
          <w:sz w:val="24"/>
          <w:szCs w:val="24"/>
        </w:rPr>
        <w:t xml:space="preserve">) </w:t>
      </w:r>
      <w:r w:rsidR="5F66569D" w:rsidRPr="1BD68A4A">
        <w:rPr>
          <w:rFonts w:ascii="Times New Roman" w:eastAsia="Times New Roman" w:hAnsi="Times New Roman" w:cs="Times New Roman"/>
          <w:sz w:val="24"/>
          <w:szCs w:val="24"/>
        </w:rPr>
        <w:t>paragrahvi 104 lõike 1 punkt 1</w:t>
      </w:r>
      <w:r w:rsidR="7388DD45" w:rsidRPr="1BD68A4A">
        <w:rPr>
          <w:rFonts w:ascii="Times New Roman" w:eastAsia="Times New Roman" w:hAnsi="Times New Roman" w:cs="Times New Roman"/>
          <w:sz w:val="24"/>
          <w:szCs w:val="24"/>
        </w:rPr>
        <w:t xml:space="preserve"> muudetakse ja sõnastatakse järgmiselt: </w:t>
      </w:r>
    </w:p>
    <w:p w14:paraId="4F73E34F" w14:textId="47CF7B3C" w:rsidR="68D02616" w:rsidRPr="00FA634D" w:rsidRDefault="00576DFC" w:rsidP="36A15F32">
      <w:pPr>
        <w:shd w:val="clear" w:color="auto" w:fill="FFFFFF" w:themeFill="background1"/>
        <w:spacing w:after="0" w:line="240" w:lineRule="auto"/>
        <w:jc w:val="both"/>
        <w:rPr>
          <w:rFonts w:ascii="Times New Roman" w:hAnsi="Times New Roman" w:cs="Times New Roman"/>
          <w:sz w:val="24"/>
          <w:szCs w:val="24"/>
        </w:rPr>
      </w:pPr>
      <w:r w:rsidRPr="1BD68A4A">
        <w:rPr>
          <w:rFonts w:ascii="Times New Roman" w:eastAsia="Times New Roman" w:hAnsi="Times New Roman" w:cs="Times New Roman"/>
          <w:sz w:val="24"/>
          <w:szCs w:val="24"/>
        </w:rPr>
        <w:t>„</w:t>
      </w:r>
      <w:r w:rsidR="7388DD45" w:rsidRPr="1BD68A4A">
        <w:rPr>
          <w:rFonts w:ascii="Times New Roman" w:eastAsia="Times New Roman" w:hAnsi="Times New Roman" w:cs="Times New Roman"/>
          <w:sz w:val="24"/>
          <w:szCs w:val="24"/>
        </w:rPr>
        <w:t xml:space="preserve">1) keelata teatud tehingute või toimingute tegemine või piirata nende mahtu, </w:t>
      </w:r>
      <w:r w:rsidR="5F66569D" w:rsidRPr="1BD68A4A">
        <w:rPr>
          <w:rFonts w:ascii="Times New Roman" w:eastAsia="Times New Roman" w:hAnsi="Times New Roman" w:cs="Times New Roman"/>
          <w:sz w:val="24"/>
          <w:szCs w:val="24"/>
        </w:rPr>
        <w:t>sealhulgas hoiuste vastuvõtmi</w:t>
      </w:r>
      <w:r w:rsidR="00802360">
        <w:rPr>
          <w:rFonts w:ascii="Times New Roman" w:eastAsia="Times New Roman" w:hAnsi="Times New Roman" w:cs="Times New Roman"/>
          <w:sz w:val="24"/>
          <w:szCs w:val="24"/>
        </w:rPr>
        <w:t>ne</w:t>
      </w:r>
      <w:r w:rsidR="5F66569D" w:rsidRPr="1BD68A4A">
        <w:rPr>
          <w:rFonts w:ascii="Times New Roman" w:eastAsia="Times New Roman" w:hAnsi="Times New Roman" w:cs="Times New Roman"/>
          <w:sz w:val="24"/>
          <w:szCs w:val="24"/>
        </w:rPr>
        <w:t xml:space="preserve"> ja äritegevus</w:t>
      </w:r>
      <w:r w:rsidR="007F7295" w:rsidRPr="1BD68A4A">
        <w:rPr>
          <w:rFonts w:ascii="Times New Roman" w:eastAsia="Times New Roman" w:hAnsi="Times New Roman" w:cs="Times New Roman"/>
          <w:sz w:val="24"/>
          <w:szCs w:val="24"/>
        </w:rPr>
        <w:t>,</w:t>
      </w:r>
      <w:r w:rsidR="5F66569D" w:rsidRPr="1BD68A4A">
        <w:rPr>
          <w:rFonts w:ascii="Times New Roman" w:eastAsia="Times New Roman" w:hAnsi="Times New Roman" w:cs="Times New Roman"/>
          <w:sz w:val="24"/>
          <w:szCs w:val="24"/>
        </w:rPr>
        <w:t xml:space="preserve"> või nõuda sellise tegevuse lõpetamist, mis </w:t>
      </w:r>
      <w:commentRangeStart w:id="719"/>
      <w:r w:rsidR="5F66569D" w:rsidRPr="1BD68A4A">
        <w:rPr>
          <w:rFonts w:ascii="Times New Roman" w:eastAsia="Times New Roman" w:hAnsi="Times New Roman" w:cs="Times New Roman"/>
          <w:sz w:val="24"/>
          <w:szCs w:val="24"/>
        </w:rPr>
        <w:t xml:space="preserve">kujutab endast </w:t>
      </w:r>
      <w:r w:rsidR="00EC3586" w:rsidRPr="1BD68A4A">
        <w:rPr>
          <w:rFonts w:ascii="Times New Roman" w:eastAsia="Times New Roman" w:hAnsi="Times New Roman" w:cs="Times New Roman"/>
          <w:sz w:val="24"/>
          <w:szCs w:val="24"/>
        </w:rPr>
        <w:t xml:space="preserve">ülemäärast riski </w:t>
      </w:r>
      <w:r w:rsidR="5F66569D" w:rsidRPr="1BD68A4A">
        <w:rPr>
          <w:rFonts w:ascii="Times New Roman" w:eastAsia="Times New Roman" w:hAnsi="Times New Roman" w:cs="Times New Roman"/>
          <w:sz w:val="24"/>
          <w:szCs w:val="24"/>
        </w:rPr>
        <w:t xml:space="preserve">krediidiasutuse </w:t>
      </w:r>
      <w:r w:rsidR="66CF6736" w:rsidRPr="1BD68A4A">
        <w:rPr>
          <w:rFonts w:ascii="Times New Roman" w:eastAsia="Times New Roman" w:hAnsi="Times New Roman" w:cs="Times New Roman"/>
          <w:sz w:val="24"/>
          <w:szCs w:val="24"/>
        </w:rPr>
        <w:t>stabiilsuse</w:t>
      </w:r>
      <w:r w:rsidR="5F66569D" w:rsidRPr="1BD68A4A">
        <w:rPr>
          <w:rFonts w:ascii="Times New Roman" w:eastAsia="Times New Roman" w:hAnsi="Times New Roman" w:cs="Times New Roman"/>
          <w:sz w:val="24"/>
          <w:szCs w:val="24"/>
        </w:rPr>
        <w:t xml:space="preserve"> seisukohast</w:t>
      </w:r>
      <w:commentRangeEnd w:id="719"/>
      <w:r w:rsidR="0048225D">
        <w:rPr>
          <w:rStyle w:val="Kommentaariviide"/>
        </w:rPr>
        <w:commentReference w:id="719"/>
      </w:r>
      <w:r w:rsidR="5F66569D" w:rsidRPr="1BD68A4A">
        <w:rPr>
          <w:rFonts w:ascii="Times New Roman" w:eastAsia="Times New Roman" w:hAnsi="Times New Roman" w:cs="Times New Roman"/>
          <w:sz w:val="24"/>
          <w:szCs w:val="24"/>
        </w:rPr>
        <w:t>;“;</w:t>
      </w:r>
    </w:p>
    <w:p w14:paraId="2992F4A1" w14:textId="547401CE" w:rsidR="02FBFD5E" w:rsidRPr="00FA634D" w:rsidRDefault="02FBFD5E" w:rsidP="1BD68A4A">
      <w:pPr>
        <w:pStyle w:val="Normaallaadveeb"/>
        <w:shd w:val="clear" w:color="auto" w:fill="FFFFFF" w:themeFill="background1"/>
        <w:spacing w:before="0" w:beforeAutospacing="0" w:after="0" w:afterAutospacing="0"/>
        <w:jc w:val="both"/>
        <w:rPr>
          <w:b/>
          <w:bCs/>
        </w:rPr>
      </w:pPr>
    </w:p>
    <w:p w14:paraId="3F0382C0" w14:textId="14340D06" w:rsidR="00D31868" w:rsidRPr="00FA634D" w:rsidRDefault="00480404" w:rsidP="1BD68A4A">
      <w:pPr>
        <w:pStyle w:val="Normaallaadveeb"/>
        <w:shd w:val="clear" w:color="auto" w:fill="FFFFFF" w:themeFill="background1"/>
        <w:spacing w:before="0" w:beforeAutospacing="0" w:after="0" w:afterAutospacing="0"/>
        <w:jc w:val="both"/>
      </w:pPr>
      <w:r w:rsidRPr="1BD68A4A">
        <w:rPr>
          <w:b/>
          <w:bCs/>
        </w:rPr>
        <w:t>1</w:t>
      </w:r>
      <w:r w:rsidR="00AE3E01" w:rsidRPr="1BD68A4A">
        <w:rPr>
          <w:b/>
          <w:bCs/>
        </w:rPr>
        <w:t>8</w:t>
      </w:r>
      <w:r w:rsidR="67D7178C" w:rsidRPr="1BD68A4A">
        <w:rPr>
          <w:b/>
          <w:bCs/>
        </w:rPr>
        <w:t>5</w:t>
      </w:r>
      <w:r w:rsidR="3964795A" w:rsidRPr="1BD68A4A">
        <w:rPr>
          <w:b/>
          <w:bCs/>
        </w:rPr>
        <w:t xml:space="preserve">) </w:t>
      </w:r>
      <w:r w:rsidR="3964795A">
        <w:t>paragrahvi 104 lõiget 1 täiendatakse punktiga 1</w:t>
      </w:r>
      <w:r w:rsidR="3964795A" w:rsidRPr="1BD68A4A">
        <w:rPr>
          <w:vertAlign w:val="superscript"/>
        </w:rPr>
        <w:t>1</w:t>
      </w:r>
      <w:r w:rsidR="3964795A">
        <w:t xml:space="preserve"> järgmises sõnastuses: </w:t>
      </w:r>
    </w:p>
    <w:p w14:paraId="34E5C936" w14:textId="26A5B471" w:rsidR="00D31868" w:rsidRPr="00FA634D" w:rsidRDefault="003D082E" w:rsidP="1BD68A4A">
      <w:pPr>
        <w:pStyle w:val="Normaallaadveeb"/>
        <w:shd w:val="clear" w:color="auto" w:fill="FFFFFF" w:themeFill="background1"/>
        <w:spacing w:before="0" w:beforeAutospacing="0" w:after="0" w:afterAutospacing="0"/>
        <w:jc w:val="both"/>
        <w:rPr>
          <w:b/>
          <w:bCs/>
        </w:rPr>
      </w:pPr>
      <w:r>
        <w:t>„</w:t>
      </w:r>
      <w:r w:rsidR="3964795A">
        <w:t>1</w:t>
      </w:r>
      <w:r w:rsidR="3964795A" w:rsidRPr="1BD68A4A">
        <w:rPr>
          <w:vertAlign w:val="superscript"/>
        </w:rPr>
        <w:t>1</w:t>
      </w:r>
      <w:r w:rsidR="3964795A">
        <w:t xml:space="preserve">) nõuda </w:t>
      </w:r>
      <w:r w:rsidR="480330DF">
        <w:t>välisriigi</w:t>
      </w:r>
      <w:r w:rsidR="3964795A">
        <w:t xml:space="preserve"> krediidiasutuse filiaalilt äritegevuse või tegevuse ulatuse piiramist </w:t>
      </w:r>
      <w:r w:rsidR="00F25483">
        <w:t xml:space="preserve">ja </w:t>
      </w:r>
      <w:r w:rsidR="3964795A">
        <w:t xml:space="preserve">vastaspoolte arvu vähendamist;“; </w:t>
      </w:r>
    </w:p>
    <w:p w14:paraId="186D9AE9" w14:textId="48301CCF" w:rsidR="02FBFD5E" w:rsidRPr="00FA634D" w:rsidRDefault="02FBFD5E" w:rsidP="1BD68A4A">
      <w:pPr>
        <w:pStyle w:val="Normaallaadveeb"/>
        <w:shd w:val="clear" w:color="auto" w:fill="FFFFFF" w:themeFill="background1"/>
        <w:spacing w:before="0" w:beforeAutospacing="0" w:after="0" w:afterAutospacing="0"/>
        <w:jc w:val="both"/>
        <w:rPr>
          <w:b/>
          <w:bCs/>
        </w:rPr>
      </w:pPr>
    </w:p>
    <w:p w14:paraId="7E982555" w14:textId="3E2AD8E9" w:rsidR="48365C52" w:rsidRPr="00FA634D" w:rsidRDefault="00480404" w:rsidP="1BD68A4A">
      <w:pPr>
        <w:pStyle w:val="Normaallaadveeb"/>
        <w:shd w:val="clear" w:color="auto" w:fill="FFFFFF" w:themeFill="background1"/>
        <w:spacing w:before="0" w:beforeAutospacing="0" w:after="0" w:afterAutospacing="0"/>
        <w:jc w:val="both"/>
      </w:pPr>
      <w:r w:rsidRPr="1BD68A4A">
        <w:rPr>
          <w:b/>
          <w:bCs/>
        </w:rPr>
        <w:t>1</w:t>
      </w:r>
      <w:r w:rsidR="00AE3E01" w:rsidRPr="1BD68A4A">
        <w:rPr>
          <w:b/>
          <w:bCs/>
        </w:rPr>
        <w:t>8</w:t>
      </w:r>
      <w:r w:rsidR="760F06B2" w:rsidRPr="1BD68A4A">
        <w:rPr>
          <w:b/>
          <w:bCs/>
        </w:rPr>
        <w:t>6</w:t>
      </w:r>
      <w:r w:rsidR="5F8D9B36" w:rsidRPr="1BD68A4A">
        <w:rPr>
          <w:b/>
          <w:bCs/>
        </w:rPr>
        <w:t xml:space="preserve">) </w:t>
      </w:r>
      <w:r w:rsidR="5F8D9B36">
        <w:t xml:space="preserve">paragrahvi 104 lõike 1 punkt 2 </w:t>
      </w:r>
      <w:r w:rsidR="0760A3D8">
        <w:t xml:space="preserve">muudetakse ja sõnastatakse järgmiselt: </w:t>
      </w:r>
    </w:p>
    <w:p w14:paraId="2BEFB4D4" w14:textId="54624FFE" w:rsidR="447AAFA4" w:rsidRPr="00FA634D" w:rsidRDefault="1637A3AF" w:rsidP="1BD68A4A">
      <w:pPr>
        <w:pStyle w:val="Normaallaadveeb"/>
        <w:shd w:val="clear" w:color="auto" w:fill="FFFFFF" w:themeFill="background1"/>
        <w:spacing w:before="0" w:beforeAutospacing="0" w:after="0" w:afterAutospacing="0"/>
        <w:jc w:val="both"/>
        <w:rPr>
          <w:b/>
          <w:bCs/>
        </w:rPr>
      </w:pPr>
      <w:r>
        <w:lastRenderedPageBreak/>
        <w:t>„</w:t>
      </w:r>
      <w:r w:rsidR="5F4B56C4">
        <w:t xml:space="preserve">2) keelata osaliselt või täielikult krediidiasutuse kasumist väljamaksete tegemine </w:t>
      </w:r>
      <w:r w:rsidR="1AB4A4F5">
        <w:t>või nõuda, et krediidiasutus kasutaks puhaskasumit omavahendite tugevdamiseks</w:t>
      </w:r>
      <w:r w:rsidR="62F56C49">
        <w:t>;</w:t>
      </w:r>
      <w:r w:rsidR="6FDCE765">
        <w:t>“</w:t>
      </w:r>
      <w:r w:rsidR="1AB4A4F5">
        <w:t xml:space="preserve">; </w:t>
      </w:r>
    </w:p>
    <w:p w14:paraId="27433D65" w14:textId="134B6C1E" w:rsidR="1BD68A4A" w:rsidRDefault="1BD68A4A" w:rsidP="1BD68A4A">
      <w:pPr>
        <w:pStyle w:val="Normaallaadveeb"/>
        <w:shd w:val="clear" w:color="auto" w:fill="FFFFFF" w:themeFill="background1"/>
        <w:spacing w:before="0" w:beforeAutospacing="0" w:after="0" w:afterAutospacing="0"/>
        <w:jc w:val="both"/>
        <w:rPr>
          <w:b/>
          <w:bCs/>
        </w:rPr>
      </w:pPr>
    </w:p>
    <w:p w14:paraId="13233106" w14:textId="03A6F2FD" w:rsidR="01DF56B9" w:rsidRPr="00FA634D" w:rsidRDefault="00480404" w:rsidP="1BD68A4A">
      <w:pPr>
        <w:pStyle w:val="Normaallaadveeb"/>
        <w:shd w:val="clear" w:color="auto" w:fill="FFFFFF" w:themeFill="background1"/>
        <w:spacing w:before="0" w:beforeAutospacing="0" w:after="0" w:afterAutospacing="0"/>
        <w:jc w:val="both"/>
        <w:rPr>
          <w:b/>
          <w:bCs/>
        </w:rPr>
      </w:pPr>
      <w:r w:rsidRPr="1BD68A4A">
        <w:rPr>
          <w:b/>
          <w:bCs/>
        </w:rPr>
        <w:t>1</w:t>
      </w:r>
      <w:r w:rsidR="3E785518" w:rsidRPr="1BD68A4A">
        <w:rPr>
          <w:b/>
          <w:bCs/>
        </w:rPr>
        <w:t>87</w:t>
      </w:r>
      <w:r w:rsidR="6091FDE0" w:rsidRPr="1BD68A4A">
        <w:rPr>
          <w:b/>
          <w:bCs/>
        </w:rPr>
        <w:t xml:space="preserve">) </w:t>
      </w:r>
      <w:r w:rsidR="6091FDE0">
        <w:t>paragrahvi 104 lõike 1 punkti</w:t>
      </w:r>
      <w:r w:rsidR="4C520EF4">
        <w:t>s</w:t>
      </w:r>
      <w:r w:rsidR="6091FDE0">
        <w:t xml:space="preserve"> 8 </w:t>
      </w:r>
      <w:r w:rsidR="2A4939EF">
        <w:t>asendatakse</w:t>
      </w:r>
      <w:r w:rsidR="15202ED0">
        <w:t xml:space="preserve"> </w:t>
      </w:r>
      <w:r w:rsidR="5075FBBC">
        <w:t>sõna</w:t>
      </w:r>
      <w:r w:rsidR="34349D38">
        <w:t>d</w:t>
      </w:r>
      <w:r w:rsidR="5075FBBC">
        <w:t xml:space="preserve"> </w:t>
      </w:r>
      <w:r w:rsidR="00031BE0">
        <w:t>„</w:t>
      </w:r>
      <w:r w:rsidR="5075FBBC">
        <w:t>ning</w:t>
      </w:r>
      <w:r w:rsidR="33D52A7B">
        <w:t xml:space="preserve"> tasustamise põhimõtete</w:t>
      </w:r>
      <w:r w:rsidR="00192020">
        <w:t>“</w:t>
      </w:r>
      <w:r w:rsidR="5075FBBC">
        <w:t xml:space="preserve"> sõna</w:t>
      </w:r>
      <w:r w:rsidR="257E2DD3">
        <w:t>de</w:t>
      </w:r>
      <w:r w:rsidR="5075FBBC">
        <w:t xml:space="preserve">ga </w:t>
      </w:r>
      <w:r w:rsidR="00031BE0">
        <w:t>„</w:t>
      </w:r>
      <w:r w:rsidR="208CD69A">
        <w:t xml:space="preserve">ning </w:t>
      </w:r>
      <w:r w:rsidR="5075FBBC">
        <w:t>sooneutraalsete</w:t>
      </w:r>
      <w:r w:rsidR="21DA2B82">
        <w:t xml:space="preserve"> tasustamis</w:t>
      </w:r>
      <w:r w:rsidR="00DD645E">
        <w:t xml:space="preserve">e </w:t>
      </w:r>
      <w:r w:rsidR="21DA2B82">
        <w:t>põhimõtete</w:t>
      </w:r>
      <w:r w:rsidR="00192020">
        <w:t>“</w:t>
      </w:r>
      <w:r w:rsidR="5075FBBC">
        <w:t>;</w:t>
      </w:r>
    </w:p>
    <w:p w14:paraId="4B16099C" w14:textId="77777777" w:rsidR="00D31868" w:rsidRPr="00FA634D" w:rsidRDefault="00D31868" w:rsidP="00464A6C">
      <w:pPr>
        <w:spacing w:after="0" w:line="240" w:lineRule="auto"/>
        <w:jc w:val="both"/>
        <w:rPr>
          <w:rFonts w:ascii="Times New Roman" w:hAnsi="Times New Roman" w:cs="Times New Roman"/>
          <w:b/>
          <w:bCs/>
          <w:sz w:val="24"/>
          <w:szCs w:val="24"/>
        </w:rPr>
      </w:pPr>
    </w:p>
    <w:p w14:paraId="23A74FED" w14:textId="485D38C3" w:rsidR="00D31868" w:rsidRPr="00FA634D" w:rsidRDefault="00480404"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685C9328" w:rsidRPr="1BD68A4A">
        <w:rPr>
          <w:rFonts w:ascii="Times New Roman" w:hAnsi="Times New Roman" w:cs="Times New Roman"/>
          <w:b/>
          <w:bCs/>
          <w:sz w:val="24"/>
          <w:szCs w:val="24"/>
        </w:rPr>
        <w:t>88</w:t>
      </w:r>
      <w:r w:rsidR="00D31868" w:rsidRPr="1BD68A4A">
        <w:rPr>
          <w:rFonts w:ascii="Times New Roman" w:hAnsi="Times New Roman" w:cs="Times New Roman"/>
          <w:b/>
          <w:bCs/>
          <w:sz w:val="24"/>
          <w:szCs w:val="24"/>
        </w:rPr>
        <w:t xml:space="preserve">) </w:t>
      </w:r>
      <w:r w:rsidR="00D31868" w:rsidRPr="1BD68A4A">
        <w:rPr>
          <w:rFonts w:ascii="Times New Roman" w:hAnsi="Times New Roman" w:cs="Times New Roman"/>
          <w:sz w:val="24"/>
          <w:szCs w:val="24"/>
        </w:rPr>
        <w:t>paragrahvi 104 lõike 1 punkt</w:t>
      </w:r>
      <w:r w:rsidR="45150E57" w:rsidRPr="1BD68A4A">
        <w:rPr>
          <w:rFonts w:ascii="Times New Roman" w:hAnsi="Times New Roman" w:cs="Times New Roman"/>
          <w:sz w:val="24"/>
          <w:szCs w:val="24"/>
        </w:rPr>
        <w:t>id</w:t>
      </w:r>
      <w:r w:rsidR="00D31868" w:rsidRPr="1BD68A4A">
        <w:rPr>
          <w:rFonts w:ascii="Times New Roman" w:hAnsi="Times New Roman" w:cs="Times New Roman"/>
          <w:sz w:val="24"/>
          <w:szCs w:val="24"/>
        </w:rPr>
        <w:t xml:space="preserve"> 9</w:t>
      </w:r>
      <w:r w:rsidR="03429181" w:rsidRPr="1BD68A4A">
        <w:rPr>
          <w:rFonts w:ascii="Times New Roman" w:hAnsi="Times New Roman" w:cs="Times New Roman"/>
          <w:sz w:val="24"/>
          <w:szCs w:val="24"/>
        </w:rPr>
        <w:t xml:space="preserve"> ja 10</w:t>
      </w:r>
      <w:r w:rsidR="00D31868" w:rsidRPr="1BD68A4A">
        <w:rPr>
          <w:rFonts w:ascii="Times New Roman" w:hAnsi="Times New Roman" w:cs="Times New Roman"/>
          <w:sz w:val="24"/>
          <w:szCs w:val="24"/>
        </w:rPr>
        <w:t xml:space="preserve"> muudetakse </w:t>
      </w:r>
      <w:r w:rsidR="001F161F" w:rsidRPr="1BD68A4A">
        <w:rPr>
          <w:rFonts w:ascii="Times New Roman" w:hAnsi="Times New Roman" w:cs="Times New Roman"/>
          <w:sz w:val="24"/>
          <w:szCs w:val="24"/>
        </w:rPr>
        <w:t xml:space="preserve">ning </w:t>
      </w:r>
      <w:r w:rsidR="00D31868" w:rsidRPr="1BD68A4A">
        <w:rPr>
          <w:rFonts w:ascii="Times New Roman" w:hAnsi="Times New Roman" w:cs="Times New Roman"/>
          <w:sz w:val="24"/>
          <w:szCs w:val="24"/>
        </w:rPr>
        <w:t xml:space="preserve">sõnastatakse järgmiselt: </w:t>
      </w:r>
    </w:p>
    <w:p w14:paraId="508188AD" w14:textId="03BE8366" w:rsidR="00D31868" w:rsidRPr="00FA634D" w:rsidRDefault="006A3930"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964795A" w:rsidRPr="1BD68A4A">
        <w:rPr>
          <w:rFonts w:ascii="Times New Roman" w:hAnsi="Times New Roman" w:cs="Times New Roman"/>
          <w:sz w:val="24"/>
          <w:szCs w:val="24"/>
        </w:rPr>
        <w:t>9) nõuda krediidiasutuse</w:t>
      </w:r>
      <w:r w:rsidR="2CF3D2EE" w:rsidRPr="1BD68A4A">
        <w:rPr>
          <w:rFonts w:ascii="Times New Roman" w:hAnsi="Times New Roman" w:cs="Times New Roman"/>
          <w:sz w:val="24"/>
          <w:szCs w:val="24"/>
        </w:rPr>
        <w:t xml:space="preserve"> ning käesoleva seaduse</w:t>
      </w:r>
      <w:r w:rsidR="2CF3D2EE" w:rsidRPr="1BD68A4A">
        <w:rPr>
          <w:rFonts w:ascii="Times New Roman" w:eastAsia="Times New Roman" w:hAnsi="Times New Roman" w:cs="Times New Roman"/>
          <w:sz w:val="24"/>
          <w:szCs w:val="24"/>
        </w:rPr>
        <w:t xml:space="preserve"> § 13</w:t>
      </w:r>
      <w:r w:rsidR="2CF3D2EE" w:rsidRPr="1BD68A4A">
        <w:rPr>
          <w:rFonts w:ascii="Times New Roman" w:eastAsia="Times New Roman" w:hAnsi="Times New Roman" w:cs="Times New Roman"/>
          <w:sz w:val="24"/>
          <w:szCs w:val="24"/>
          <w:vertAlign w:val="superscript"/>
        </w:rPr>
        <w:t>6</w:t>
      </w:r>
      <w:r w:rsidR="2CF3D2EE" w:rsidRPr="1BD68A4A">
        <w:rPr>
          <w:rFonts w:ascii="Times New Roman" w:eastAsia="Times New Roman" w:hAnsi="Times New Roman" w:cs="Times New Roman"/>
          <w:sz w:val="24"/>
          <w:szCs w:val="24"/>
        </w:rPr>
        <w:t xml:space="preserve"> alusel heakskiidu saanud finantsvaldusettevõtja ja </w:t>
      </w:r>
      <w:proofErr w:type="spellStart"/>
      <w:r w:rsidR="2CF3D2EE" w:rsidRPr="1BD68A4A">
        <w:rPr>
          <w:rFonts w:ascii="Times New Roman" w:eastAsia="Times New Roman" w:hAnsi="Times New Roman" w:cs="Times New Roman"/>
          <w:sz w:val="24"/>
          <w:szCs w:val="24"/>
        </w:rPr>
        <w:t>segafinantsvaldusettevõtja</w:t>
      </w:r>
      <w:proofErr w:type="spellEnd"/>
      <w:r w:rsidR="2CF3D2EE" w:rsidRPr="1BD68A4A">
        <w:rPr>
          <w:rFonts w:ascii="Times New Roman" w:eastAsia="Times New Roman" w:hAnsi="Times New Roman" w:cs="Times New Roman"/>
          <w:sz w:val="24"/>
          <w:szCs w:val="24"/>
        </w:rPr>
        <w:t xml:space="preserve"> </w:t>
      </w:r>
      <w:r w:rsidR="3964795A" w:rsidRPr="1BD68A4A">
        <w:rPr>
          <w:rFonts w:ascii="Times New Roman" w:hAnsi="Times New Roman" w:cs="Times New Roman"/>
          <w:sz w:val="24"/>
          <w:szCs w:val="24"/>
        </w:rPr>
        <w:t xml:space="preserve">nõukogult juhatuse liikme tagasikutsumist või tema valimata või määramata jätmist või tema volituste ajutist peatamist; </w:t>
      </w:r>
    </w:p>
    <w:p w14:paraId="06E57CD3" w14:textId="77777777" w:rsidR="00D31868" w:rsidRPr="00FA634D" w:rsidRDefault="00D31868" w:rsidP="00464A6C">
      <w:pPr>
        <w:spacing w:after="0" w:line="240" w:lineRule="auto"/>
        <w:jc w:val="both"/>
        <w:rPr>
          <w:rFonts w:ascii="Times New Roman" w:hAnsi="Times New Roman" w:cs="Times New Roman"/>
          <w:b/>
          <w:bCs/>
          <w:sz w:val="24"/>
          <w:szCs w:val="24"/>
        </w:rPr>
      </w:pPr>
    </w:p>
    <w:p w14:paraId="1D80336E" w14:textId="1C8C2C6E" w:rsidR="00D31868" w:rsidRPr="00FA634D" w:rsidRDefault="3964795A"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10) nõuda krediidiasutuse</w:t>
      </w:r>
      <w:r w:rsidR="5D531F2A" w:rsidRPr="1BD68A4A">
        <w:rPr>
          <w:rFonts w:ascii="Times New Roman" w:hAnsi="Times New Roman" w:cs="Times New Roman"/>
          <w:sz w:val="24"/>
          <w:szCs w:val="24"/>
        </w:rPr>
        <w:t xml:space="preserve"> ning käesoleva seaduse</w:t>
      </w:r>
      <w:r w:rsidR="5D531F2A" w:rsidRPr="1BD68A4A">
        <w:rPr>
          <w:rFonts w:ascii="Times New Roman" w:eastAsia="Times New Roman" w:hAnsi="Times New Roman" w:cs="Times New Roman"/>
          <w:sz w:val="24"/>
          <w:szCs w:val="24"/>
        </w:rPr>
        <w:t xml:space="preserve"> § 13</w:t>
      </w:r>
      <w:r w:rsidR="5D531F2A" w:rsidRPr="1BD68A4A">
        <w:rPr>
          <w:rFonts w:ascii="Times New Roman" w:eastAsia="Times New Roman" w:hAnsi="Times New Roman" w:cs="Times New Roman"/>
          <w:sz w:val="24"/>
          <w:szCs w:val="24"/>
          <w:vertAlign w:val="superscript"/>
        </w:rPr>
        <w:t>6</w:t>
      </w:r>
      <w:r w:rsidR="5D531F2A" w:rsidRPr="1BD68A4A">
        <w:rPr>
          <w:rFonts w:ascii="Times New Roman" w:eastAsia="Times New Roman" w:hAnsi="Times New Roman" w:cs="Times New Roman"/>
          <w:sz w:val="24"/>
          <w:szCs w:val="24"/>
        </w:rPr>
        <w:t xml:space="preserve"> alusel heakskiidu saanud finantsvaldusettevõtja ja </w:t>
      </w:r>
      <w:proofErr w:type="spellStart"/>
      <w:r w:rsidR="5D531F2A" w:rsidRPr="1BD68A4A">
        <w:rPr>
          <w:rFonts w:ascii="Times New Roman" w:eastAsia="Times New Roman" w:hAnsi="Times New Roman" w:cs="Times New Roman"/>
          <w:sz w:val="24"/>
          <w:szCs w:val="24"/>
        </w:rPr>
        <w:t>segafinantsvaldusettevõtja</w:t>
      </w:r>
      <w:proofErr w:type="spellEnd"/>
      <w:r w:rsidR="5D531F2A" w:rsidRPr="1BD68A4A">
        <w:rPr>
          <w:rFonts w:ascii="Times New Roman" w:hAnsi="Times New Roman" w:cs="Times New Roman"/>
          <w:sz w:val="24"/>
          <w:szCs w:val="24"/>
        </w:rPr>
        <w:t xml:space="preserve"> </w:t>
      </w:r>
      <w:r w:rsidRPr="1BD68A4A">
        <w:rPr>
          <w:rFonts w:ascii="Times New Roman" w:hAnsi="Times New Roman" w:cs="Times New Roman"/>
          <w:sz w:val="24"/>
          <w:szCs w:val="24"/>
        </w:rPr>
        <w:t>üldkoosolekult nõukogu liikme tagasikutsumist või tema valimata või määramata jätmist;“;</w:t>
      </w:r>
      <w:r w:rsidRPr="1BD68A4A">
        <w:rPr>
          <w:rFonts w:ascii="Times New Roman" w:hAnsi="Times New Roman" w:cs="Times New Roman"/>
          <w:b/>
          <w:bCs/>
          <w:sz w:val="24"/>
          <w:szCs w:val="24"/>
        </w:rPr>
        <w:t xml:space="preserve"> </w:t>
      </w:r>
    </w:p>
    <w:p w14:paraId="266553D6" w14:textId="77777777" w:rsidR="00D31868" w:rsidRPr="00FA634D" w:rsidRDefault="00D31868" w:rsidP="00464A6C">
      <w:pPr>
        <w:spacing w:after="0" w:line="240" w:lineRule="auto"/>
        <w:jc w:val="both"/>
        <w:rPr>
          <w:rFonts w:ascii="Times New Roman" w:hAnsi="Times New Roman" w:cs="Times New Roman"/>
          <w:b/>
          <w:bCs/>
          <w:sz w:val="24"/>
          <w:szCs w:val="24"/>
        </w:rPr>
      </w:pPr>
    </w:p>
    <w:p w14:paraId="34707E4D" w14:textId="058870F1" w:rsidR="008D19E2" w:rsidRPr="00FA634D" w:rsidRDefault="00480404"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27C7A8F2" w:rsidRPr="1BD68A4A">
        <w:rPr>
          <w:rFonts w:ascii="Times New Roman" w:hAnsi="Times New Roman" w:cs="Times New Roman"/>
          <w:b/>
          <w:bCs/>
          <w:sz w:val="24"/>
          <w:szCs w:val="24"/>
        </w:rPr>
        <w:t>89</w:t>
      </w:r>
      <w:r w:rsidR="00D31868" w:rsidRPr="1BD68A4A">
        <w:rPr>
          <w:rFonts w:ascii="Times New Roman" w:hAnsi="Times New Roman" w:cs="Times New Roman"/>
          <w:b/>
          <w:bCs/>
          <w:sz w:val="24"/>
          <w:szCs w:val="24"/>
        </w:rPr>
        <w:t xml:space="preserve">) </w:t>
      </w:r>
      <w:r w:rsidR="00D31868" w:rsidRPr="1BD68A4A">
        <w:rPr>
          <w:rFonts w:ascii="Times New Roman" w:hAnsi="Times New Roman" w:cs="Times New Roman"/>
          <w:sz w:val="24"/>
          <w:szCs w:val="24"/>
        </w:rPr>
        <w:t>paragrahvi 104 lõiget 1 täiendatakse punktiga 10</w:t>
      </w:r>
      <w:r w:rsidR="00D31868" w:rsidRPr="1BD68A4A">
        <w:rPr>
          <w:rFonts w:ascii="Times New Roman" w:hAnsi="Times New Roman" w:cs="Times New Roman"/>
          <w:sz w:val="24"/>
          <w:szCs w:val="24"/>
          <w:vertAlign w:val="superscript"/>
        </w:rPr>
        <w:t>1</w:t>
      </w:r>
      <w:r w:rsidR="00D31868" w:rsidRPr="1BD68A4A">
        <w:rPr>
          <w:rFonts w:ascii="Times New Roman" w:hAnsi="Times New Roman" w:cs="Times New Roman"/>
          <w:sz w:val="24"/>
          <w:szCs w:val="24"/>
        </w:rPr>
        <w:t xml:space="preserve"> järgmises sõnastuses</w:t>
      </w:r>
      <w:r w:rsidR="008D19E2" w:rsidRPr="1BD68A4A">
        <w:rPr>
          <w:rFonts w:ascii="Times New Roman" w:hAnsi="Times New Roman" w:cs="Times New Roman"/>
          <w:sz w:val="24"/>
          <w:szCs w:val="24"/>
        </w:rPr>
        <w:t xml:space="preserve">: </w:t>
      </w:r>
    </w:p>
    <w:p w14:paraId="3045A7B4" w14:textId="031DA7EA" w:rsidR="008D19E2" w:rsidRPr="00FA634D" w:rsidRDefault="002258B2" w:rsidP="008D19E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33E7A85" w:rsidRPr="1BD68A4A">
        <w:rPr>
          <w:rFonts w:ascii="Times New Roman" w:hAnsi="Times New Roman" w:cs="Times New Roman"/>
          <w:sz w:val="24"/>
          <w:szCs w:val="24"/>
        </w:rPr>
        <w:t>10</w:t>
      </w:r>
      <w:r w:rsidR="033E7A85" w:rsidRPr="1BD68A4A">
        <w:rPr>
          <w:rFonts w:ascii="Times New Roman" w:hAnsi="Times New Roman" w:cs="Times New Roman"/>
          <w:sz w:val="24"/>
          <w:szCs w:val="24"/>
          <w:vertAlign w:val="superscript"/>
        </w:rPr>
        <w:t>1</w:t>
      </w:r>
      <w:r w:rsidR="033E7A85" w:rsidRPr="1BD68A4A">
        <w:rPr>
          <w:rFonts w:ascii="Times New Roman" w:hAnsi="Times New Roman" w:cs="Times New Roman"/>
          <w:sz w:val="24"/>
          <w:szCs w:val="24"/>
        </w:rPr>
        <w:t>) nõuda krediidiasutuse</w:t>
      </w:r>
      <w:r w:rsidR="5961951A" w:rsidRPr="1BD68A4A">
        <w:rPr>
          <w:rFonts w:ascii="Times New Roman" w:hAnsi="Times New Roman" w:cs="Times New Roman"/>
          <w:sz w:val="24"/>
          <w:szCs w:val="24"/>
        </w:rPr>
        <w:t xml:space="preserve"> ning käesoleva seaduse</w:t>
      </w:r>
      <w:r w:rsidR="5961951A" w:rsidRPr="1BD68A4A">
        <w:rPr>
          <w:rFonts w:ascii="Times New Roman" w:eastAsia="Times New Roman" w:hAnsi="Times New Roman" w:cs="Times New Roman"/>
          <w:sz w:val="24"/>
          <w:szCs w:val="24"/>
        </w:rPr>
        <w:t xml:space="preserve"> § 13</w:t>
      </w:r>
      <w:r w:rsidR="5961951A" w:rsidRPr="1BD68A4A">
        <w:rPr>
          <w:rFonts w:ascii="Times New Roman" w:eastAsia="Times New Roman" w:hAnsi="Times New Roman" w:cs="Times New Roman"/>
          <w:sz w:val="24"/>
          <w:szCs w:val="24"/>
          <w:vertAlign w:val="superscript"/>
        </w:rPr>
        <w:t>6</w:t>
      </w:r>
      <w:r w:rsidR="5961951A" w:rsidRPr="1BD68A4A">
        <w:rPr>
          <w:rFonts w:ascii="Times New Roman" w:eastAsia="Times New Roman" w:hAnsi="Times New Roman" w:cs="Times New Roman"/>
          <w:sz w:val="24"/>
          <w:szCs w:val="24"/>
        </w:rPr>
        <w:t xml:space="preserve"> alusel heakskiidu saanud finantsvaldusettevõtja ja </w:t>
      </w:r>
      <w:proofErr w:type="spellStart"/>
      <w:r w:rsidR="5961951A" w:rsidRPr="1BD68A4A">
        <w:rPr>
          <w:rFonts w:ascii="Times New Roman" w:eastAsia="Times New Roman" w:hAnsi="Times New Roman" w:cs="Times New Roman"/>
          <w:sz w:val="24"/>
          <w:szCs w:val="24"/>
        </w:rPr>
        <w:t>segafinantsvaldusettevõtja</w:t>
      </w:r>
      <w:proofErr w:type="spellEnd"/>
      <w:r w:rsidR="5961951A" w:rsidRPr="1BD68A4A">
        <w:rPr>
          <w:rFonts w:ascii="Times New Roman" w:hAnsi="Times New Roman" w:cs="Times New Roman"/>
          <w:sz w:val="24"/>
          <w:szCs w:val="24"/>
        </w:rPr>
        <w:t xml:space="preserve"> </w:t>
      </w:r>
      <w:r w:rsidR="033E7A85" w:rsidRPr="1BD68A4A">
        <w:rPr>
          <w:rFonts w:ascii="Times New Roman" w:hAnsi="Times New Roman" w:cs="Times New Roman"/>
          <w:sz w:val="24"/>
          <w:szCs w:val="24"/>
        </w:rPr>
        <w:t>võtmeisiku tagasikutsumist või tema valimata või määramata jätmist;</w:t>
      </w:r>
      <w:r w:rsidR="00C17C53" w:rsidRPr="1BD68A4A">
        <w:rPr>
          <w:rFonts w:ascii="Times New Roman" w:hAnsi="Times New Roman" w:cs="Times New Roman"/>
          <w:sz w:val="24"/>
          <w:szCs w:val="24"/>
        </w:rPr>
        <w:t>“;</w:t>
      </w:r>
    </w:p>
    <w:p w14:paraId="4A5C7753" w14:textId="77777777" w:rsidR="008D19E2" w:rsidRPr="00FA634D" w:rsidRDefault="008D19E2" w:rsidP="008D19E2">
      <w:pPr>
        <w:spacing w:after="0" w:line="240" w:lineRule="auto"/>
        <w:jc w:val="both"/>
        <w:rPr>
          <w:rFonts w:ascii="Times New Roman" w:hAnsi="Times New Roman" w:cs="Times New Roman"/>
          <w:b/>
          <w:bCs/>
          <w:sz w:val="24"/>
          <w:szCs w:val="24"/>
        </w:rPr>
      </w:pPr>
    </w:p>
    <w:p w14:paraId="55E97C8A" w14:textId="243759D9" w:rsidR="008D19E2" w:rsidRPr="00FA634D" w:rsidRDefault="00480404" w:rsidP="20DD2A98">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19</w:t>
      </w:r>
      <w:r w:rsidR="08324DC2" w:rsidRPr="1BD68A4A">
        <w:rPr>
          <w:rFonts w:ascii="Times New Roman" w:hAnsi="Times New Roman" w:cs="Times New Roman"/>
          <w:b/>
          <w:bCs/>
          <w:sz w:val="24"/>
          <w:szCs w:val="24"/>
        </w:rPr>
        <w:t>0</w:t>
      </w:r>
      <w:r w:rsidR="60587D8E" w:rsidRPr="1BD68A4A">
        <w:rPr>
          <w:rFonts w:ascii="Times New Roman" w:hAnsi="Times New Roman" w:cs="Times New Roman"/>
          <w:b/>
          <w:bCs/>
          <w:sz w:val="24"/>
          <w:szCs w:val="24"/>
        </w:rPr>
        <w:t xml:space="preserve">) </w:t>
      </w:r>
      <w:r w:rsidR="60587D8E" w:rsidRPr="1BD68A4A">
        <w:rPr>
          <w:rFonts w:ascii="Times New Roman" w:hAnsi="Times New Roman" w:cs="Times New Roman"/>
          <w:sz w:val="24"/>
          <w:szCs w:val="24"/>
        </w:rPr>
        <w:t>paragrahvi 104 lõike 1 punkt 16</w:t>
      </w:r>
      <w:r w:rsidR="60587D8E" w:rsidRPr="1BD68A4A">
        <w:rPr>
          <w:rFonts w:ascii="Times New Roman" w:hAnsi="Times New Roman" w:cs="Times New Roman"/>
          <w:sz w:val="24"/>
          <w:szCs w:val="24"/>
          <w:vertAlign w:val="superscript"/>
        </w:rPr>
        <w:t>1</w:t>
      </w:r>
      <w:r w:rsidR="60587D8E" w:rsidRPr="1BD68A4A">
        <w:rPr>
          <w:rFonts w:ascii="Times New Roman" w:hAnsi="Times New Roman" w:cs="Times New Roman"/>
          <w:sz w:val="24"/>
          <w:szCs w:val="24"/>
        </w:rPr>
        <w:t xml:space="preserve"> </w:t>
      </w:r>
      <w:r w:rsidR="5416BFA6" w:rsidRPr="1BD68A4A">
        <w:rPr>
          <w:rFonts w:ascii="Times New Roman" w:hAnsi="Times New Roman" w:cs="Times New Roman"/>
          <w:sz w:val="24"/>
          <w:szCs w:val="24"/>
        </w:rPr>
        <w:t xml:space="preserve">muudetakse ja sõnastatakse järgmiselt: </w:t>
      </w:r>
    </w:p>
    <w:p w14:paraId="64A8B357" w14:textId="682F59DB" w:rsidR="008D19E2" w:rsidRPr="00FA634D" w:rsidRDefault="00EC65E8" w:rsidP="008D19E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23122439" w:rsidRPr="1BD68A4A">
        <w:rPr>
          <w:rFonts w:ascii="Times New Roman" w:hAnsi="Times New Roman" w:cs="Times New Roman"/>
          <w:sz w:val="24"/>
          <w:szCs w:val="24"/>
        </w:rPr>
        <w:t>16</w:t>
      </w:r>
      <w:r w:rsidR="23122439" w:rsidRPr="1BD68A4A">
        <w:rPr>
          <w:rFonts w:ascii="Times New Roman" w:hAnsi="Times New Roman" w:cs="Times New Roman"/>
          <w:sz w:val="24"/>
          <w:szCs w:val="24"/>
          <w:vertAlign w:val="superscript"/>
        </w:rPr>
        <w:t>1</w:t>
      </w:r>
      <w:r w:rsidR="23122439" w:rsidRPr="1BD68A4A">
        <w:rPr>
          <w:rFonts w:ascii="Times New Roman" w:hAnsi="Times New Roman" w:cs="Times New Roman"/>
          <w:sz w:val="24"/>
          <w:szCs w:val="24"/>
        </w:rPr>
        <w:t>) nõuda krediidiasutuse tegevuse ja süsteemidega seo</w:t>
      </w:r>
      <w:r w:rsidR="00B17D6D" w:rsidRPr="1BD68A4A">
        <w:rPr>
          <w:rFonts w:ascii="Times New Roman" w:hAnsi="Times New Roman" w:cs="Times New Roman"/>
          <w:sz w:val="24"/>
          <w:szCs w:val="24"/>
        </w:rPr>
        <w:t>tud</w:t>
      </w:r>
      <w:r w:rsidR="00D16A1A" w:rsidRPr="1BD68A4A">
        <w:rPr>
          <w:rFonts w:ascii="Times New Roman" w:hAnsi="Times New Roman" w:cs="Times New Roman"/>
          <w:sz w:val="24"/>
          <w:szCs w:val="24"/>
        </w:rPr>
        <w:t xml:space="preserve"> riskide</w:t>
      </w:r>
      <w:r w:rsidR="23122439" w:rsidRPr="1BD68A4A">
        <w:rPr>
          <w:rFonts w:ascii="Times New Roman" w:hAnsi="Times New Roman" w:cs="Times New Roman"/>
          <w:sz w:val="24"/>
          <w:szCs w:val="24"/>
        </w:rPr>
        <w:t>, sealhulgas tegevuse edasiandmisest tulenevate riskide vähendamis</w:t>
      </w:r>
      <w:r w:rsidR="7A598888" w:rsidRPr="1BD68A4A">
        <w:rPr>
          <w:rFonts w:ascii="Times New Roman" w:hAnsi="Times New Roman" w:cs="Times New Roman"/>
          <w:sz w:val="24"/>
          <w:szCs w:val="24"/>
        </w:rPr>
        <w:t xml:space="preserve">t </w:t>
      </w:r>
      <w:r w:rsidR="23122439" w:rsidRPr="1BD68A4A">
        <w:rPr>
          <w:rFonts w:ascii="Times New Roman" w:hAnsi="Times New Roman" w:cs="Times New Roman"/>
          <w:sz w:val="24"/>
          <w:szCs w:val="24"/>
        </w:rPr>
        <w:t>või teatud tegevuse või toote pakkumise lõpetamist;</w:t>
      </w:r>
      <w:r w:rsidR="000926C3" w:rsidRPr="1BD68A4A">
        <w:rPr>
          <w:rFonts w:ascii="Times New Roman" w:hAnsi="Times New Roman" w:cs="Times New Roman"/>
          <w:sz w:val="24"/>
          <w:szCs w:val="24"/>
        </w:rPr>
        <w:t>“</w:t>
      </w:r>
      <w:r w:rsidR="00DE63E4"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p>
    <w:p w14:paraId="6D3A646E" w14:textId="77777777" w:rsidR="008D19E2" w:rsidRPr="00FA634D" w:rsidRDefault="008D19E2" w:rsidP="008D19E2">
      <w:pPr>
        <w:spacing w:after="0" w:line="240" w:lineRule="auto"/>
        <w:jc w:val="both"/>
        <w:rPr>
          <w:rFonts w:ascii="Times New Roman" w:hAnsi="Times New Roman" w:cs="Times New Roman"/>
          <w:b/>
          <w:bCs/>
          <w:sz w:val="24"/>
          <w:szCs w:val="24"/>
        </w:rPr>
      </w:pPr>
    </w:p>
    <w:p w14:paraId="759B6596" w14:textId="1CEB79D5" w:rsidR="009D63E9" w:rsidRPr="00FA634D" w:rsidRDefault="00480404" w:rsidP="009D63E9">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19</w:t>
      </w:r>
      <w:r w:rsidR="6E8EFD7C" w:rsidRPr="1BD68A4A">
        <w:rPr>
          <w:rFonts w:ascii="Times New Roman" w:hAnsi="Times New Roman" w:cs="Times New Roman"/>
          <w:b/>
          <w:bCs/>
          <w:sz w:val="24"/>
          <w:szCs w:val="24"/>
        </w:rPr>
        <w:t>1</w:t>
      </w:r>
      <w:r w:rsidR="009D63E9" w:rsidRPr="1BD68A4A">
        <w:rPr>
          <w:rFonts w:ascii="Times New Roman" w:hAnsi="Times New Roman" w:cs="Times New Roman"/>
          <w:b/>
          <w:bCs/>
          <w:sz w:val="24"/>
          <w:szCs w:val="24"/>
        </w:rPr>
        <w:t xml:space="preserve">) </w:t>
      </w:r>
      <w:r w:rsidR="009D63E9" w:rsidRPr="1BD68A4A">
        <w:rPr>
          <w:rFonts w:ascii="Times New Roman" w:hAnsi="Times New Roman" w:cs="Times New Roman"/>
          <w:sz w:val="24"/>
          <w:szCs w:val="24"/>
        </w:rPr>
        <w:t>paragrahvi 104 lõiget 1 täiendatakse punktiga 16</w:t>
      </w:r>
      <w:r w:rsidR="009D63E9" w:rsidRPr="1BD68A4A">
        <w:rPr>
          <w:rFonts w:ascii="Times New Roman" w:hAnsi="Times New Roman" w:cs="Times New Roman"/>
          <w:sz w:val="24"/>
          <w:szCs w:val="24"/>
          <w:vertAlign w:val="superscript"/>
        </w:rPr>
        <w:t>2</w:t>
      </w:r>
      <w:r w:rsidR="009D63E9" w:rsidRPr="1BD68A4A">
        <w:rPr>
          <w:rFonts w:ascii="Times New Roman" w:hAnsi="Times New Roman" w:cs="Times New Roman"/>
          <w:sz w:val="24"/>
          <w:szCs w:val="24"/>
        </w:rPr>
        <w:t xml:space="preserve"> järgmises sõnastuses: </w:t>
      </w:r>
    </w:p>
    <w:p w14:paraId="55C25464" w14:textId="16F14219" w:rsidR="004211E7" w:rsidRPr="00FA634D" w:rsidRDefault="7ECB42EC"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„16</w:t>
      </w:r>
      <w:r w:rsidRPr="1BD68A4A">
        <w:rPr>
          <w:rFonts w:ascii="Times New Roman" w:hAnsi="Times New Roman" w:cs="Times New Roman"/>
          <w:sz w:val="24"/>
          <w:szCs w:val="24"/>
          <w:vertAlign w:val="superscript"/>
        </w:rPr>
        <w:t>2</w:t>
      </w:r>
      <w:r w:rsidR="655A4A7A" w:rsidRPr="1BD68A4A">
        <w:rPr>
          <w:rFonts w:ascii="Times New Roman" w:hAnsi="Times New Roman" w:cs="Times New Roman"/>
          <w:sz w:val="24"/>
          <w:szCs w:val="24"/>
        </w:rPr>
        <w:t xml:space="preserve">) nõuda </w:t>
      </w:r>
      <w:r w:rsidRPr="1BD68A4A">
        <w:rPr>
          <w:rFonts w:ascii="Times New Roman" w:hAnsi="Times New Roman" w:cs="Times New Roman"/>
          <w:sz w:val="24"/>
          <w:szCs w:val="24"/>
        </w:rPr>
        <w:t xml:space="preserve">äristrateegia, ühingujuhtimise ja riskijuhtimise kohandamist seoses </w:t>
      </w:r>
      <w:r w:rsidR="655A4A7A" w:rsidRPr="1BD68A4A">
        <w:rPr>
          <w:rFonts w:ascii="Times New Roman" w:hAnsi="Times New Roman" w:cs="Times New Roman"/>
          <w:sz w:val="24"/>
          <w:szCs w:val="24"/>
        </w:rPr>
        <w:t>riskide vähendamis</w:t>
      </w:r>
      <w:r w:rsidRPr="1BD68A4A">
        <w:rPr>
          <w:rFonts w:ascii="Times New Roman" w:hAnsi="Times New Roman" w:cs="Times New Roman"/>
          <w:sz w:val="24"/>
          <w:szCs w:val="24"/>
        </w:rPr>
        <w:t>ega</w:t>
      </w:r>
      <w:r w:rsidR="655A4A7A" w:rsidRPr="1BD68A4A">
        <w:rPr>
          <w:rFonts w:ascii="Times New Roman" w:hAnsi="Times New Roman" w:cs="Times New Roman"/>
          <w:sz w:val="24"/>
          <w:szCs w:val="24"/>
        </w:rPr>
        <w:t xml:space="preserve">, mis tulenevad keskkonna-, sotsiaalsetest ja juhtimisteguritest lühikeses, </w:t>
      </w:r>
      <w:proofErr w:type="spellStart"/>
      <w:r w:rsidR="655A4A7A" w:rsidRPr="1BD68A4A">
        <w:rPr>
          <w:rFonts w:ascii="Times New Roman" w:hAnsi="Times New Roman" w:cs="Times New Roman"/>
          <w:sz w:val="24"/>
          <w:szCs w:val="24"/>
        </w:rPr>
        <w:t>keskpikas</w:t>
      </w:r>
      <w:proofErr w:type="spellEnd"/>
      <w:r w:rsidR="655A4A7A" w:rsidRPr="1BD68A4A">
        <w:rPr>
          <w:rFonts w:ascii="Times New Roman" w:hAnsi="Times New Roman" w:cs="Times New Roman"/>
          <w:sz w:val="24"/>
          <w:szCs w:val="24"/>
        </w:rPr>
        <w:t xml:space="preserve"> </w:t>
      </w:r>
      <w:r w:rsidR="0059026E" w:rsidRPr="1BD68A4A">
        <w:rPr>
          <w:rFonts w:ascii="Times New Roman" w:hAnsi="Times New Roman" w:cs="Times New Roman"/>
          <w:sz w:val="24"/>
          <w:szCs w:val="24"/>
        </w:rPr>
        <w:t xml:space="preserve">ja </w:t>
      </w:r>
      <w:r w:rsidR="655A4A7A" w:rsidRPr="1BD68A4A">
        <w:rPr>
          <w:rFonts w:ascii="Times New Roman" w:hAnsi="Times New Roman" w:cs="Times New Roman"/>
          <w:sz w:val="24"/>
          <w:szCs w:val="24"/>
        </w:rPr>
        <w:t xml:space="preserve">pikas perspektiivis, sealhulgas </w:t>
      </w:r>
      <w:r w:rsidR="005D28FD" w:rsidRPr="1BD68A4A">
        <w:rPr>
          <w:rFonts w:ascii="Times New Roman" w:hAnsi="Times New Roman" w:cs="Times New Roman"/>
          <w:sz w:val="24"/>
          <w:szCs w:val="24"/>
        </w:rPr>
        <w:t xml:space="preserve">teguritest, </w:t>
      </w:r>
      <w:r w:rsidR="655A4A7A" w:rsidRPr="1BD68A4A">
        <w:rPr>
          <w:rFonts w:ascii="Times New Roman" w:hAnsi="Times New Roman" w:cs="Times New Roman"/>
          <w:sz w:val="24"/>
          <w:szCs w:val="24"/>
        </w:rPr>
        <w:t xml:space="preserve">mis </w:t>
      </w:r>
      <w:r w:rsidR="655A4A7A" w:rsidRPr="001A3846">
        <w:rPr>
          <w:rFonts w:ascii="Times New Roman" w:hAnsi="Times New Roman" w:cs="Times New Roman"/>
          <w:sz w:val="24"/>
          <w:szCs w:val="24"/>
        </w:rPr>
        <w:t xml:space="preserve">tulenevad kohandamisprotsessist ja suundumustest Euroopa Liidu, teiste lepinguriikide või kolmandate riikide õiguslike eesmärkide kontekstis, </w:t>
      </w:r>
      <w:r w:rsidRPr="001A3846">
        <w:rPr>
          <w:rFonts w:ascii="Times New Roman" w:hAnsi="Times New Roman" w:cs="Times New Roman"/>
          <w:sz w:val="24"/>
          <w:szCs w:val="24"/>
        </w:rPr>
        <w:t>muu</w:t>
      </w:r>
      <w:r w:rsidR="00E96970" w:rsidRPr="001A3846">
        <w:rPr>
          <w:rFonts w:ascii="Times New Roman" w:hAnsi="Times New Roman" w:cs="Times New Roman"/>
          <w:sz w:val="24"/>
          <w:szCs w:val="24"/>
        </w:rPr>
        <w:t xml:space="preserve"> </w:t>
      </w:r>
      <w:r w:rsidRPr="001A3846">
        <w:rPr>
          <w:rFonts w:ascii="Times New Roman" w:hAnsi="Times New Roman" w:cs="Times New Roman"/>
          <w:sz w:val="24"/>
          <w:szCs w:val="24"/>
        </w:rPr>
        <w:t>hulgas nõuda käesoleva seaduse §</w:t>
      </w:r>
      <w:r w:rsidRPr="1BD68A4A">
        <w:rPr>
          <w:rFonts w:ascii="Times New Roman" w:hAnsi="Times New Roman" w:cs="Times New Roman"/>
          <w:sz w:val="24"/>
          <w:szCs w:val="24"/>
        </w:rPr>
        <w:t xml:space="preserve"> 82</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xml:space="preserve"> alusel koostatud kava</w:t>
      </w:r>
      <w:r w:rsidR="00C87085" w:rsidRPr="1BD68A4A">
        <w:rPr>
          <w:rFonts w:ascii="Times New Roman" w:hAnsi="Times New Roman" w:cs="Times New Roman"/>
          <w:sz w:val="24"/>
          <w:szCs w:val="24"/>
        </w:rPr>
        <w:t>s</w:t>
      </w:r>
      <w:r w:rsidRPr="1BD68A4A">
        <w:rPr>
          <w:rFonts w:ascii="Times New Roman" w:hAnsi="Times New Roman" w:cs="Times New Roman"/>
          <w:sz w:val="24"/>
          <w:szCs w:val="24"/>
        </w:rPr>
        <w:t xml:space="preserve"> sisalduvate meetmete ja tegevuste rakendamist;“;</w:t>
      </w:r>
    </w:p>
    <w:p w14:paraId="23FAB4E4" w14:textId="77777777" w:rsidR="009D63E9" w:rsidRPr="00FA634D" w:rsidRDefault="009D63E9" w:rsidP="008D19E2">
      <w:pPr>
        <w:spacing w:after="0" w:line="240" w:lineRule="auto"/>
        <w:jc w:val="both"/>
        <w:rPr>
          <w:rFonts w:ascii="Times New Roman" w:hAnsi="Times New Roman" w:cs="Times New Roman"/>
          <w:sz w:val="24"/>
          <w:szCs w:val="24"/>
        </w:rPr>
      </w:pPr>
    </w:p>
    <w:p w14:paraId="504E4E59" w14:textId="2D61415F" w:rsidR="009D63E9" w:rsidRPr="00FA634D" w:rsidRDefault="00480404"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19</w:t>
      </w:r>
      <w:r w:rsidR="09AE4B8F" w:rsidRPr="1BD68A4A">
        <w:rPr>
          <w:rFonts w:ascii="Times New Roman" w:hAnsi="Times New Roman" w:cs="Times New Roman"/>
          <w:b/>
          <w:bCs/>
          <w:sz w:val="24"/>
          <w:szCs w:val="24"/>
        </w:rPr>
        <w:t>2</w:t>
      </w:r>
      <w:r w:rsidRPr="1BD68A4A">
        <w:rPr>
          <w:rFonts w:ascii="Times New Roman" w:hAnsi="Times New Roman" w:cs="Times New Roman"/>
          <w:b/>
          <w:bCs/>
          <w:sz w:val="24"/>
          <w:szCs w:val="24"/>
        </w:rPr>
        <w:t>)</w:t>
      </w:r>
      <w:r w:rsidR="7ECB42EC" w:rsidRPr="1BD68A4A">
        <w:rPr>
          <w:rFonts w:ascii="Times New Roman" w:hAnsi="Times New Roman" w:cs="Times New Roman"/>
          <w:sz w:val="24"/>
          <w:szCs w:val="24"/>
        </w:rPr>
        <w:t xml:space="preserve"> paragrahvi 104 lõike 1 punkt 18 muudetakse ja sõnastatakse järgmiselt:</w:t>
      </w:r>
    </w:p>
    <w:p w14:paraId="15E7D851" w14:textId="1E757CC5" w:rsidR="009D63E9" w:rsidRPr="00FA634D" w:rsidRDefault="7ECB42EC" w:rsidP="008D19E2">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„18) nõuda stressitesti või muu sarnase </w:t>
      </w:r>
      <w:r w:rsidRPr="001A3846">
        <w:rPr>
          <w:rFonts w:ascii="Times New Roman" w:hAnsi="Times New Roman" w:cs="Times New Roman"/>
          <w:sz w:val="24"/>
          <w:szCs w:val="24"/>
        </w:rPr>
        <w:t>tundlikkusanalüüsi tegemist, muu</w:t>
      </w:r>
      <w:r w:rsidR="00E96970" w:rsidRPr="001A3846">
        <w:rPr>
          <w:rFonts w:ascii="Times New Roman" w:hAnsi="Times New Roman" w:cs="Times New Roman"/>
          <w:sz w:val="24"/>
          <w:szCs w:val="24"/>
        </w:rPr>
        <w:t xml:space="preserve"> </w:t>
      </w:r>
      <w:r w:rsidRPr="001A3846">
        <w:rPr>
          <w:rFonts w:ascii="Times New Roman" w:hAnsi="Times New Roman" w:cs="Times New Roman"/>
          <w:sz w:val="24"/>
          <w:szCs w:val="24"/>
        </w:rPr>
        <w:t>hulgas</w:t>
      </w:r>
      <w:r w:rsidRPr="1BD68A4A">
        <w:rPr>
          <w:rFonts w:ascii="Times New Roman" w:hAnsi="Times New Roman" w:cs="Times New Roman"/>
          <w:sz w:val="24"/>
          <w:szCs w:val="24"/>
        </w:rPr>
        <w:t xml:space="preserve"> selleks, et hinnata </w:t>
      </w:r>
      <w:proofErr w:type="spellStart"/>
      <w:r w:rsidRPr="1BD68A4A">
        <w:rPr>
          <w:rFonts w:ascii="Times New Roman" w:hAnsi="Times New Roman" w:cs="Times New Roman"/>
          <w:sz w:val="24"/>
          <w:szCs w:val="24"/>
        </w:rPr>
        <w:t>krüptovara</w:t>
      </w:r>
      <w:proofErr w:type="spellEnd"/>
      <w:r w:rsidRPr="1BD68A4A">
        <w:rPr>
          <w:rFonts w:ascii="Times New Roman" w:hAnsi="Times New Roman" w:cs="Times New Roman"/>
          <w:sz w:val="24"/>
          <w:szCs w:val="24"/>
        </w:rPr>
        <w:t xml:space="preserve"> riskipositsioonidest ja </w:t>
      </w:r>
      <w:proofErr w:type="spellStart"/>
      <w:r w:rsidRPr="1BD68A4A">
        <w:rPr>
          <w:rFonts w:ascii="Times New Roman" w:hAnsi="Times New Roman" w:cs="Times New Roman"/>
          <w:sz w:val="24"/>
          <w:szCs w:val="24"/>
        </w:rPr>
        <w:t>krüptovarateenuste</w:t>
      </w:r>
      <w:proofErr w:type="spellEnd"/>
      <w:r w:rsidRPr="1BD68A4A">
        <w:rPr>
          <w:rFonts w:ascii="Times New Roman" w:hAnsi="Times New Roman" w:cs="Times New Roman"/>
          <w:sz w:val="24"/>
          <w:szCs w:val="24"/>
        </w:rPr>
        <w:t xml:space="preserve"> osutamisest tulenevaid riske;“;</w:t>
      </w:r>
    </w:p>
    <w:p w14:paraId="44D71634" w14:textId="77777777" w:rsidR="004211E7" w:rsidRPr="00FA634D" w:rsidRDefault="004211E7" w:rsidP="008D19E2">
      <w:pPr>
        <w:spacing w:after="0" w:line="240" w:lineRule="auto"/>
        <w:jc w:val="both"/>
        <w:rPr>
          <w:rFonts w:ascii="Times New Roman" w:hAnsi="Times New Roman" w:cs="Times New Roman"/>
          <w:b/>
          <w:bCs/>
          <w:sz w:val="24"/>
          <w:szCs w:val="24"/>
        </w:rPr>
      </w:pPr>
    </w:p>
    <w:p w14:paraId="3E762D74" w14:textId="7315C396" w:rsidR="008D19E2" w:rsidRPr="00FA634D" w:rsidRDefault="00AE3E01" w:rsidP="008D19E2">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19</w:t>
      </w:r>
      <w:r w:rsidR="13BF01F1" w:rsidRPr="1BD68A4A">
        <w:rPr>
          <w:rFonts w:ascii="Times New Roman" w:hAnsi="Times New Roman" w:cs="Times New Roman"/>
          <w:b/>
          <w:bCs/>
          <w:sz w:val="24"/>
          <w:szCs w:val="24"/>
        </w:rPr>
        <w:t>3</w:t>
      </w:r>
      <w:r w:rsidR="008D19E2" w:rsidRPr="1BD68A4A">
        <w:rPr>
          <w:rFonts w:ascii="Times New Roman" w:hAnsi="Times New Roman" w:cs="Times New Roman"/>
          <w:b/>
          <w:bCs/>
          <w:sz w:val="24"/>
          <w:szCs w:val="24"/>
        </w:rPr>
        <w:t xml:space="preserve">) </w:t>
      </w:r>
      <w:r w:rsidR="005D7C79" w:rsidRPr="1BD68A4A">
        <w:rPr>
          <w:rFonts w:ascii="Times New Roman" w:hAnsi="Times New Roman" w:cs="Times New Roman"/>
          <w:sz w:val="24"/>
          <w:szCs w:val="24"/>
        </w:rPr>
        <w:t xml:space="preserve">paragrahvi 104 lõiget 1 täiendatakse punktidega 22–24 järgmises sõnastuses: </w:t>
      </w:r>
    </w:p>
    <w:p w14:paraId="2F3E786F" w14:textId="16FFBF5C" w:rsidR="005D7C79" w:rsidRPr="00FA634D" w:rsidRDefault="00176DA6" w:rsidP="005D7C79">
      <w:pPr>
        <w:spacing w:after="0" w:line="240" w:lineRule="auto"/>
        <w:rPr>
          <w:rFonts w:ascii="Times New Roman" w:hAnsi="Times New Roman" w:cs="Times New Roman"/>
          <w:sz w:val="24"/>
          <w:szCs w:val="24"/>
        </w:rPr>
      </w:pPr>
      <w:r w:rsidRPr="1BD68A4A">
        <w:rPr>
          <w:rFonts w:ascii="Times New Roman" w:hAnsi="Times New Roman" w:cs="Times New Roman"/>
          <w:sz w:val="24"/>
          <w:szCs w:val="24"/>
        </w:rPr>
        <w:t>„</w:t>
      </w:r>
      <w:r w:rsidR="0278BFD6" w:rsidRPr="1BD68A4A">
        <w:rPr>
          <w:rFonts w:ascii="Times New Roman" w:hAnsi="Times New Roman" w:cs="Times New Roman"/>
          <w:sz w:val="24"/>
          <w:szCs w:val="24"/>
        </w:rPr>
        <w:t xml:space="preserve">22) nõuda </w:t>
      </w:r>
      <w:r w:rsidR="30AE86CA" w:rsidRPr="1BD68A4A">
        <w:rPr>
          <w:rFonts w:ascii="Times New Roman" w:hAnsi="Times New Roman" w:cs="Times New Roman"/>
          <w:sz w:val="24"/>
          <w:szCs w:val="24"/>
        </w:rPr>
        <w:t>välis</w:t>
      </w:r>
      <w:r w:rsidR="0278BFD6" w:rsidRPr="1BD68A4A">
        <w:rPr>
          <w:rFonts w:ascii="Times New Roman" w:hAnsi="Times New Roman" w:cs="Times New Roman"/>
          <w:sz w:val="24"/>
          <w:szCs w:val="24"/>
        </w:rPr>
        <w:t xml:space="preserve">riigi krediidiasutuse filiaalilt </w:t>
      </w:r>
      <w:commentRangeStart w:id="720"/>
      <w:r w:rsidR="0278BFD6" w:rsidRPr="1BD68A4A">
        <w:rPr>
          <w:rFonts w:ascii="Times New Roman" w:hAnsi="Times New Roman" w:cs="Times New Roman"/>
          <w:sz w:val="24"/>
          <w:szCs w:val="24"/>
        </w:rPr>
        <w:t xml:space="preserve">käesolevas seaduses sätestatud miinimumnõudest </w:t>
      </w:r>
      <w:commentRangeEnd w:id="720"/>
      <w:r w:rsidR="00740223">
        <w:rPr>
          <w:rStyle w:val="Kommentaariviide"/>
        </w:rPr>
        <w:commentReference w:id="720"/>
      </w:r>
      <w:r w:rsidR="0278BFD6" w:rsidRPr="1BD68A4A">
        <w:rPr>
          <w:rFonts w:ascii="Times New Roman" w:hAnsi="Times New Roman" w:cs="Times New Roman"/>
          <w:sz w:val="24"/>
          <w:szCs w:val="24"/>
        </w:rPr>
        <w:t xml:space="preserve">suuremat tagatiskapitali või täiendavate kapitalinõuete täitmiseks vajaliku tagatiskapitali olemasolu; </w:t>
      </w:r>
    </w:p>
    <w:p w14:paraId="0A9EFAEA" w14:textId="00330381" w:rsidR="005D7C79" w:rsidRPr="00FA634D" w:rsidRDefault="0278BFD6" w:rsidP="005D7C79">
      <w:pPr>
        <w:spacing w:after="0" w:line="240" w:lineRule="auto"/>
        <w:rPr>
          <w:rFonts w:ascii="Times New Roman" w:hAnsi="Times New Roman" w:cs="Times New Roman"/>
          <w:sz w:val="24"/>
          <w:szCs w:val="24"/>
        </w:rPr>
      </w:pPr>
      <w:r w:rsidRPr="1BD68A4A">
        <w:rPr>
          <w:rFonts w:ascii="Times New Roman" w:hAnsi="Times New Roman" w:cs="Times New Roman"/>
          <w:sz w:val="24"/>
          <w:szCs w:val="24"/>
        </w:rPr>
        <w:t xml:space="preserve">23) nõuda </w:t>
      </w:r>
      <w:r w:rsidR="2E0006FB" w:rsidRPr="1BD68A4A">
        <w:rPr>
          <w:rFonts w:ascii="Times New Roman" w:hAnsi="Times New Roman" w:cs="Times New Roman"/>
          <w:sz w:val="24"/>
          <w:szCs w:val="24"/>
        </w:rPr>
        <w:t>välis</w:t>
      </w:r>
      <w:r w:rsidRPr="1BD68A4A">
        <w:rPr>
          <w:rFonts w:ascii="Times New Roman" w:hAnsi="Times New Roman" w:cs="Times New Roman"/>
          <w:sz w:val="24"/>
          <w:szCs w:val="24"/>
        </w:rPr>
        <w:t xml:space="preserve">riigi krediidiasutuse filiaalilt käesolevas seaduses sätestatud aruandluskohustuste täitmist; </w:t>
      </w:r>
    </w:p>
    <w:p w14:paraId="100CAC84" w14:textId="5033968F" w:rsidR="005D7C79" w:rsidRPr="00FA634D" w:rsidRDefault="0278BFD6" w:rsidP="005D7C79">
      <w:pPr>
        <w:spacing w:after="0" w:line="240" w:lineRule="auto"/>
        <w:rPr>
          <w:rFonts w:ascii="Times New Roman" w:hAnsi="Times New Roman" w:cs="Times New Roman"/>
          <w:sz w:val="24"/>
          <w:szCs w:val="24"/>
        </w:rPr>
      </w:pPr>
      <w:r w:rsidRPr="1BD68A4A">
        <w:rPr>
          <w:rFonts w:ascii="Times New Roman" w:hAnsi="Times New Roman" w:cs="Times New Roman"/>
          <w:sz w:val="24"/>
          <w:szCs w:val="24"/>
        </w:rPr>
        <w:t xml:space="preserve">24) esitada </w:t>
      </w:r>
      <w:r w:rsidR="004544F1" w:rsidRPr="1BD68A4A">
        <w:rPr>
          <w:rFonts w:ascii="Times New Roman" w:hAnsi="Times New Roman" w:cs="Times New Roman"/>
          <w:sz w:val="24"/>
          <w:szCs w:val="24"/>
        </w:rPr>
        <w:t xml:space="preserve">välisriigi krediidiasutusele </w:t>
      </w:r>
      <w:r w:rsidRPr="1BD68A4A">
        <w:rPr>
          <w:rFonts w:ascii="Times New Roman" w:hAnsi="Times New Roman" w:cs="Times New Roman"/>
          <w:sz w:val="24"/>
          <w:szCs w:val="24"/>
        </w:rPr>
        <w:t xml:space="preserve">muid nõudmisi </w:t>
      </w:r>
      <w:r w:rsidR="1605BB9E" w:rsidRPr="1BD68A4A">
        <w:rPr>
          <w:rFonts w:ascii="Times New Roman" w:hAnsi="Times New Roman" w:cs="Times New Roman"/>
          <w:sz w:val="24"/>
          <w:szCs w:val="24"/>
        </w:rPr>
        <w:t>tema Eestis asutatud</w:t>
      </w:r>
      <w:r w:rsidRPr="1BD68A4A">
        <w:rPr>
          <w:rFonts w:ascii="Times New Roman" w:hAnsi="Times New Roman" w:cs="Times New Roman"/>
          <w:sz w:val="24"/>
          <w:szCs w:val="24"/>
        </w:rPr>
        <w:t xml:space="preserve"> filiaali tegevust reguleerivate õigusaktide täitmiseks.“;</w:t>
      </w:r>
    </w:p>
    <w:p w14:paraId="4FBC33CC" w14:textId="382DA0E6" w:rsidR="02FBFD5E" w:rsidRPr="00FA634D" w:rsidRDefault="02FBFD5E" w:rsidP="02FBFD5E">
      <w:pPr>
        <w:spacing w:after="0" w:line="240" w:lineRule="auto"/>
        <w:rPr>
          <w:rFonts w:ascii="Times New Roman" w:hAnsi="Times New Roman" w:cs="Times New Roman"/>
          <w:b/>
          <w:bCs/>
          <w:sz w:val="24"/>
          <w:szCs w:val="24"/>
        </w:rPr>
      </w:pPr>
    </w:p>
    <w:p w14:paraId="50B31E06" w14:textId="7064A984" w:rsidR="315B59AA" w:rsidRPr="00FA634D" w:rsidRDefault="00AE3E01" w:rsidP="02FBFD5E">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b/>
          <w:bCs/>
          <w:sz w:val="24"/>
          <w:szCs w:val="24"/>
        </w:rPr>
        <w:t>19</w:t>
      </w:r>
      <w:r w:rsidR="36BDA74F" w:rsidRPr="1BD68A4A">
        <w:rPr>
          <w:rFonts w:ascii="Times New Roman" w:hAnsi="Times New Roman" w:cs="Times New Roman"/>
          <w:b/>
          <w:bCs/>
          <w:sz w:val="24"/>
          <w:szCs w:val="24"/>
        </w:rPr>
        <w:t>4</w:t>
      </w:r>
      <w:r w:rsidR="0415C99A" w:rsidRPr="1BD68A4A">
        <w:rPr>
          <w:rFonts w:ascii="Times New Roman" w:hAnsi="Times New Roman" w:cs="Times New Roman"/>
          <w:b/>
          <w:bCs/>
          <w:sz w:val="24"/>
          <w:szCs w:val="24"/>
        </w:rPr>
        <w:t xml:space="preserve">) </w:t>
      </w:r>
      <w:r w:rsidR="0415C99A" w:rsidRPr="1BD68A4A">
        <w:rPr>
          <w:rFonts w:ascii="Times New Roman" w:hAnsi="Times New Roman" w:cs="Times New Roman"/>
          <w:sz w:val="24"/>
          <w:szCs w:val="24"/>
        </w:rPr>
        <w:t xml:space="preserve">paragrahvi </w:t>
      </w:r>
      <w:r w:rsidR="0415C99A" w:rsidRPr="1BD68A4A">
        <w:rPr>
          <w:rFonts w:ascii="Times New Roman" w:eastAsia="Aptos" w:hAnsi="Times New Roman" w:cs="Times New Roman"/>
          <w:sz w:val="24"/>
          <w:szCs w:val="24"/>
        </w:rPr>
        <w:t>104 lõi</w:t>
      </w:r>
      <w:r w:rsidR="532009B4" w:rsidRPr="1BD68A4A">
        <w:rPr>
          <w:rFonts w:ascii="Times New Roman" w:eastAsia="Aptos" w:hAnsi="Times New Roman" w:cs="Times New Roman"/>
          <w:sz w:val="24"/>
          <w:szCs w:val="24"/>
        </w:rPr>
        <w:t>kes</w:t>
      </w:r>
      <w:r w:rsidR="0415C99A" w:rsidRPr="1BD68A4A">
        <w:rPr>
          <w:rFonts w:ascii="Times New Roman" w:eastAsia="Aptos" w:hAnsi="Times New Roman" w:cs="Times New Roman"/>
          <w:sz w:val="24"/>
          <w:szCs w:val="24"/>
        </w:rPr>
        <w:t xml:space="preserve"> 4 </w:t>
      </w:r>
      <w:r w:rsidR="4782F9B0" w:rsidRPr="1BD68A4A">
        <w:rPr>
          <w:rFonts w:ascii="Times New Roman" w:eastAsia="Aptos" w:hAnsi="Times New Roman" w:cs="Times New Roman"/>
          <w:sz w:val="24"/>
          <w:szCs w:val="24"/>
        </w:rPr>
        <w:t>asendatakse</w:t>
      </w:r>
      <w:r w:rsidR="0488FB03" w:rsidRPr="1BD68A4A">
        <w:rPr>
          <w:rFonts w:ascii="Times New Roman" w:eastAsia="Aptos" w:hAnsi="Times New Roman" w:cs="Times New Roman"/>
          <w:sz w:val="24"/>
          <w:szCs w:val="24"/>
        </w:rPr>
        <w:t xml:space="preserve"> sõnad</w:t>
      </w:r>
      <w:r w:rsidR="0415C99A" w:rsidRPr="1BD68A4A">
        <w:rPr>
          <w:rFonts w:ascii="Times New Roman" w:eastAsia="Aptos" w:hAnsi="Times New Roman" w:cs="Times New Roman"/>
          <w:sz w:val="24"/>
          <w:szCs w:val="24"/>
        </w:rPr>
        <w:t xml:space="preserve"> </w:t>
      </w:r>
      <w:r w:rsidR="17851CD5" w:rsidRPr="1BD68A4A">
        <w:rPr>
          <w:rFonts w:ascii="Times New Roman" w:eastAsia="Aptos" w:hAnsi="Times New Roman" w:cs="Times New Roman"/>
          <w:sz w:val="24"/>
          <w:szCs w:val="24"/>
        </w:rPr>
        <w:t>„</w:t>
      </w:r>
      <w:r w:rsidR="5ED61304" w:rsidRPr="1BD68A4A">
        <w:rPr>
          <w:rFonts w:ascii="Times New Roman" w:eastAsia="Aptos" w:hAnsi="Times New Roman" w:cs="Times New Roman"/>
          <w:sz w:val="24"/>
          <w:szCs w:val="24"/>
        </w:rPr>
        <w:t xml:space="preserve">määrata täiendav </w:t>
      </w:r>
      <w:r w:rsidR="0415C99A" w:rsidRPr="1BD68A4A">
        <w:rPr>
          <w:rFonts w:ascii="Times New Roman" w:eastAsia="Aptos" w:hAnsi="Times New Roman" w:cs="Times New Roman"/>
          <w:sz w:val="24"/>
          <w:szCs w:val="24"/>
        </w:rPr>
        <w:t xml:space="preserve">likviidsusnõue“ </w:t>
      </w:r>
      <w:del w:id="721" w:author="Merike Koppel - JUSTDIGI" w:date="2025-12-30T12:15:00Z" w16du:dateUtc="2025-12-30T10:15:00Z">
        <w:r w:rsidR="17851CD5" w:rsidRPr="1BD68A4A" w:rsidDel="000B67DA">
          <w:rPr>
            <w:rFonts w:ascii="Times New Roman" w:eastAsia="Aptos" w:hAnsi="Times New Roman" w:cs="Times New Roman"/>
            <w:sz w:val="24"/>
            <w:szCs w:val="24"/>
          </w:rPr>
          <w:delText xml:space="preserve">sõnadega </w:delText>
        </w:r>
      </w:del>
      <w:ins w:id="722" w:author="Merike Koppel - JUSTDIGI" w:date="2025-12-30T12:15:00Z" w16du:dateUtc="2025-12-30T10:15:00Z">
        <w:r w:rsidR="000B67DA">
          <w:rPr>
            <w:rFonts w:ascii="Times New Roman" w:eastAsia="Aptos" w:hAnsi="Times New Roman" w:cs="Times New Roman"/>
            <w:sz w:val="24"/>
            <w:szCs w:val="24"/>
          </w:rPr>
          <w:t>tekstiosa</w:t>
        </w:r>
        <w:r w:rsidR="000B67DA" w:rsidRPr="1BD68A4A">
          <w:rPr>
            <w:rFonts w:ascii="Times New Roman" w:eastAsia="Aptos" w:hAnsi="Times New Roman" w:cs="Times New Roman"/>
            <w:sz w:val="24"/>
            <w:szCs w:val="24"/>
          </w:rPr>
          <w:t xml:space="preserve">ga </w:t>
        </w:r>
      </w:ins>
      <w:r w:rsidR="17851CD5" w:rsidRPr="1BD68A4A">
        <w:rPr>
          <w:rFonts w:ascii="Times New Roman" w:eastAsia="Aptos" w:hAnsi="Times New Roman" w:cs="Times New Roman"/>
          <w:sz w:val="24"/>
          <w:szCs w:val="24"/>
        </w:rPr>
        <w:t>„</w:t>
      </w:r>
      <w:r w:rsidR="57E8CBE8" w:rsidRPr="1BD68A4A">
        <w:rPr>
          <w:rFonts w:ascii="Times New Roman" w:eastAsia="Aptos" w:hAnsi="Times New Roman" w:cs="Times New Roman"/>
          <w:sz w:val="24"/>
          <w:szCs w:val="24"/>
        </w:rPr>
        <w:t xml:space="preserve">määrata </w:t>
      </w:r>
      <w:r w:rsidR="00480404" w:rsidRPr="1BD68A4A">
        <w:rPr>
          <w:rFonts w:ascii="Times New Roman" w:eastAsia="Aptos" w:hAnsi="Times New Roman" w:cs="Times New Roman"/>
          <w:sz w:val="24"/>
          <w:szCs w:val="24"/>
        </w:rPr>
        <w:t xml:space="preserve">täiendav </w:t>
      </w:r>
      <w:r w:rsidR="57E8CBE8" w:rsidRPr="1BD68A4A">
        <w:rPr>
          <w:rFonts w:ascii="Times New Roman" w:eastAsia="Aptos" w:hAnsi="Times New Roman" w:cs="Times New Roman"/>
          <w:sz w:val="24"/>
          <w:szCs w:val="24"/>
        </w:rPr>
        <w:t xml:space="preserve">likviidsusnõue, </w:t>
      </w:r>
      <w:r w:rsidR="0415C99A" w:rsidRPr="1BD68A4A">
        <w:rPr>
          <w:rFonts w:ascii="Times New Roman" w:eastAsia="Aptos" w:hAnsi="Times New Roman" w:cs="Times New Roman"/>
          <w:sz w:val="24"/>
          <w:szCs w:val="24"/>
        </w:rPr>
        <w:t xml:space="preserve">sealhulgas õigus piirata </w:t>
      </w:r>
      <w:commentRangeStart w:id="723"/>
      <w:r w:rsidR="0415C99A" w:rsidRPr="1BD68A4A">
        <w:rPr>
          <w:rFonts w:ascii="Times New Roman" w:eastAsia="Aptos" w:hAnsi="Times New Roman" w:cs="Times New Roman"/>
          <w:sz w:val="24"/>
          <w:szCs w:val="24"/>
        </w:rPr>
        <w:t>varade</w:t>
      </w:r>
      <w:commentRangeEnd w:id="723"/>
      <w:r w:rsidR="000B67DA">
        <w:rPr>
          <w:rStyle w:val="Kommentaariviide"/>
        </w:rPr>
        <w:commentReference w:id="723"/>
      </w:r>
      <w:r w:rsidR="0415C99A" w:rsidRPr="1BD68A4A">
        <w:rPr>
          <w:rFonts w:ascii="Times New Roman" w:eastAsia="Aptos" w:hAnsi="Times New Roman" w:cs="Times New Roman"/>
          <w:sz w:val="24"/>
          <w:szCs w:val="24"/>
        </w:rPr>
        <w:t xml:space="preserve"> ja kohustuste lõpptähtaegade erinevust“; </w:t>
      </w:r>
    </w:p>
    <w:p w14:paraId="29895007" w14:textId="50507412" w:rsidR="2E0B7EC7" w:rsidRPr="00FA634D" w:rsidRDefault="2E0B7EC7" w:rsidP="2E0B7EC7">
      <w:pPr>
        <w:spacing w:after="0" w:line="240" w:lineRule="auto"/>
        <w:jc w:val="both"/>
        <w:rPr>
          <w:rFonts w:ascii="Times New Roman" w:eastAsia="Aptos" w:hAnsi="Times New Roman" w:cs="Times New Roman"/>
          <w:b/>
          <w:bCs/>
          <w:sz w:val="24"/>
          <w:szCs w:val="24"/>
        </w:rPr>
      </w:pPr>
    </w:p>
    <w:p w14:paraId="324F4B85" w14:textId="3C793547" w:rsidR="5FFBFD29" w:rsidRPr="00FA634D" w:rsidRDefault="00AE3E01" w:rsidP="2E0B7EC7">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19</w:t>
      </w:r>
      <w:r w:rsidR="1C84DAFE" w:rsidRPr="1BD68A4A">
        <w:rPr>
          <w:rFonts w:ascii="Times New Roman" w:eastAsia="Aptos" w:hAnsi="Times New Roman" w:cs="Times New Roman"/>
          <w:b/>
          <w:bCs/>
          <w:sz w:val="24"/>
          <w:szCs w:val="24"/>
        </w:rPr>
        <w:t>5</w:t>
      </w:r>
      <w:r w:rsidR="5FFBFD29" w:rsidRPr="1BD68A4A">
        <w:rPr>
          <w:rFonts w:ascii="Times New Roman" w:eastAsia="Aptos" w:hAnsi="Times New Roman" w:cs="Times New Roman"/>
          <w:b/>
          <w:bCs/>
          <w:sz w:val="24"/>
          <w:szCs w:val="24"/>
        </w:rPr>
        <w:t xml:space="preserve">) </w:t>
      </w:r>
      <w:r w:rsidR="1355FA93" w:rsidRPr="1BD68A4A">
        <w:rPr>
          <w:rFonts w:ascii="Times New Roman" w:eastAsia="Aptos" w:hAnsi="Times New Roman" w:cs="Times New Roman"/>
          <w:sz w:val="24"/>
          <w:szCs w:val="24"/>
        </w:rPr>
        <w:t>paragrahvi 104</w:t>
      </w:r>
      <w:r w:rsidR="1355FA93" w:rsidRPr="1BD68A4A">
        <w:rPr>
          <w:rFonts w:ascii="Times New Roman" w:eastAsia="Aptos" w:hAnsi="Times New Roman" w:cs="Times New Roman"/>
          <w:sz w:val="24"/>
          <w:szCs w:val="24"/>
          <w:vertAlign w:val="superscript"/>
        </w:rPr>
        <w:t>1</w:t>
      </w:r>
      <w:r w:rsidR="1355FA93" w:rsidRPr="1BD68A4A">
        <w:rPr>
          <w:rFonts w:ascii="Times New Roman" w:eastAsia="Aptos" w:hAnsi="Times New Roman" w:cs="Times New Roman"/>
          <w:sz w:val="24"/>
          <w:szCs w:val="24"/>
        </w:rPr>
        <w:t xml:space="preserve"> täiendatakse lõikega 4 järgmises sõnastuses: </w:t>
      </w:r>
    </w:p>
    <w:p w14:paraId="62985807" w14:textId="6CB6E887" w:rsidR="25C19591" w:rsidRPr="00FA634D" w:rsidRDefault="00FA4592" w:rsidP="32A64DE9">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lastRenderedPageBreak/>
        <w:t>„</w:t>
      </w:r>
      <w:r w:rsidR="78CA843F" w:rsidRPr="1BD68A4A">
        <w:rPr>
          <w:rFonts w:ascii="Times New Roman" w:eastAsia="Aptos" w:hAnsi="Times New Roman" w:cs="Times New Roman"/>
          <w:sz w:val="24"/>
          <w:szCs w:val="24"/>
        </w:rPr>
        <w:t xml:space="preserve">(4) Käesoleva paragrahvi lõigetes 2 ja 3 sätestatud juhtudel võib </w:t>
      </w:r>
      <w:r w:rsidR="006E6D38" w:rsidRPr="1BD68A4A">
        <w:rPr>
          <w:rFonts w:ascii="Times New Roman" w:eastAsia="Aptos" w:hAnsi="Times New Roman" w:cs="Times New Roman"/>
          <w:sz w:val="24"/>
          <w:szCs w:val="24"/>
        </w:rPr>
        <w:t xml:space="preserve">määrata </w:t>
      </w:r>
      <w:r w:rsidR="78CA843F" w:rsidRPr="1BD68A4A">
        <w:rPr>
          <w:rFonts w:ascii="Times New Roman" w:eastAsia="Aptos" w:hAnsi="Times New Roman" w:cs="Times New Roman"/>
          <w:sz w:val="24"/>
          <w:szCs w:val="24"/>
        </w:rPr>
        <w:t>sunniraha</w:t>
      </w:r>
      <w:r w:rsidR="00572AF8" w:rsidRPr="1BD68A4A">
        <w:rPr>
          <w:rFonts w:ascii="Times New Roman" w:eastAsia="Aptos" w:hAnsi="Times New Roman" w:cs="Times New Roman"/>
          <w:sz w:val="24"/>
          <w:szCs w:val="24"/>
        </w:rPr>
        <w:t xml:space="preserve"> </w:t>
      </w:r>
      <w:r w:rsidR="62325E8C" w:rsidRPr="1BD68A4A">
        <w:rPr>
          <w:rFonts w:ascii="Times New Roman" w:eastAsia="Aptos" w:hAnsi="Times New Roman" w:cs="Times New Roman"/>
          <w:sz w:val="24"/>
          <w:szCs w:val="24"/>
        </w:rPr>
        <w:t xml:space="preserve">korduvalt </w:t>
      </w:r>
      <w:r w:rsidR="6298C243" w:rsidRPr="1BD68A4A">
        <w:rPr>
          <w:rFonts w:ascii="Times New Roman" w:eastAsia="Aptos" w:hAnsi="Times New Roman" w:cs="Times New Roman"/>
          <w:sz w:val="24"/>
          <w:szCs w:val="24"/>
        </w:rPr>
        <w:t>kuni kuu</w:t>
      </w:r>
      <w:r w:rsidR="00E1AF98" w:rsidRPr="1BD68A4A">
        <w:rPr>
          <w:rFonts w:ascii="Times New Roman" w:eastAsia="Aptos" w:hAnsi="Times New Roman" w:cs="Times New Roman"/>
          <w:sz w:val="24"/>
          <w:szCs w:val="24"/>
        </w:rPr>
        <w:t>e kuu jooksul</w:t>
      </w:r>
      <w:r w:rsidR="6298C243" w:rsidRPr="1BD68A4A">
        <w:rPr>
          <w:rFonts w:ascii="Times New Roman" w:eastAsia="Aptos" w:hAnsi="Times New Roman" w:cs="Times New Roman"/>
          <w:sz w:val="24"/>
          <w:szCs w:val="24"/>
        </w:rPr>
        <w:t xml:space="preserve"> </w:t>
      </w:r>
      <w:commentRangeStart w:id="724"/>
      <w:r w:rsidR="6298C243" w:rsidRPr="1BD68A4A">
        <w:rPr>
          <w:rFonts w:ascii="Times New Roman" w:eastAsia="Aptos" w:hAnsi="Times New Roman" w:cs="Times New Roman"/>
          <w:sz w:val="24"/>
          <w:szCs w:val="24"/>
        </w:rPr>
        <w:t>a</w:t>
      </w:r>
      <w:r w:rsidR="00755042" w:rsidRPr="1BD68A4A">
        <w:rPr>
          <w:rFonts w:ascii="Times New Roman" w:eastAsia="Aptos" w:hAnsi="Times New Roman" w:cs="Times New Roman"/>
          <w:sz w:val="24"/>
          <w:szCs w:val="24"/>
        </w:rPr>
        <w:t>rv</w:t>
      </w:r>
      <w:r w:rsidR="00572AF8" w:rsidRPr="1BD68A4A">
        <w:rPr>
          <w:rFonts w:ascii="Times New Roman" w:eastAsia="Aptos" w:hAnsi="Times New Roman" w:cs="Times New Roman"/>
          <w:sz w:val="24"/>
          <w:szCs w:val="24"/>
        </w:rPr>
        <w:t>a</w:t>
      </w:r>
      <w:r w:rsidR="6298C243" w:rsidRPr="1BD68A4A">
        <w:rPr>
          <w:rFonts w:ascii="Times New Roman" w:eastAsia="Aptos" w:hAnsi="Times New Roman" w:cs="Times New Roman"/>
          <w:sz w:val="24"/>
          <w:szCs w:val="24"/>
        </w:rPr>
        <w:t>tes</w:t>
      </w:r>
      <w:commentRangeEnd w:id="724"/>
      <w:r w:rsidR="00D85D8D">
        <w:rPr>
          <w:rStyle w:val="Kommentaariviide"/>
        </w:rPr>
        <w:commentReference w:id="724"/>
      </w:r>
      <w:r w:rsidR="6298C243" w:rsidRPr="1BD68A4A">
        <w:rPr>
          <w:rFonts w:ascii="Times New Roman" w:eastAsia="Aptos" w:hAnsi="Times New Roman" w:cs="Times New Roman"/>
          <w:sz w:val="24"/>
          <w:szCs w:val="24"/>
        </w:rPr>
        <w:t xml:space="preserve"> Finantsinspektsiooni </w:t>
      </w:r>
      <w:r w:rsidR="5FD1AEA9" w:rsidRPr="1BD68A4A">
        <w:rPr>
          <w:rFonts w:ascii="Times New Roman" w:eastAsia="Aptos" w:hAnsi="Times New Roman" w:cs="Times New Roman"/>
          <w:sz w:val="24"/>
          <w:szCs w:val="24"/>
        </w:rPr>
        <w:t>ettekirjutuse või haldusakti</w:t>
      </w:r>
      <w:r w:rsidR="6298C243" w:rsidRPr="1BD68A4A">
        <w:rPr>
          <w:rFonts w:ascii="Times New Roman" w:eastAsia="Aptos" w:hAnsi="Times New Roman" w:cs="Times New Roman"/>
          <w:sz w:val="24"/>
          <w:szCs w:val="24"/>
        </w:rPr>
        <w:t xml:space="preserve"> tegemise kuupäevast.</w:t>
      </w:r>
      <w:r w:rsidR="000135C6" w:rsidRPr="1BD68A4A">
        <w:rPr>
          <w:rFonts w:ascii="Times New Roman" w:eastAsia="Aptos" w:hAnsi="Times New Roman" w:cs="Times New Roman"/>
          <w:sz w:val="24"/>
          <w:szCs w:val="24"/>
        </w:rPr>
        <w:t>“</w:t>
      </w:r>
      <w:r w:rsidR="6298C243" w:rsidRPr="1BD68A4A">
        <w:rPr>
          <w:rFonts w:ascii="Times New Roman" w:eastAsia="Aptos" w:hAnsi="Times New Roman" w:cs="Times New Roman"/>
          <w:sz w:val="24"/>
          <w:szCs w:val="24"/>
        </w:rPr>
        <w:t>;</w:t>
      </w:r>
    </w:p>
    <w:p w14:paraId="7C0DEDF5" w14:textId="2F8B284D" w:rsidR="00225603" w:rsidRPr="00FA634D" w:rsidRDefault="001E7369" w:rsidP="4542864A">
      <w:pPr>
        <w:spacing w:after="0" w:line="240" w:lineRule="auto"/>
        <w:jc w:val="both"/>
        <w:rPr>
          <w:rFonts w:ascii="Times New Roman" w:hAnsi="Times New Roman" w:cs="Times New Roman"/>
          <w:sz w:val="24"/>
          <w:szCs w:val="24"/>
        </w:rPr>
      </w:pPr>
      <w:r>
        <w:br/>
      </w:r>
      <w:r w:rsidR="4178897D" w:rsidRPr="1BD68A4A">
        <w:rPr>
          <w:rFonts w:ascii="Times New Roman" w:hAnsi="Times New Roman" w:cs="Times New Roman"/>
          <w:sz w:val="24"/>
          <w:szCs w:val="24"/>
        </w:rPr>
        <w:t xml:space="preserve"> </w:t>
      </w:r>
      <w:r w:rsidR="00AE3E01" w:rsidRPr="1BD68A4A">
        <w:rPr>
          <w:rFonts w:ascii="Times New Roman" w:hAnsi="Times New Roman" w:cs="Times New Roman"/>
          <w:b/>
          <w:bCs/>
          <w:sz w:val="24"/>
          <w:szCs w:val="24"/>
        </w:rPr>
        <w:t>19</w:t>
      </w:r>
      <w:r w:rsidR="0309D624" w:rsidRPr="1BD68A4A">
        <w:rPr>
          <w:rFonts w:ascii="Times New Roman" w:hAnsi="Times New Roman" w:cs="Times New Roman"/>
          <w:b/>
          <w:bCs/>
          <w:sz w:val="24"/>
          <w:szCs w:val="24"/>
        </w:rPr>
        <w:t>6</w:t>
      </w:r>
      <w:r w:rsidR="37A76178" w:rsidRPr="1BD68A4A">
        <w:rPr>
          <w:rFonts w:ascii="Times New Roman" w:hAnsi="Times New Roman" w:cs="Times New Roman"/>
          <w:b/>
          <w:bCs/>
          <w:sz w:val="24"/>
          <w:szCs w:val="24"/>
        </w:rPr>
        <w:t xml:space="preserve">) </w:t>
      </w:r>
      <w:r w:rsidR="37A76178" w:rsidRPr="1BD68A4A">
        <w:rPr>
          <w:rFonts w:ascii="Times New Roman" w:hAnsi="Times New Roman" w:cs="Times New Roman"/>
          <w:sz w:val="24"/>
          <w:szCs w:val="24"/>
        </w:rPr>
        <w:t>paragrahvi 104</w:t>
      </w:r>
      <w:r w:rsidR="37A76178" w:rsidRPr="1BD68A4A">
        <w:rPr>
          <w:rFonts w:ascii="Times New Roman" w:hAnsi="Times New Roman" w:cs="Times New Roman"/>
          <w:sz w:val="24"/>
          <w:szCs w:val="24"/>
          <w:vertAlign w:val="superscript"/>
        </w:rPr>
        <w:t>2</w:t>
      </w:r>
      <w:r w:rsidR="37A76178" w:rsidRPr="1BD68A4A">
        <w:rPr>
          <w:rFonts w:ascii="Times New Roman" w:hAnsi="Times New Roman" w:cs="Times New Roman"/>
          <w:sz w:val="24"/>
          <w:szCs w:val="24"/>
        </w:rPr>
        <w:t xml:space="preserve"> lõike 2 sissejuhatav lauseosa muudetakse ja sõnastatakse järgmiselt: </w:t>
      </w:r>
    </w:p>
    <w:p w14:paraId="356ACADB" w14:textId="161CE836" w:rsidR="00161D08" w:rsidRPr="00FA634D" w:rsidRDefault="00CA2AE2" w:rsidP="008D19E2">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7A76178" w:rsidRPr="1BD68A4A">
        <w:rPr>
          <w:rFonts w:ascii="Times New Roman" w:hAnsi="Times New Roman" w:cs="Times New Roman"/>
          <w:sz w:val="24"/>
          <w:szCs w:val="24"/>
        </w:rPr>
        <w:t xml:space="preserve">Finantsinspektsioon kohaldab käesoleva paragrahvi lõikes 1 nimetatud täiendavate omavahendite nõuet, kui ta on käesoleva seaduse § 96 ja § 100 lõike 4 kohase järelevalve, sealhulgas </w:t>
      </w:r>
      <w:commentRangeStart w:id="725"/>
      <w:r w:rsidR="37A76178" w:rsidRPr="1BD68A4A">
        <w:rPr>
          <w:rFonts w:ascii="Times New Roman" w:hAnsi="Times New Roman" w:cs="Times New Roman"/>
          <w:sz w:val="24"/>
          <w:szCs w:val="24"/>
        </w:rPr>
        <w:t>läbivaatuse</w:t>
      </w:r>
      <w:commentRangeEnd w:id="725"/>
      <w:r w:rsidR="00AD20CF">
        <w:rPr>
          <w:rStyle w:val="Kommentaariviide"/>
        </w:rPr>
        <w:commentReference w:id="725"/>
      </w:r>
      <w:r w:rsidR="37A76178" w:rsidRPr="1BD68A4A">
        <w:rPr>
          <w:rFonts w:ascii="Times New Roman" w:hAnsi="Times New Roman" w:cs="Times New Roman"/>
          <w:sz w:val="24"/>
          <w:szCs w:val="24"/>
        </w:rPr>
        <w:t xml:space="preserve"> ja hindamise käigus tuvastanud vähemalt ühe järgmistest asjaoludest:“; </w:t>
      </w:r>
    </w:p>
    <w:p w14:paraId="2091BF76" w14:textId="03762FB2" w:rsidR="5855C025" w:rsidRPr="00FA634D" w:rsidRDefault="5855C025" w:rsidP="777DC0EF">
      <w:pPr>
        <w:spacing w:after="0" w:line="240" w:lineRule="auto"/>
        <w:jc w:val="both"/>
        <w:rPr>
          <w:rFonts w:ascii="Times New Roman" w:hAnsi="Times New Roman" w:cs="Times New Roman"/>
          <w:b/>
          <w:bCs/>
          <w:sz w:val="24"/>
          <w:szCs w:val="24"/>
        </w:rPr>
      </w:pPr>
    </w:p>
    <w:p w14:paraId="797431D7" w14:textId="42B050DA" w:rsidR="5855C025" w:rsidRPr="00FA634D" w:rsidRDefault="19CAAE0C" w:rsidP="777DC0EF">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197</w:t>
      </w:r>
      <w:r w:rsidR="70469E9C" w:rsidRPr="1BD68A4A">
        <w:rPr>
          <w:rFonts w:ascii="Times New Roman" w:hAnsi="Times New Roman" w:cs="Times New Roman"/>
          <w:b/>
          <w:bCs/>
          <w:sz w:val="24"/>
          <w:szCs w:val="24"/>
        </w:rPr>
        <w:t xml:space="preserve">) </w:t>
      </w:r>
      <w:r w:rsidR="70469E9C" w:rsidRPr="1BD68A4A">
        <w:rPr>
          <w:rFonts w:ascii="Times New Roman" w:hAnsi="Times New Roman" w:cs="Times New Roman"/>
          <w:sz w:val="24"/>
          <w:szCs w:val="24"/>
        </w:rPr>
        <w:t>paragrahvi 104</w:t>
      </w:r>
      <w:r w:rsidR="70469E9C" w:rsidRPr="1BD68A4A">
        <w:rPr>
          <w:rFonts w:ascii="Times New Roman" w:hAnsi="Times New Roman" w:cs="Times New Roman"/>
          <w:sz w:val="24"/>
          <w:szCs w:val="24"/>
          <w:vertAlign w:val="superscript"/>
        </w:rPr>
        <w:t xml:space="preserve">2 </w:t>
      </w:r>
      <w:r w:rsidR="70469E9C" w:rsidRPr="1BD68A4A">
        <w:rPr>
          <w:rFonts w:ascii="Times New Roman" w:hAnsi="Times New Roman" w:cs="Times New Roman"/>
          <w:sz w:val="24"/>
          <w:szCs w:val="24"/>
        </w:rPr>
        <w:t>täiendatakse lõigetega 14</w:t>
      </w:r>
      <w:r w:rsidR="70469E9C" w:rsidRPr="1BD68A4A">
        <w:rPr>
          <w:rFonts w:ascii="Times New Roman" w:eastAsia="Times New Roman" w:hAnsi="Times New Roman" w:cs="Times New Roman"/>
          <w:sz w:val="24"/>
          <w:szCs w:val="24"/>
        </w:rPr>
        <w:t>–1</w:t>
      </w:r>
      <w:r w:rsidR="2DF294A6" w:rsidRPr="1BD68A4A">
        <w:rPr>
          <w:rFonts w:ascii="Times New Roman" w:eastAsia="Times New Roman" w:hAnsi="Times New Roman" w:cs="Times New Roman"/>
          <w:sz w:val="24"/>
          <w:szCs w:val="24"/>
        </w:rPr>
        <w:t>7</w:t>
      </w:r>
      <w:r w:rsidR="70469E9C" w:rsidRPr="1BD68A4A">
        <w:rPr>
          <w:rFonts w:ascii="Times New Roman" w:eastAsia="Times New Roman" w:hAnsi="Times New Roman" w:cs="Times New Roman"/>
          <w:sz w:val="24"/>
          <w:szCs w:val="24"/>
        </w:rPr>
        <w:t xml:space="preserve"> järgmises sõnastuses: </w:t>
      </w:r>
    </w:p>
    <w:p w14:paraId="680B3F33" w14:textId="1B52239F" w:rsidR="26AA9788" w:rsidRPr="00FA634D" w:rsidRDefault="00950D6B" w:rsidP="14D1E9CD">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26AA9788" w:rsidRPr="1BD68A4A">
        <w:rPr>
          <w:rFonts w:ascii="Times New Roman" w:eastAsia="Times New Roman" w:hAnsi="Times New Roman" w:cs="Times New Roman"/>
          <w:sz w:val="24"/>
          <w:szCs w:val="24"/>
        </w:rPr>
        <w:t xml:space="preserve">(14) </w:t>
      </w:r>
      <w:r w:rsidR="6FE7ADF1" w:rsidRPr="1BD68A4A">
        <w:rPr>
          <w:rFonts w:ascii="Times New Roman" w:eastAsia="Times New Roman" w:hAnsi="Times New Roman" w:cs="Times New Roman"/>
          <w:sz w:val="24"/>
          <w:szCs w:val="24"/>
        </w:rPr>
        <w:t xml:space="preserve">Kui krediidiasutuse suhtes kohaldatakse Euroopa Parlamendi ja nõukogu määruse (EL) nr 575/2013 artikli 92 lõikes </w:t>
      </w:r>
      <w:r w:rsidR="0F8942B1" w:rsidRPr="1BD68A4A">
        <w:rPr>
          <w:rFonts w:ascii="Times New Roman" w:eastAsia="Times New Roman" w:hAnsi="Times New Roman" w:cs="Times New Roman"/>
          <w:sz w:val="24"/>
          <w:szCs w:val="24"/>
        </w:rPr>
        <w:t xml:space="preserve">3 sätestatud </w:t>
      </w:r>
      <w:r w:rsidR="6FE7ADF1" w:rsidRPr="1BD68A4A">
        <w:rPr>
          <w:rFonts w:ascii="Times New Roman" w:eastAsia="Times New Roman" w:hAnsi="Times New Roman" w:cs="Times New Roman"/>
          <w:sz w:val="24"/>
          <w:szCs w:val="24"/>
        </w:rPr>
        <w:t>minimaalset väljundimäära, peab Finantsinspektsioon</w:t>
      </w:r>
      <w:r w:rsidR="1C5CF56F" w:rsidRPr="1BD68A4A">
        <w:rPr>
          <w:rFonts w:ascii="Times New Roman" w:eastAsia="Times New Roman" w:hAnsi="Times New Roman" w:cs="Times New Roman"/>
          <w:sz w:val="24"/>
          <w:szCs w:val="24"/>
        </w:rPr>
        <w:t xml:space="preserve"> tagama, et selline täiendavate omavahendite </w:t>
      </w:r>
      <w:del w:id="726" w:author="Merike Koppel - JUSTDIGI" w:date="2025-12-30T12:16:00Z" w16du:dateUtc="2025-12-30T10:16:00Z">
        <w:r w:rsidR="1C5CF56F" w:rsidRPr="1BD68A4A" w:rsidDel="000B67DA">
          <w:rPr>
            <w:rFonts w:ascii="Times New Roman" w:eastAsia="Times New Roman" w:hAnsi="Times New Roman" w:cs="Times New Roman"/>
            <w:sz w:val="24"/>
            <w:szCs w:val="24"/>
          </w:rPr>
          <w:delText>taseme summa</w:delText>
        </w:r>
      </w:del>
      <w:ins w:id="727" w:author="Merike Koppel - JUSTDIGI" w:date="2025-12-30T12:16:00Z" w16du:dateUtc="2025-12-30T10:16:00Z">
        <w:r w:rsidR="000B67DA">
          <w:rPr>
            <w:rFonts w:ascii="Times New Roman" w:eastAsia="Times New Roman" w:hAnsi="Times New Roman" w:cs="Times New Roman"/>
            <w:sz w:val="24"/>
            <w:szCs w:val="24"/>
          </w:rPr>
          <w:t>suurus</w:t>
        </w:r>
      </w:ins>
      <w:r w:rsidR="1C5CF56F" w:rsidRPr="1BD68A4A">
        <w:rPr>
          <w:rFonts w:ascii="Times New Roman" w:eastAsia="Times New Roman" w:hAnsi="Times New Roman" w:cs="Times New Roman"/>
          <w:sz w:val="24"/>
          <w:szCs w:val="24"/>
        </w:rPr>
        <w:t>, mis määrati krediidiasutuse suhtes käesoleva seaduse § 104 lõike 1 punkti 5</w:t>
      </w:r>
      <w:r w:rsidR="1C5CF56F" w:rsidRPr="1BD68A4A">
        <w:rPr>
          <w:rFonts w:ascii="Times New Roman" w:eastAsia="Times New Roman" w:hAnsi="Times New Roman" w:cs="Times New Roman"/>
          <w:sz w:val="24"/>
          <w:szCs w:val="24"/>
          <w:vertAlign w:val="superscript"/>
        </w:rPr>
        <w:t>1</w:t>
      </w:r>
      <w:r w:rsidR="1C5CF56F" w:rsidRPr="1BD68A4A">
        <w:rPr>
          <w:rFonts w:ascii="Times New Roman" w:eastAsia="Times New Roman" w:hAnsi="Times New Roman" w:cs="Times New Roman"/>
          <w:sz w:val="24"/>
          <w:szCs w:val="24"/>
        </w:rPr>
        <w:t xml:space="preserve"> ja käesoleva paragrahvi lõike 1 alusel, et käsitleda muid riske kui ülemäärase finantsvõimenduse risk, ei suurene minimaalse väljundimäära kohaldamisel.</w:t>
      </w:r>
    </w:p>
    <w:p w14:paraId="1E692A95" w14:textId="27375599" w:rsidR="5855C025" w:rsidRPr="00FA634D" w:rsidRDefault="5855C025" w:rsidP="777DC0EF">
      <w:pPr>
        <w:spacing w:after="0" w:line="240" w:lineRule="auto"/>
        <w:jc w:val="both"/>
        <w:rPr>
          <w:rFonts w:ascii="Times New Roman" w:eastAsia="Times New Roman" w:hAnsi="Times New Roman" w:cs="Times New Roman"/>
          <w:b/>
          <w:bCs/>
          <w:sz w:val="24"/>
          <w:szCs w:val="24"/>
        </w:rPr>
      </w:pPr>
    </w:p>
    <w:p w14:paraId="591F8EE5" w14:textId="6148C16C" w:rsidR="5855C025" w:rsidRPr="00FA634D" w:rsidRDefault="72739460" w:rsidP="777DC0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(15)</w:t>
      </w:r>
      <w:r w:rsidR="07F64E9E" w:rsidRPr="1BD68A4A">
        <w:rPr>
          <w:rFonts w:ascii="Times New Roman" w:eastAsia="Times New Roman" w:hAnsi="Times New Roman" w:cs="Times New Roman"/>
          <w:sz w:val="24"/>
          <w:szCs w:val="24"/>
        </w:rPr>
        <w:t xml:space="preserve"> </w:t>
      </w:r>
      <w:r w:rsidR="51F4467E" w:rsidRPr="1BD68A4A">
        <w:rPr>
          <w:rFonts w:ascii="Times New Roman" w:eastAsia="Times New Roman" w:hAnsi="Times New Roman" w:cs="Times New Roman"/>
          <w:sz w:val="24"/>
          <w:szCs w:val="24"/>
        </w:rPr>
        <w:t>Finantsinspektsioon peab viivitamata, kuid</w:t>
      </w:r>
      <w:r w:rsidR="1DA3A334" w:rsidRPr="1BD68A4A">
        <w:rPr>
          <w:rFonts w:ascii="Times New Roman" w:eastAsia="Times New Roman" w:hAnsi="Times New Roman" w:cs="Times New Roman"/>
          <w:sz w:val="24"/>
          <w:szCs w:val="24"/>
        </w:rPr>
        <w:t xml:space="preserve"> hiljemalt järgmise läbivaatamise käigus üle </w:t>
      </w:r>
      <w:r w:rsidR="00ED1AC7" w:rsidRPr="1BD68A4A">
        <w:rPr>
          <w:rFonts w:ascii="Times New Roman" w:eastAsia="Times New Roman" w:hAnsi="Times New Roman" w:cs="Times New Roman"/>
          <w:sz w:val="24"/>
          <w:szCs w:val="24"/>
        </w:rPr>
        <w:t xml:space="preserve">vaatama </w:t>
      </w:r>
      <w:r w:rsidR="1DA3A334" w:rsidRPr="1BD68A4A">
        <w:rPr>
          <w:rFonts w:ascii="Times New Roman" w:eastAsia="Times New Roman" w:hAnsi="Times New Roman" w:cs="Times New Roman"/>
          <w:sz w:val="24"/>
          <w:szCs w:val="24"/>
        </w:rPr>
        <w:t>käesoleva seaduse § 104 lõike 1 punkti 5</w:t>
      </w:r>
      <w:r w:rsidR="1DA3A334" w:rsidRPr="1BD68A4A">
        <w:rPr>
          <w:rFonts w:ascii="Times New Roman" w:eastAsia="Times New Roman" w:hAnsi="Times New Roman" w:cs="Times New Roman"/>
          <w:sz w:val="24"/>
          <w:szCs w:val="24"/>
          <w:vertAlign w:val="superscript"/>
        </w:rPr>
        <w:t>1</w:t>
      </w:r>
      <w:r w:rsidR="1DA3A334" w:rsidRPr="1BD68A4A">
        <w:rPr>
          <w:rFonts w:ascii="Times New Roman" w:eastAsia="Times New Roman" w:hAnsi="Times New Roman" w:cs="Times New Roman"/>
          <w:sz w:val="24"/>
          <w:szCs w:val="24"/>
        </w:rPr>
        <w:t xml:space="preserve"> ja käesoleva paragrahvi lõike 1 alusel määratud täiendavate omavahendite nõude ning </w:t>
      </w:r>
      <w:del w:id="728" w:author="Merike Koppel - JUSTDIGI" w:date="2025-12-30T12:16:00Z" w16du:dateUtc="2025-12-30T10:16:00Z">
        <w:r w:rsidR="1DA3A334" w:rsidRPr="1BD68A4A" w:rsidDel="000B67DA">
          <w:rPr>
            <w:rFonts w:ascii="Times New Roman" w:eastAsia="Times New Roman" w:hAnsi="Times New Roman" w:cs="Times New Roman"/>
            <w:sz w:val="24"/>
            <w:szCs w:val="24"/>
          </w:rPr>
          <w:delText xml:space="preserve">eemaldama </w:delText>
        </w:r>
      </w:del>
      <w:ins w:id="729" w:author="Merike Koppel - JUSTDIGI" w:date="2025-12-30T12:16:00Z" w16du:dateUtc="2025-12-30T10:16:00Z">
        <w:r w:rsidR="000B67DA">
          <w:rPr>
            <w:rFonts w:ascii="Times New Roman" w:eastAsia="Times New Roman" w:hAnsi="Times New Roman" w:cs="Times New Roman"/>
            <w:sz w:val="24"/>
            <w:szCs w:val="24"/>
          </w:rPr>
          <w:t>jät</w:t>
        </w:r>
        <w:r w:rsidR="000B67DA" w:rsidRPr="1BD68A4A">
          <w:rPr>
            <w:rFonts w:ascii="Times New Roman" w:eastAsia="Times New Roman" w:hAnsi="Times New Roman" w:cs="Times New Roman"/>
            <w:sz w:val="24"/>
            <w:szCs w:val="24"/>
          </w:rPr>
          <w:t xml:space="preserve">ma </w:t>
        </w:r>
      </w:ins>
      <w:r w:rsidR="1DA3A334" w:rsidRPr="1BD68A4A">
        <w:rPr>
          <w:rFonts w:ascii="Times New Roman" w:eastAsia="Times New Roman" w:hAnsi="Times New Roman" w:cs="Times New Roman"/>
          <w:sz w:val="24"/>
          <w:szCs w:val="24"/>
        </w:rPr>
        <w:t xml:space="preserve">sellest </w:t>
      </w:r>
      <w:ins w:id="730" w:author="Merike Koppel - JUSTDIGI" w:date="2025-12-30T12:16:00Z" w16du:dateUtc="2025-12-30T10:16:00Z">
        <w:r w:rsidR="000B67DA">
          <w:rPr>
            <w:rFonts w:ascii="Times New Roman" w:eastAsia="Times New Roman" w:hAnsi="Times New Roman" w:cs="Times New Roman"/>
            <w:sz w:val="24"/>
            <w:szCs w:val="24"/>
          </w:rPr>
          <w:t xml:space="preserve">välja </w:t>
        </w:r>
      </w:ins>
      <w:r w:rsidR="1DA3A334" w:rsidRPr="1BD68A4A">
        <w:rPr>
          <w:rFonts w:ascii="Times New Roman" w:eastAsia="Times New Roman" w:hAnsi="Times New Roman" w:cs="Times New Roman"/>
          <w:sz w:val="24"/>
          <w:szCs w:val="24"/>
        </w:rPr>
        <w:t xml:space="preserve">selliseid riske </w:t>
      </w:r>
      <w:r w:rsidR="00245D50" w:rsidRPr="1BD68A4A">
        <w:rPr>
          <w:rFonts w:ascii="Times New Roman" w:eastAsia="Times New Roman" w:hAnsi="Times New Roman" w:cs="Times New Roman"/>
          <w:sz w:val="24"/>
          <w:szCs w:val="24"/>
        </w:rPr>
        <w:t xml:space="preserve">hõlmavad </w:t>
      </w:r>
      <w:r w:rsidR="1DA3A334" w:rsidRPr="1BD68A4A">
        <w:rPr>
          <w:rFonts w:ascii="Times New Roman" w:eastAsia="Times New Roman" w:hAnsi="Times New Roman" w:cs="Times New Roman"/>
          <w:sz w:val="24"/>
          <w:szCs w:val="24"/>
        </w:rPr>
        <w:t xml:space="preserve">kohustused, mis on kaetud minimaalse väljundimäära kohaldamisega. </w:t>
      </w:r>
      <w:r w:rsidR="12814A81" w:rsidRPr="1BD68A4A">
        <w:rPr>
          <w:rFonts w:ascii="Times New Roman" w:eastAsia="Times New Roman" w:hAnsi="Times New Roman" w:cs="Times New Roman"/>
          <w:sz w:val="24"/>
          <w:szCs w:val="24"/>
        </w:rPr>
        <w:t xml:space="preserve">Sellisel juhul ei kohaldata käesoleva paragrahvi lõikes 14 sätestatut. </w:t>
      </w:r>
    </w:p>
    <w:p w14:paraId="263D4999" w14:textId="764141AC" w:rsidR="777DC0EF" w:rsidRPr="00FA634D" w:rsidRDefault="777DC0EF" w:rsidP="777DC0EF">
      <w:pPr>
        <w:spacing w:after="0" w:line="240" w:lineRule="auto"/>
        <w:jc w:val="both"/>
        <w:rPr>
          <w:rFonts w:ascii="Times New Roman" w:eastAsia="Times New Roman" w:hAnsi="Times New Roman" w:cs="Times New Roman"/>
          <w:b/>
          <w:bCs/>
          <w:sz w:val="24"/>
          <w:szCs w:val="24"/>
        </w:rPr>
      </w:pPr>
    </w:p>
    <w:p w14:paraId="0DBE2865" w14:textId="7A6A3CFF" w:rsidR="27A66862" w:rsidRPr="00FA634D" w:rsidRDefault="7EF05928" w:rsidP="32A64DE9">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(16) </w:t>
      </w:r>
      <w:r w:rsidR="0C54DB9C" w:rsidRPr="1BD68A4A">
        <w:rPr>
          <w:rFonts w:ascii="Times New Roman" w:eastAsia="Times New Roman" w:hAnsi="Times New Roman" w:cs="Times New Roman"/>
          <w:sz w:val="24"/>
          <w:szCs w:val="24"/>
        </w:rPr>
        <w:t>F</w:t>
      </w:r>
      <w:r w:rsidR="05CB5137" w:rsidRPr="1BD68A4A">
        <w:rPr>
          <w:rFonts w:ascii="Times New Roman" w:eastAsia="Times New Roman" w:hAnsi="Times New Roman" w:cs="Times New Roman"/>
          <w:sz w:val="24"/>
          <w:szCs w:val="24"/>
        </w:rPr>
        <w:t xml:space="preserve">inantsinspektsioon käsitab </w:t>
      </w:r>
      <w:r w:rsidR="00F37525" w:rsidRPr="1BD68A4A">
        <w:rPr>
          <w:rFonts w:ascii="Times New Roman" w:eastAsia="Times New Roman" w:hAnsi="Times New Roman" w:cs="Times New Roman"/>
          <w:sz w:val="24"/>
          <w:szCs w:val="24"/>
        </w:rPr>
        <w:t xml:space="preserve">krediidiasutust </w:t>
      </w:r>
      <w:del w:id="731" w:author="Merike Koppel - JUSTDIGI" w:date="2025-12-30T12:16:00Z" w16du:dateUtc="2025-12-30T10:16:00Z">
        <w:r w:rsidR="00F37525" w:rsidRPr="1BD68A4A" w:rsidDel="000B67DA">
          <w:rPr>
            <w:rFonts w:ascii="Times New Roman" w:eastAsia="Times New Roman" w:hAnsi="Times New Roman" w:cs="Times New Roman"/>
            <w:sz w:val="24"/>
            <w:szCs w:val="24"/>
          </w:rPr>
          <w:delText xml:space="preserve">minimaalse väljundimäära kohaldamisalasse kuuluva krediidiasutusena </w:delText>
        </w:r>
      </w:del>
      <w:r w:rsidR="05CB5137" w:rsidRPr="1BD68A4A">
        <w:rPr>
          <w:rFonts w:ascii="Times New Roman" w:eastAsia="Times New Roman" w:hAnsi="Times New Roman" w:cs="Times New Roman"/>
          <w:sz w:val="24"/>
          <w:szCs w:val="24"/>
        </w:rPr>
        <w:t xml:space="preserve">käesoleva seaduse </w:t>
      </w:r>
      <w:r w:rsidR="180D2410" w:rsidRPr="1BD68A4A">
        <w:rPr>
          <w:rFonts w:ascii="Times New Roman" w:eastAsia="Times New Roman" w:hAnsi="Times New Roman" w:cs="Times New Roman"/>
          <w:sz w:val="24"/>
          <w:szCs w:val="24"/>
        </w:rPr>
        <w:t>§-de 86</w:t>
      </w:r>
      <w:r w:rsidR="180D2410" w:rsidRPr="1BD68A4A">
        <w:rPr>
          <w:rFonts w:ascii="Times New Roman" w:eastAsia="Times New Roman" w:hAnsi="Times New Roman" w:cs="Times New Roman"/>
          <w:sz w:val="24"/>
          <w:szCs w:val="24"/>
          <w:vertAlign w:val="superscript"/>
        </w:rPr>
        <w:t xml:space="preserve">44 </w:t>
      </w:r>
      <w:r w:rsidR="180D2410" w:rsidRPr="1BD68A4A">
        <w:rPr>
          <w:rFonts w:ascii="Times New Roman" w:eastAsia="Times New Roman" w:hAnsi="Times New Roman" w:cs="Times New Roman"/>
          <w:sz w:val="24"/>
          <w:szCs w:val="24"/>
        </w:rPr>
        <w:t>ja 86</w:t>
      </w:r>
      <w:r w:rsidR="180D2410" w:rsidRPr="1BD68A4A">
        <w:rPr>
          <w:rFonts w:ascii="Times New Roman" w:eastAsia="Times New Roman" w:hAnsi="Times New Roman" w:cs="Times New Roman"/>
          <w:sz w:val="24"/>
          <w:szCs w:val="24"/>
          <w:vertAlign w:val="superscript"/>
        </w:rPr>
        <w:t>47</w:t>
      </w:r>
      <w:r w:rsidR="180D2410" w:rsidRPr="1BD68A4A">
        <w:rPr>
          <w:rFonts w:ascii="Times New Roman" w:eastAsia="Times New Roman" w:hAnsi="Times New Roman" w:cs="Times New Roman"/>
          <w:sz w:val="24"/>
          <w:szCs w:val="24"/>
        </w:rPr>
        <w:t>–86</w:t>
      </w:r>
      <w:r w:rsidR="180D2410" w:rsidRPr="1BD68A4A">
        <w:rPr>
          <w:rFonts w:ascii="Times New Roman" w:eastAsia="Times New Roman" w:hAnsi="Times New Roman" w:cs="Times New Roman"/>
          <w:sz w:val="24"/>
          <w:szCs w:val="24"/>
          <w:vertAlign w:val="superscript"/>
        </w:rPr>
        <w:t>49</w:t>
      </w:r>
      <w:r w:rsidR="180D2410" w:rsidRPr="1BD68A4A">
        <w:rPr>
          <w:rFonts w:ascii="Times New Roman" w:eastAsia="Times New Roman" w:hAnsi="Times New Roman" w:cs="Times New Roman"/>
          <w:sz w:val="24"/>
          <w:szCs w:val="24"/>
        </w:rPr>
        <w:t xml:space="preserve"> </w:t>
      </w:r>
      <w:r w:rsidR="05CB5137" w:rsidRPr="1BD68A4A">
        <w:rPr>
          <w:rFonts w:ascii="Times New Roman" w:eastAsia="Times New Roman" w:hAnsi="Times New Roman" w:cs="Times New Roman"/>
          <w:sz w:val="24"/>
          <w:szCs w:val="24"/>
        </w:rPr>
        <w:t>ning käesoleva paragrahvi kohaldamisel</w:t>
      </w:r>
      <w:ins w:id="732" w:author="Merike Koppel - JUSTDIGI" w:date="2025-12-30T12:16:00Z" w16du:dateUtc="2025-12-30T10:16:00Z">
        <w:r w:rsidR="000B67DA">
          <w:rPr>
            <w:rFonts w:ascii="Times New Roman" w:eastAsia="Times New Roman" w:hAnsi="Times New Roman" w:cs="Times New Roman"/>
            <w:sz w:val="24"/>
            <w:szCs w:val="24"/>
          </w:rPr>
          <w:t xml:space="preserve"> </w:t>
        </w:r>
        <w:r w:rsidR="000B67DA" w:rsidRPr="1BD68A4A">
          <w:rPr>
            <w:rFonts w:ascii="Times New Roman" w:eastAsia="Times New Roman" w:hAnsi="Times New Roman" w:cs="Times New Roman"/>
            <w:sz w:val="24"/>
            <w:szCs w:val="24"/>
          </w:rPr>
          <w:t>minimaalse väljundimäära kohaldamisalasse kuuluva krediidiasutusena</w:t>
        </w:r>
      </w:ins>
      <w:r w:rsidR="228772EE" w:rsidRPr="1BD68A4A">
        <w:rPr>
          <w:rFonts w:ascii="Times New Roman" w:eastAsia="Times New Roman" w:hAnsi="Times New Roman" w:cs="Times New Roman"/>
          <w:sz w:val="24"/>
          <w:szCs w:val="24"/>
        </w:rPr>
        <w:t xml:space="preserve">, kui </w:t>
      </w:r>
      <w:r w:rsidR="5F42B27F" w:rsidRPr="1BD68A4A">
        <w:rPr>
          <w:rFonts w:ascii="Times New Roman" w:eastAsia="Times New Roman" w:hAnsi="Times New Roman" w:cs="Times New Roman"/>
          <w:sz w:val="24"/>
          <w:szCs w:val="24"/>
        </w:rPr>
        <w:t xml:space="preserve">tema koguriskipositsioon, mis on arvutatud </w:t>
      </w:r>
      <w:r w:rsidR="5FE19AE2" w:rsidRPr="1BD68A4A">
        <w:rPr>
          <w:rFonts w:ascii="Times New Roman" w:eastAsia="Times New Roman" w:hAnsi="Times New Roman" w:cs="Times New Roman"/>
          <w:sz w:val="24"/>
          <w:szCs w:val="24"/>
        </w:rPr>
        <w:t>kooskõlas</w:t>
      </w:r>
      <w:r w:rsidR="5F42B27F" w:rsidRPr="1BD68A4A">
        <w:rPr>
          <w:rFonts w:ascii="Times New Roman" w:eastAsia="Times New Roman" w:hAnsi="Times New Roman" w:cs="Times New Roman"/>
          <w:sz w:val="24"/>
          <w:szCs w:val="24"/>
        </w:rPr>
        <w:t xml:space="preserve"> Euroopa Parlamendi ja nõukogu (EL) määruse nr 575/2013 arti</w:t>
      </w:r>
      <w:r w:rsidR="4BA3583C" w:rsidRPr="1BD68A4A">
        <w:rPr>
          <w:rFonts w:ascii="Times New Roman" w:eastAsia="Times New Roman" w:hAnsi="Times New Roman" w:cs="Times New Roman"/>
          <w:sz w:val="24"/>
          <w:szCs w:val="24"/>
        </w:rPr>
        <w:t xml:space="preserve">kli 92 lõike 3 esimese </w:t>
      </w:r>
      <w:del w:id="733" w:author="Merike Koppel - JUSTDIGI" w:date="2025-12-30T12:16:00Z" w16du:dateUtc="2025-12-30T10:16:00Z">
        <w:r w:rsidR="4BA3583C" w:rsidRPr="1BD68A4A" w:rsidDel="00815D4A">
          <w:rPr>
            <w:rFonts w:ascii="Times New Roman" w:eastAsia="Times New Roman" w:hAnsi="Times New Roman" w:cs="Times New Roman"/>
            <w:sz w:val="24"/>
            <w:szCs w:val="24"/>
          </w:rPr>
          <w:delText>alalõike</w:delText>
        </w:r>
        <w:r w:rsidR="20AF1029" w:rsidRPr="1BD68A4A" w:rsidDel="00815D4A">
          <w:rPr>
            <w:rFonts w:ascii="Times New Roman" w:eastAsia="Times New Roman" w:hAnsi="Times New Roman" w:cs="Times New Roman"/>
            <w:sz w:val="24"/>
            <w:szCs w:val="24"/>
          </w:rPr>
          <w:delText>ga</w:delText>
        </w:r>
      </w:del>
      <w:ins w:id="734" w:author="Merike Koppel - JUSTDIGI" w:date="2025-12-30T12:16:00Z" w16du:dateUtc="2025-12-30T10:16:00Z">
        <w:r w:rsidR="00815D4A">
          <w:rPr>
            <w:rFonts w:ascii="Times New Roman" w:eastAsia="Times New Roman" w:hAnsi="Times New Roman" w:cs="Times New Roman"/>
            <w:sz w:val="24"/>
            <w:szCs w:val="24"/>
          </w:rPr>
          <w:t>lõ</w:t>
        </w:r>
      </w:ins>
      <w:ins w:id="735" w:author="Merike Koppel - JUSTDIGI" w:date="2025-12-30T12:17:00Z" w16du:dateUtc="2025-12-30T10:17:00Z">
        <w:r w:rsidR="00815D4A">
          <w:rPr>
            <w:rFonts w:ascii="Times New Roman" w:eastAsia="Times New Roman" w:hAnsi="Times New Roman" w:cs="Times New Roman"/>
            <w:sz w:val="24"/>
            <w:szCs w:val="24"/>
          </w:rPr>
          <w:t>igu</w:t>
        </w:r>
      </w:ins>
      <w:ins w:id="736" w:author="Merike Koppel - JUSTDIGI" w:date="2025-12-30T12:16:00Z" w16du:dateUtc="2025-12-30T10:16:00Z">
        <w:r w:rsidR="00815D4A" w:rsidRPr="1BD68A4A">
          <w:rPr>
            <w:rFonts w:ascii="Times New Roman" w:eastAsia="Times New Roman" w:hAnsi="Times New Roman" w:cs="Times New Roman"/>
            <w:sz w:val="24"/>
            <w:szCs w:val="24"/>
          </w:rPr>
          <w:t>ga</w:t>
        </w:r>
      </w:ins>
      <w:r w:rsidR="4BA3583C" w:rsidRPr="1BD68A4A">
        <w:rPr>
          <w:rFonts w:ascii="Times New Roman" w:eastAsia="Times New Roman" w:hAnsi="Times New Roman" w:cs="Times New Roman"/>
          <w:sz w:val="24"/>
          <w:szCs w:val="24"/>
        </w:rPr>
        <w:t xml:space="preserve">, ületab </w:t>
      </w:r>
      <w:r w:rsidR="48480877" w:rsidRPr="1BD68A4A">
        <w:rPr>
          <w:rFonts w:ascii="Times New Roman" w:eastAsia="Times New Roman" w:hAnsi="Times New Roman" w:cs="Times New Roman"/>
          <w:sz w:val="24"/>
          <w:szCs w:val="24"/>
        </w:rPr>
        <w:t>alammäärata koguriskipositsiooni</w:t>
      </w:r>
      <w:del w:id="737" w:author="Merike Koppel - JUSTDIGI" w:date="2025-12-30T12:17:00Z" w16du:dateUtc="2025-12-30T10:17:00Z">
        <w:r w:rsidR="48480877" w:rsidRPr="1BD68A4A" w:rsidDel="00815D4A">
          <w:rPr>
            <w:rFonts w:ascii="Times New Roman" w:eastAsia="Times New Roman" w:hAnsi="Times New Roman" w:cs="Times New Roman"/>
            <w:sz w:val="24"/>
            <w:szCs w:val="24"/>
          </w:rPr>
          <w:delText xml:space="preserve"> summa</w:delText>
        </w:r>
      </w:del>
      <w:r w:rsidR="4AEC9FE6" w:rsidRPr="1BD68A4A">
        <w:rPr>
          <w:rFonts w:ascii="Times New Roman" w:eastAsia="Times New Roman" w:hAnsi="Times New Roman" w:cs="Times New Roman"/>
          <w:sz w:val="24"/>
          <w:szCs w:val="24"/>
        </w:rPr>
        <w:t xml:space="preserve">, mis on arvutatud kooskõlas sama määruse artikli 92 lõikega 4. </w:t>
      </w:r>
    </w:p>
    <w:p w14:paraId="695395D7" w14:textId="1AD80DA8" w:rsidR="777DC0EF" w:rsidRPr="00FA634D" w:rsidRDefault="777DC0EF" w:rsidP="777DC0EF">
      <w:pPr>
        <w:spacing w:after="0" w:line="240" w:lineRule="auto"/>
        <w:jc w:val="both"/>
        <w:rPr>
          <w:rFonts w:ascii="Times New Roman" w:eastAsia="Times New Roman" w:hAnsi="Times New Roman" w:cs="Times New Roman"/>
          <w:b/>
          <w:bCs/>
          <w:sz w:val="24"/>
          <w:szCs w:val="24"/>
        </w:rPr>
      </w:pPr>
    </w:p>
    <w:p w14:paraId="1072013D" w14:textId="300072C4" w:rsidR="0370A49E" w:rsidRPr="00FA634D" w:rsidRDefault="7C9E8A44" w:rsidP="777DC0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(17) Kui krediidiasutust käsitatakse minimaalse väljundimäära</w:t>
      </w:r>
      <w:r w:rsidR="5F8C8610"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kohaldamisalasse kuuluva krediidiasutusena, </w:t>
      </w:r>
      <w:r w:rsidR="053C3947" w:rsidRPr="1BD68A4A">
        <w:rPr>
          <w:rFonts w:ascii="Times New Roman" w:eastAsia="Times New Roman" w:hAnsi="Times New Roman" w:cs="Times New Roman"/>
          <w:sz w:val="24"/>
          <w:szCs w:val="24"/>
        </w:rPr>
        <w:t xml:space="preserve">ei määra Finantsinspektsioon sellise krediidiasutuse suhtes täiendavate omavahendite nõuet, kui nõudega </w:t>
      </w:r>
      <w:r w:rsidR="003E21E0" w:rsidRPr="1BD68A4A">
        <w:rPr>
          <w:rFonts w:ascii="Times New Roman" w:eastAsia="Times New Roman" w:hAnsi="Times New Roman" w:cs="Times New Roman"/>
          <w:sz w:val="24"/>
          <w:szCs w:val="24"/>
        </w:rPr>
        <w:t xml:space="preserve">seotud </w:t>
      </w:r>
      <w:r w:rsidR="053C3947" w:rsidRPr="1BD68A4A">
        <w:rPr>
          <w:rFonts w:ascii="Times New Roman" w:eastAsia="Times New Roman" w:hAnsi="Times New Roman" w:cs="Times New Roman"/>
          <w:sz w:val="24"/>
          <w:szCs w:val="24"/>
        </w:rPr>
        <w:t>riskid on kaetud minimaalse väljundimäära kohaldamisega.</w:t>
      </w:r>
      <w:r w:rsidR="00D35869" w:rsidRPr="1BD68A4A">
        <w:rPr>
          <w:rFonts w:ascii="Times New Roman" w:eastAsia="Times New Roman" w:hAnsi="Times New Roman" w:cs="Times New Roman"/>
          <w:sz w:val="24"/>
          <w:szCs w:val="24"/>
        </w:rPr>
        <w:t>“</w:t>
      </w:r>
      <w:r w:rsidR="053C3947" w:rsidRPr="1BD68A4A">
        <w:rPr>
          <w:rFonts w:ascii="Times New Roman" w:eastAsia="Times New Roman" w:hAnsi="Times New Roman" w:cs="Times New Roman"/>
          <w:sz w:val="24"/>
          <w:szCs w:val="24"/>
        </w:rPr>
        <w:t xml:space="preserve">; </w:t>
      </w:r>
    </w:p>
    <w:p w14:paraId="1610A532" w14:textId="43A8BE48" w:rsidR="777DC0EF" w:rsidRPr="00FA634D" w:rsidRDefault="777DC0EF" w:rsidP="777DC0EF">
      <w:pPr>
        <w:spacing w:after="0" w:line="240" w:lineRule="auto"/>
        <w:jc w:val="both"/>
        <w:rPr>
          <w:rFonts w:ascii="Times New Roman" w:eastAsia="Times New Roman" w:hAnsi="Times New Roman" w:cs="Times New Roman"/>
          <w:sz w:val="24"/>
          <w:szCs w:val="24"/>
        </w:rPr>
      </w:pPr>
    </w:p>
    <w:p w14:paraId="1AEFA61C" w14:textId="6A847272" w:rsidR="0E66E237" w:rsidRPr="00FA634D" w:rsidRDefault="02423470"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198</w:t>
      </w:r>
      <w:r w:rsidR="1A9A1F6C" w:rsidRPr="1BD68A4A">
        <w:rPr>
          <w:rFonts w:ascii="Times New Roman" w:hAnsi="Times New Roman" w:cs="Times New Roman"/>
          <w:b/>
          <w:bCs/>
          <w:sz w:val="24"/>
          <w:szCs w:val="24"/>
        </w:rPr>
        <w:t xml:space="preserve">) </w:t>
      </w:r>
      <w:r w:rsidR="1A9A1F6C" w:rsidRPr="1BD68A4A">
        <w:rPr>
          <w:rFonts w:ascii="Times New Roman" w:hAnsi="Times New Roman" w:cs="Times New Roman"/>
          <w:sz w:val="24"/>
          <w:szCs w:val="24"/>
        </w:rPr>
        <w:t>paragrahvi 104</w:t>
      </w:r>
      <w:r w:rsidR="1A9A1F6C" w:rsidRPr="1BD68A4A">
        <w:rPr>
          <w:rFonts w:ascii="Times New Roman" w:hAnsi="Times New Roman" w:cs="Times New Roman"/>
          <w:sz w:val="24"/>
          <w:szCs w:val="24"/>
          <w:vertAlign w:val="superscript"/>
        </w:rPr>
        <w:t>3</w:t>
      </w:r>
      <w:r w:rsidR="1A9A1F6C" w:rsidRPr="1BD68A4A">
        <w:rPr>
          <w:rFonts w:ascii="Times New Roman" w:hAnsi="Times New Roman" w:cs="Times New Roman"/>
          <w:sz w:val="24"/>
          <w:szCs w:val="24"/>
        </w:rPr>
        <w:t xml:space="preserve"> </w:t>
      </w:r>
      <w:r w:rsidR="1078CA1F" w:rsidRPr="1BD68A4A">
        <w:rPr>
          <w:rFonts w:ascii="Times New Roman" w:hAnsi="Times New Roman" w:cs="Times New Roman"/>
          <w:sz w:val="24"/>
          <w:szCs w:val="24"/>
        </w:rPr>
        <w:t xml:space="preserve">lõiget 3 </w:t>
      </w:r>
      <w:r w:rsidR="45E80A9D" w:rsidRPr="1BD68A4A">
        <w:rPr>
          <w:rFonts w:ascii="Times New Roman" w:hAnsi="Times New Roman" w:cs="Times New Roman"/>
          <w:sz w:val="24"/>
          <w:szCs w:val="24"/>
        </w:rPr>
        <w:t xml:space="preserve">täiendatakse </w:t>
      </w:r>
      <w:r w:rsidR="37279663" w:rsidRPr="1BD68A4A">
        <w:rPr>
          <w:rFonts w:ascii="Times New Roman" w:hAnsi="Times New Roman" w:cs="Times New Roman"/>
          <w:sz w:val="24"/>
          <w:szCs w:val="24"/>
        </w:rPr>
        <w:t>teise lausega</w:t>
      </w:r>
      <w:r w:rsidR="37279663" w:rsidRPr="1BD68A4A">
        <w:rPr>
          <w:rFonts w:ascii="Times New Roman" w:hAnsi="Times New Roman" w:cs="Times New Roman"/>
          <w:b/>
          <w:bCs/>
          <w:sz w:val="24"/>
          <w:szCs w:val="24"/>
        </w:rPr>
        <w:t xml:space="preserve"> </w:t>
      </w:r>
      <w:r w:rsidR="0D0CD308" w:rsidRPr="1BD68A4A">
        <w:rPr>
          <w:rFonts w:ascii="Times New Roman" w:hAnsi="Times New Roman" w:cs="Times New Roman"/>
          <w:sz w:val="24"/>
          <w:szCs w:val="24"/>
        </w:rPr>
        <w:t xml:space="preserve">järgmises sõnastuses: </w:t>
      </w:r>
    </w:p>
    <w:p w14:paraId="00C22353" w14:textId="17C4084A" w:rsidR="52135658" w:rsidRPr="00FA634D" w:rsidRDefault="06F6C901"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3960660" w:rsidRPr="1BD68A4A">
        <w:rPr>
          <w:rFonts w:ascii="Times New Roman" w:hAnsi="Times New Roman" w:cs="Times New Roman"/>
          <w:sz w:val="24"/>
          <w:szCs w:val="24"/>
        </w:rPr>
        <w:t>Vajaduse</w:t>
      </w:r>
      <w:r w:rsidR="09CB4618" w:rsidRPr="1BD68A4A">
        <w:rPr>
          <w:rFonts w:ascii="Times New Roman" w:hAnsi="Times New Roman" w:cs="Times New Roman"/>
          <w:sz w:val="24"/>
          <w:szCs w:val="24"/>
        </w:rPr>
        <w:t xml:space="preserve"> korra</w:t>
      </w:r>
      <w:r w:rsidR="13960660" w:rsidRPr="1BD68A4A">
        <w:rPr>
          <w:rFonts w:ascii="Times New Roman" w:hAnsi="Times New Roman" w:cs="Times New Roman"/>
          <w:sz w:val="24"/>
          <w:szCs w:val="24"/>
        </w:rPr>
        <w:t xml:space="preserve">l vaatab </w:t>
      </w:r>
      <w:r w:rsidR="41A3F59F" w:rsidRPr="1BD68A4A">
        <w:rPr>
          <w:rFonts w:ascii="Times New Roman" w:hAnsi="Times New Roman" w:cs="Times New Roman"/>
          <w:sz w:val="24"/>
          <w:szCs w:val="24"/>
        </w:rPr>
        <w:t xml:space="preserve">Finantsinspektsioon </w:t>
      </w:r>
      <w:r w:rsidR="1348E0CB" w:rsidRPr="1BD68A4A">
        <w:rPr>
          <w:rFonts w:ascii="Times New Roman" w:hAnsi="Times New Roman" w:cs="Times New Roman"/>
          <w:sz w:val="24"/>
          <w:szCs w:val="24"/>
        </w:rPr>
        <w:t xml:space="preserve">üle </w:t>
      </w:r>
      <w:r w:rsidR="41A3F59F" w:rsidRPr="1BD68A4A">
        <w:rPr>
          <w:rFonts w:ascii="Times New Roman" w:hAnsi="Times New Roman" w:cs="Times New Roman"/>
          <w:sz w:val="24"/>
          <w:szCs w:val="24"/>
        </w:rPr>
        <w:t>suunise, mi</w:t>
      </w:r>
      <w:r w:rsidR="475A93DC" w:rsidRPr="1BD68A4A">
        <w:rPr>
          <w:rFonts w:ascii="Times New Roman" w:hAnsi="Times New Roman" w:cs="Times New Roman"/>
          <w:sz w:val="24"/>
          <w:szCs w:val="24"/>
        </w:rPr>
        <w:t xml:space="preserve">lle </w:t>
      </w:r>
      <w:r w:rsidR="41A3F59F" w:rsidRPr="1BD68A4A">
        <w:rPr>
          <w:rFonts w:ascii="Times New Roman" w:hAnsi="Times New Roman" w:cs="Times New Roman"/>
          <w:sz w:val="24"/>
          <w:szCs w:val="24"/>
        </w:rPr>
        <w:t>ta on andnud krediidiasutusele, kelle suhtes kohaldatakse minimaalset väljundimäära</w:t>
      </w:r>
      <w:r w:rsidR="473AAE77" w:rsidRPr="1BD68A4A">
        <w:rPr>
          <w:rFonts w:ascii="Times New Roman" w:hAnsi="Times New Roman" w:cs="Times New Roman"/>
          <w:sz w:val="24"/>
          <w:szCs w:val="24"/>
        </w:rPr>
        <w:t xml:space="preserve">, </w:t>
      </w:r>
      <w:r w:rsidR="2A5B26F3" w:rsidRPr="1BD68A4A">
        <w:rPr>
          <w:rFonts w:ascii="Times New Roman" w:hAnsi="Times New Roman" w:cs="Times New Roman"/>
          <w:sz w:val="24"/>
          <w:szCs w:val="24"/>
        </w:rPr>
        <w:t>ja ajakohastab seda.</w:t>
      </w:r>
      <w:r w:rsidR="2149290A" w:rsidRPr="1BD68A4A">
        <w:rPr>
          <w:rFonts w:ascii="Times New Roman" w:hAnsi="Times New Roman" w:cs="Times New Roman"/>
          <w:sz w:val="24"/>
          <w:szCs w:val="24"/>
        </w:rPr>
        <w:t>“</w:t>
      </w:r>
      <w:r w:rsidR="473AAE77" w:rsidRPr="1BD68A4A">
        <w:rPr>
          <w:rFonts w:ascii="Times New Roman" w:hAnsi="Times New Roman" w:cs="Times New Roman"/>
          <w:sz w:val="24"/>
          <w:szCs w:val="24"/>
        </w:rPr>
        <w:t xml:space="preserve">; </w:t>
      </w:r>
    </w:p>
    <w:p w14:paraId="24F95346" w14:textId="4C793EDA" w:rsidR="22864E86" w:rsidRPr="00FA634D" w:rsidRDefault="22864E86" w:rsidP="22864E86">
      <w:pPr>
        <w:spacing w:after="0" w:line="240" w:lineRule="auto"/>
        <w:jc w:val="both"/>
        <w:rPr>
          <w:rFonts w:ascii="Times New Roman" w:hAnsi="Times New Roman" w:cs="Times New Roman"/>
          <w:b/>
          <w:bCs/>
          <w:sz w:val="24"/>
          <w:szCs w:val="24"/>
        </w:rPr>
      </w:pPr>
    </w:p>
    <w:p w14:paraId="3783BD23" w14:textId="0A48C4AC" w:rsidR="6C57F656" w:rsidRPr="00FA634D" w:rsidRDefault="4D7A1399" w:rsidP="22864E8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199</w:t>
      </w:r>
      <w:r w:rsidR="48D678AD" w:rsidRPr="1BD68A4A">
        <w:rPr>
          <w:rFonts w:ascii="Times New Roman" w:hAnsi="Times New Roman" w:cs="Times New Roman"/>
          <w:b/>
          <w:bCs/>
          <w:sz w:val="24"/>
          <w:szCs w:val="24"/>
        </w:rPr>
        <w:t xml:space="preserve">) </w:t>
      </w:r>
      <w:r w:rsidR="48D678AD" w:rsidRPr="1BD68A4A">
        <w:rPr>
          <w:rFonts w:ascii="Times New Roman" w:hAnsi="Times New Roman" w:cs="Times New Roman"/>
          <w:sz w:val="24"/>
          <w:szCs w:val="24"/>
        </w:rPr>
        <w:t xml:space="preserve">paragrahvi 113 lõike 3 punktis 1 asendatakse </w:t>
      </w:r>
      <w:r w:rsidR="00077206" w:rsidRPr="1BD68A4A">
        <w:rPr>
          <w:rFonts w:ascii="Times New Roman" w:hAnsi="Times New Roman" w:cs="Times New Roman"/>
          <w:sz w:val="24"/>
          <w:szCs w:val="24"/>
        </w:rPr>
        <w:t xml:space="preserve">tekstiosa </w:t>
      </w:r>
      <w:r w:rsidR="003411B7" w:rsidRPr="1BD68A4A">
        <w:rPr>
          <w:rFonts w:ascii="Times New Roman" w:hAnsi="Times New Roman" w:cs="Times New Roman"/>
          <w:sz w:val="24"/>
          <w:szCs w:val="24"/>
        </w:rPr>
        <w:t>„</w:t>
      </w:r>
      <w:r w:rsidR="48D678AD" w:rsidRPr="1BD68A4A">
        <w:rPr>
          <w:rFonts w:ascii="Times New Roman" w:hAnsi="Times New Roman" w:cs="Times New Roman"/>
          <w:sz w:val="24"/>
          <w:szCs w:val="24"/>
        </w:rPr>
        <w:t>asukohta, igasse filiaali ja esindusse</w:t>
      </w:r>
      <w:r w:rsidR="00F74636" w:rsidRPr="1BD68A4A">
        <w:rPr>
          <w:rFonts w:ascii="Times New Roman" w:hAnsi="Times New Roman" w:cs="Times New Roman"/>
          <w:sz w:val="24"/>
          <w:szCs w:val="24"/>
        </w:rPr>
        <w:t>“</w:t>
      </w:r>
      <w:r w:rsidR="48D678AD" w:rsidRPr="1BD68A4A">
        <w:rPr>
          <w:rFonts w:ascii="Times New Roman" w:hAnsi="Times New Roman" w:cs="Times New Roman"/>
          <w:sz w:val="24"/>
          <w:szCs w:val="24"/>
        </w:rPr>
        <w:t xml:space="preserve"> </w:t>
      </w:r>
      <w:del w:id="738" w:author="Merike Koppel - JUSTDIGI" w:date="2026-01-05T10:39:00Z" w16du:dateUtc="2026-01-05T08:39:00Z">
        <w:r w:rsidR="00077206" w:rsidRPr="1BD68A4A" w:rsidDel="00AD20CF">
          <w:rPr>
            <w:rFonts w:ascii="Times New Roman" w:hAnsi="Times New Roman" w:cs="Times New Roman"/>
            <w:sz w:val="24"/>
            <w:szCs w:val="24"/>
          </w:rPr>
          <w:delText xml:space="preserve">tekstiosaga </w:delText>
        </w:r>
      </w:del>
      <w:ins w:id="739" w:author="Merike Koppel - JUSTDIGI" w:date="2026-01-05T10:39:00Z" w16du:dateUtc="2026-01-05T08:39:00Z">
        <w:r w:rsidR="00AD20CF">
          <w:rPr>
            <w:rFonts w:ascii="Times New Roman" w:hAnsi="Times New Roman" w:cs="Times New Roman"/>
            <w:sz w:val="24"/>
            <w:szCs w:val="24"/>
          </w:rPr>
          <w:t>sõnade</w:t>
        </w:r>
        <w:r w:rsidR="00AD20CF" w:rsidRPr="1BD68A4A">
          <w:rPr>
            <w:rFonts w:ascii="Times New Roman" w:hAnsi="Times New Roman" w:cs="Times New Roman"/>
            <w:sz w:val="24"/>
            <w:szCs w:val="24"/>
          </w:rPr>
          <w:t xml:space="preserve">ga </w:t>
        </w:r>
      </w:ins>
      <w:r w:rsidR="003411B7" w:rsidRPr="1BD68A4A">
        <w:rPr>
          <w:rFonts w:ascii="Times New Roman" w:hAnsi="Times New Roman" w:cs="Times New Roman"/>
          <w:sz w:val="24"/>
          <w:szCs w:val="24"/>
        </w:rPr>
        <w:t>„</w:t>
      </w:r>
      <w:r w:rsidR="48D678AD" w:rsidRPr="1BD68A4A">
        <w:rPr>
          <w:rFonts w:ascii="Times New Roman" w:hAnsi="Times New Roman" w:cs="Times New Roman"/>
          <w:sz w:val="24"/>
          <w:szCs w:val="24"/>
        </w:rPr>
        <w:t>asukohta ja igasse filiaali</w:t>
      </w:r>
      <w:r w:rsidR="00F74636" w:rsidRPr="1BD68A4A">
        <w:rPr>
          <w:rFonts w:ascii="Times New Roman" w:hAnsi="Times New Roman" w:cs="Times New Roman"/>
          <w:sz w:val="24"/>
          <w:szCs w:val="24"/>
        </w:rPr>
        <w:t>“</w:t>
      </w:r>
      <w:r w:rsidR="427DBD5C" w:rsidRPr="1BD68A4A">
        <w:rPr>
          <w:rFonts w:ascii="Times New Roman" w:hAnsi="Times New Roman" w:cs="Times New Roman"/>
          <w:sz w:val="24"/>
          <w:szCs w:val="24"/>
        </w:rPr>
        <w:t xml:space="preserve">; </w:t>
      </w:r>
    </w:p>
    <w:p w14:paraId="3D527348" w14:textId="77777777" w:rsidR="00161D08" w:rsidRPr="00FA634D" w:rsidRDefault="00161D08" w:rsidP="008D19E2">
      <w:pPr>
        <w:spacing w:after="0" w:line="240" w:lineRule="auto"/>
        <w:jc w:val="both"/>
        <w:rPr>
          <w:rFonts w:ascii="Times New Roman" w:hAnsi="Times New Roman" w:cs="Times New Roman"/>
          <w:b/>
          <w:bCs/>
          <w:sz w:val="24"/>
          <w:szCs w:val="24"/>
        </w:rPr>
      </w:pPr>
    </w:p>
    <w:p w14:paraId="326F579D" w14:textId="04D62207" w:rsidR="715BF2BA" w:rsidRPr="00FA634D" w:rsidRDefault="00480404" w:rsidP="00C805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20</w:t>
      </w:r>
      <w:r w:rsidR="6CDC3D03" w:rsidRPr="1BD68A4A">
        <w:rPr>
          <w:rFonts w:ascii="Times New Roman" w:eastAsia="Times New Roman" w:hAnsi="Times New Roman" w:cs="Times New Roman"/>
          <w:b/>
          <w:bCs/>
          <w:sz w:val="24"/>
          <w:szCs w:val="24"/>
        </w:rPr>
        <w:t>0</w:t>
      </w:r>
      <w:r w:rsidR="24191D2A" w:rsidRPr="1BD68A4A">
        <w:rPr>
          <w:rFonts w:ascii="Times New Roman" w:eastAsia="Times New Roman" w:hAnsi="Times New Roman" w:cs="Times New Roman"/>
          <w:b/>
          <w:bCs/>
          <w:sz w:val="24"/>
          <w:szCs w:val="24"/>
        </w:rPr>
        <w:t xml:space="preserve">) </w:t>
      </w:r>
      <w:r w:rsidR="24191D2A" w:rsidRPr="1BD68A4A">
        <w:rPr>
          <w:rFonts w:ascii="Times New Roman" w:eastAsia="Times New Roman" w:hAnsi="Times New Roman" w:cs="Times New Roman"/>
          <w:sz w:val="24"/>
          <w:szCs w:val="24"/>
        </w:rPr>
        <w:t>paragrahvi</w:t>
      </w:r>
      <w:r w:rsidR="4076038C" w:rsidRPr="1BD68A4A">
        <w:rPr>
          <w:rFonts w:ascii="Times New Roman" w:eastAsia="Times New Roman" w:hAnsi="Times New Roman" w:cs="Times New Roman"/>
          <w:sz w:val="24"/>
          <w:szCs w:val="24"/>
        </w:rPr>
        <w:t>s</w:t>
      </w:r>
      <w:r w:rsidR="24191D2A" w:rsidRPr="1BD68A4A">
        <w:rPr>
          <w:rFonts w:ascii="Times New Roman" w:eastAsia="Times New Roman" w:hAnsi="Times New Roman" w:cs="Times New Roman"/>
          <w:sz w:val="24"/>
          <w:szCs w:val="24"/>
        </w:rPr>
        <w:t xml:space="preserve"> 134</w:t>
      </w:r>
      <w:r w:rsidR="24191D2A" w:rsidRPr="1BD68A4A">
        <w:rPr>
          <w:rFonts w:ascii="Times New Roman" w:eastAsia="Times New Roman" w:hAnsi="Times New Roman" w:cs="Times New Roman"/>
          <w:sz w:val="24"/>
          <w:szCs w:val="24"/>
          <w:vertAlign w:val="superscript"/>
        </w:rPr>
        <w:t>7</w:t>
      </w:r>
      <w:r w:rsidR="24191D2A" w:rsidRPr="1BD68A4A">
        <w:rPr>
          <w:rFonts w:ascii="Times New Roman" w:eastAsia="Times New Roman" w:hAnsi="Times New Roman" w:cs="Times New Roman"/>
          <w:sz w:val="24"/>
          <w:szCs w:val="24"/>
        </w:rPr>
        <w:t xml:space="preserve"> </w:t>
      </w:r>
      <w:r w:rsidR="115912E8" w:rsidRPr="1BD68A4A">
        <w:rPr>
          <w:rFonts w:ascii="Times New Roman" w:eastAsia="Times New Roman" w:hAnsi="Times New Roman" w:cs="Times New Roman"/>
          <w:sz w:val="24"/>
          <w:szCs w:val="24"/>
        </w:rPr>
        <w:t xml:space="preserve">asendatakse </w:t>
      </w:r>
      <w:del w:id="740" w:author="Merike Koppel - JUSTDIGI" w:date="2026-01-05T10:39:00Z" w16du:dateUtc="2026-01-05T08:39:00Z">
        <w:r w:rsidR="00127005" w:rsidRPr="1BD68A4A" w:rsidDel="00AD20CF">
          <w:rPr>
            <w:rFonts w:ascii="Times New Roman" w:eastAsia="Times New Roman" w:hAnsi="Times New Roman" w:cs="Times New Roman"/>
            <w:sz w:val="24"/>
            <w:szCs w:val="24"/>
          </w:rPr>
          <w:delText xml:space="preserve">tekstiosa </w:delText>
        </w:r>
      </w:del>
      <w:ins w:id="741" w:author="Merike Koppel - JUSTDIGI" w:date="2026-01-05T10:39:00Z" w16du:dateUtc="2026-01-05T08:39:00Z">
        <w:r w:rsidR="00AD20CF">
          <w:rPr>
            <w:rFonts w:ascii="Times New Roman" w:eastAsia="Times New Roman" w:hAnsi="Times New Roman" w:cs="Times New Roman"/>
            <w:sz w:val="24"/>
            <w:szCs w:val="24"/>
          </w:rPr>
          <w:t>sõnad</w:t>
        </w:r>
        <w:r w:rsidR="00AD20CF" w:rsidRPr="1BD68A4A">
          <w:rPr>
            <w:rFonts w:ascii="Times New Roman" w:eastAsia="Times New Roman" w:hAnsi="Times New Roman" w:cs="Times New Roman"/>
            <w:sz w:val="24"/>
            <w:szCs w:val="24"/>
          </w:rPr>
          <w:t xml:space="preserve"> </w:t>
        </w:r>
      </w:ins>
      <w:r w:rsidR="00ED4091" w:rsidRPr="1BD68A4A">
        <w:rPr>
          <w:rFonts w:ascii="Times New Roman" w:eastAsia="Times New Roman" w:hAnsi="Times New Roman" w:cs="Times New Roman"/>
          <w:sz w:val="24"/>
          <w:szCs w:val="24"/>
        </w:rPr>
        <w:t>„</w:t>
      </w:r>
      <w:r w:rsidR="643EAFFD" w:rsidRPr="1BD68A4A">
        <w:rPr>
          <w:rFonts w:ascii="Times New Roman" w:eastAsia="Times New Roman" w:hAnsi="Times New Roman" w:cs="Times New Roman"/>
          <w:sz w:val="24"/>
          <w:szCs w:val="24"/>
        </w:rPr>
        <w:t xml:space="preserve">kontsentreerumise </w:t>
      </w:r>
      <w:r w:rsidR="24191D2A" w:rsidRPr="1BD68A4A">
        <w:rPr>
          <w:rFonts w:ascii="Times New Roman" w:eastAsia="Times New Roman" w:hAnsi="Times New Roman" w:cs="Times New Roman"/>
          <w:sz w:val="24"/>
          <w:szCs w:val="24"/>
        </w:rPr>
        <w:t>piirmäära</w:t>
      </w:r>
      <w:r w:rsidR="50B5622C" w:rsidRPr="1BD68A4A">
        <w:rPr>
          <w:rFonts w:ascii="Times New Roman" w:eastAsia="Times New Roman" w:hAnsi="Times New Roman" w:cs="Times New Roman"/>
          <w:sz w:val="24"/>
          <w:szCs w:val="24"/>
        </w:rPr>
        <w:t xml:space="preserve"> või</w:t>
      </w:r>
      <w:r w:rsidR="002A6E43" w:rsidRPr="1BD68A4A">
        <w:rPr>
          <w:rFonts w:ascii="Times New Roman" w:eastAsia="Times New Roman" w:hAnsi="Times New Roman" w:cs="Times New Roman"/>
          <w:sz w:val="24"/>
          <w:szCs w:val="24"/>
        </w:rPr>
        <w:t>“</w:t>
      </w:r>
      <w:r w:rsidR="24191D2A" w:rsidRPr="1BD68A4A">
        <w:rPr>
          <w:rFonts w:ascii="Times New Roman" w:eastAsia="Times New Roman" w:hAnsi="Times New Roman" w:cs="Times New Roman"/>
          <w:sz w:val="24"/>
          <w:szCs w:val="24"/>
        </w:rPr>
        <w:t xml:space="preserve"> </w:t>
      </w:r>
      <w:r w:rsidR="00127005" w:rsidRPr="1BD68A4A">
        <w:rPr>
          <w:rFonts w:ascii="Times New Roman" w:eastAsia="Times New Roman" w:hAnsi="Times New Roman" w:cs="Times New Roman"/>
          <w:sz w:val="24"/>
          <w:szCs w:val="24"/>
        </w:rPr>
        <w:t xml:space="preserve">tekstiosaga </w:t>
      </w:r>
      <w:r w:rsidR="00ED4091" w:rsidRPr="1BD68A4A">
        <w:rPr>
          <w:rFonts w:ascii="Times New Roman" w:eastAsia="Times New Roman" w:hAnsi="Times New Roman" w:cs="Times New Roman"/>
          <w:sz w:val="24"/>
          <w:szCs w:val="24"/>
        </w:rPr>
        <w:t>„</w:t>
      </w:r>
      <w:r w:rsidR="369797E7" w:rsidRPr="1BD68A4A">
        <w:rPr>
          <w:rFonts w:ascii="Times New Roman" w:eastAsia="Times New Roman" w:hAnsi="Times New Roman" w:cs="Times New Roman"/>
          <w:sz w:val="24"/>
          <w:szCs w:val="24"/>
        </w:rPr>
        <w:t>kontsentreerumise piirmäära,</w:t>
      </w:r>
      <w:r w:rsidR="24191D2A" w:rsidRPr="1BD68A4A">
        <w:rPr>
          <w:rFonts w:ascii="Times New Roman" w:eastAsia="Times New Roman" w:hAnsi="Times New Roman" w:cs="Times New Roman"/>
          <w:sz w:val="24"/>
          <w:szCs w:val="24"/>
        </w:rPr>
        <w:t xml:space="preserve"> finantsvõimenduse määra</w:t>
      </w:r>
      <w:r w:rsidR="5B91C7AE" w:rsidRPr="1BD68A4A">
        <w:rPr>
          <w:rFonts w:ascii="Times New Roman" w:eastAsia="Times New Roman" w:hAnsi="Times New Roman" w:cs="Times New Roman"/>
          <w:sz w:val="24"/>
          <w:szCs w:val="24"/>
        </w:rPr>
        <w:t xml:space="preserve"> arvutamise</w:t>
      </w:r>
      <w:r w:rsidR="688920AB" w:rsidRPr="1BD68A4A">
        <w:rPr>
          <w:rFonts w:ascii="Times New Roman" w:eastAsia="Times New Roman" w:hAnsi="Times New Roman" w:cs="Times New Roman"/>
          <w:sz w:val="24"/>
          <w:szCs w:val="24"/>
        </w:rPr>
        <w:t xml:space="preserve"> või</w:t>
      </w:r>
      <w:r w:rsidR="00893CC5" w:rsidRPr="1BD68A4A">
        <w:rPr>
          <w:rFonts w:ascii="Times New Roman" w:eastAsia="Times New Roman" w:hAnsi="Times New Roman" w:cs="Times New Roman"/>
          <w:sz w:val="24"/>
          <w:szCs w:val="24"/>
        </w:rPr>
        <w:t>“</w:t>
      </w:r>
      <w:r w:rsidR="24191D2A" w:rsidRPr="1BD68A4A">
        <w:rPr>
          <w:rFonts w:ascii="Times New Roman" w:eastAsia="Times New Roman" w:hAnsi="Times New Roman" w:cs="Times New Roman"/>
          <w:sz w:val="24"/>
          <w:szCs w:val="24"/>
        </w:rPr>
        <w:t xml:space="preserve">; </w:t>
      </w:r>
    </w:p>
    <w:p w14:paraId="4A0D5D8C" w14:textId="7C27657D" w:rsidR="447AAFA4" w:rsidRPr="00FA634D" w:rsidRDefault="447AAFA4" w:rsidP="447AAFA4">
      <w:pPr>
        <w:spacing w:after="0" w:line="240" w:lineRule="auto"/>
        <w:jc w:val="both"/>
        <w:rPr>
          <w:rFonts w:ascii="Times New Roman" w:hAnsi="Times New Roman" w:cs="Times New Roman"/>
          <w:b/>
          <w:bCs/>
          <w:sz w:val="24"/>
          <w:szCs w:val="24"/>
        </w:rPr>
      </w:pPr>
    </w:p>
    <w:p w14:paraId="5E804152" w14:textId="22E46D5D" w:rsidR="6FB25B8F" w:rsidRPr="00FA634D" w:rsidRDefault="00480404" w:rsidP="7C43D14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20</w:t>
      </w:r>
      <w:r w:rsidR="087A429D" w:rsidRPr="1BD68A4A">
        <w:rPr>
          <w:rFonts w:ascii="Times New Roman" w:hAnsi="Times New Roman" w:cs="Times New Roman"/>
          <w:b/>
          <w:bCs/>
          <w:sz w:val="24"/>
          <w:szCs w:val="24"/>
        </w:rPr>
        <w:t>1</w:t>
      </w:r>
      <w:r w:rsidR="60A1495D" w:rsidRPr="1BD68A4A">
        <w:rPr>
          <w:rFonts w:ascii="Times New Roman" w:hAnsi="Times New Roman" w:cs="Times New Roman"/>
          <w:b/>
          <w:bCs/>
          <w:sz w:val="24"/>
          <w:szCs w:val="24"/>
        </w:rPr>
        <w:t xml:space="preserve">) </w:t>
      </w:r>
      <w:r w:rsidR="60A1495D" w:rsidRPr="1BD68A4A">
        <w:rPr>
          <w:rFonts w:ascii="Times New Roman" w:hAnsi="Times New Roman" w:cs="Times New Roman"/>
          <w:sz w:val="24"/>
          <w:szCs w:val="24"/>
        </w:rPr>
        <w:t>seadust täiendatakse §-</w:t>
      </w:r>
      <w:r w:rsidR="34DBE759" w:rsidRPr="1BD68A4A">
        <w:rPr>
          <w:rFonts w:ascii="Times New Roman" w:hAnsi="Times New Roman" w:cs="Times New Roman"/>
          <w:sz w:val="24"/>
          <w:szCs w:val="24"/>
        </w:rPr>
        <w:t>de</w:t>
      </w:r>
      <w:r w:rsidR="60A1495D" w:rsidRPr="1BD68A4A">
        <w:rPr>
          <w:rFonts w:ascii="Times New Roman" w:hAnsi="Times New Roman" w:cs="Times New Roman"/>
          <w:sz w:val="24"/>
          <w:szCs w:val="24"/>
        </w:rPr>
        <w:t>ga 134</w:t>
      </w:r>
      <w:r w:rsidR="60A1495D" w:rsidRPr="1BD68A4A">
        <w:rPr>
          <w:rFonts w:ascii="Times New Roman" w:hAnsi="Times New Roman" w:cs="Times New Roman"/>
          <w:sz w:val="24"/>
          <w:szCs w:val="24"/>
          <w:vertAlign w:val="superscript"/>
        </w:rPr>
        <w:t>2</w:t>
      </w:r>
      <w:r w:rsidR="00683EB6" w:rsidRPr="1BD68A4A">
        <w:rPr>
          <w:rFonts w:ascii="Times New Roman" w:hAnsi="Times New Roman" w:cs="Times New Roman"/>
          <w:sz w:val="24"/>
          <w:szCs w:val="24"/>
          <w:vertAlign w:val="superscript"/>
        </w:rPr>
        <w:t>8</w:t>
      </w:r>
      <w:r w:rsidR="61FF037E" w:rsidRPr="1BD68A4A">
        <w:rPr>
          <w:rFonts w:ascii="Times New Roman" w:eastAsia="Times New Roman" w:hAnsi="Times New Roman" w:cs="Times New Roman"/>
          <w:sz w:val="24"/>
          <w:szCs w:val="24"/>
        </w:rPr>
        <w:t>–</w:t>
      </w:r>
      <w:r w:rsidR="6B0CE613" w:rsidRPr="1BD68A4A">
        <w:rPr>
          <w:rFonts w:ascii="Times New Roman" w:hAnsi="Times New Roman" w:cs="Times New Roman"/>
          <w:sz w:val="24"/>
          <w:szCs w:val="24"/>
        </w:rPr>
        <w:t>134</w:t>
      </w:r>
      <w:r w:rsidR="141D10A2" w:rsidRPr="1BD68A4A">
        <w:rPr>
          <w:rFonts w:ascii="Times New Roman" w:hAnsi="Times New Roman" w:cs="Times New Roman"/>
          <w:sz w:val="24"/>
          <w:szCs w:val="24"/>
          <w:vertAlign w:val="superscript"/>
        </w:rPr>
        <w:t>3</w:t>
      </w:r>
      <w:r w:rsidR="00683EB6" w:rsidRPr="1BD68A4A">
        <w:rPr>
          <w:rFonts w:ascii="Times New Roman" w:hAnsi="Times New Roman" w:cs="Times New Roman"/>
          <w:sz w:val="24"/>
          <w:szCs w:val="24"/>
          <w:vertAlign w:val="superscript"/>
        </w:rPr>
        <w:t>1</w:t>
      </w:r>
      <w:r w:rsidR="60A1495D" w:rsidRPr="1BD68A4A">
        <w:rPr>
          <w:rFonts w:ascii="Times New Roman" w:hAnsi="Times New Roman" w:cs="Times New Roman"/>
          <w:sz w:val="24"/>
          <w:szCs w:val="24"/>
        </w:rPr>
        <w:t xml:space="preserve"> järgmises sõnastuses: </w:t>
      </w:r>
    </w:p>
    <w:p w14:paraId="1B6F4E67" w14:textId="11D43857" w:rsidR="6FB25B8F" w:rsidRPr="00FA634D" w:rsidRDefault="008B4A0F" w:rsidP="447AAFA4">
      <w:pPr>
        <w:spacing w:after="0" w:line="240" w:lineRule="auto"/>
        <w:rPr>
          <w:rFonts w:ascii="Times New Roman" w:eastAsia="Aptos" w:hAnsi="Times New Roman" w:cs="Times New Roman"/>
          <w:sz w:val="24"/>
          <w:szCs w:val="24"/>
        </w:rPr>
      </w:pPr>
      <w:r w:rsidRPr="1BD68A4A">
        <w:rPr>
          <w:rFonts w:ascii="Times New Roman" w:hAnsi="Times New Roman" w:cs="Times New Roman"/>
          <w:sz w:val="24"/>
          <w:szCs w:val="24"/>
        </w:rPr>
        <w:t>„</w:t>
      </w:r>
      <w:r w:rsidR="62CE1993" w:rsidRPr="1BD68A4A">
        <w:rPr>
          <w:rFonts w:ascii="Times New Roman" w:eastAsia="Aptos" w:hAnsi="Times New Roman" w:cs="Times New Roman"/>
          <w:b/>
          <w:bCs/>
          <w:sz w:val="24"/>
          <w:szCs w:val="24"/>
        </w:rPr>
        <w:t>§ 134</w:t>
      </w:r>
      <w:r w:rsidR="62CE1993" w:rsidRPr="1BD68A4A">
        <w:rPr>
          <w:rFonts w:ascii="Times New Roman" w:eastAsia="Aptos" w:hAnsi="Times New Roman" w:cs="Times New Roman"/>
          <w:b/>
          <w:bCs/>
          <w:sz w:val="24"/>
          <w:szCs w:val="24"/>
          <w:vertAlign w:val="superscript"/>
        </w:rPr>
        <w:t>2</w:t>
      </w:r>
      <w:r w:rsidR="00683EB6" w:rsidRPr="1BD68A4A">
        <w:rPr>
          <w:rFonts w:ascii="Times New Roman" w:eastAsia="Aptos" w:hAnsi="Times New Roman" w:cs="Times New Roman"/>
          <w:b/>
          <w:bCs/>
          <w:sz w:val="24"/>
          <w:szCs w:val="24"/>
          <w:vertAlign w:val="superscript"/>
        </w:rPr>
        <w:t>8</w:t>
      </w:r>
      <w:r w:rsidR="62CE1993" w:rsidRPr="1BD68A4A">
        <w:rPr>
          <w:rFonts w:ascii="Times New Roman" w:eastAsia="Aptos" w:hAnsi="Times New Roman" w:cs="Times New Roman"/>
          <w:b/>
          <w:bCs/>
          <w:sz w:val="24"/>
          <w:szCs w:val="24"/>
        </w:rPr>
        <w:t>. Ühinemis</w:t>
      </w:r>
      <w:r w:rsidR="00361008" w:rsidRPr="1BD68A4A">
        <w:rPr>
          <w:rFonts w:ascii="Times New Roman" w:eastAsia="Aptos" w:hAnsi="Times New Roman" w:cs="Times New Roman"/>
          <w:b/>
          <w:bCs/>
          <w:sz w:val="24"/>
          <w:szCs w:val="24"/>
        </w:rPr>
        <w:t>-</w:t>
      </w:r>
      <w:r w:rsidR="62CE1993" w:rsidRPr="1BD68A4A">
        <w:rPr>
          <w:rFonts w:ascii="Times New Roman" w:eastAsia="Aptos" w:hAnsi="Times New Roman" w:cs="Times New Roman"/>
          <w:b/>
          <w:bCs/>
          <w:sz w:val="24"/>
          <w:szCs w:val="24"/>
        </w:rPr>
        <w:t xml:space="preserve"> ja jagunemisnõuete rikkumine </w:t>
      </w:r>
    </w:p>
    <w:p w14:paraId="73BC7CA1" w14:textId="5869180B" w:rsidR="00450E58" w:rsidRPr="00450E58" w:rsidRDefault="00450E58" w:rsidP="00450E5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r w:rsidR="50429D26" w:rsidRPr="1BD68A4A">
        <w:rPr>
          <w:rFonts w:ascii="Times New Roman" w:eastAsia="Times New Roman" w:hAnsi="Times New Roman" w:cs="Times New Roman"/>
          <w:sz w:val="24"/>
          <w:szCs w:val="24"/>
        </w:rPr>
        <w:t>Käesoleva seaduse § 66 lõike 2 esimeses lauses või § 70</w:t>
      </w:r>
      <w:r w:rsidR="50429D26" w:rsidRPr="1BD68A4A">
        <w:rPr>
          <w:rFonts w:ascii="Times New Roman" w:eastAsia="Times New Roman" w:hAnsi="Times New Roman" w:cs="Times New Roman"/>
          <w:sz w:val="24"/>
          <w:szCs w:val="24"/>
          <w:vertAlign w:val="superscript"/>
        </w:rPr>
        <w:t xml:space="preserve">1 </w:t>
      </w:r>
      <w:r w:rsidR="50429D26" w:rsidRPr="1BD68A4A">
        <w:rPr>
          <w:rFonts w:ascii="Times New Roman" w:eastAsia="Times New Roman" w:hAnsi="Times New Roman" w:cs="Times New Roman"/>
          <w:sz w:val="24"/>
          <w:szCs w:val="24"/>
        </w:rPr>
        <w:t>lõikes 1 sätestatud ühinemisest või jagunemisest teavitamis</w:t>
      </w:r>
      <w:r w:rsidR="00B7425B" w:rsidRPr="1BD68A4A">
        <w:rPr>
          <w:rFonts w:ascii="Times New Roman" w:eastAsia="Times New Roman" w:hAnsi="Times New Roman" w:cs="Times New Roman"/>
          <w:sz w:val="24"/>
          <w:szCs w:val="24"/>
        </w:rPr>
        <w:t xml:space="preserve">e </w:t>
      </w:r>
      <w:r w:rsidR="50429D26" w:rsidRPr="1BD68A4A">
        <w:rPr>
          <w:rFonts w:ascii="Times New Roman" w:eastAsia="Times New Roman" w:hAnsi="Times New Roman" w:cs="Times New Roman"/>
          <w:sz w:val="24"/>
          <w:szCs w:val="24"/>
        </w:rPr>
        <w:t xml:space="preserve">kohustuse rikkumise või </w:t>
      </w:r>
      <w:commentRangeStart w:id="742"/>
      <w:r w:rsidR="59C4508F" w:rsidRPr="1BD68A4A">
        <w:rPr>
          <w:rFonts w:ascii="Times New Roman" w:eastAsia="Times New Roman" w:hAnsi="Times New Roman" w:cs="Times New Roman"/>
          <w:sz w:val="24"/>
          <w:szCs w:val="24"/>
        </w:rPr>
        <w:t xml:space="preserve">ilma eelneva loata </w:t>
      </w:r>
      <w:r w:rsidR="50429D26" w:rsidRPr="1BD68A4A">
        <w:rPr>
          <w:rFonts w:ascii="Times New Roman" w:eastAsia="Times New Roman" w:hAnsi="Times New Roman" w:cs="Times New Roman"/>
          <w:sz w:val="24"/>
          <w:szCs w:val="24"/>
        </w:rPr>
        <w:t xml:space="preserve">tehingu </w:t>
      </w:r>
      <w:del w:id="743" w:author="Merike Koppel - JUSTDIGI" w:date="2025-12-30T12:17:00Z" w16du:dateUtc="2025-12-30T10:17:00Z">
        <w:r w:rsidR="50429D26" w:rsidRPr="1BD68A4A" w:rsidDel="001B701A">
          <w:rPr>
            <w:rFonts w:ascii="Times New Roman" w:eastAsia="Times New Roman" w:hAnsi="Times New Roman" w:cs="Times New Roman"/>
            <w:sz w:val="24"/>
            <w:szCs w:val="24"/>
          </w:rPr>
          <w:delText xml:space="preserve">läbiviimise </w:delText>
        </w:r>
      </w:del>
      <w:ins w:id="744" w:author="Merike Koppel - JUSTDIGI" w:date="2025-12-30T12:17:00Z" w16du:dateUtc="2025-12-30T10:17:00Z">
        <w:r w:rsidR="001B701A">
          <w:rPr>
            <w:rFonts w:ascii="Times New Roman" w:eastAsia="Times New Roman" w:hAnsi="Times New Roman" w:cs="Times New Roman"/>
            <w:sz w:val="24"/>
            <w:szCs w:val="24"/>
          </w:rPr>
          <w:t>tege</w:t>
        </w:r>
        <w:r w:rsidR="001B701A" w:rsidRPr="1BD68A4A">
          <w:rPr>
            <w:rFonts w:ascii="Times New Roman" w:eastAsia="Times New Roman" w:hAnsi="Times New Roman" w:cs="Times New Roman"/>
            <w:sz w:val="24"/>
            <w:szCs w:val="24"/>
          </w:rPr>
          <w:t>mise</w:t>
        </w:r>
      </w:ins>
      <w:commentRangeEnd w:id="742"/>
      <w:ins w:id="745" w:author="Merike Koppel - JUSTDIGI" w:date="2026-01-02T10:20:00Z" w16du:dateUtc="2026-01-02T08:20:00Z">
        <w:r w:rsidR="002F7698">
          <w:rPr>
            <w:rStyle w:val="Kommentaariviide"/>
          </w:rPr>
          <w:commentReference w:id="742"/>
        </w:r>
      </w:ins>
      <w:ins w:id="746" w:author="Merike Koppel - JUSTDIGI" w:date="2025-12-30T12:17:00Z" w16du:dateUtc="2025-12-30T10:17:00Z">
        <w:r w:rsidR="001B701A" w:rsidRPr="1BD68A4A">
          <w:rPr>
            <w:rFonts w:ascii="Times New Roman" w:eastAsia="Times New Roman" w:hAnsi="Times New Roman" w:cs="Times New Roman"/>
            <w:sz w:val="24"/>
            <w:szCs w:val="24"/>
          </w:rPr>
          <w:t xml:space="preserve"> </w:t>
        </w:r>
      </w:ins>
      <w:r w:rsidR="50429D26" w:rsidRPr="1BD68A4A">
        <w:rPr>
          <w:rFonts w:ascii="Times New Roman" w:eastAsia="Times New Roman" w:hAnsi="Times New Roman" w:cs="Times New Roman"/>
          <w:sz w:val="24"/>
          <w:szCs w:val="24"/>
        </w:rPr>
        <w:t>eest</w:t>
      </w:r>
      <w:r w:rsidR="00C95EB2" w:rsidRPr="1BD68A4A">
        <w:rPr>
          <w:rFonts w:ascii="Times New Roman" w:eastAsia="Times New Roman" w:hAnsi="Times New Roman" w:cs="Times New Roman"/>
          <w:sz w:val="24"/>
          <w:szCs w:val="24"/>
        </w:rPr>
        <w:t xml:space="preserve"> </w:t>
      </w:r>
      <w:r w:rsidR="00A2164C" w:rsidRPr="1BD68A4A">
        <w:rPr>
          <w:rFonts w:ascii="Times New Roman" w:eastAsia="Times New Roman" w:hAnsi="Times New Roman" w:cs="Times New Roman"/>
          <w:sz w:val="24"/>
          <w:szCs w:val="24"/>
        </w:rPr>
        <w:t xml:space="preserve">– </w:t>
      </w:r>
    </w:p>
    <w:p w14:paraId="659384CE" w14:textId="381E0BEE" w:rsidR="6FB25B8F" w:rsidRPr="00450E58" w:rsidRDefault="3F0CD1A4" w:rsidP="00450E58">
      <w:pPr>
        <w:rPr>
          <w:rFonts w:ascii="Times New Roman" w:hAnsi="Times New Roman" w:cs="Times New Roman"/>
          <w:sz w:val="24"/>
          <w:szCs w:val="24"/>
        </w:rPr>
      </w:pPr>
      <w:r w:rsidRPr="1BD68A4A">
        <w:rPr>
          <w:rFonts w:ascii="Times New Roman" w:hAnsi="Times New Roman" w:cs="Times New Roman"/>
          <w:sz w:val="24"/>
          <w:szCs w:val="24"/>
        </w:rPr>
        <w:t>karistatakse rahatrahviga kuni 700 000 eurot või kuni kahekordses väärteo tulemusel teenitud kasule või ära hoitud kahjule vastavas summas.</w:t>
      </w:r>
    </w:p>
    <w:p w14:paraId="2BC76248" w14:textId="77777777" w:rsidR="00450E58" w:rsidRDefault="50429D26"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(2) Sama teo eest, kui selle on toime pannud juriidiline isik,</w:t>
      </w:r>
      <w:r w:rsidR="7C24084B" w:rsidRPr="1BD68A4A">
        <w:rPr>
          <w:rFonts w:ascii="Times New Roman" w:eastAsia="Times New Roman" w:hAnsi="Times New Roman" w:cs="Times New Roman"/>
          <w:sz w:val="24"/>
          <w:szCs w:val="24"/>
        </w:rPr>
        <w:t xml:space="preserve"> </w:t>
      </w:r>
      <w:r w:rsidR="00A2164C" w:rsidRPr="1BD68A4A">
        <w:rPr>
          <w:rFonts w:ascii="Times New Roman" w:eastAsia="Times New Roman" w:hAnsi="Times New Roman" w:cs="Times New Roman"/>
          <w:sz w:val="24"/>
          <w:szCs w:val="24"/>
        </w:rPr>
        <w:t xml:space="preserve">– </w:t>
      </w:r>
    </w:p>
    <w:p w14:paraId="76DDE9D4" w14:textId="3FDA10E8" w:rsidR="6FB25B8F" w:rsidRPr="00E112D0" w:rsidRDefault="3F0CD1A4" w:rsidP="00C805EF">
      <w:pPr>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p>
    <w:p w14:paraId="3F24B25C" w14:textId="1164E7B1" w:rsidR="7C43D14C" w:rsidRPr="00FA634D" w:rsidRDefault="7C43D14C" w:rsidP="00C805EF">
      <w:pPr>
        <w:spacing w:after="0" w:line="240" w:lineRule="auto"/>
        <w:jc w:val="both"/>
        <w:rPr>
          <w:rFonts w:ascii="Times New Roman" w:eastAsia="Times New Roman" w:hAnsi="Times New Roman" w:cs="Times New Roman"/>
          <w:b/>
          <w:bCs/>
          <w:sz w:val="24"/>
          <w:szCs w:val="24"/>
        </w:rPr>
      </w:pPr>
    </w:p>
    <w:p w14:paraId="178F49BD" w14:textId="06DB9DD1" w:rsidR="06C2CA87" w:rsidRPr="00FA634D" w:rsidRDefault="58D31923" w:rsidP="64B3D5B0">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134</w:t>
      </w:r>
      <w:r w:rsidRPr="1BD68A4A">
        <w:rPr>
          <w:rFonts w:ascii="Times New Roman" w:eastAsia="Times New Roman" w:hAnsi="Times New Roman" w:cs="Times New Roman"/>
          <w:b/>
          <w:bCs/>
          <w:sz w:val="24"/>
          <w:szCs w:val="24"/>
          <w:vertAlign w:val="superscript"/>
        </w:rPr>
        <w:t>2</w:t>
      </w:r>
      <w:r w:rsidR="68DDBBB6" w:rsidRPr="1BD68A4A">
        <w:rPr>
          <w:rFonts w:ascii="Times New Roman" w:eastAsia="Times New Roman" w:hAnsi="Times New Roman" w:cs="Times New Roman"/>
          <w:b/>
          <w:bCs/>
          <w:sz w:val="24"/>
          <w:szCs w:val="24"/>
          <w:vertAlign w:val="superscript"/>
        </w:rPr>
        <w:t>9</w:t>
      </w:r>
      <w:r w:rsidRPr="1BD68A4A">
        <w:rPr>
          <w:rFonts w:ascii="Times New Roman" w:eastAsia="Times New Roman" w:hAnsi="Times New Roman" w:cs="Times New Roman"/>
          <w:b/>
          <w:bCs/>
          <w:sz w:val="24"/>
          <w:szCs w:val="24"/>
        </w:rPr>
        <w:t xml:space="preserve">. </w:t>
      </w:r>
      <w:r w:rsidR="7B910298" w:rsidRPr="1BD68A4A">
        <w:rPr>
          <w:rFonts w:ascii="Times New Roman" w:eastAsia="Times New Roman" w:hAnsi="Times New Roman" w:cs="Times New Roman"/>
          <w:b/>
          <w:bCs/>
          <w:sz w:val="24"/>
          <w:szCs w:val="24"/>
        </w:rPr>
        <w:t>Stabiilse netorahastamise</w:t>
      </w:r>
      <w:r w:rsidR="1F4046C4" w:rsidRPr="1BD68A4A">
        <w:rPr>
          <w:rFonts w:ascii="Times New Roman" w:eastAsia="Times New Roman" w:hAnsi="Times New Roman" w:cs="Times New Roman"/>
          <w:b/>
          <w:bCs/>
          <w:sz w:val="24"/>
          <w:szCs w:val="24"/>
        </w:rPr>
        <w:t xml:space="preserve"> kordaja</w:t>
      </w:r>
      <w:r w:rsidR="7B910298" w:rsidRPr="1BD68A4A">
        <w:rPr>
          <w:rFonts w:ascii="Times New Roman" w:eastAsia="Times New Roman" w:hAnsi="Times New Roman" w:cs="Times New Roman"/>
          <w:b/>
          <w:bCs/>
          <w:sz w:val="24"/>
          <w:szCs w:val="24"/>
        </w:rPr>
        <w:t xml:space="preserve"> ja likviidsuskattekordaja arvutamise </w:t>
      </w:r>
      <w:r w:rsidR="3B3F3DFA" w:rsidRPr="1BD68A4A">
        <w:rPr>
          <w:rFonts w:ascii="Times New Roman" w:eastAsia="Times New Roman" w:hAnsi="Times New Roman" w:cs="Times New Roman"/>
          <w:b/>
          <w:bCs/>
          <w:sz w:val="24"/>
          <w:szCs w:val="24"/>
        </w:rPr>
        <w:t xml:space="preserve">nõude </w:t>
      </w:r>
      <w:r w:rsidR="7B910298" w:rsidRPr="1BD68A4A">
        <w:rPr>
          <w:rFonts w:ascii="Times New Roman" w:eastAsia="Times New Roman" w:hAnsi="Times New Roman" w:cs="Times New Roman"/>
          <w:b/>
          <w:bCs/>
          <w:sz w:val="24"/>
          <w:szCs w:val="24"/>
        </w:rPr>
        <w:t xml:space="preserve">ning </w:t>
      </w:r>
      <w:r w:rsidR="30EC2EF1" w:rsidRPr="1BD68A4A">
        <w:rPr>
          <w:rFonts w:ascii="Times New Roman" w:eastAsia="Times New Roman" w:hAnsi="Times New Roman" w:cs="Times New Roman"/>
          <w:b/>
          <w:bCs/>
          <w:sz w:val="24"/>
          <w:szCs w:val="24"/>
        </w:rPr>
        <w:t xml:space="preserve">likviidsuskatte ja </w:t>
      </w:r>
      <w:r w:rsidR="7B910298" w:rsidRPr="1BD68A4A">
        <w:rPr>
          <w:rFonts w:ascii="Times New Roman" w:eastAsia="Times New Roman" w:hAnsi="Times New Roman" w:cs="Times New Roman"/>
          <w:b/>
          <w:bCs/>
          <w:sz w:val="24"/>
          <w:szCs w:val="24"/>
        </w:rPr>
        <w:t xml:space="preserve">stabiilse netorahastamise </w:t>
      </w:r>
      <w:commentRangeStart w:id="747"/>
      <w:r w:rsidR="7B910298" w:rsidRPr="1BD68A4A">
        <w:rPr>
          <w:rFonts w:ascii="Times New Roman" w:eastAsia="Times New Roman" w:hAnsi="Times New Roman" w:cs="Times New Roman"/>
          <w:b/>
          <w:bCs/>
          <w:sz w:val="24"/>
          <w:szCs w:val="24"/>
        </w:rPr>
        <w:t xml:space="preserve">nõude </w:t>
      </w:r>
      <w:del w:id="748" w:author="Merike Koppel - JUSTDIGI" w:date="2025-12-30T12:17:00Z" w16du:dateUtc="2025-12-30T10:17:00Z">
        <w:r w:rsidR="37AEB1C1" w:rsidRPr="1BD68A4A" w:rsidDel="001B701A">
          <w:rPr>
            <w:rFonts w:ascii="Times New Roman" w:eastAsia="Times New Roman" w:hAnsi="Times New Roman" w:cs="Times New Roman"/>
            <w:b/>
            <w:bCs/>
            <w:sz w:val="24"/>
            <w:szCs w:val="24"/>
          </w:rPr>
          <w:delText xml:space="preserve">täitmise </w:delText>
        </w:r>
      </w:del>
      <w:r w:rsidR="7B910298" w:rsidRPr="1BD68A4A">
        <w:rPr>
          <w:rFonts w:ascii="Times New Roman" w:eastAsia="Times New Roman" w:hAnsi="Times New Roman" w:cs="Times New Roman"/>
          <w:b/>
          <w:bCs/>
          <w:sz w:val="24"/>
          <w:szCs w:val="24"/>
        </w:rPr>
        <w:t>rikkumine</w:t>
      </w:r>
      <w:commentRangeEnd w:id="747"/>
      <w:r w:rsidR="00E65E83">
        <w:rPr>
          <w:rStyle w:val="Kommentaariviide"/>
        </w:rPr>
        <w:commentReference w:id="747"/>
      </w:r>
    </w:p>
    <w:p w14:paraId="553AC75D" w14:textId="199F450B" w:rsidR="001A3BD1" w:rsidRPr="001A3BD1" w:rsidRDefault="001A3BD1" w:rsidP="001A3BD1">
      <w:pPr>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 xml:space="preserve">(1) </w:t>
      </w:r>
      <w:r w:rsidR="6436493D" w:rsidRPr="1BD68A4A">
        <w:rPr>
          <w:rFonts w:ascii="Times New Roman" w:eastAsia="Times New Roman" w:hAnsi="Times New Roman" w:cs="Times New Roman"/>
          <w:sz w:val="24"/>
          <w:szCs w:val="24"/>
        </w:rPr>
        <w:t xml:space="preserve">Euroopa Parlamendi ja nõukogu määruse (EL) nr 575/2013 VI osa I ja IV jaotises </w:t>
      </w:r>
      <w:r w:rsidR="00EC0247" w:rsidRPr="1BD68A4A">
        <w:rPr>
          <w:rFonts w:ascii="Times New Roman" w:eastAsia="Times New Roman" w:hAnsi="Times New Roman" w:cs="Times New Roman"/>
          <w:sz w:val="24"/>
          <w:szCs w:val="24"/>
        </w:rPr>
        <w:t>ning</w:t>
      </w:r>
      <w:r w:rsidR="6436493D" w:rsidRPr="1BD68A4A">
        <w:rPr>
          <w:rFonts w:ascii="Times New Roman" w:eastAsia="Times New Roman" w:hAnsi="Times New Roman" w:cs="Times New Roman"/>
          <w:sz w:val="24"/>
          <w:szCs w:val="24"/>
        </w:rPr>
        <w:t xml:space="preserve"> </w:t>
      </w:r>
      <w:del w:id="749" w:author="Merike Koppel - JUSTDIGI" w:date="2025-12-30T12:17:00Z" w16du:dateUtc="2025-12-30T10:17:00Z">
        <w:r w:rsidR="6436493D" w:rsidRPr="1BD68A4A" w:rsidDel="00E65E83">
          <w:rPr>
            <w:rFonts w:ascii="Times New Roman" w:eastAsia="Times New Roman" w:hAnsi="Times New Roman" w:cs="Times New Roman"/>
            <w:sz w:val="24"/>
            <w:szCs w:val="24"/>
          </w:rPr>
          <w:delText>Euroopa</w:delText>
        </w:r>
        <w:r w:rsidR="4F5325EF" w:rsidRPr="1BD68A4A" w:rsidDel="00E65E83">
          <w:rPr>
            <w:rFonts w:ascii="Times New Roman" w:eastAsia="Times New Roman" w:hAnsi="Times New Roman" w:cs="Times New Roman"/>
            <w:sz w:val="24"/>
            <w:szCs w:val="24"/>
          </w:rPr>
          <w:delText xml:space="preserve"> K</w:delText>
        </w:r>
      </w:del>
      <w:ins w:id="750" w:author="Merike Koppel - JUSTDIGI" w:date="2025-12-30T12:17:00Z" w16du:dateUtc="2025-12-30T10:17:00Z">
        <w:r w:rsidR="00E65E83">
          <w:rPr>
            <w:rFonts w:ascii="Times New Roman" w:eastAsia="Times New Roman" w:hAnsi="Times New Roman" w:cs="Times New Roman"/>
            <w:sz w:val="24"/>
            <w:szCs w:val="24"/>
          </w:rPr>
          <w:t>k</w:t>
        </w:r>
      </w:ins>
      <w:r w:rsidR="4F5325EF" w:rsidRPr="1BD68A4A">
        <w:rPr>
          <w:rFonts w:ascii="Times New Roman" w:eastAsia="Times New Roman" w:hAnsi="Times New Roman" w:cs="Times New Roman"/>
          <w:sz w:val="24"/>
          <w:szCs w:val="24"/>
        </w:rPr>
        <w:t xml:space="preserve">omisjoni delegeeritud määruses (EL) 2015/61, </w:t>
      </w:r>
      <w:r w:rsidR="4F5325EF" w:rsidRPr="1BD68A4A">
        <w:rPr>
          <w:rFonts w:ascii="Times New Roman" w:eastAsia="Times New Roman" w:hAnsi="Times New Roman" w:cs="Times New Roman"/>
          <w:color w:val="000000" w:themeColor="text1"/>
          <w:sz w:val="24"/>
          <w:szCs w:val="24"/>
        </w:rPr>
        <w:t xml:space="preserve">millega täiendatakse Euroopa Parlamendi ja nõukogu määrust (EL) nr 575/2013 seoses krediidiasutuste suhtes kohaldatava likviidsuskatte nõudega (ELT L </w:t>
      </w:r>
      <w:del w:id="751" w:author="Merike Koppel - JUSTDIGI" w:date="2025-12-30T12:18:00Z" w16du:dateUtc="2025-12-30T10:18:00Z">
        <w:r w:rsidR="4F5325EF" w:rsidRPr="1BD68A4A" w:rsidDel="00E65E83">
          <w:rPr>
            <w:rFonts w:ascii="Times New Roman" w:eastAsia="Times New Roman" w:hAnsi="Times New Roman" w:cs="Times New Roman"/>
            <w:color w:val="000000" w:themeColor="text1"/>
            <w:sz w:val="24"/>
            <w:szCs w:val="24"/>
          </w:rPr>
          <w:delText>0</w:delText>
        </w:r>
      </w:del>
      <w:r w:rsidR="4F5325EF" w:rsidRPr="1BD68A4A">
        <w:rPr>
          <w:rFonts w:ascii="Times New Roman" w:eastAsia="Times New Roman" w:hAnsi="Times New Roman" w:cs="Times New Roman"/>
          <w:color w:val="000000" w:themeColor="text1"/>
          <w:sz w:val="24"/>
          <w:szCs w:val="24"/>
        </w:rPr>
        <w:t>11 17.</w:t>
      </w:r>
      <w:ins w:id="752" w:author="Merike Koppel - JUSTDIGI" w:date="2025-12-30T12:18:00Z" w16du:dateUtc="2025-12-30T10:18:00Z">
        <w:r w:rsidR="00E65E83">
          <w:rPr>
            <w:rFonts w:ascii="Times New Roman" w:eastAsia="Times New Roman" w:hAnsi="Times New Roman" w:cs="Times New Roman"/>
            <w:color w:val="000000" w:themeColor="text1"/>
            <w:sz w:val="24"/>
            <w:szCs w:val="24"/>
          </w:rPr>
          <w:t>0</w:t>
        </w:r>
      </w:ins>
      <w:r w:rsidR="4F5325EF" w:rsidRPr="1BD68A4A">
        <w:rPr>
          <w:rFonts w:ascii="Times New Roman" w:eastAsia="Times New Roman" w:hAnsi="Times New Roman" w:cs="Times New Roman"/>
          <w:color w:val="000000" w:themeColor="text1"/>
          <w:sz w:val="24"/>
          <w:szCs w:val="24"/>
        </w:rPr>
        <w:t>1.2015, lk 1</w:t>
      </w:r>
      <w:ins w:id="753" w:author="Merike Koppel - JUSTDIGI" w:date="2025-12-30T12:18:00Z" w16du:dateUtc="2025-12-30T10:18:00Z">
        <w:r w:rsidR="00E65E83">
          <w:rPr>
            <w:rFonts w:ascii="Times New Roman" w:eastAsia="Times New Roman" w:hAnsi="Times New Roman" w:cs="Times New Roman"/>
            <w:color w:val="000000" w:themeColor="text1"/>
            <w:sz w:val="24"/>
            <w:szCs w:val="24"/>
          </w:rPr>
          <w:t>–36</w:t>
        </w:r>
      </w:ins>
      <w:r w:rsidR="4F5325EF" w:rsidRPr="1BD68A4A">
        <w:rPr>
          <w:rFonts w:ascii="Times New Roman" w:eastAsia="Times New Roman" w:hAnsi="Times New Roman" w:cs="Times New Roman"/>
          <w:color w:val="000000" w:themeColor="text1"/>
          <w:sz w:val="24"/>
          <w:szCs w:val="24"/>
        </w:rPr>
        <w:t>),</w:t>
      </w:r>
      <w:r w:rsidR="4F5325EF" w:rsidRPr="1BD68A4A">
        <w:rPr>
          <w:rFonts w:ascii="Times New Roman" w:eastAsia="Times New Roman" w:hAnsi="Times New Roman" w:cs="Times New Roman"/>
          <w:sz w:val="24"/>
          <w:szCs w:val="24"/>
        </w:rPr>
        <w:t xml:space="preserve"> sätestatud likviidsuskattekordaja ja stabiilse netorahastamise kordaja arvutamise nõude</w:t>
      </w:r>
      <w:r w:rsidR="6436493D" w:rsidRPr="1BD68A4A">
        <w:rPr>
          <w:rFonts w:ascii="Times New Roman" w:eastAsia="Times New Roman" w:hAnsi="Times New Roman" w:cs="Times New Roman"/>
          <w:sz w:val="24"/>
          <w:szCs w:val="24"/>
        </w:rPr>
        <w:t xml:space="preserve"> </w:t>
      </w:r>
      <w:r w:rsidR="3AF66A4E" w:rsidRPr="1BD68A4A">
        <w:rPr>
          <w:rFonts w:ascii="Times New Roman" w:eastAsia="Times New Roman" w:hAnsi="Times New Roman" w:cs="Times New Roman"/>
          <w:sz w:val="24"/>
          <w:szCs w:val="24"/>
        </w:rPr>
        <w:t xml:space="preserve">ning määruse (EL) nr 575/2013 artiklites </w:t>
      </w:r>
      <w:r w:rsidR="50B0B752" w:rsidRPr="1BD68A4A">
        <w:rPr>
          <w:rFonts w:ascii="Times New Roman" w:eastAsia="Times New Roman" w:hAnsi="Times New Roman" w:cs="Times New Roman"/>
          <w:sz w:val="24"/>
          <w:szCs w:val="24"/>
        </w:rPr>
        <w:t xml:space="preserve">412, </w:t>
      </w:r>
      <w:r w:rsidR="3AF66A4E" w:rsidRPr="1BD68A4A">
        <w:rPr>
          <w:rFonts w:ascii="Times New Roman" w:eastAsia="Times New Roman" w:hAnsi="Times New Roman" w:cs="Times New Roman"/>
          <w:sz w:val="24"/>
          <w:szCs w:val="24"/>
        </w:rPr>
        <w:t xml:space="preserve">413 ja 428b sätestatud </w:t>
      </w:r>
      <w:r w:rsidR="17FD0CC9" w:rsidRPr="1BD68A4A">
        <w:rPr>
          <w:rFonts w:ascii="Times New Roman" w:eastAsia="Times New Roman" w:hAnsi="Times New Roman" w:cs="Times New Roman"/>
          <w:sz w:val="24"/>
          <w:szCs w:val="24"/>
        </w:rPr>
        <w:t>likviidsuskatte ja</w:t>
      </w:r>
      <w:r w:rsidR="5EFF3349" w:rsidRPr="1BD68A4A">
        <w:rPr>
          <w:rFonts w:ascii="Times New Roman" w:eastAsia="Times New Roman" w:hAnsi="Times New Roman" w:cs="Times New Roman"/>
          <w:sz w:val="24"/>
          <w:szCs w:val="24"/>
        </w:rPr>
        <w:t xml:space="preserve"> s</w:t>
      </w:r>
      <w:r w:rsidR="3AF66A4E" w:rsidRPr="1BD68A4A">
        <w:rPr>
          <w:rFonts w:ascii="Times New Roman" w:eastAsia="Times New Roman" w:hAnsi="Times New Roman" w:cs="Times New Roman"/>
          <w:sz w:val="24"/>
          <w:szCs w:val="24"/>
        </w:rPr>
        <w:t>tabiilse netorahastamise nõude täitmata jätm</w:t>
      </w:r>
      <w:r w:rsidR="1439E05A" w:rsidRPr="1BD68A4A">
        <w:rPr>
          <w:rFonts w:ascii="Times New Roman" w:eastAsia="Times New Roman" w:hAnsi="Times New Roman" w:cs="Times New Roman"/>
          <w:sz w:val="24"/>
          <w:szCs w:val="24"/>
        </w:rPr>
        <w:t xml:space="preserve">ise eest </w:t>
      </w:r>
      <w:r w:rsidR="10E793DA" w:rsidRPr="1BD68A4A">
        <w:rPr>
          <w:rFonts w:ascii="Times New Roman" w:eastAsia="Arial" w:hAnsi="Times New Roman" w:cs="Times New Roman"/>
          <w:color w:val="202020"/>
          <w:sz w:val="24"/>
          <w:szCs w:val="24"/>
        </w:rPr>
        <w:t>–</w:t>
      </w:r>
    </w:p>
    <w:p w14:paraId="336EB1C5" w14:textId="0FD40E71" w:rsidR="56B24369" w:rsidRPr="001A3BD1" w:rsidRDefault="51F0F557" w:rsidP="001A3BD1">
      <w:pPr>
        <w:rPr>
          <w:rFonts w:ascii="Times New Roman" w:hAnsi="Times New Roman" w:cs="Times New Roman"/>
          <w:sz w:val="24"/>
          <w:szCs w:val="24"/>
        </w:rPr>
      </w:pPr>
      <w:r w:rsidRPr="1BD68A4A">
        <w:rPr>
          <w:rFonts w:ascii="Times New Roman" w:hAnsi="Times New Roman" w:cs="Times New Roman"/>
          <w:sz w:val="24"/>
          <w:szCs w:val="24"/>
        </w:rPr>
        <w:t>k</w:t>
      </w:r>
      <w:r w:rsidR="6F18BBF5" w:rsidRPr="1BD68A4A">
        <w:rPr>
          <w:rFonts w:ascii="Times New Roman" w:hAnsi="Times New Roman" w:cs="Times New Roman"/>
          <w:sz w:val="24"/>
          <w:szCs w:val="24"/>
        </w:rPr>
        <w:t xml:space="preserve">aristatakse rahatrahviga kuni 300 trahviühikut. </w:t>
      </w:r>
    </w:p>
    <w:p w14:paraId="03948D44" w14:textId="78481E02" w:rsidR="56B24369" w:rsidRDefault="6F18BBF5" w:rsidP="00C805EF">
      <w:pPr>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(2) Sama teo eest, kui selle on toime pannud juriidiline isik</w:t>
      </w:r>
      <w:r w:rsidR="04C504C4" w:rsidRPr="1BD68A4A">
        <w:rPr>
          <w:rFonts w:ascii="Times New Roman" w:eastAsia="Times New Roman" w:hAnsi="Times New Roman" w:cs="Times New Roman"/>
          <w:sz w:val="24"/>
          <w:szCs w:val="24"/>
        </w:rPr>
        <w:t>,</w:t>
      </w:r>
      <w:r w:rsidR="3835BEF2" w:rsidRPr="1BD68A4A">
        <w:rPr>
          <w:rFonts w:ascii="Times New Roman" w:eastAsia="Times New Roman" w:hAnsi="Times New Roman" w:cs="Times New Roman"/>
          <w:sz w:val="24"/>
          <w:szCs w:val="24"/>
        </w:rPr>
        <w:t xml:space="preserve"> </w:t>
      </w:r>
      <w:r w:rsidR="42EA7615" w:rsidRPr="1BD68A4A">
        <w:rPr>
          <w:rFonts w:ascii="Times New Roman" w:eastAsia="Arial" w:hAnsi="Times New Roman" w:cs="Times New Roman"/>
          <w:color w:val="202020"/>
          <w:sz w:val="24"/>
          <w:szCs w:val="24"/>
        </w:rPr>
        <w:t>–</w:t>
      </w:r>
    </w:p>
    <w:p w14:paraId="44C19FA1" w14:textId="3AA0C915" w:rsidR="56B24369" w:rsidRPr="00FA634D" w:rsidRDefault="56B24369" w:rsidP="00C805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karistatakse rahatrahviga kuni 400</w:t>
      </w:r>
      <w:r w:rsidR="00B54E91" w:rsidRPr="1BD68A4A">
        <w:rPr>
          <w:rFonts w:ascii="Times New Roman" w:eastAsia="Times New Roman" w:hAnsi="Times New Roman" w:cs="Times New Roman"/>
          <w:sz w:val="24"/>
          <w:szCs w:val="24"/>
        </w:rPr>
        <w:t> </w:t>
      </w:r>
      <w:r w:rsidRPr="1BD68A4A">
        <w:rPr>
          <w:rFonts w:ascii="Times New Roman" w:eastAsia="Times New Roman" w:hAnsi="Times New Roman" w:cs="Times New Roman"/>
          <w:sz w:val="24"/>
          <w:szCs w:val="24"/>
        </w:rPr>
        <w:t>000 eurot.</w:t>
      </w:r>
    </w:p>
    <w:p w14:paraId="2DA2BAB8" w14:textId="0BE5C746" w:rsidR="447AAFA4" w:rsidRPr="00FA634D" w:rsidRDefault="447AAFA4" w:rsidP="00C805EF">
      <w:pPr>
        <w:spacing w:after="0" w:line="240" w:lineRule="auto"/>
        <w:jc w:val="both"/>
        <w:rPr>
          <w:rFonts w:ascii="Times New Roman" w:eastAsia="Times New Roman" w:hAnsi="Times New Roman" w:cs="Times New Roman"/>
          <w:sz w:val="24"/>
          <w:szCs w:val="24"/>
        </w:rPr>
      </w:pPr>
    </w:p>
    <w:p w14:paraId="0819FFB6" w14:textId="1C3C0D6E" w:rsidR="2F15AC34" w:rsidRPr="00FA634D" w:rsidRDefault="2F15AC34" w:rsidP="00C805EF">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b/>
          <w:bCs/>
          <w:sz w:val="24"/>
          <w:szCs w:val="24"/>
        </w:rPr>
        <w:t>§ 134</w:t>
      </w:r>
      <w:r w:rsidR="00683EB6" w:rsidRPr="1BD68A4A">
        <w:rPr>
          <w:rFonts w:ascii="Times New Roman" w:eastAsia="Times New Roman" w:hAnsi="Times New Roman" w:cs="Times New Roman"/>
          <w:b/>
          <w:bCs/>
          <w:sz w:val="24"/>
          <w:szCs w:val="24"/>
          <w:vertAlign w:val="superscript"/>
        </w:rPr>
        <w:t>30</w:t>
      </w:r>
      <w:r w:rsidRPr="1BD68A4A">
        <w:rPr>
          <w:rFonts w:ascii="Times New Roman" w:eastAsia="Times New Roman" w:hAnsi="Times New Roman" w:cs="Times New Roman"/>
          <w:b/>
          <w:bCs/>
          <w:sz w:val="24"/>
          <w:szCs w:val="24"/>
        </w:rPr>
        <w:t xml:space="preserve">. </w:t>
      </w:r>
      <w:r w:rsidR="70D3969C" w:rsidRPr="1BD68A4A">
        <w:rPr>
          <w:rFonts w:ascii="Times New Roman" w:eastAsia="Times New Roman" w:hAnsi="Times New Roman" w:cs="Times New Roman"/>
          <w:b/>
          <w:bCs/>
          <w:sz w:val="24"/>
          <w:szCs w:val="24"/>
        </w:rPr>
        <w:t xml:space="preserve">Andmete kogumise ja haldamise nõuete rikkumine </w:t>
      </w:r>
    </w:p>
    <w:p w14:paraId="275A20C3" w14:textId="7185D226" w:rsidR="447AAFA4" w:rsidRDefault="3D044E38" w:rsidP="6D4BC6F6">
      <w:pPr>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 xml:space="preserve">(1) </w:t>
      </w:r>
      <w:r w:rsidR="4428BAF8" w:rsidRPr="1BD68A4A">
        <w:rPr>
          <w:rFonts w:ascii="Times New Roman" w:eastAsia="Times New Roman" w:hAnsi="Times New Roman" w:cs="Times New Roman"/>
          <w:sz w:val="24"/>
          <w:szCs w:val="24"/>
        </w:rPr>
        <w:t>Euroopa Parlamendi ja nõukogu määruse (EL) nr 575/2013 III osa III jaotise 2. peatükis sätestatud andmete kogumise ja haldamise nõuete rikkumise eest</w:t>
      </w:r>
      <w:r w:rsidR="00582086" w:rsidRPr="1BD68A4A">
        <w:rPr>
          <w:rFonts w:ascii="Times New Roman" w:eastAsia="Times New Roman" w:hAnsi="Times New Roman" w:cs="Times New Roman"/>
          <w:sz w:val="24"/>
          <w:szCs w:val="24"/>
        </w:rPr>
        <w:t xml:space="preserve"> </w:t>
      </w:r>
      <w:r w:rsidR="756C5948" w:rsidRPr="1BD68A4A">
        <w:rPr>
          <w:rFonts w:ascii="Times New Roman" w:eastAsia="Arial" w:hAnsi="Times New Roman" w:cs="Times New Roman"/>
          <w:color w:val="202020"/>
          <w:sz w:val="21"/>
          <w:szCs w:val="21"/>
        </w:rPr>
        <w:t>–</w:t>
      </w:r>
    </w:p>
    <w:p w14:paraId="06E7D513" w14:textId="59853C8F" w:rsidR="6412CB4C" w:rsidRDefault="6412CB4C" w:rsidP="6D4BC6F6">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karistatakse rahatrahviga kuni 700 000 eurot või kuni kahekordses väärteo tulemusel teenitud kasule või ära hoitud kahjule vastavas summas.</w:t>
      </w:r>
    </w:p>
    <w:p w14:paraId="3A162482" w14:textId="35DBDEC9" w:rsidR="6412CB4C" w:rsidRDefault="5A8B0A24" w:rsidP="6D4BC6F6">
      <w:pPr>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(2) Sama teo eest, kui selle on toime pannud juriidiline isik</w:t>
      </w:r>
      <w:r w:rsidR="06F741A5" w:rsidRPr="1BD68A4A">
        <w:rPr>
          <w:rFonts w:ascii="Times New Roman" w:eastAsia="Times New Roman" w:hAnsi="Times New Roman" w:cs="Times New Roman"/>
          <w:sz w:val="24"/>
          <w:szCs w:val="24"/>
        </w:rPr>
        <w:t>,</w:t>
      </w:r>
      <w:r w:rsidR="101A367C" w:rsidRPr="1BD68A4A">
        <w:rPr>
          <w:rFonts w:ascii="Times New Roman" w:eastAsia="Times New Roman" w:hAnsi="Times New Roman" w:cs="Times New Roman"/>
          <w:sz w:val="24"/>
          <w:szCs w:val="24"/>
        </w:rPr>
        <w:t xml:space="preserve"> </w:t>
      </w:r>
      <w:r w:rsidR="398757DD" w:rsidRPr="1BD68A4A">
        <w:rPr>
          <w:rFonts w:ascii="Times New Roman" w:eastAsia="Arial" w:hAnsi="Times New Roman" w:cs="Times New Roman"/>
          <w:color w:val="202020"/>
          <w:sz w:val="21"/>
          <w:szCs w:val="21"/>
        </w:rPr>
        <w:t>–</w:t>
      </w:r>
    </w:p>
    <w:p w14:paraId="42E4BD9B" w14:textId="031838EA" w:rsidR="6412CB4C" w:rsidRPr="00FA634D" w:rsidRDefault="701217E5" w:rsidP="6D4BC6F6">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p>
    <w:p w14:paraId="695630EE" w14:textId="4633A58C" w:rsidR="20DD2A98" w:rsidRPr="00FA634D" w:rsidRDefault="20DD2A98" w:rsidP="20DD2A98">
      <w:pPr>
        <w:spacing w:after="0" w:line="240" w:lineRule="auto"/>
        <w:jc w:val="both"/>
        <w:rPr>
          <w:rFonts w:ascii="Times New Roman" w:eastAsia="Times New Roman" w:hAnsi="Times New Roman" w:cs="Times New Roman"/>
          <w:sz w:val="24"/>
          <w:szCs w:val="24"/>
        </w:rPr>
      </w:pPr>
    </w:p>
    <w:p w14:paraId="7798738E" w14:textId="7604F273" w:rsidR="00312D48" w:rsidRPr="00FA634D" w:rsidRDefault="69D19107" w:rsidP="4FA6A224">
      <w:pPr>
        <w:pStyle w:val="Pealkiri3"/>
        <w:keepNext w:val="0"/>
        <w:keepLines w:val="0"/>
        <w:spacing w:before="0" w:after="0" w:line="240" w:lineRule="auto"/>
        <w:rPr>
          <w:rFonts w:ascii="Times New Roman" w:eastAsia="Times New Roman" w:hAnsi="Times New Roman" w:cs="Times New Roman"/>
          <w:b/>
          <w:bCs/>
          <w:color w:val="auto"/>
          <w:sz w:val="24"/>
          <w:szCs w:val="24"/>
          <w:lang w:val="et-EE"/>
        </w:rPr>
      </w:pPr>
      <w:r w:rsidRPr="1BD68A4A">
        <w:rPr>
          <w:rFonts w:ascii="Times New Roman" w:eastAsia="Times New Roman" w:hAnsi="Times New Roman" w:cs="Times New Roman"/>
          <w:b/>
          <w:bCs/>
          <w:color w:val="auto"/>
          <w:sz w:val="24"/>
          <w:szCs w:val="24"/>
          <w:lang w:val="et-EE"/>
        </w:rPr>
        <w:t>§ 134</w:t>
      </w:r>
      <w:r w:rsidRPr="1BD68A4A">
        <w:rPr>
          <w:rFonts w:ascii="Times New Roman" w:eastAsia="Times New Roman" w:hAnsi="Times New Roman" w:cs="Times New Roman"/>
          <w:b/>
          <w:bCs/>
          <w:color w:val="auto"/>
          <w:sz w:val="24"/>
          <w:szCs w:val="24"/>
          <w:vertAlign w:val="superscript"/>
          <w:lang w:val="et-EE"/>
        </w:rPr>
        <w:t>3</w:t>
      </w:r>
      <w:r w:rsidR="68DDBBB6" w:rsidRPr="1BD68A4A">
        <w:rPr>
          <w:rFonts w:ascii="Times New Roman" w:eastAsia="Times New Roman" w:hAnsi="Times New Roman" w:cs="Times New Roman"/>
          <w:b/>
          <w:bCs/>
          <w:color w:val="auto"/>
          <w:sz w:val="24"/>
          <w:szCs w:val="24"/>
          <w:vertAlign w:val="superscript"/>
          <w:lang w:val="et-EE"/>
        </w:rPr>
        <w:t>1</w:t>
      </w:r>
      <w:r w:rsidRPr="1BD68A4A">
        <w:rPr>
          <w:rFonts w:ascii="Times New Roman" w:eastAsia="Times New Roman" w:hAnsi="Times New Roman" w:cs="Times New Roman"/>
          <w:b/>
          <w:bCs/>
          <w:color w:val="auto"/>
          <w:sz w:val="24"/>
          <w:szCs w:val="24"/>
          <w:lang w:val="et-EE"/>
        </w:rPr>
        <w:t xml:space="preserve">. </w:t>
      </w:r>
      <w:r w:rsidR="34725E83" w:rsidRPr="1BD68A4A">
        <w:rPr>
          <w:rFonts w:ascii="Times New Roman" w:eastAsia="Times New Roman" w:hAnsi="Times New Roman" w:cs="Times New Roman"/>
          <w:b/>
          <w:bCs/>
          <w:color w:val="auto"/>
          <w:sz w:val="24"/>
          <w:szCs w:val="24"/>
          <w:lang w:val="et-EE"/>
        </w:rPr>
        <w:t>O</w:t>
      </w:r>
      <w:r w:rsidR="64219DFC" w:rsidRPr="1BD68A4A">
        <w:rPr>
          <w:rFonts w:ascii="Times New Roman" w:eastAsia="Times New Roman" w:hAnsi="Times New Roman" w:cs="Times New Roman"/>
          <w:b/>
          <w:bCs/>
          <w:color w:val="auto"/>
          <w:sz w:val="24"/>
          <w:szCs w:val="24"/>
          <w:lang w:val="et-EE"/>
        </w:rPr>
        <w:t>saluse</w:t>
      </w:r>
      <w:r w:rsidR="7B5F89A5" w:rsidRPr="1BD68A4A">
        <w:rPr>
          <w:rFonts w:ascii="Times New Roman" w:eastAsia="Times New Roman" w:hAnsi="Times New Roman" w:cs="Times New Roman"/>
          <w:b/>
          <w:bCs/>
          <w:color w:val="auto"/>
          <w:sz w:val="24"/>
          <w:szCs w:val="24"/>
          <w:lang w:val="et-EE"/>
        </w:rPr>
        <w:t xml:space="preserve"> omandamise</w:t>
      </w:r>
      <w:r w:rsidR="25B37C98" w:rsidRPr="1BD68A4A">
        <w:rPr>
          <w:rFonts w:ascii="Times New Roman" w:eastAsia="Times New Roman" w:hAnsi="Times New Roman" w:cs="Times New Roman"/>
          <w:b/>
          <w:bCs/>
          <w:color w:val="auto"/>
          <w:sz w:val="24"/>
          <w:szCs w:val="24"/>
          <w:lang w:val="et-EE"/>
        </w:rPr>
        <w:t xml:space="preserve"> või võõrandamise</w:t>
      </w:r>
      <w:r w:rsidR="72CED873" w:rsidRPr="1BD68A4A">
        <w:rPr>
          <w:rFonts w:ascii="Times New Roman" w:eastAsia="Times New Roman" w:hAnsi="Times New Roman" w:cs="Times New Roman"/>
          <w:b/>
          <w:bCs/>
          <w:color w:val="auto"/>
          <w:sz w:val="24"/>
          <w:szCs w:val="24"/>
          <w:lang w:val="et-EE"/>
        </w:rPr>
        <w:t xml:space="preserve"> korra rikkumine</w:t>
      </w:r>
      <w:r w:rsidR="63D7BDA9" w:rsidRPr="1BD68A4A">
        <w:rPr>
          <w:rFonts w:ascii="Times New Roman" w:eastAsia="Times New Roman" w:hAnsi="Times New Roman" w:cs="Times New Roman"/>
          <w:b/>
          <w:bCs/>
          <w:color w:val="auto"/>
          <w:sz w:val="24"/>
          <w:szCs w:val="24"/>
          <w:lang w:val="et-EE"/>
        </w:rPr>
        <w:t xml:space="preserve"> </w:t>
      </w:r>
    </w:p>
    <w:p w14:paraId="0B1C5C76" w14:textId="17261E3C" w:rsidR="00312D48" w:rsidRPr="001A3BD1" w:rsidRDefault="69D19107" w:rsidP="00C805EF">
      <w:pPr>
        <w:shd w:val="clear" w:color="auto" w:fill="FFFFFF" w:themeFill="background1"/>
        <w:spacing w:after="0" w:line="240" w:lineRule="auto"/>
        <w:jc w:val="both"/>
        <w:rPr>
          <w:rFonts w:ascii="Times New Roman" w:eastAsia="Arial" w:hAnsi="Times New Roman" w:cs="Times New Roman"/>
          <w:color w:val="202020"/>
          <w:sz w:val="24"/>
          <w:szCs w:val="24"/>
        </w:rPr>
      </w:pPr>
      <w:r w:rsidRPr="1BD68A4A">
        <w:rPr>
          <w:rFonts w:ascii="Times New Roman" w:eastAsia="Times New Roman" w:hAnsi="Times New Roman" w:cs="Times New Roman"/>
          <w:sz w:val="24"/>
          <w:szCs w:val="24"/>
        </w:rPr>
        <w:t xml:space="preserve">(1) Käesoleva seaduse </w:t>
      </w:r>
      <w:r w:rsidR="660D913F" w:rsidRPr="1BD68A4A">
        <w:rPr>
          <w:rFonts w:ascii="Times New Roman" w:eastAsia="Times New Roman" w:hAnsi="Times New Roman" w:cs="Times New Roman"/>
          <w:sz w:val="24"/>
          <w:szCs w:val="24"/>
        </w:rPr>
        <w:t>§</w:t>
      </w:r>
      <w:r w:rsidR="71B05834" w:rsidRPr="1BD68A4A">
        <w:rPr>
          <w:rFonts w:ascii="Times New Roman" w:eastAsia="Times New Roman" w:hAnsi="Times New Roman" w:cs="Times New Roman"/>
          <w:sz w:val="24"/>
          <w:szCs w:val="24"/>
        </w:rPr>
        <w:t>-s</w:t>
      </w:r>
      <w:r w:rsidR="660D913F" w:rsidRPr="1BD68A4A">
        <w:rPr>
          <w:rFonts w:ascii="Times New Roman" w:eastAsia="Times New Roman" w:hAnsi="Times New Roman" w:cs="Times New Roman"/>
          <w:sz w:val="24"/>
          <w:szCs w:val="24"/>
        </w:rPr>
        <w:t xml:space="preserve"> 37</w:t>
      </w:r>
      <w:r w:rsidR="660D913F" w:rsidRPr="1BD68A4A">
        <w:rPr>
          <w:rFonts w:ascii="Times New Roman" w:eastAsia="Times New Roman" w:hAnsi="Times New Roman" w:cs="Times New Roman"/>
          <w:sz w:val="24"/>
          <w:szCs w:val="24"/>
          <w:vertAlign w:val="superscript"/>
        </w:rPr>
        <w:t>1</w:t>
      </w:r>
      <w:r w:rsidR="660D913F" w:rsidRPr="1BD68A4A">
        <w:rPr>
          <w:rFonts w:ascii="Times New Roman" w:eastAsia="Times New Roman" w:hAnsi="Times New Roman" w:cs="Times New Roman"/>
          <w:sz w:val="24"/>
          <w:szCs w:val="24"/>
        </w:rPr>
        <w:t xml:space="preserve"> sätestatud osaluse omandamisest teavit</w:t>
      </w:r>
      <w:r w:rsidR="5041CB8B" w:rsidRPr="1BD68A4A">
        <w:rPr>
          <w:rFonts w:ascii="Times New Roman" w:eastAsia="Times New Roman" w:hAnsi="Times New Roman" w:cs="Times New Roman"/>
          <w:sz w:val="24"/>
          <w:szCs w:val="24"/>
        </w:rPr>
        <w:t>a</w:t>
      </w:r>
      <w:r w:rsidR="660D913F" w:rsidRPr="1BD68A4A">
        <w:rPr>
          <w:rFonts w:ascii="Times New Roman" w:eastAsia="Times New Roman" w:hAnsi="Times New Roman" w:cs="Times New Roman"/>
          <w:sz w:val="24"/>
          <w:szCs w:val="24"/>
        </w:rPr>
        <w:t>mis</w:t>
      </w:r>
      <w:r w:rsidR="001A3BD1" w:rsidRPr="1BD68A4A">
        <w:rPr>
          <w:rFonts w:ascii="Times New Roman" w:eastAsia="Times New Roman" w:hAnsi="Times New Roman" w:cs="Times New Roman"/>
          <w:sz w:val="24"/>
          <w:szCs w:val="24"/>
        </w:rPr>
        <w:t xml:space="preserve">e </w:t>
      </w:r>
      <w:r w:rsidR="660D913F" w:rsidRPr="1BD68A4A">
        <w:rPr>
          <w:rFonts w:ascii="Times New Roman" w:eastAsia="Times New Roman" w:hAnsi="Times New Roman" w:cs="Times New Roman"/>
          <w:sz w:val="24"/>
          <w:szCs w:val="24"/>
        </w:rPr>
        <w:t>kohustuse</w:t>
      </w:r>
      <w:r w:rsidR="59FDE3F7" w:rsidRPr="1BD68A4A">
        <w:rPr>
          <w:rFonts w:ascii="Times New Roman" w:eastAsia="Times New Roman" w:hAnsi="Times New Roman" w:cs="Times New Roman"/>
          <w:sz w:val="24"/>
          <w:szCs w:val="24"/>
        </w:rPr>
        <w:t xml:space="preserve"> rikkumise</w:t>
      </w:r>
      <w:r w:rsidRPr="1BD68A4A">
        <w:rPr>
          <w:rFonts w:ascii="Times New Roman" w:eastAsia="Times New Roman" w:hAnsi="Times New Roman" w:cs="Times New Roman"/>
          <w:sz w:val="24"/>
          <w:szCs w:val="24"/>
        </w:rPr>
        <w:t xml:space="preserve"> </w:t>
      </w:r>
      <w:r w:rsidR="7EE3D152" w:rsidRPr="1BD68A4A">
        <w:rPr>
          <w:rFonts w:ascii="Times New Roman" w:eastAsia="Times New Roman" w:hAnsi="Times New Roman" w:cs="Times New Roman"/>
          <w:sz w:val="24"/>
          <w:szCs w:val="24"/>
        </w:rPr>
        <w:t>või käesoleva seaduse</w:t>
      </w:r>
      <w:r w:rsidR="1A5E3839" w:rsidRPr="1BD68A4A">
        <w:rPr>
          <w:rFonts w:ascii="Times New Roman" w:eastAsia="Times New Roman" w:hAnsi="Times New Roman" w:cs="Times New Roman"/>
          <w:sz w:val="24"/>
          <w:szCs w:val="24"/>
        </w:rPr>
        <w:t xml:space="preserve"> §</w:t>
      </w:r>
      <w:r w:rsidR="7EE3D152" w:rsidRPr="1BD68A4A">
        <w:rPr>
          <w:rFonts w:ascii="Times New Roman" w:eastAsia="Times New Roman" w:hAnsi="Times New Roman" w:cs="Times New Roman"/>
          <w:sz w:val="24"/>
          <w:szCs w:val="24"/>
        </w:rPr>
        <w:t xml:space="preserve"> 37</w:t>
      </w:r>
      <w:r w:rsidR="7EE3D152" w:rsidRPr="1BD68A4A">
        <w:rPr>
          <w:rFonts w:ascii="Times New Roman" w:eastAsia="Times New Roman" w:hAnsi="Times New Roman" w:cs="Times New Roman"/>
          <w:sz w:val="24"/>
          <w:szCs w:val="24"/>
          <w:vertAlign w:val="superscript"/>
        </w:rPr>
        <w:t>4</w:t>
      </w:r>
      <w:r w:rsidR="7EE3D152" w:rsidRPr="1BD68A4A">
        <w:rPr>
          <w:rFonts w:ascii="Times New Roman" w:eastAsia="Times New Roman" w:hAnsi="Times New Roman" w:cs="Times New Roman"/>
          <w:sz w:val="24"/>
          <w:szCs w:val="24"/>
        </w:rPr>
        <w:t xml:space="preserve"> lõike</w:t>
      </w:r>
      <w:del w:id="754" w:author="Merike Koppel - JUSTDIGI" w:date="2025-12-30T12:18:00Z" w16du:dateUtc="2025-12-30T10:18:00Z">
        <w:r w:rsidR="7EE3D152" w:rsidRPr="1BD68A4A" w:rsidDel="00E65E83">
          <w:rPr>
            <w:rFonts w:ascii="Times New Roman" w:eastAsia="Times New Roman" w:hAnsi="Times New Roman" w:cs="Times New Roman"/>
            <w:sz w:val="24"/>
            <w:szCs w:val="24"/>
          </w:rPr>
          <w:delText>s</w:delText>
        </w:r>
      </w:del>
      <w:r w:rsidR="7EE3D152" w:rsidRPr="1BD68A4A">
        <w:rPr>
          <w:rFonts w:ascii="Times New Roman" w:eastAsia="Times New Roman" w:hAnsi="Times New Roman" w:cs="Times New Roman"/>
          <w:sz w:val="24"/>
          <w:szCs w:val="24"/>
        </w:rPr>
        <w:t xml:space="preserve"> 2 </w:t>
      </w:r>
      <w:del w:id="755" w:author="Merike Koppel - JUSTDIGI" w:date="2025-12-30T12:18:00Z" w16du:dateUtc="2025-12-30T10:18:00Z">
        <w:r w:rsidR="7EE3D152" w:rsidRPr="1BD68A4A" w:rsidDel="00E65E83">
          <w:rPr>
            <w:rFonts w:ascii="Times New Roman" w:eastAsia="Times New Roman" w:hAnsi="Times New Roman" w:cs="Times New Roman"/>
            <w:sz w:val="24"/>
            <w:szCs w:val="24"/>
          </w:rPr>
          <w:delText xml:space="preserve">sätestatu </w:delText>
        </w:r>
      </w:del>
      <w:r w:rsidR="7EE3D152" w:rsidRPr="1BD68A4A">
        <w:rPr>
          <w:rFonts w:ascii="Times New Roman" w:eastAsia="Times New Roman" w:hAnsi="Times New Roman" w:cs="Times New Roman"/>
          <w:sz w:val="24"/>
          <w:szCs w:val="24"/>
        </w:rPr>
        <w:t>vastaselt</w:t>
      </w:r>
      <w:r w:rsidR="4A6AE30F"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osaluse omandamise </w:t>
      </w:r>
      <w:r w:rsidR="1B6275F2" w:rsidRPr="1BD68A4A">
        <w:rPr>
          <w:rFonts w:ascii="Times New Roman" w:eastAsia="Times New Roman" w:hAnsi="Times New Roman" w:cs="Times New Roman"/>
          <w:sz w:val="24"/>
          <w:szCs w:val="24"/>
        </w:rPr>
        <w:t>või käesoleva seaduse</w:t>
      </w:r>
      <w:r w:rsidR="3AF7C713" w:rsidRPr="1BD68A4A">
        <w:rPr>
          <w:rFonts w:ascii="Times New Roman" w:eastAsia="Times New Roman" w:hAnsi="Times New Roman" w:cs="Times New Roman"/>
          <w:sz w:val="24"/>
          <w:szCs w:val="24"/>
        </w:rPr>
        <w:t xml:space="preserve"> §-s 37</w:t>
      </w:r>
      <w:r w:rsidR="3AF7C713" w:rsidRPr="1BD68A4A">
        <w:rPr>
          <w:rFonts w:ascii="Times New Roman" w:eastAsia="Times New Roman" w:hAnsi="Times New Roman" w:cs="Times New Roman"/>
          <w:sz w:val="24"/>
          <w:szCs w:val="24"/>
          <w:vertAlign w:val="superscript"/>
        </w:rPr>
        <w:t>7</w:t>
      </w:r>
      <w:r w:rsidR="1B6275F2" w:rsidRPr="1BD68A4A">
        <w:rPr>
          <w:rFonts w:ascii="Times New Roman" w:eastAsia="Times New Roman" w:hAnsi="Times New Roman" w:cs="Times New Roman"/>
          <w:sz w:val="24"/>
          <w:szCs w:val="24"/>
        </w:rPr>
        <w:t xml:space="preserve"> </w:t>
      </w:r>
      <w:r w:rsidR="1B7132A7" w:rsidRPr="1BD68A4A">
        <w:rPr>
          <w:rFonts w:ascii="Times New Roman" w:eastAsia="Times New Roman" w:hAnsi="Times New Roman" w:cs="Times New Roman"/>
          <w:sz w:val="24"/>
          <w:szCs w:val="24"/>
        </w:rPr>
        <w:t>sätest</w:t>
      </w:r>
      <w:r w:rsidR="1ED8C2C4" w:rsidRPr="1BD68A4A">
        <w:rPr>
          <w:rFonts w:ascii="Times New Roman" w:eastAsia="Times New Roman" w:hAnsi="Times New Roman" w:cs="Times New Roman"/>
          <w:sz w:val="24"/>
          <w:szCs w:val="24"/>
        </w:rPr>
        <w:t>atud</w:t>
      </w:r>
      <w:r w:rsidR="67981B3A" w:rsidRPr="1BD68A4A">
        <w:rPr>
          <w:rFonts w:ascii="Times New Roman" w:eastAsia="Times New Roman" w:hAnsi="Times New Roman" w:cs="Times New Roman"/>
          <w:sz w:val="24"/>
          <w:szCs w:val="24"/>
        </w:rPr>
        <w:t xml:space="preserve"> osaluse</w:t>
      </w:r>
      <w:r w:rsidR="1ED8C2C4" w:rsidRPr="1BD68A4A">
        <w:rPr>
          <w:rFonts w:ascii="Times New Roman" w:eastAsia="Times New Roman" w:hAnsi="Times New Roman" w:cs="Times New Roman"/>
          <w:sz w:val="24"/>
          <w:szCs w:val="24"/>
        </w:rPr>
        <w:t xml:space="preserve"> </w:t>
      </w:r>
      <w:r w:rsidR="44F2B143" w:rsidRPr="1BD68A4A">
        <w:rPr>
          <w:rFonts w:ascii="Times New Roman" w:eastAsia="Times New Roman" w:hAnsi="Times New Roman" w:cs="Times New Roman"/>
          <w:sz w:val="24"/>
          <w:szCs w:val="24"/>
        </w:rPr>
        <w:t xml:space="preserve">võõrandamisest </w:t>
      </w:r>
      <w:r w:rsidR="1ED8C2C4" w:rsidRPr="1BD68A4A">
        <w:rPr>
          <w:rFonts w:ascii="Times New Roman" w:eastAsia="Times New Roman" w:hAnsi="Times New Roman" w:cs="Times New Roman"/>
          <w:sz w:val="24"/>
          <w:szCs w:val="24"/>
        </w:rPr>
        <w:t>teavitam</w:t>
      </w:r>
      <w:r w:rsidR="10DCADD2" w:rsidRPr="1BD68A4A">
        <w:rPr>
          <w:rFonts w:ascii="Times New Roman" w:eastAsia="Times New Roman" w:hAnsi="Times New Roman" w:cs="Times New Roman"/>
          <w:sz w:val="24"/>
          <w:szCs w:val="24"/>
        </w:rPr>
        <w:t>is</w:t>
      </w:r>
      <w:r w:rsidR="0028153A" w:rsidRPr="1BD68A4A">
        <w:rPr>
          <w:rFonts w:ascii="Times New Roman" w:eastAsia="Times New Roman" w:hAnsi="Times New Roman" w:cs="Times New Roman"/>
          <w:sz w:val="24"/>
          <w:szCs w:val="24"/>
        </w:rPr>
        <w:t xml:space="preserve">e </w:t>
      </w:r>
      <w:r w:rsidR="10DCADD2" w:rsidRPr="1BD68A4A">
        <w:rPr>
          <w:rFonts w:ascii="Times New Roman" w:eastAsia="Times New Roman" w:hAnsi="Times New Roman" w:cs="Times New Roman"/>
          <w:sz w:val="24"/>
          <w:szCs w:val="24"/>
        </w:rPr>
        <w:t xml:space="preserve">kohustuse rikkumise </w:t>
      </w:r>
      <w:r w:rsidRPr="1BD68A4A">
        <w:rPr>
          <w:rFonts w:ascii="Times New Roman" w:eastAsia="Times New Roman" w:hAnsi="Times New Roman" w:cs="Times New Roman"/>
          <w:sz w:val="24"/>
          <w:szCs w:val="24"/>
        </w:rPr>
        <w:t>eest</w:t>
      </w:r>
      <w:r w:rsidR="67EBB2BE" w:rsidRPr="1BD68A4A">
        <w:rPr>
          <w:rFonts w:ascii="Times New Roman" w:eastAsia="Times New Roman" w:hAnsi="Times New Roman" w:cs="Times New Roman"/>
          <w:sz w:val="24"/>
          <w:szCs w:val="24"/>
        </w:rPr>
        <w:t xml:space="preserve"> </w:t>
      </w:r>
      <w:r w:rsidR="3F8DA6BC" w:rsidRPr="1BD68A4A">
        <w:rPr>
          <w:rFonts w:ascii="Times New Roman" w:eastAsia="Arial" w:hAnsi="Times New Roman" w:cs="Times New Roman"/>
          <w:color w:val="202020"/>
          <w:sz w:val="24"/>
          <w:szCs w:val="24"/>
        </w:rPr>
        <w:t>–</w:t>
      </w:r>
    </w:p>
    <w:p w14:paraId="5E6B0266" w14:textId="7F76E15E" w:rsidR="6412CB4C" w:rsidRPr="001A3BD1" w:rsidRDefault="6913AF34" w:rsidP="00C805E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karistatakse rahatrahviga kuni 5 000 000 eurot või kuni kahekordses väärteo tulemusel teenitud kasule või ära hoitud kahjule vastavas summas.</w:t>
      </w:r>
    </w:p>
    <w:p w14:paraId="4FBA26DA" w14:textId="76E98AD9" w:rsidR="00312D48" w:rsidRDefault="6913AF34" w:rsidP="00C805EF">
      <w:pPr>
        <w:shd w:val="clear" w:color="auto" w:fill="FFFFFF" w:themeFill="background1"/>
        <w:spacing w:after="0" w:line="240" w:lineRule="auto"/>
        <w:jc w:val="both"/>
        <w:rPr>
          <w:rFonts w:ascii="Times New Roman" w:eastAsia="Arial" w:hAnsi="Times New Roman" w:cs="Times New Roman"/>
          <w:color w:val="202020"/>
          <w:sz w:val="21"/>
          <w:szCs w:val="21"/>
        </w:rPr>
      </w:pPr>
      <w:r w:rsidRPr="1BD68A4A">
        <w:rPr>
          <w:rFonts w:ascii="Times New Roman" w:eastAsia="Times New Roman" w:hAnsi="Times New Roman" w:cs="Times New Roman"/>
          <w:sz w:val="24"/>
          <w:szCs w:val="24"/>
        </w:rPr>
        <w:t xml:space="preserve">(2) Sama teo eest, kui selle on toime pannud juriidiline isik, </w:t>
      </w:r>
      <w:r w:rsidR="54F99CFF" w:rsidRPr="1BD68A4A">
        <w:rPr>
          <w:rFonts w:ascii="Times New Roman" w:eastAsia="Arial" w:hAnsi="Times New Roman" w:cs="Times New Roman"/>
          <w:color w:val="202020"/>
          <w:sz w:val="21"/>
          <w:szCs w:val="21"/>
        </w:rPr>
        <w:t>–</w:t>
      </w:r>
    </w:p>
    <w:p w14:paraId="7E00974A" w14:textId="481A5015" w:rsidR="6412CB4C" w:rsidRPr="00FA634D" w:rsidRDefault="6913AF34" w:rsidP="00C805EF">
      <w:pPr>
        <w:shd w:val="clear" w:color="auto" w:fill="FFFFFF" w:themeFill="background1"/>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karistatakse rahatrahviga kuni 5 000 000 eurot või kuni kahekordses väärteo tulemusel teenitud kasule või ära hoitud kahjule vastavas summas või kuni </w:t>
      </w:r>
      <w:r w:rsidR="00AC3F25" w:rsidRPr="1BD68A4A">
        <w:rPr>
          <w:rFonts w:ascii="Times New Roman" w:eastAsia="Times New Roman" w:hAnsi="Times New Roman" w:cs="Times New Roman"/>
          <w:sz w:val="24"/>
          <w:szCs w:val="24"/>
        </w:rPr>
        <w:t>kümme</w:t>
      </w:r>
      <w:r w:rsidRPr="1BD68A4A">
        <w:rPr>
          <w:rFonts w:ascii="Times New Roman" w:eastAsia="Times New Roman" w:hAnsi="Times New Roman" w:cs="Times New Roman"/>
          <w:sz w:val="24"/>
          <w:szCs w:val="24"/>
        </w:rPr>
        <w:t xml:space="preserve"> protsenti juriidilise isiku või tema konsolideerimisgrupi konsolideeritud käibest.</w:t>
      </w:r>
      <w:r w:rsidR="00DF4D14" w:rsidRPr="1BD68A4A">
        <w:rPr>
          <w:rFonts w:ascii="Times New Roman" w:eastAsia="Times New Roman" w:hAnsi="Times New Roman" w:cs="Times New Roman"/>
          <w:sz w:val="24"/>
          <w:szCs w:val="24"/>
        </w:rPr>
        <w:t>“</w:t>
      </w:r>
      <w:r w:rsidR="60544E08" w:rsidRPr="1BD68A4A">
        <w:rPr>
          <w:rFonts w:ascii="Times New Roman" w:eastAsia="Times New Roman" w:hAnsi="Times New Roman" w:cs="Times New Roman"/>
          <w:sz w:val="24"/>
          <w:szCs w:val="24"/>
        </w:rPr>
        <w:t>;</w:t>
      </w:r>
    </w:p>
    <w:p w14:paraId="7E97BB38" w14:textId="63AA63CA" w:rsidR="447AAFA4" w:rsidRPr="00FA634D" w:rsidRDefault="447AAFA4" w:rsidP="447AAFA4">
      <w:pPr>
        <w:spacing w:after="0" w:line="240" w:lineRule="auto"/>
        <w:rPr>
          <w:rFonts w:ascii="Times New Roman" w:eastAsia="Times New Roman" w:hAnsi="Times New Roman" w:cs="Times New Roman"/>
          <w:sz w:val="24"/>
          <w:szCs w:val="24"/>
        </w:rPr>
      </w:pPr>
    </w:p>
    <w:p w14:paraId="79BEDEAC" w14:textId="72337274" w:rsidR="00B0A9C2" w:rsidRPr="00FA634D" w:rsidRDefault="00480404" w:rsidP="2E0B7EC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20</w:t>
      </w:r>
      <w:r w:rsidR="45B323E4" w:rsidRPr="1BD68A4A">
        <w:rPr>
          <w:rFonts w:ascii="Times New Roman" w:eastAsia="Times New Roman" w:hAnsi="Times New Roman" w:cs="Times New Roman"/>
          <w:b/>
          <w:bCs/>
          <w:sz w:val="24"/>
          <w:szCs w:val="24"/>
        </w:rPr>
        <w:t>2</w:t>
      </w:r>
      <w:r w:rsidR="34510F20" w:rsidRPr="1BD68A4A">
        <w:rPr>
          <w:rFonts w:ascii="Times New Roman" w:eastAsia="Times New Roman" w:hAnsi="Times New Roman" w:cs="Times New Roman"/>
          <w:b/>
          <w:bCs/>
          <w:sz w:val="24"/>
          <w:szCs w:val="24"/>
        </w:rPr>
        <w:t xml:space="preserve">) </w:t>
      </w:r>
      <w:r w:rsidR="34510F20" w:rsidRPr="1BD68A4A">
        <w:rPr>
          <w:rFonts w:ascii="Times New Roman" w:eastAsia="Times New Roman" w:hAnsi="Times New Roman" w:cs="Times New Roman"/>
          <w:sz w:val="24"/>
          <w:szCs w:val="24"/>
        </w:rPr>
        <w:t>paragrahvi 140</w:t>
      </w:r>
      <w:r w:rsidR="34510F20" w:rsidRPr="1BD68A4A">
        <w:rPr>
          <w:rFonts w:ascii="Times New Roman" w:eastAsia="Times New Roman" w:hAnsi="Times New Roman" w:cs="Times New Roman"/>
          <w:sz w:val="24"/>
          <w:szCs w:val="24"/>
          <w:vertAlign w:val="superscript"/>
        </w:rPr>
        <w:t>1</w:t>
      </w:r>
      <w:r w:rsidR="7EDF4D2F" w:rsidRPr="1BD68A4A">
        <w:rPr>
          <w:rFonts w:ascii="Times New Roman" w:eastAsia="Times New Roman" w:hAnsi="Times New Roman" w:cs="Times New Roman"/>
          <w:sz w:val="24"/>
          <w:szCs w:val="24"/>
          <w:vertAlign w:val="superscript"/>
        </w:rPr>
        <w:t xml:space="preserve"> </w:t>
      </w:r>
      <w:r w:rsidR="7EDF4D2F" w:rsidRPr="1BD68A4A">
        <w:rPr>
          <w:rFonts w:ascii="Times New Roman" w:eastAsia="Times New Roman" w:hAnsi="Times New Roman" w:cs="Times New Roman"/>
          <w:sz w:val="24"/>
          <w:szCs w:val="24"/>
        </w:rPr>
        <w:t>lõige 1</w:t>
      </w:r>
      <w:r w:rsidR="34510F20" w:rsidRPr="1BD68A4A">
        <w:rPr>
          <w:rFonts w:ascii="Times New Roman" w:eastAsia="Times New Roman" w:hAnsi="Times New Roman" w:cs="Times New Roman"/>
          <w:sz w:val="24"/>
          <w:szCs w:val="24"/>
        </w:rPr>
        <w:t xml:space="preserve"> muu</w:t>
      </w:r>
      <w:r w:rsidR="06DFD61E" w:rsidRPr="1BD68A4A">
        <w:rPr>
          <w:rFonts w:ascii="Times New Roman" w:eastAsia="Times New Roman" w:hAnsi="Times New Roman" w:cs="Times New Roman"/>
          <w:sz w:val="24"/>
          <w:szCs w:val="24"/>
        </w:rPr>
        <w:t>detakse ja sõnastatakse järgmiselt:</w:t>
      </w:r>
    </w:p>
    <w:p w14:paraId="46834C2F" w14:textId="578B3B8B" w:rsidR="5036A263" w:rsidRPr="00FA634D" w:rsidRDefault="00F801C2" w:rsidP="20DD2A98">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w:t>
      </w:r>
      <w:r w:rsidR="38C27627" w:rsidRPr="1BD68A4A">
        <w:rPr>
          <w:rFonts w:ascii="Times New Roman" w:eastAsia="Times New Roman" w:hAnsi="Times New Roman" w:cs="Times New Roman"/>
          <w:sz w:val="24"/>
          <w:szCs w:val="24"/>
        </w:rPr>
        <w:t>(1) Käesolevas peatükis sätestatud juriidilise isiku käi</w:t>
      </w:r>
      <w:r w:rsidR="00B87210" w:rsidRPr="1BD68A4A">
        <w:rPr>
          <w:rFonts w:ascii="Times New Roman" w:eastAsia="Times New Roman" w:hAnsi="Times New Roman" w:cs="Times New Roman"/>
          <w:sz w:val="24"/>
          <w:szCs w:val="24"/>
        </w:rPr>
        <w:t>b</w:t>
      </w:r>
      <w:r w:rsidR="38C27627" w:rsidRPr="1BD68A4A">
        <w:rPr>
          <w:rFonts w:ascii="Times New Roman" w:eastAsia="Times New Roman" w:hAnsi="Times New Roman" w:cs="Times New Roman"/>
          <w:sz w:val="24"/>
          <w:szCs w:val="24"/>
        </w:rPr>
        <w:t>e</w:t>
      </w:r>
      <w:r w:rsidR="00B87210" w:rsidRPr="1BD68A4A">
        <w:rPr>
          <w:rFonts w:ascii="Times New Roman" w:eastAsia="Times New Roman" w:hAnsi="Times New Roman" w:cs="Times New Roman"/>
          <w:sz w:val="24"/>
          <w:szCs w:val="24"/>
        </w:rPr>
        <w:t>na</w:t>
      </w:r>
      <w:r w:rsidR="38C27627" w:rsidRPr="1BD68A4A">
        <w:rPr>
          <w:rFonts w:ascii="Times New Roman" w:eastAsia="Times New Roman" w:hAnsi="Times New Roman" w:cs="Times New Roman"/>
          <w:sz w:val="24"/>
          <w:szCs w:val="24"/>
        </w:rPr>
        <w:t xml:space="preserve"> </w:t>
      </w:r>
      <w:r w:rsidR="00B87210" w:rsidRPr="1BD68A4A">
        <w:rPr>
          <w:rFonts w:ascii="Times New Roman" w:eastAsia="Times New Roman" w:hAnsi="Times New Roman" w:cs="Times New Roman"/>
          <w:sz w:val="24"/>
          <w:szCs w:val="24"/>
        </w:rPr>
        <w:t xml:space="preserve">käsitatakse </w:t>
      </w:r>
      <w:ins w:id="756" w:author="Merike Koppel - JUSTDIGI" w:date="2025-12-30T12:18:00Z" w16du:dateUtc="2025-12-30T10:18:00Z">
        <w:r w:rsidR="00E65E83">
          <w:rPr>
            <w:rFonts w:ascii="Times New Roman" w:eastAsia="Times New Roman" w:hAnsi="Times New Roman" w:cs="Times New Roman"/>
            <w:sz w:val="24"/>
            <w:szCs w:val="24"/>
          </w:rPr>
          <w:t>eelmise majandus</w:t>
        </w:r>
      </w:ins>
      <w:r w:rsidR="38C27627" w:rsidRPr="1BD68A4A">
        <w:rPr>
          <w:rFonts w:ascii="Times New Roman" w:eastAsia="Times New Roman" w:hAnsi="Times New Roman" w:cs="Times New Roman"/>
          <w:sz w:val="24"/>
          <w:szCs w:val="24"/>
        </w:rPr>
        <w:t>aasta</w:t>
      </w:r>
      <w:del w:id="757" w:author="Merike Koppel - JUSTDIGI" w:date="2025-12-30T12:18:00Z" w16du:dateUtc="2025-12-30T10:18:00Z">
        <w:r w:rsidR="00B87210" w:rsidRPr="1BD68A4A" w:rsidDel="00E65E83">
          <w:rPr>
            <w:rFonts w:ascii="Times New Roman" w:eastAsia="Times New Roman" w:hAnsi="Times New Roman" w:cs="Times New Roman"/>
            <w:sz w:val="24"/>
            <w:szCs w:val="24"/>
          </w:rPr>
          <w:delText>st</w:delText>
        </w:r>
      </w:del>
      <w:r w:rsidR="38C27627" w:rsidRPr="1BD68A4A">
        <w:rPr>
          <w:rFonts w:ascii="Times New Roman" w:eastAsia="Times New Roman" w:hAnsi="Times New Roman" w:cs="Times New Roman"/>
          <w:sz w:val="24"/>
          <w:szCs w:val="24"/>
        </w:rPr>
        <w:t xml:space="preserve"> netokäive</w:t>
      </w:r>
      <w:r w:rsidR="00E51490" w:rsidRPr="1BD68A4A">
        <w:rPr>
          <w:rFonts w:ascii="Times New Roman" w:eastAsia="Times New Roman" w:hAnsi="Times New Roman" w:cs="Times New Roman"/>
          <w:sz w:val="24"/>
          <w:szCs w:val="24"/>
        </w:rPr>
        <w:t>t</w:t>
      </w:r>
      <w:del w:id="758" w:author="Merike Koppel - JUSTDIGI" w:date="2025-12-30T12:18:00Z" w16du:dateUtc="2025-12-30T10:18:00Z">
        <w:r w:rsidR="38C27627" w:rsidRPr="1BD68A4A" w:rsidDel="00E65E83">
          <w:rPr>
            <w:rFonts w:ascii="Times New Roman" w:eastAsia="Times New Roman" w:hAnsi="Times New Roman" w:cs="Times New Roman"/>
            <w:sz w:val="24"/>
            <w:szCs w:val="24"/>
          </w:rPr>
          <w:delText xml:space="preserve"> eelmisel majandusaastal</w:delText>
        </w:r>
      </w:del>
      <w:r w:rsidR="38C27627" w:rsidRPr="1BD68A4A">
        <w:rPr>
          <w:rFonts w:ascii="Times New Roman" w:eastAsia="Times New Roman" w:hAnsi="Times New Roman" w:cs="Times New Roman"/>
          <w:sz w:val="24"/>
          <w:szCs w:val="24"/>
        </w:rPr>
        <w:t>, mis koosneb</w:t>
      </w:r>
      <w:r w:rsidR="75E763AE" w:rsidRPr="1BD68A4A">
        <w:rPr>
          <w:rFonts w:ascii="Times New Roman" w:eastAsia="Times New Roman" w:hAnsi="Times New Roman" w:cs="Times New Roman"/>
          <w:sz w:val="24"/>
          <w:szCs w:val="24"/>
        </w:rPr>
        <w:t xml:space="preserve"> järgmistest </w:t>
      </w:r>
      <w:r w:rsidR="48E25837" w:rsidRPr="1BD68A4A">
        <w:rPr>
          <w:rFonts w:ascii="Times New Roman" w:eastAsia="Times New Roman" w:hAnsi="Times New Roman" w:cs="Times New Roman"/>
          <w:sz w:val="24"/>
          <w:szCs w:val="24"/>
        </w:rPr>
        <w:t>näitajatest</w:t>
      </w:r>
      <w:r w:rsidR="75E763AE" w:rsidRPr="1BD68A4A">
        <w:rPr>
          <w:rFonts w:ascii="Times New Roman" w:eastAsia="Times New Roman" w:hAnsi="Times New Roman" w:cs="Times New Roman"/>
          <w:sz w:val="24"/>
          <w:szCs w:val="24"/>
        </w:rPr>
        <w:t xml:space="preserve">: </w:t>
      </w:r>
    </w:p>
    <w:p w14:paraId="7A563E19" w14:textId="2594860C" w:rsidR="396A8F8C" w:rsidRPr="00FA634D" w:rsidRDefault="4C4CC225" w:rsidP="47E68034">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1) intressi</w:t>
      </w:r>
      <w:r w:rsidR="73180A31" w:rsidRPr="1BD68A4A">
        <w:rPr>
          <w:rFonts w:ascii="Times New Roman" w:eastAsia="Times New Roman" w:hAnsi="Times New Roman" w:cs="Times New Roman"/>
          <w:sz w:val="24"/>
          <w:szCs w:val="24"/>
        </w:rPr>
        <w:t>kulu ja -tulu</w:t>
      </w:r>
      <w:r w:rsidRPr="1BD68A4A">
        <w:rPr>
          <w:rFonts w:ascii="Times New Roman" w:eastAsia="Times New Roman" w:hAnsi="Times New Roman" w:cs="Times New Roman"/>
          <w:sz w:val="24"/>
          <w:szCs w:val="24"/>
        </w:rPr>
        <w:t xml:space="preserve">; </w:t>
      </w:r>
    </w:p>
    <w:p w14:paraId="6080A794" w14:textId="6D2CEB02" w:rsidR="396A8F8C" w:rsidRPr="00FA634D" w:rsidRDefault="4C4CC225" w:rsidP="2E0B7EC7">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w:t>
      </w:r>
      <w:r w:rsidR="6D22256E" w:rsidRPr="1BD68A4A">
        <w:rPr>
          <w:rFonts w:ascii="Times New Roman" w:eastAsia="Times New Roman" w:hAnsi="Times New Roman" w:cs="Times New Roman"/>
          <w:sz w:val="24"/>
          <w:szCs w:val="24"/>
        </w:rPr>
        <w:t>väärt</w:t>
      </w:r>
      <w:r w:rsidR="34F042C3" w:rsidRPr="1BD68A4A">
        <w:rPr>
          <w:rFonts w:ascii="Times New Roman" w:eastAsia="Times New Roman" w:hAnsi="Times New Roman" w:cs="Times New Roman"/>
          <w:sz w:val="24"/>
          <w:szCs w:val="24"/>
        </w:rPr>
        <w:t>paberite</w:t>
      </w:r>
      <w:r w:rsidR="2650EB59" w:rsidRPr="1BD68A4A">
        <w:rPr>
          <w:rFonts w:ascii="Times New Roman" w:eastAsia="Times New Roman" w:hAnsi="Times New Roman" w:cs="Times New Roman"/>
          <w:sz w:val="24"/>
          <w:szCs w:val="24"/>
        </w:rPr>
        <w:t xml:space="preserve">ga </w:t>
      </w:r>
      <w:r w:rsidR="00271DBD" w:rsidRPr="1BD68A4A">
        <w:rPr>
          <w:rFonts w:ascii="Times New Roman" w:eastAsia="Times New Roman" w:hAnsi="Times New Roman" w:cs="Times New Roman"/>
          <w:sz w:val="24"/>
          <w:szCs w:val="24"/>
        </w:rPr>
        <w:t xml:space="preserve">seotud </w:t>
      </w:r>
      <w:r w:rsidR="2650EB59" w:rsidRPr="1BD68A4A">
        <w:rPr>
          <w:rFonts w:ascii="Times New Roman" w:eastAsia="Times New Roman" w:hAnsi="Times New Roman" w:cs="Times New Roman"/>
          <w:sz w:val="24"/>
          <w:szCs w:val="24"/>
        </w:rPr>
        <w:t>kulu</w:t>
      </w:r>
      <w:r w:rsidR="05DD14F7" w:rsidRPr="1BD68A4A">
        <w:rPr>
          <w:rFonts w:ascii="Times New Roman" w:eastAsia="Times New Roman" w:hAnsi="Times New Roman" w:cs="Times New Roman"/>
          <w:sz w:val="24"/>
          <w:szCs w:val="24"/>
        </w:rPr>
        <w:t xml:space="preserve"> ja nende pealt makstav tulu</w:t>
      </w:r>
      <w:r w:rsidR="2650EB59" w:rsidRPr="1BD68A4A">
        <w:rPr>
          <w:rFonts w:ascii="Times New Roman" w:eastAsia="Times New Roman" w:hAnsi="Times New Roman" w:cs="Times New Roman"/>
          <w:sz w:val="24"/>
          <w:szCs w:val="24"/>
        </w:rPr>
        <w:t xml:space="preserve">; </w:t>
      </w:r>
    </w:p>
    <w:p w14:paraId="30B8D4DE" w14:textId="449A0339" w:rsidR="58D04F5B" w:rsidRPr="00FA634D" w:rsidRDefault="6E158DD8" w:rsidP="2E0B7EC7">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3</w:t>
      </w:r>
      <w:r w:rsidR="2650EB59" w:rsidRPr="1BD68A4A">
        <w:rPr>
          <w:rFonts w:ascii="Times New Roman" w:eastAsia="Times New Roman" w:hAnsi="Times New Roman" w:cs="Times New Roman"/>
          <w:sz w:val="24"/>
          <w:szCs w:val="24"/>
        </w:rPr>
        <w:t>) komisjoni- või teenustasudest saadav tulu</w:t>
      </w:r>
      <w:r w:rsidR="078A6D98" w:rsidRPr="1BD68A4A">
        <w:rPr>
          <w:rFonts w:ascii="Times New Roman" w:eastAsia="Times New Roman" w:hAnsi="Times New Roman" w:cs="Times New Roman"/>
          <w:sz w:val="24"/>
          <w:szCs w:val="24"/>
        </w:rPr>
        <w:t xml:space="preserve"> ja nendega </w:t>
      </w:r>
      <w:r w:rsidR="00CA5C1F" w:rsidRPr="1BD68A4A">
        <w:rPr>
          <w:rFonts w:ascii="Times New Roman" w:eastAsia="Times New Roman" w:hAnsi="Times New Roman" w:cs="Times New Roman"/>
          <w:sz w:val="24"/>
          <w:szCs w:val="24"/>
        </w:rPr>
        <w:t xml:space="preserve">seotud </w:t>
      </w:r>
      <w:r w:rsidR="078A6D98" w:rsidRPr="1BD68A4A">
        <w:rPr>
          <w:rFonts w:ascii="Times New Roman" w:eastAsia="Times New Roman" w:hAnsi="Times New Roman" w:cs="Times New Roman"/>
          <w:sz w:val="24"/>
          <w:szCs w:val="24"/>
        </w:rPr>
        <w:t>kulu;</w:t>
      </w:r>
      <w:r w:rsidR="1B65F989" w:rsidRPr="1BD68A4A">
        <w:rPr>
          <w:rFonts w:ascii="Times New Roman" w:eastAsia="Times New Roman" w:hAnsi="Times New Roman" w:cs="Times New Roman"/>
          <w:sz w:val="24"/>
          <w:szCs w:val="24"/>
        </w:rPr>
        <w:t xml:space="preserve"> </w:t>
      </w:r>
    </w:p>
    <w:p w14:paraId="27AA2D89" w14:textId="4F25CBB1" w:rsidR="16B4F9DA" w:rsidRPr="00FA634D" w:rsidRDefault="6F0BC109" w:rsidP="2E0B7EC7">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4</w:t>
      </w:r>
      <w:r w:rsidR="16B4F9DA" w:rsidRPr="1BD68A4A">
        <w:rPr>
          <w:rFonts w:ascii="Times New Roman" w:eastAsia="Times New Roman" w:hAnsi="Times New Roman" w:cs="Times New Roman"/>
          <w:sz w:val="24"/>
          <w:szCs w:val="24"/>
        </w:rPr>
        <w:t>) kauplemiseks hoitavate</w:t>
      </w:r>
      <w:r w:rsidR="00442B9D" w:rsidRPr="1BD68A4A">
        <w:rPr>
          <w:rFonts w:ascii="Times New Roman" w:eastAsia="Times New Roman" w:hAnsi="Times New Roman" w:cs="Times New Roman"/>
          <w:sz w:val="24"/>
          <w:szCs w:val="24"/>
        </w:rPr>
        <w:t>st</w:t>
      </w:r>
      <w:r w:rsidR="16B4F9DA" w:rsidRPr="1BD68A4A">
        <w:rPr>
          <w:rFonts w:ascii="Times New Roman" w:eastAsia="Times New Roman" w:hAnsi="Times New Roman" w:cs="Times New Roman"/>
          <w:sz w:val="24"/>
          <w:szCs w:val="24"/>
        </w:rPr>
        <w:t xml:space="preserve"> finantsvaradest ja </w:t>
      </w:r>
      <w:r w:rsidR="001E34F5" w:rsidRPr="1BD68A4A">
        <w:rPr>
          <w:rFonts w:ascii="Times New Roman" w:eastAsia="Times New Roman" w:hAnsi="Times New Roman" w:cs="Times New Roman"/>
          <w:sz w:val="24"/>
          <w:szCs w:val="24"/>
        </w:rPr>
        <w:t>-</w:t>
      </w:r>
      <w:r w:rsidR="16B4F9DA" w:rsidRPr="1BD68A4A">
        <w:rPr>
          <w:rFonts w:ascii="Times New Roman" w:eastAsia="Times New Roman" w:hAnsi="Times New Roman" w:cs="Times New Roman"/>
          <w:sz w:val="24"/>
          <w:szCs w:val="24"/>
        </w:rPr>
        <w:t xml:space="preserve">kohustustest tulenev netokasum või -kahjum; </w:t>
      </w:r>
    </w:p>
    <w:p w14:paraId="54CF7EF3" w14:textId="086165A3" w:rsidR="16B4F9DA" w:rsidRPr="00FA634D" w:rsidRDefault="74112400" w:rsidP="47E68034">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5</w:t>
      </w:r>
      <w:r w:rsidR="1B65F989" w:rsidRPr="1BD68A4A">
        <w:rPr>
          <w:rFonts w:ascii="Times New Roman" w:eastAsia="Times New Roman" w:hAnsi="Times New Roman" w:cs="Times New Roman"/>
          <w:sz w:val="24"/>
          <w:szCs w:val="24"/>
        </w:rPr>
        <w:t>)</w:t>
      </w:r>
      <w:r w:rsidR="662F3FC8" w:rsidRPr="1BD68A4A">
        <w:rPr>
          <w:rFonts w:ascii="Times New Roman" w:eastAsia="Times New Roman" w:hAnsi="Times New Roman" w:cs="Times New Roman"/>
          <w:sz w:val="24"/>
          <w:szCs w:val="24"/>
        </w:rPr>
        <w:t xml:space="preserve"> õiglases väärtuses muutustega kasumiaruande</w:t>
      </w:r>
      <w:r w:rsidR="005D7608" w:rsidRPr="1BD68A4A">
        <w:rPr>
          <w:rFonts w:ascii="Times New Roman" w:eastAsia="Times New Roman" w:hAnsi="Times New Roman" w:cs="Times New Roman"/>
          <w:sz w:val="24"/>
          <w:szCs w:val="24"/>
        </w:rPr>
        <w:t>s</w:t>
      </w:r>
      <w:r w:rsidR="75910F0B" w:rsidRPr="1BD68A4A">
        <w:rPr>
          <w:rFonts w:ascii="Times New Roman" w:eastAsia="Times New Roman" w:hAnsi="Times New Roman" w:cs="Times New Roman"/>
          <w:sz w:val="24"/>
          <w:szCs w:val="24"/>
        </w:rPr>
        <w:t xml:space="preserve"> kajastatud</w:t>
      </w:r>
      <w:r w:rsidR="662F3FC8" w:rsidRPr="1BD68A4A">
        <w:rPr>
          <w:rFonts w:ascii="Times New Roman" w:eastAsia="Times New Roman" w:hAnsi="Times New Roman" w:cs="Times New Roman"/>
          <w:sz w:val="24"/>
          <w:szCs w:val="24"/>
        </w:rPr>
        <w:t xml:space="preserve"> </w:t>
      </w:r>
      <w:r w:rsidR="15ED045C" w:rsidRPr="1BD68A4A">
        <w:rPr>
          <w:rFonts w:ascii="Times New Roman" w:eastAsia="Times New Roman" w:hAnsi="Times New Roman" w:cs="Times New Roman"/>
          <w:sz w:val="24"/>
          <w:szCs w:val="24"/>
        </w:rPr>
        <w:t xml:space="preserve">finantsvarade ja </w:t>
      </w:r>
      <w:r w:rsidR="00F46C49" w:rsidRPr="1BD68A4A">
        <w:rPr>
          <w:rFonts w:ascii="Times New Roman" w:eastAsia="Times New Roman" w:hAnsi="Times New Roman" w:cs="Times New Roman"/>
          <w:sz w:val="24"/>
          <w:szCs w:val="24"/>
        </w:rPr>
        <w:t>-</w:t>
      </w:r>
      <w:r w:rsidR="15ED045C" w:rsidRPr="1BD68A4A">
        <w:rPr>
          <w:rFonts w:ascii="Times New Roman" w:eastAsia="Times New Roman" w:hAnsi="Times New Roman" w:cs="Times New Roman"/>
          <w:sz w:val="24"/>
          <w:szCs w:val="24"/>
        </w:rPr>
        <w:t>kohustuste netokasum või -kahjum</w:t>
      </w:r>
      <w:r w:rsidR="10A638E1" w:rsidRPr="1BD68A4A">
        <w:rPr>
          <w:rFonts w:ascii="Times New Roman" w:eastAsia="Times New Roman" w:hAnsi="Times New Roman" w:cs="Times New Roman"/>
          <w:sz w:val="24"/>
          <w:szCs w:val="24"/>
        </w:rPr>
        <w:t xml:space="preserve">; </w:t>
      </w:r>
    </w:p>
    <w:p w14:paraId="76FCFFAF" w14:textId="14390BDA" w:rsidR="2AE58734" w:rsidRPr="00FA634D" w:rsidRDefault="6D758043" w:rsidP="47E68034">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6</w:t>
      </w:r>
      <w:r w:rsidR="0D1F6A9E" w:rsidRPr="1BD68A4A">
        <w:rPr>
          <w:rFonts w:ascii="Times New Roman" w:eastAsia="Times New Roman" w:hAnsi="Times New Roman" w:cs="Times New Roman"/>
          <w:sz w:val="24"/>
          <w:szCs w:val="24"/>
        </w:rPr>
        <w:t>) tuletisinstrumentide</w:t>
      </w:r>
      <w:r w:rsidR="10A638E1" w:rsidRPr="1BD68A4A">
        <w:rPr>
          <w:rFonts w:ascii="Times New Roman" w:eastAsia="Times New Roman" w:hAnsi="Times New Roman" w:cs="Times New Roman"/>
          <w:sz w:val="24"/>
          <w:szCs w:val="24"/>
        </w:rPr>
        <w:t xml:space="preserve"> netokasum või -kahjum</w:t>
      </w:r>
      <w:r w:rsidR="739E4DC1" w:rsidRPr="1BD68A4A">
        <w:rPr>
          <w:rFonts w:ascii="Times New Roman" w:eastAsia="Times New Roman" w:hAnsi="Times New Roman" w:cs="Times New Roman"/>
          <w:sz w:val="24"/>
          <w:szCs w:val="24"/>
        </w:rPr>
        <w:t xml:space="preserve"> riskimaandamise arvestuses</w:t>
      </w:r>
      <w:r w:rsidR="10A638E1" w:rsidRPr="1BD68A4A">
        <w:rPr>
          <w:rFonts w:ascii="Times New Roman" w:eastAsia="Times New Roman" w:hAnsi="Times New Roman" w:cs="Times New Roman"/>
          <w:sz w:val="24"/>
          <w:szCs w:val="24"/>
        </w:rPr>
        <w:t xml:space="preserve">; </w:t>
      </w:r>
    </w:p>
    <w:p w14:paraId="06EB596A" w14:textId="6D7CD4F0" w:rsidR="2AE58734" w:rsidRPr="00FA634D" w:rsidRDefault="77894101" w:rsidP="2E0B7EC7">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7</w:t>
      </w:r>
      <w:r w:rsidR="2AE58734" w:rsidRPr="1BD68A4A">
        <w:rPr>
          <w:rFonts w:ascii="Times New Roman" w:eastAsia="Times New Roman" w:hAnsi="Times New Roman" w:cs="Times New Roman"/>
          <w:sz w:val="24"/>
          <w:szCs w:val="24"/>
        </w:rPr>
        <w:t xml:space="preserve">) vahetuskursi </w:t>
      </w:r>
      <w:commentRangeStart w:id="759"/>
      <w:r w:rsidR="2AE58734" w:rsidRPr="1BD68A4A">
        <w:rPr>
          <w:rFonts w:ascii="Times New Roman" w:eastAsia="Times New Roman" w:hAnsi="Times New Roman" w:cs="Times New Roman"/>
          <w:sz w:val="24"/>
          <w:szCs w:val="24"/>
        </w:rPr>
        <w:t>erinevused netokasumi</w:t>
      </w:r>
      <w:del w:id="760" w:author="Merike Koppel - JUSTDIGI" w:date="2025-12-30T12:19:00Z" w16du:dateUtc="2025-12-30T10:19:00Z">
        <w:r w:rsidR="2AE58734" w:rsidRPr="1BD68A4A" w:rsidDel="00E65E83">
          <w:rPr>
            <w:rFonts w:ascii="Times New Roman" w:eastAsia="Times New Roman" w:hAnsi="Times New Roman" w:cs="Times New Roman"/>
            <w:sz w:val="24"/>
            <w:szCs w:val="24"/>
          </w:rPr>
          <w:delText>lt</w:delText>
        </w:r>
      </w:del>
      <w:r w:rsidR="2AE58734" w:rsidRPr="1BD68A4A">
        <w:rPr>
          <w:rFonts w:ascii="Times New Roman" w:eastAsia="Times New Roman" w:hAnsi="Times New Roman" w:cs="Times New Roman"/>
          <w:sz w:val="24"/>
          <w:szCs w:val="24"/>
        </w:rPr>
        <w:t xml:space="preserve"> või -kahjumi</w:t>
      </w:r>
      <w:del w:id="761" w:author="Merike Koppel - JUSTDIGI" w:date="2025-12-30T12:19:00Z" w16du:dateUtc="2025-12-30T10:19:00Z">
        <w:r w:rsidR="2AE58734" w:rsidRPr="1BD68A4A" w:rsidDel="00E65E83">
          <w:rPr>
            <w:rFonts w:ascii="Times New Roman" w:eastAsia="Times New Roman" w:hAnsi="Times New Roman" w:cs="Times New Roman"/>
            <w:sz w:val="24"/>
            <w:szCs w:val="24"/>
          </w:rPr>
          <w:delText>lt</w:delText>
        </w:r>
      </w:del>
      <w:ins w:id="762" w:author="Merike Koppel - JUSTDIGI" w:date="2025-12-30T12:19:00Z" w16du:dateUtc="2025-12-30T10:19:00Z">
        <w:r w:rsidR="00E65E83">
          <w:rPr>
            <w:rFonts w:ascii="Times New Roman" w:eastAsia="Times New Roman" w:hAnsi="Times New Roman" w:cs="Times New Roman"/>
            <w:sz w:val="24"/>
            <w:szCs w:val="24"/>
          </w:rPr>
          <w:t xml:space="preserve"> puhul</w:t>
        </w:r>
        <w:commentRangeEnd w:id="759"/>
        <w:r w:rsidR="008C5993">
          <w:rPr>
            <w:rStyle w:val="Kommentaariviide"/>
          </w:rPr>
          <w:commentReference w:id="759"/>
        </w:r>
      </w:ins>
      <w:r w:rsidR="2AE58734" w:rsidRPr="1BD68A4A">
        <w:rPr>
          <w:rFonts w:ascii="Times New Roman" w:eastAsia="Times New Roman" w:hAnsi="Times New Roman" w:cs="Times New Roman"/>
          <w:sz w:val="24"/>
          <w:szCs w:val="24"/>
        </w:rPr>
        <w:t xml:space="preserve">; </w:t>
      </w:r>
    </w:p>
    <w:p w14:paraId="72E9B1A8" w14:textId="199DAF73" w:rsidR="2AE58734" w:rsidRPr="00FA634D" w:rsidRDefault="28BB848B" w:rsidP="2E0B7EC7">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lastRenderedPageBreak/>
        <w:t>8</w:t>
      </w:r>
      <w:r w:rsidR="10A638E1" w:rsidRPr="1BD68A4A">
        <w:rPr>
          <w:rFonts w:ascii="Times New Roman" w:eastAsia="Times New Roman" w:hAnsi="Times New Roman" w:cs="Times New Roman"/>
          <w:sz w:val="24"/>
          <w:szCs w:val="24"/>
        </w:rPr>
        <w:t>) muud tegevus</w:t>
      </w:r>
      <w:r w:rsidR="20B8D387" w:rsidRPr="1BD68A4A">
        <w:rPr>
          <w:rFonts w:ascii="Times New Roman" w:eastAsia="Times New Roman" w:hAnsi="Times New Roman" w:cs="Times New Roman"/>
          <w:sz w:val="24"/>
          <w:szCs w:val="24"/>
        </w:rPr>
        <w:t>kulud ja -tulud</w:t>
      </w:r>
      <w:r w:rsidR="10A638E1" w:rsidRPr="1BD68A4A">
        <w:rPr>
          <w:rFonts w:ascii="Times New Roman" w:eastAsia="Times New Roman" w:hAnsi="Times New Roman" w:cs="Times New Roman"/>
          <w:sz w:val="24"/>
          <w:szCs w:val="24"/>
        </w:rPr>
        <w:t>.</w:t>
      </w:r>
      <w:r w:rsidR="001447A8" w:rsidRPr="1BD68A4A">
        <w:rPr>
          <w:rFonts w:ascii="Times New Roman" w:eastAsia="Times New Roman" w:hAnsi="Times New Roman" w:cs="Times New Roman"/>
          <w:sz w:val="24"/>
          <w:szCs w:val="24"/>
        </w:rPr>
        <w:t>“</w:t>
      </w:r>
      <w:r w:rsidR="5645F7E5"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3192CF07" w14:textId="3611201F" w:rsidR="2E0B7EC7" w:rsidRPr="00FA634D" w:rsidRDefault="2E0B7EC7" w:rsidP="2E0B7EC7">
      <w:pPr>
        <w:spacing w:after="0" w:line="240" w:lineRule="auto"/>
        <w:rPr>
          <w:rFonts w:ascii="Times New Roman" w:eastAsia="Times New Roman" w:hAnsi="Times New Roman" w:cs="Times New Roman"/>
          <w:sz w:val="24"/>
          <w:szCs w:val="24"/>
        </w:rPr>
      </w:pPr>
    </w:p>
    <w:p w14:paraId="7E1B5AF2" w14:textId="45CEAA19" w:rsidR="5E6A7C91" w:rsidRPr="00FA634D" w:rsidRDefault="00480404" w:rsidP="2E0B7EC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w:t>
      </w:r>
      <w:r w:rsidR="00AE3E01" w:rsidRPr="1BD68A4A">
        <w:rPr>
          <w:rFonts w:ascii="Times New Roman" w:eastAsia="Times New Roman" w:hAnsi="Times New Roman" w:cs="Times New Roman"/>
          <w:b/>
          <w:bCs/>
          <w:sz w:val="24"/>
          <w:szCs w:val="24"/>
        </w:rPr>
        <w:t>0</w:t>
      </w:r>
      <w:r w:rsidR="46EDF74D" w:rsidRPr="1BD68A4A">
        <w:rPr>
          <w:rFonts w:ascii="Times New Roman" w:eastAsia="Times New Roman" w:hAnsi="Times New Roman" w:cs="Times New Roman"/>
          <w:b/>
          <w:bCs/>
          <w:sz w:val="24"/>
          <w:szCs w:val="24"/>
        </w:rPr>
        <w:t>3</w:t>
      </w:r>
      <w:r w:rsidR="44146DD1" w:rsidRPr="1BD68A4A">
        <w:rPr>
          <w:rFonts w:ascii="Times New Roman" w:eastAsia="Times New Roman" w:hAnsi="Times New Roman" w:cs="Times New Roman"/>
          <w:b/>
          <w:bCs/>
          <w:sz w:val="24"/>
          <w:szCs w:val="24"/>
        </w:rPr>
        <w:t xml:space="preserve">) </w:t>
      </w:r>
      <w:r w:rsidR="44146DD1" w:rsidRPr="1BD68A4A">
        <w:rPr>
          <w:rFonts w:ascii="Times New Roman" w:eastAsia="Times New Roman" w:hAnsi="Times New Roman" w:cs="Times New Roman"/>
          <w:sz w:val="24"/>
          <w:szCs w:val="24"/>
        </w:rPr>
        <w:t>paragrahvi 140</w:t>
      </w:r>
      <w:r w:rsidR="44146DD1" w:rsidRPr="1BD68A4A">
        <w:rPr>
          <w:rFonts w:ascii="Times New Roman" w:eastAsia="Times New Roman" w:hAnsi="Times New Roman" w:cs="Times New Roman"/>
          <w:sz w:val="24"/>
          <w:szCs w:val="24"/>
          <w:vertAlign w:val="superscript"/>
        </w:rPr>
        <w:t>1</w:t>
      </w:r>
      <w:r w:rsidR="44146DD1" w:rsidRPr="1BD68A4A">
        <w:rPr>
          <w:rFonts w:ascii="Times New Roman" w:eastAsia="Times New Roman" w:hAnsi="Times New Roman" w:cs="Times New Roman"/>
          <w:sz w:val="24"/>
          <w:szCs w:val="24"/>
        </w:rPr>
        <w:t xml:space="preserve"> täiendatakse lõi</w:t>
      </w:r>
      <w:r w:rsidR="20FCBDFE" w:rsidRPr="1BD68A4A">
        <w:rPr>
          <w:rFonts w:ascii="Times New Roman" w:eastAsia="Times New Roman" w:hAnsi="Times New Roman" w:cs="Times New Roman"/>
          <w:sz w:val="24"/>
          <w:szCs w:val="24"/>
        </w:rPr>
        <w:t>getega</w:t>
      </w:r>
      <w:r w:rsidR="44146DD1" w:rsidRPr="1BD68A4A">
        <w:rPr>
          <w:rFonts w:ascii="Times New Roman" w:eastAsia="Times New Roman" w:hAnsi="Times New Roman" w:cs="Times New Roman"/>
          <w:sz w:val="24"/>
          <w:szCs w:val="24"/>
        </w:rPr>
        <w:t xml:space="preserve"> 1</w:t>
      </w:r>
      <w:r w:rsidR="44146DD1" w:rsidRPr="1BD68A4A">
        <w:rPr>
          <w:rFonts w:ascii="Times New Roman" w:eastAsia="Times New Roman" w:hAnsi="Times New Roman" w:cs="Times New Roman"/>
          <w:sz w:val="24"/>
          <w:szCs w:val="24"/>
          <w:vertAlign w:val="superscript"/>
        </w:rPr>
        <w:t>1</w:t>
      </w:r>
      <w:r w:rsidR="44146DD1" w:rsidRPr="1BD68A4A">
        <w:rPr>
          <w:rFonts w:ascii="Times New Roman" w:eastAsia="Times New Roman" w:hAnsi="Times New Roman" w:cs="Times New Roman"/>
          <w:sz w:val="24"/>
          <w:szCs w:val="24"/>
        </w:rPr>
        <w:t xml:space="preserve"> </w:t>
      </w:r>
      <w:r w:rsidR="0BF0C210" w:rsidRPr="1BD68A4A">
        <w:rPr>
          <w:rFonts w:ascii="Times New Roman" w:eastAsia="Times New Roman" w:hAnsi="Times New Roman" w:cs="Times New Roman"/>
          <w:sz w:val="24"/>
          <w:szCs w:val="24"/>
        </w:rPr>
        <w:t>ja 1</w:t>
      </w:r>
      <w:r w:rsidR="0BF0C210" w:rsidRPr="1BD68A4A">
        <w:rPr>
          <w:rFonts w:ascii="Times New Roman" w:eastAsia="Times New Roman" w:hAnsi="Times New Roman" w:cs="Times New Roman"/>
          <w:sz w:val="24"/>
          <w:szCs w:val="24"/>
          <w:vertAlign w:val="superscript"/>
        </w:rPr>
        <w:t>2</w:t>
      </w:r>
      <w:r w:rsidR="0BF0C210" w:rsidRPr="1BD68A4A">
        <w:rPr>
          <w:rFonts w:ascii="Times New Roman" w:eastAsia="Times New Roman" w:hAnsi="Times New Roman" w:cs="Times New Roman"/>
          <w:sz w:val="24"/>
          <w:szCs w:val="24"/>
        </w:rPr>
        <w:t xml:space="preserve"> </w:t>
      </w:r>
      <w:r w:rsidR="44146DD1" w:rsidRPr="1BD68A4A">
        <w:rPr>
          <w:rFonts w:ascii="Times New Roman" w:eastAsia="Times New Roman" w:hAnsi="Times New Roman" w:cs="Times New Roman"/>
          <w:sz w:val="24"/>
          <w:szCs w:val="24"/>
        </w:rPr>
        <w:t xml:space="preserve">järgmises sõnastuses: </w:t>
      </w:r>
    </w:p>
    <w:p w14:paraId="4B14A7C8" w14:textId="4DC245F8" w:rsidR="5E6A7C91" w:rsidRPr="00FA634D" w:rsidRDefault="006D29AF" w:rsidP="20DD2A9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002D435D" w:rsidRPr="1BD68A4A">
        <w:rPr>
          <w:rFonts w:ascii="Times New Roman" w:eastAsia="Times New Roman" w:hAnsi="Times New Roman" w:cs="Times New Roman"/>
          <w:sz w:val="24"/>
          <w:szCs w:val="24"/>
        </w:rPr>
        <w:t>(1</w:t>
      </w:r>
      <w:r w:rsidR="002D435D" w:rsidRPr="1BD68A4A">
        <w:rPr>
          <w:rFonts w:ascii="Times New Roman" w:eastAsia="Times New Roman" w:hAnsi="Times New Roman" w:cs="Times New Roman"/>
          <w:sz w:val="24"/>
          <w:szCs w:val="24"/>
          <w:vertAlign w:val="superscript"/>
        </w:rPr>
        <w:t>1</w:t>
      </w:r>
      <w:r w:rsidR="002D435D" w:rsidRPr="1BD68A4A">
        <w:rPr>
          <w:rFonts w:ascii="Times New Roman" w:eastAsia="Times New Roman" w:hAnsi="Times New Roman" w:cs="Times New Roman"/>
          <w:sz w:val="24"/>
          <w:szCs w:val="24"/>
        </w:rPr>
        <w:t xml:space="preserve">) </w:t>
      </w:r>
      <w:r w:rsidR="169A64B1" w:rsidRPr="1BD68A4A">
        <w:rPr>
          <w:rFonts w:ascii="Times New Roman" w:eastAsia="Times New Roman" w:hAnsi="Times New Roman" w:cs="Times New Roman"/>
          <w:sz w:val="24"/>
          <w:szCs w:val="24"/>
        </w:rPr>
        <w:t xml:space="preserve">Käesoleva paragrahvi lõikes 1 nimetatud </w:t>
      </w:r>
      <w:r w:rsidR="00221458" w:rsidRPr="1BD68A4A">
        <w:rPr>
          <w:rFonts w:ascii="Times New Roman" w:eastAsia="Times New Roman" w:hAnsi="Times New Roman" w:cs="Times New Roman"/>
          <w:sz w:val="24"/>
          <w:szCs w:val="24"/>
        </w:rPr>
        <w:t xml:space="preserve">näitajad </w:t>
      </w:r>
      <w:r w:rsidR="169A64B1" w:rsidRPr="1BD68A4A">
        <w:rPr>
          <w:rFonts w:ascii="Times New Roman" w:eastAsia="Times New Roman" w:hAnsi="Times New Roman" w:cs="Times New Roman"/>
          <w:sz w:val="24"/>
          <w:szCs w:val="24"/>
        </w:rPr>
        <w:t xml:space="preserve">määratakse </w:t>
      </w:r>
      <w:commentRangeStart w:id="763"/>
      <w:del w:id="764" w:author="Merike Koppel - JUSTDIGI" w:date="2026-01-05T10:43:00Z" w16du:dateUtc="2026-01-05T08:43:00Z">
        <w:r w:rsidR="169A64B1" w:rsidRPr="1BD68A4A" w:rsidDel="00A55313">
          <w:rPr>
            <w:rFonts w:ascii="Times New Roman" w:eastAsia="Times New Roman" w:hAnsi="Times New Roman" w:cs="Times New Roman"/>
            <w:sz w:val="24"/>
            <w:szCs w:val="24"/>
          </w:rPr>
          <w:delText xml:space="preserve">kindlaks </w:delText>
        </w:r>
      </w:del>
      <w:commentRangeEnd w:id="763"/>
      <w:r w:rsidR="00A55313">
        <w:rPr>
          <w:rStyle w:val="Kommentaariviide"/>
        </w:rPr>
        <w:commentReference w:id="763"/>
      </w:r>
      <w:r w:rsidR="622DC3B6" w:rsidRPr="1BD68A4A">
        <w:rPr>
          <w:rFonts w:ascii="Times New Roman" w:eastAsia="Times New Roman" w:hAnsi="Times New Roman" w:cs="Times New Roman"/>
          <w:sz w:val="24"/>
          <w:szCs w:val="24"/>
        </w:rPr>
        <w:t xml:space="preserve">kooskõlas </w:t>
      </w:r>
      <w:r w:rsidR="00D06146" w:rsidRPr="1BD68A4A">
        <w:rPr>
          <w:rFonts w:ascii="Times New Roman" w:eastAsia="Times New Roman" w:hAnsi="Times New Roman" w:cs="Times New Roman"/>
          <w:sz w:val="24"/>
          <w:szCs w:val="24"/>
        </w:rPr>
        <w:t>k</w:t>
      </w:r>
      <w:r w:rsidR="169A64B1" w:rsidRPr="1BD68A4A">
        <w:rPr>
          <w:rFonts w:ascii="Times New Roman" w:eastAsia="Times New Roman" w:hAnsi="Times New Roman" w:cs="Times New Roman"/>
          <w:sz w:val="24"/>
          <w:szCs w:val="24"/>
        </w:rPr>
        <w:t>omisjoni rakendusmääruse (EL) 2021/451</w:t>
      </w:r>
      <w:r w:rsidR="00CA2ECD" w:rsidRPr="1BD68A4A">
        <w:rPr>
          <w:rFonts w:ascii="Times New Roman" w:eastAsia="Times New Roman" w:hAnsi="Times New Roman" w:cs="Times New Roman"/>
          <w:sz w:val="24"/>
          <w:szCs w:val="24"/>
        </w:rPr>
        <w:t xml:space="preserve">, milles sätestatakse </w:t>
      </w:r>
      <w:r w:rsidR="00701D06" w:rsidRPr="1BD68A4A">
        <w:rPr>
          <w:rFonts w:ascii="Times New Roman" w:eastAsia="Times New Roman" w:hAnsi="Times New Roman" w:cs="Times New Roman"/>
          <w:sz w:val="24"/>
          <w:szCs w:val="24"/>
        </w:rPr>
        <w:t xml:space="preserve">rakenduslikud tehnilised standardid Euroopa Parlamendi ja nõukogu määruse (EL) nr 575/2013 </w:t>
      </w:r>
      <w:r w:rsidR="0034751A" w:rsidRPr="1BD68A4A">
        <w:rPr>
          <w:rFonts w:ascii="Times New Roman" w:eastAsia="Times New Roman" w:hAnsi="Times New Roman" w:cs="Times New Roman"/>
          <w:sz w:val="24"/>
          <w:szCs w:val="24"/>
        </w:rPr>
        <w:t xml:space="preserve">kohaldamiseks seoses krediidiasutuste ja investeerimisühingute </w:t>
      </w:r>
      <w:proofErr w:type="spellStart"/>
      <w:r w:rsidR="0034751A" w:rsidRPr="1BD68A4A">
        <w:rPr>
          <w:rFonts w:ascii="Times New Roman" w:eastAsia="Times New Roman" w:hAnsi="Times New Roman" w:cs="Times New Roman"/>
          <w:sz w:val="24"/>
          <w:szCs w:val="24"/>
        </w:rPr>
        <w:t>järelevalvelise</w:t>
      </w:r>
      <w:proofErr w:type="spellEnd"/>
      <w:r w:rsidR="009F1509" w:rsidRPr="1BD68A4A">
        <w:rPr>
          <w:rFonts w:ascii="Times New Roman" w:eastAsia="Times New Roman" w:hAnsi="Times New Roman" w:cs="Times New Roman"/>
          <w:sz w:val="24"/>
          <w:szCs w:val="24"/>
        </w:rPr>
        <w:t xml:space="preserve"> aruandlusega ning tunnistatakse kehtetuks </w:t>
      </w:r>
      <w:r w:rsidR="00843427" w:rsidRPr="1BD68A4A">
        <w:rPr>
          <w:rFonts w:ascii="Times New Roman" w:eastAsia="Times New Roman" w:hAnsi="Times New Roman" w:cs="Times New Roman"/>
          <w:sz w:val="24"/>
          <w:szCs w:val="24"/>
        </w:rPr>
        <w:t>rakendusmäärus (EL) nr 680/2014 (ELT L 97, 19.03.2021, lk 1</w:t>
      </w:r>
      <w:r w:rsidR="00F276A4" w:rsidRPr="1BD68A4A">
        <w:rPr>
          <w:rFonts w:ascii="Times New Roman" w:eastAsia="Times New Roman" w:hAnsi="Times New Roman" w:cs="Times New Roman"/>
          <w:sz w:val="24"/>
          <w:szCs w:val="24"/>
        </w:rPr>
        <w:t>–1955</w:t>
      </w:r>
      <w:r w:rsidR="00843427" w:rsidRPr="1BD68A4A">
        <w:rPr>
          <w:rFonts w:ascii="Times New Roman" w:eastAsia="Times New Roman" w:hAnsi="Times New Roman" w:cs="Times New Roman"/>
          <w:sz w:val="24"/>
          <w:szCs w:val="24"/>
        </w:rPr>
        <w:t>)</w:t>
      </w:r>
      <w:r w:rsidR="005E710C" w:rsidRPr="1BD68A4A">
        <w:rPr>
          <w:rFonts w:ascii="Times New Roman" w:eastAsia="Times New Roman" w:hAnsi="Times New Roman" w:cs="Times New Roman"/>
          <w:sz w:val="24"/>
          <w:szCs w:val="24"/>
        </w:rPr>
        <w:t>,</w:t>
      </w:r>
      <w:r w:rsidR="169A64B1" w:rsidRPr="1BD68A4A">
        <w:rPr>
          <w:rFonts w:ascii="Times New Roman" w:eastAsia="Times New Roman" w:hAnsi="Times New Roman" w:cs="Times New Roman"/>
          <w:sz w:val="24"/>
          <w:szCs w:val="24"/>
        </w:rPr>
        <w:t xml:space="preserve"> </w:t>
      </w:r>
      <w:r w:rsidR="00E0505B" w:rsidRPr="1BD68A4A">
        <w:rPr>
          <w:rFonts w:ascii="Times New Roman" w:eastAsia="Times New Roman" w:hAnsi="Times New Roman" w:cs="Times New Roman"/>
          <w:sz w:val="24"/>
          <w:szCs w:val="24"/>
        </w:rPr>
        <w:t xml:space="preserve">III ja IV </w:t>
      </w:r>
      <w:r w:rsidR="169A64B1" w:rsidRPr="1BD68A4A">
        <w:rPr>
          <w:rFonts w:ascii="Times New Roman" w:eastAsia="Times New Roman" w:hAnsi="Times New Roman" w:cs="Times New Roman"/>
          <w:sz w:val="24"/>
          <w:szCs w:val="24"/>
        </w:rPr>
        <w:t>lisa</w:t>
      </w:r>
      <w:r w:rsidR="285ADC88" w:rsidRPr="1BD68A4A">
        <w:rPr>
          <w:rFonts w:ascii="Times New Roman" w:eastAsia="Times New Roman" w:hAnsi="Times New Roman" w:cs="Times New Roman"/>
          <w:sz w:val="24"/>
          <w:szCs w:val="24"/>
        </w:rPr>
        <w:t>ga</w:t>
      </w:r>
      <w:r w:rsidR="6C4A1B27" w:rsidRPr="1BD68A4A">
        <w:rPr>
          <w:rFonts w:ascii="Times New Roman" w:eastAsia="Times New Roman" w:hAnsi="Times New Roman" w:cs="Times New Roman"/>
          <w:sz w:val="24"/>
          <w:szCs w:val="24"/>
        </w:rPr>
        <w:t xml:space="preserve">. Kui juriidilise isiku suhtes ei kohaldata </w:t>
      </w:r>
      <w:del w:id="765" w:author="Merike Koppel - JUSTDIGI" w:date="2025-12-30T12:21:00Z" w16du:dateUtc="2025-12-30T10:21:00Z">
        <w:r w:rsidR="6C4A1B27" w:rsidRPr="1BD68A4A" w:rsidDel="001C142D">
          <w:rPr>
            <w:rFonts w:ascii="Times New Roman" w:eastAsia="Times New Roman" w:hAnsi="Times New Roman" w:cs="Times New Roman"/>
            <w:sz w:val="24"/>
            <w:szCs w:val="24"/>
          </w:rPr>
          <w:delText xml:space="preserve">käesoleva lõike esimeses lauses </w:delText>
        </w:r>
      </w:del>
      <w:ins w:id="766" w:author="Merike Koppel - JUSTDIGI" w:date="2025-12-30T12:21:00Z" w16du:dateUtc="2025-12-30T10:21:00Z">
        <w:r w:rsidR="001C142D">
          <w:rPr>
            <w:rFonts w:ascii="Times New Roman" w:eastAsia="Times New Roman" w:hAnsi="Times New Roman" w:cs="Times New Roman"/>
            <w:sz w:val="24"/>
            <w:szCs w:val="24"/>
          </w:rPr>
          <w:t>eel</w:t>
        </w:r>
      </w:ins>
      <w:r w:rsidR="6C4A1B27" w:rsidRPr="1BD68A4A">
        <w:rPr>
          <w:rFonts w:ascii="Times New Roman" w:eastAsia="Times New Roman" w:hAnsi="Times New Roman" w:cs="Times New Roman"/>
          <w:sz w:val="24"/>
          <w:szCs w:val="24"/>
        </w:rPr>
        <w:t xml:space="preserve">nimetatud määrust, </w:t>
      </w:r>
      <w:r w:rsidR="37C13E5A" w:rsidRPr="1BD68A4A">
        <w:rPr>
          <w:rFonts w:ascii="Times New Roman" w:eastAsia="Times New Roman" w:hAnsi="Times New Roman" w:cs="Times New Roman"/>
          <w:sz w:val="24"/>
          <w:szCs w:val="24"/>
        </w:rPr>
        <w:t xml:space="preserve">määratakse </w:t>
      </w:r>
      <w:r w:rsidR="5E3E9AD3" w:rsidRPr="1BD68A4A">
        <w:rPr>
          <w:rFonts w:ascii="Times New Roman" w:eastAsia="Times New Roman" w:hAnsi="Times New Roman" w:cs="Times New Roman"/>
          <w:sz w:val="24"/>
          <w:szCs w:val="24"/>
        </w:rPr>
        <w:t>tema aastane kogukäive viimase</w:t>
      </w:r>
      <w:r w:rsidR="5DA4974A" w:rsidRPr="1BD68A4A">
        <w:rPr>
          <w:rFonts w:ascii="Times New Roman" w:eastAsia="Times New Roman" w:hAnsi="Times New Roman" w:cs="Times New Roman"/>
          <w:sz w:val="24"/>
          <w:szCs w:val="24"/>
        </w:rPr>
        <w:t xml:space="preserve"> </w:t>
      </w:r>
      <w:r w:rsidR="4521BA44" w:rsidRPr="1BD68A4A">
        <w:rPr>
          <w:rFonts w:ascii="Times New Roman" w:eastAsia="Times New Roman" w:hAnsi="Times New Roman" w:cs="Times New Roman"/>
          <w:sz w:val="24"/>
          <w:szCs w:val="24"/>
        </w:rPr>
        <w:t xml:space="preserve">majandusaasta </w:t>
      </w:r>
      <w:r w:rsidR="5E3E9AD3" w:rsidRPr="1BD68A4A">
        <w:rPr>
          <w:rFonts w:ascii="Times New Roman" w:eastAsia="Times New Roman" w:hAnsi="Times New Roman" w:cs="Times New Roman"/>
          <w:sz w:val="24"/>
          <w:szCs w:val="24"/>
        </w:rPr>
        <w:t>aruande järgi</w:t>
      </w:r>
      <w:r w:rsidR="376FAE4C" w:rsidRPr="1BD68A4A">
        <w:rPr>
          <w:rFonts w:ascii="Times New Roman" w:eastAsia="Times New Roman" w:hAnsi="Times New Roman" w:cs="Times New Roman"/>
          <w:sz w:val="24"/>
          <w:szCs w:val="24"/>
        </w:rPr>
        <w:t xml:space="preserve">. </w:t>
      </w:r>
    </w:p>
    <w:p w14:paraId="2C82B1CD" w14:textId="100BBEDD" w:rsidR="2E0B7EC7" w:rsidRPr="00FA634D" w:rsidRDefault="2E0B7EC7" w:rsidP="2E0B7EC7">
      <w:pPr>
        <w:spacing w:after="0" w:line="240" w:lineRule="auto"/>
        <w:rPr>
          <w:rFonts w:ascii="Times New Roman" w:eastAsia="Times New Roman" w:hAnsi="Times New Roman" w:cs="Times New Roman"/>
          <w:sz w:val="24"/>
          <w:szCs w:val="24"/>
        </w:rPr>
      </w:pPr>
    </w:p>
    <w:p w14:paraId="7EB47C63" w14:textId="2311AA39" w:rsidR="2B89527A" w:rsidRPr="00FA634D" w:rsidRDefault="6AC6F2C9" w:rsidP="20DD2A98">
      <w:pPr>
        <w:spacing w:after="0" w:line="240" w:lineRule="auto"/>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(1</w:t>
      </w:r>
      <w:r w:rsidRPr="1BD68A4A">
        <w:rPr>
          <w:rFonts w:ascii="Times New Roman" w:eastAsia="Times New Roman" w:hAnsi="Times New Roman" w:cs="Times New Roman"/>
          <w:sz w:val="24"/>
          <w:szCs w:val="24"/>
          <w:vertAlign w:val="superscript"/>
        </w:rPr>
        <w:t>2</w:t>
      </w:r>
      <w:r w:rsidRPr="1BD68A4A">
        <w:rPr>
          <w:rFonts w:ascii="Times New Roman" w:eastAsia="Times New Roman" w:hAnsi="Times New Roman" w:cs="Times New Roman"/>
          <w:sz w:val="24"/>
          <w:szCs w:val="24"/>
        </w:rPr>
        <w:t>) Kui käesoleva paragrahvi lõi</w:t>
      </w:r>
      <w:r w:rsidR="002996BF" w:rsidRPr="1BD68A4A">
        <w:rPr>
          <w:rFonts w:ascii="Times New Roman" w:eastAsia="Times New Roman" w:hAnsi="Times New Roman" w:cs="Times New Roman"/>
          <w:sz w:val="24"/>
          <w:szCs w:val="24"/>
        </w:rPr>
        <w:t>ke 1</w:t>
      </w:r>
      <w:r w:rsidR="002996BF"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w:t>
      </w:r>
      <w:r w:rsidR="52E1915B" w:rsidRPr="1BD68A4A">
        <w:rPr>
          <w:rFonts w:ascii="Times New Roman" w:eastAsia="Times New Roman" w:hAnsi="Times New Roman" w:cs="Times New Roman"/>
          <w:sz w:val="24"/>
          <w:szCs w:val="24"/>
        </w:rPr>
        <w:t xml:space="preserve">teises lauses </w:t>
      </w:r>
      <w:r w:rsidRPr="1BD68A4A">
        <w:rPr>
          <w:rFonts w:ascii="Times New Roman" w:eastAsia="Times New Roman" w:hAnsi="Times New Roman" w:cs="Times New Roman"/>
          <w:sz w:val="24"/>
          <w:szCs w:val="24"/>
        </w:rPr>
        <w:t xml:space="preserve">nimetatud juriidiline isik kuulub konsolideerimisgruppi, </w:t>
      </w:r>
      <w:r w:rsidR="4BE1DA3D" w:rsidRPr="1BD68A4A">
        <w:rPr>
          <w:rFonts w:ascii="Times New Roman" w:eastAsia="Times New Roman" w:hAnsi="Times New Roman" w:cs="Times New Roman"/>
          <w:sz w:val="24"/>
          <w:szCs w:val="24"/>
        </w:rPr>
        <w:t xml:space="preserve">määratakse </w:t>
      </w:r>
      <w:r w:rsidR="2CF47E07" w:rsidRPr="1BD68A4A">
        <w:rPr>
          <w:rFonts w:ascii="Times New Roman" w:eastAsia="Times New Roman" w:hAnsi="Times New Roman" w:cs="Times New Roman"/>
          <w:sz w:val="24"/>
          <w:szCs w:val="24"/>
        </w:rPr>
        <w:t xml:space="preserve">tema aastane netokäive viimase </w:t>
      </w:r>
      <w:r w:rsidR="156AC01C" w:rsidRPr="1BD68A4A">
        <w:rPr>
          <w:rFonts w:ascii="Times New Roman" w:eastAsia="Times New Roman" w:hAnsi="Times New Roman" w:cs="Times New Roman"/>
          <w:sz w:val="24"/>
          <w:szCs w:val="24"/>
        </w:rPr>
        <w:t>konsol</w:t>
      </w:r>
      <w:r w:rsidR="0ACEFE32" w:rsidRPr="1BD68A4A">
        <w:rPr>
          <w:rFonts w:ascii="Times New Roman" w:eastAsia="Times New Roman" w:hAnsi="Times New Roman" w:cs="Times New Roman"/>
          <w:sz w:val="24"/>
          <w:szCs w:val="24"/>
        </w:rPr>
        <w:t xml:space="preserve">ideeritud </w:t>
      </w:r>
      <w:r w:rsidR="1A6FE12E" w:rsidRPr="1BD68A4A">
        <w:rPr>
          <w:rFonts w:ascii="Times New Roman" w:eastAsia="Times New Roman" w:hAnsi="Times New Roman" w:cs="Times New Roman"/>
          <w:sz w:val="24"/>
          <w:szCs w:val="24"/>
        </w:rPr>
        <w:t>majandusaasta</w:t>
      </w:r>
      <w:r w:rsidR="0ACEFE32" w:rsidRPr="1BD68A4A">
        <w:rPr>
          <w:rFonts w:ascii="Times New Roman" w:eastAsia="Times New Roman" w:hAnsi="Times New Roman" w:cs="Times New Roman"/>
          <w:sz w:val="24"/>
          <w:szCs w:val="24"/>
        </w:rPr>
        <w:t xml:space="preserve"> aruande</w:t>
      </w:r>
      <w:r w:rsidR="156AC01C" w:rsidRPr="1BD68A4A">
        <w:rPr>
          <w:rFonts w:ascii="Times New Roman" w:eastAsia="Times New Roman" w:hAnsi="Times New Roman" w:cs="Times New Roman"/>
          <w:sz w:val="24"/>
          <w:szCs w:val="24"/>
        </w:rPr>
        <w:t xml:space="preserve"> järgi</w:t>
      </w:r>
      <w:r w:rsidR="7F80E289" w:rsidRPr="1BD68A4A">
        <w:rPr>
          <w:rFonts w:ascii="Times New Roman" w:eastAsia="Times New Roman" w:hAnsi="Times New Roman" w:cs="Times New Roman"/>
          <w:sz w:val="24"/>
          <w:szCs w:val="24"/>
        </w:rPr>
        <w:t>, mille on heaks kiitnud kõrgeima taseme emaettevõtja juhtorgan</w:t>
      </w:r>
      <w:r w:rsidR="53C8F3B2" w:rsidRPr="1BD68A4A">
        <w:rPr>
          <w:rFonts w:ascii="Times New Roman" w:eastAsia="Times New Roman" w:hAnsi="Times New Roman" w:cs="Times New Roman"/>
          <w:sz w:val="24"/>
          <w:szCs w:val="24"/>
        </w:rPr>
        <w:t>.“</w:t>
      </w:r>
      <w:r w:rsidR="17C63234" w:rsidRPr="1BD68A4A">
        <w:rPr>
          <w:rFonts w:ascii="Times New Roman" w:eastAsia="Times New Roman" w:hAnsi="Times New Roman" w:cs="Times New Roman"/>
          <w:sz w:val="24"/>
          <w:szCs w:val="24"/>
        </w:rPr>
        <w:t xml:space="preserve">; </w:t>
      </w:r>
    </w:p>
    <w:p w14:paraId="17E8DAA0" w14:textId="7F01E979" w:rsidR="2E0B7EC7" w:rsidRPr="00FA634D" w:rsidRDefault="2E0B7EC7" w:rsidP="2E0B7EC7">
      <w:pPr>
        <w:spacing w:after="0" w:line="240" w:lineRule="auto"/>
        <w:rPr>
          <w:rFonts w:ascii="Times New Roman" w:eastAsia="Times New Roman" w:hAnsi="Times New Roman" w:cs="Times New Roman"/>
          <w:sz w:val="24"/>
          <w:szCs w:val="24"/>
        </w:rPr>
      </w:pPr>
    </w:p>
    <w:p w14:paraId="5E0D6F83" w14:textId="28EDC4CE" w:rsidR="2B9DEC5F" w:rsidRPr="00FA634D" w:rsidRDefault="00480404" w:rsidP="5347743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00AE3E01" w:rsidRPr="1BD68A4A">
        <w:rPr>
          <w:rFonts w:ascii="Times New Roman" w:hAnsi="Times New Roman" w:cs="Times New Roman"/>
          <w:b/>
          <w:bCs/>
          <w:sz w:val="24"/>
          <w:szCs w:val="24"/>
        </w:rPr>
        <w:t>0</w:t>
      </w:r>
      <w:r w:rsidR="78E7D957" w:rsidRPr="1BD68A4A">
        <w:rPr>
          <w:rFonts w:ascii="Times New Roman" w:hAnsi="Times New Roman" w:cs="Times New Roman"/>
          <w:b/>
          <w:bCs/>
          <w:sz w:val="24"/>
          <w:szCs w:val="24"/>
        </w:rPr>
        <w:t>4</w:t>
      </w:r>
      <w:r w:rsidR="68679B28" w:rsidRPr="1BD68A4A">
        <w:rPr>
          <w:rFonts w:ascii="Times New Roman" w:hAnsi="Times New Roman" w:cs="Times New Roman"/>
          <w:b/>
          <w:bCs/>
          <w:sz w:val="24"/>
          <w:szCs w:val="24"/>
        </w:rPr>
        <w:t xml:space="preserve">) </w:t>
      </w:r>
      <w:r w:rsidR="68679B28" w:rsidRPr="1BD68A4A">
        <w:rPr>
          <w:rFonts w:ascii="Times New Roman" w:hAnsi="Times New Roman" w:cs="Times New Roman"/>
          <w:sz w:val="24"/>
          <w:szCs w:val="24"/>
        </w:rPr>
        <w:t xml:space="preserve">seadust täiendatakse </w:t>
      </w:r>
      <w:r w:rsidR="00312D48" w:rsidRPr="1BD68A4A">
        <w:rPr>
          <w:rFonts w:ascii="Times New Roman" w:hAnsi="Times New Roman" w:cs="Times New Roman"/>
          <w:sz w:val="24"/>
          <w:szCs w:val="24"/>
        </w:rPr>
        <w:t>§-dega</w:t>
      </w:r>
      <w:r w:rsidR="68679B28" w:rsidRPr="1BD68A4A">
        <w:rPr>
          <w:rFonts w:ascii="Times New Roman" w:hAnsi="Times New Roman" w:cs="Times New Roman"/>
          <w:sz w:val="24"/>
          <w:szCs w:val="24"/>
        </w:rPr>
        <w:t xml:space="preserve"> 141</w:t>
      </w:r>
      <w:r w:rsidR="68679B28" w:rsidRPr="1BD68A4A">
        <w:rPr>
          <w:rFonts w:ascii="Times New Roman" w:hAnsi="Times New Roman" w:cs="Times New Roman"/>
          <w:sz w:val="24"/>
          <w:szCs w:val="24"/>
          <w:vertAlign w:val="superscript"/>
        </w:rPr>
        <w:t>1</w:t>
      </w:r>
      <w:r w:rsidR="00DE3E27" w:rsidRPr="1BD68A4A">
        <w:rPr>
          <w:rFonts w:ascii="Times New Roman" w:hAnsi="Times New Roman" w:cs="Times New Roman"/>
          <w:sz w:val="24"/>
          <w:szCs w:val="24"/>
          <w:vertAlign w:val="superscript"/>
        </w:rPr>
        <w:t>9</w:t>
      </w:r>
      <w:r w:rsidR="4D0D0271" w:rsidRPr="1BD68A4A">
        <w:rPr>
          <w:rFonts w:ascii="Times New Roman" w:eastAsia="Times New Roman" w:hAnsi="Times New Roman" w:cs="Times New Roman"/>
          <w:sz w:val="24"/>
          <w:szCs w:val="24"/>
        </w:rPr>
        <w:t>–</w:t>
      </w:r>
      <w:r w:rsidR="2CFFA04D" w:rsidRPr="1BD68A4A">
        <w:rPr>
          <w:rFonts w:ascii="Times New Roman" w:hAnsi="Times New Roman" w:cs="Times New Roman"/>
          <w:sz w:val="24"/>
          <w:szCs w:val="24"/>
        </w:rPr>
        <w:t>14</w:t>
      </w:r>
      <w:r w:rsidR="21A8735C" w:rsidRPr="1BD68A4A">
        <w:rPr>
          <w:rFonts w:ascii="Times New Roman" w:hAnsi="Times New Roman" w:cs="Times New Roman"/>
          <w:sz w:val="24"/>
          <w:szCs w:val="24"/>
        </w:rPr>
        <w:t>1</w:t>
      </w:r>
      <w:r w:rsidR="21A8735C" w:rsidRPr="1BD68A4A">
        <w:rPr>
          <w:rFonts w:ascii="Times New Roman" w:hAnsi="Times New Roman" w:cs="Times New Roman"/>
          <w:sz w:val="24"/>
          <w:szCs w:val="24"/>
          <w:vertAlign w:val="superscript"/>
        </w:rPr>
        <w:t>2</w:t>
      </w:r>
      <w:r w:rsidR="001A0FA3" w:rsidRPr="1BD68A4A">
        <w:rPr>
          <w:rFonts w:ascii="Times New Roman" w:hAnsi="Times New Roman" w:cs="Times New Roman"/>
          <w:sz w:val="24"/>
          <w:szCs w:val="24"/>
          <w:vertAlign w:val="superscript"/>
        </w:rPr>
        <w:t>1</w:t>
      </w:r>
      <w:r w:rsidR="2CFFA04D" w:rsidRPr="1BD68A4A">
        <w:rPr>
          <w:rFonts w:ascii="Times New Roman" w:hAnsi="Times New Roman" w:cs="Times New Roman"/>
          <w:sz w:val="24"/>
          <w:szCs w:val="24"/>
        </w:rPr>
        <w:t xml:space="preserve"> </w:t>
      </w:r>
      <w:r w:rsidR="68679B28" w:rsidRPr="1BD68A4A">
        <w:rPr>
          <w:rFonts w:ascii="Times New Roman" w:hAnsi="Times New Roman" w:cs="Times New Roman"/>
          <w:sz w:val="24"/>
          <w:szCs w:val="24"/>
        </w:rPr>
        <w:t xml:space="preserve">järgmises sõnastuses: </w:t>
      </w:r>
    </w:p>
    <w:p w14:paraId="5D49B68C" w14:textId="1B8FCCF1" w:rsidR="00312D48" w:rsidRPr="00FA634D" w:rsidRDefault="4B5ED03E"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12DE5C82" w:rsidRPr="1BD68A4A">
        <w:rPr>
          <w:rFonts w:ascii="Times New Roman" w:hAnsi="Times New Roman" w:cs="Times New Roman"/>
          <w:b/>
          <w:bCs/>
          <w:sz w:val="24"/>
          <w:szCs w:val="24"/>
        </w:rPr>
        <w:t xml:space="preserve">§ </w:t>
      </w:r>
      <w:r w:rsidR="4CF21674" w:rsidRPr="1BD68A4A">
        <w:rPr>
          <w:rFonts w:ascii="Times New Roman" w:hAnsi="Times New Roman" w:cs="Times New Roman"/>
          <w:b/>
          <w:bCs/>
          <w:sz w:val="24"/>
          <w:szCs w:val="24"/>
        </w:rPr>
        <w:t>141</w:t>
      </w:r>
      <w:r w:rsidR="4CF21674" w:rsidRPr="1BD68A4A">
        <w:rPr>
          <w:rFonts w:ascii="Times New Roman" w:hAnsi="Times New Roman" w:cs="Times New Roman"/>
          <w:b/>
          <w:bCs/>
          <w:sz w:val="24"/>
          <w:szCs w:val="24"/>
          <w:vertAlign w:val="superscript"/>
        </w:rPr>
        <w:t>1</w:t>
      </w:r>
      <w:r w:rsidR="21DA20BA" w:rsidRPr="1BD68A4A">
        <w:rPr>
          <w:rFonts w:ascii="Times New Roman" w:hAnsi="Times New Roman" w:cs="Times New Roman"/>
          <w:b/>
          <w:bCs/>
          <w:sz w:val="24"/>
          <w:szCs w:val="24"/>
          <w:vertAlign w:val="superscript"/>
        </w:rPr>
        <w:t>9</w:t>
      </w:r>
      <w:r w:rsidR="4CF21674" w:rsidRPr="1BD68A4A">
        <w:rPr>
          <w:rFonts w:ascii="Times New Roman" w:hAnsi="Times New Roman" w:cs="Times New Roman"/>
          <w:b/>
          <w:bCs/>
          <w:sz w:val="24"/>
          <w:szCs w:val="24"/>
        </w:rPr>
        <w:t>. Käesoleva seaduse § 20</w:t>
      </w:r>
      <w:r w:rsidR="4CF21674" w:rsidRPr="1BD68A4A">
        <w:rPr>
          <w:rFonts w:ascii="Times New Roman" w:hAnsi="Times New Roman" w:cs="Times New Roman"/>
          <w:b/>
          <w:bCs/>
          <w:sz w:val="24"/>
          <w:szCs w:val="24"/>
          <w:vertAlign w:val="superscript"/>
        </w:rPr>
        <w:t>6</w:t>
      </w:r>
      <w:r w:rsidR="4CF21674" w:rsidRPr="1BD68A4A">
        <w:rPr>
          <w:rFonts w:ascii="Times New Roman" w:hAnsi="Times New Roman" w:cs="Times New Roman"/>
          <w:b/>
          <w:bCs/>
          <w:sz w:val="24"/>
          <w:szCs w:val="24"/>
        </w:rPr>
        <w:t xml:space="preserve"> lõike</w:t>
      </w:r>
      <w:r w:rsidR="3777EFAE" w:rsidRPr="1BD68A4A">
        <w:rPr>
          <w:rFonts w:ascii="Times New Roman" w:hAnsi="Times New Roman" w:cs="Times New Roman"/>
          <w:b/>
          <w:bCs/>
          <w:sz w:val="24"/>
          <w:szCs w:val="24"/>
        </w:rPr>
        <w:t xml:space="preserve"> 3</w:t>
      </w:r>
      <w:r w:rsidR="4CF21674" w:rsidRPr="1BD68A4A">
        <w:rPr>
          <w:rFonts w:ascii="Times New Roman" w:hAnsi="Times New Roman" w:cs="Times New Roman"/>
          <w:b/>
          <w:bCs/>
          <w:sz w:val="24"/>
          <w:szCs w:val="24"/>
        </w:rPr>
        <w:t xml:space="preserve"> kohaldamine </w:t>
      </w:r>
    </w:p>
    <w:p w14:paraId="3013D1E6" w14:textId="425B0335" w:rsidR="43506F2E" w:rsidRPr="00FA634D" w:rsidRDefault="0F7E7AB0" w:rsidP="5347743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Käesoleva seaduse § 20</w:t>
      </w:r>
      <w:r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lõike</w:t>
      </w:r>
      <w:r w:rsidR="34493947" w:rsidRPr="1BD68A4A">
        <w:rPr>
          <w:rFonts w:ascii="Times New Roman" w:eastAsia="Times New Roman" w:hAnsi="Times New Roman" w:cs="Times New Roman"/>
          <w:sz w:val="24"/>
          <w:szCs w:val="24"/>
        </w:rPr>
        <w:t xml:space="preserve"> 3</w:t>
      </w:r>
      <w:r w:rsidRPr="1BD68A4A">
        <w:rPr>
          <w:rFonts w:ascii="Times New Roman" w:eastAsia="Times New Roman" w:hAnsi="Times New Roman" w:cs="Times New Roman"/>
          <w:sz w:val="24"/>
          <w:szCs w:val="24"/>
        </w:rPr>
        <w:t xml:space="preserve"> kohaldami</w:t>
      </w:r>
      <w:r w:rsidR="1069FD21" w:rsidRPr="1BD68A4A">
        <w:rPr>
          <w:rFonts w:ascii="Times New Roman" w:eastAsia="Times New Roman" w:hAnsi="Times New Roman" w:cs="Times New Roman"/>
          <w:sz w:val="24"/>
          <w:szCs w:val="24"/>
        </w:rPr>
        <w:t>n</w:t>
      </w:r>
      <w:r w:rsidRPr="1BD68A4A">
        <w:rPr>
          <w:rFonts w:ascii="Times New Roman" w:eastAsia="Times New Roman" w:hAnsi="Times New Roman" w:cs="Times New Roman"/>
          <w:sz w:val="24"/>
          <w:szCs w:val="24"/>
        </w:rPr>
        <w:t xml:space="preserve">e ei piira </w:t>
      </w:r>
      <w:commentRangeStart w:id="767"/>
      <w:ins w:id="768" w:author="Merike Koppel - JUSTDIGI" w:date="2025-12-30T12:21:00Z" w16du:dateUtc="2025-12-30T10:21:00Z">
        <w:r w:rsidR="001C142D">
          <w:rPr>
            <w:rFonts w:ascii="Times New Roman" w:eastAsia="Times New Roman" w:hAnsi="Times New Roman" w:cs="Times New Roman"/>
            <w:sz w:val="24"/>
            <w:szCs w:val="24"/>
          </w:rPr>
          <w:t>enne</w:t>
        </w:r>
      </w:ins>
      <w:del w:id="769" w:author="Merike Koppel - JUSTDIGI" w:date="2025-12-30T12:21:00Z" w16du:dateUtc="2025-12-30T10:21:00Z">
        <w:r w:rsidRPr="1BD68A4A" w:rsidDel="001C142D">
          <w:rPr>
            <w:rFonts w:ascii="Times New Roman" w:eastAsia="Times New Roman" w:hAnsi="Times New Roman" w:cs="Times New Roman"/>
            <w:sz w:val="24"/>
            <w:szCs w:val="24"/>
          </w:rPr>
          <w:delText>selliste</w:delText>
        </w:r>
      </w:del>
      <w:r w:rsidRPr="1BD68A4A">
        <w:rPr>
          <w:rFonts w:ascii="Times New Roman" w:eastAsia="Times New Roman" w:hAnsi="Times New Roman" w:cs="Times New Roman"/>
          <w:sz w:val="24"/>
          <w:szCs w:val="24"/>
        </w:rPr>
        <w:t xml:space="preserve"> </w:t>
      </w:r>
      <w:ins w:id="770" w:author="Merike Koppel - JUSTDIGI" w:date="2025-12-30T12:21:00Z" w16du:dateUtc="2025-12-30T10:21:00Z">
        <w:r w:rsidR="001C142D">
          <w:rPr>
            <w:rFonts w:ascii="Times New Roman" w:eastAsia="Times New Roman" w:hAnsi="Times New Roman" w:cs="Times New Roman"/>
            <w:sz w:val="24"/>
            <w:szCs w:val="24"/>
          </w:rPr>
          <w:t xml:space="preserve">2026. aasta 11. juulit sõlmitud </w:t>
        </w:r>
      </w:ins>
      <w:r w:rsidRPr="1BD68A4A">
        <w:rPr>
          <w:rFonts w:ascii="Times New Roman" w:eastAsia="Times New Roman" w:hAnsi="Times New Roman" w:cs="Times New Roman"/>
          <w:sz w:val="24"/>
          <w:szCs w:val="24"/>
        </w:rPr>
        <w:t>lepingute täitmist</w:t>
      </w:r>
      <w:r w:rsidR="68B6722B" w:rsidRPr="1BD68A4A">
        <w:rPr>
          <w:rFonts w:ascii="Times New Roman" w:eastAsia="Times New Roman" w:hAnsi="Times New Roman" w:cs="Times New Roman"/>
          <w:sz w:val="24"/>
          <w:szCs w:val="24"/>
        </w:rPr>
        <w:t xml:space="preserve"> ja kehtivate lepingute alusel </w:t>
      </w:r>
      <w:ins w:id="771" w:author="Merike Koppel - JUSTDIGI" w:date="2025-12-30T12:22:00Z" w16du:dateUtc="2025-12-30T10:22:00Z">
        <w:r w:rsidR="001C142D">
          <w:rPr>
            <w:rFonts w:ascii="Times New Roman" w:eastAsia="Times New Roman" w:hAnsi="Times New Roman" w:cs="Times New Roman"/>
            <w:sz w:val="24"/>
            <w:szCs w:val="24"/>
          </w:rPr>
          <w:t xml:space="preserve">enne nimetatud kuupäeva </w:t>
        </w:r>
        <w:commentRangeEnd w:id="767"/>
        <w:r w:rsidR="001C142D">
          <w:rPr>
            <w:rStyle w:val="Kommentaariviide"/>
          </w:rPr>
          <w:commentReference w:id="767"/>
        </w:r>
      </w:ins>
      <w:r w:rsidR="68B6722B" w:rsidRPr="1BD68A4A">
        <w:rPr>
          <w:rFonts w:ascii="Times New Roman" w:eastAsia="Times New Roman" w:hAnsi="Times New Roman" w:cs="Times New Roman"/>
          <w:sz w:val="24"/>
          <w:szCs w:val="24"/>
        </w:rPr>
        <w:t>omandatud klientide õigusi</w:t>
      </w:r>
      <w:del w:id="772" w:author="Merike Koppel - JUSTDIGI" w:date="2025-12-30T12:21:00Z" w16du:dateUtc="2025-12-30T10:21:00Z">
        <w:r w:rsidR="68B6722B" w:rsidRPr="1BD68A4A" w:rsidDel="001C142D">
          <w:rPr>
            <w:rFonts w:ascii="Times New Roman" w:eastAsia="Times New Roman" w:hAnsi="Times New Roman" w:cs="Times New Roman"/>
            <w:sz w:val="24"/>
            <w:szCs w:val="24"/>
          </w:rPr>
          <w:delText xml:space="preserve">, mis </w:delText>
        </w:r>
        <w:r w:rsidRPr="1BD68A4A" w:rsidDel="001C142D">
          <w:rPr>
            <w:rFonts w:ascii="Times New Roman" w:eastAsia="Times New Roman" w:hAnsi="Times New Roman" w:cs="Times New Roman"/>
            <w:sz w:val="24"/>
            <w:szCs w:val="24"/>
          </w:rPr>
          <w:delText xml:space="preserve">sõlmiti enne 2026. aasta 11. </w:delText>
        </w:r>
        <w:r w:rsidR="015C31CA" w:rsidRPr="1BD68A4A" w:rsidDel="001C142D">
          <w:rPr>
            <w:rFonts w:ascii="Times New Roman" w:eastAsia="Times New Roman" w:hAnsi="Times New Roman" w:cs="Times New Roman"/>
            <w:sz w:val="24"/>
            <w:szCs w:val="24"/>
          </w:rPr>
          <w:delText>j</w:delText>
        </w:r>
        <w:r w:rsidRPr="1BD68A4A" w:rsidDel="001C142D">
          <w:rPr>
            <w:rFonts w:ascii="Times New Roman" w:eastAsia="Times New Roman" w:hAnsi="Times New Roman" w:cs="Times New Roman"/>
            <w:sz w:val="24"/>
            <w:szCs w:val="24"/>
          </w:rPr>
          <w:delText>uulit</w:delText>
        </w:r>
      </w:del>
      <w:r w:rsidR="60D24D79"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76A1C21B" w14:textId="237939FD" w:rsidR="53477438" w:rsidRPr="00FA634D" w:rsidRDefault="53477438" w:rsidP="53477438">
      <w:pPr>
        <w:spacing w:after="0" w:line="240" w:lineRule="auto"/>
        <w:jc w:val="both"/>
        <w:rPr>
          <w:rFonts w:ascii="Times New Roman" w:hAnsi="Times New Roman" w:cs="Times New Roman"/>
          <w:sz w:val="24"/>
          <w:szCs w:val="24"/>
        </w:rPr>
      </w:pPr>
    </w:p>
    <w:p w14:paraId="6FC0135A" w14:textId="43736E0A" w:rsidR="00312D48" w:rsidRPr="00FA634D" w:rsidRDefault="2C15B215"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w:t>
      </w:r>
      <w:r w:rsidR="4CF21674" w:rsidRPr="1BD68A4A">
        <w:rPr>
          <w:rFonts w:ascii="Times New Roman" w:hAnsi="Times New Roman" w:cs="Times New Roman"/>
          <w:b/>
          <w:bCs/>
          <w:sz w:val="24"/>
          <w:szCs w:val="24"/>
        </w:rPr>
        <w:t>141</w:t>
      </w:r>
      <w:r w:rsidR="21DA20BA" w:rsidRPr="1BD68A4A">
        <w:rPr>
          <w:rFonts w:ascii="Times New Roman" w:hAnsi="Times New Roman" w:cs="Times New Roman"/>
          <w:b/>
          <w:bCs/>
          <w:sz w:val="24"/>
          <w:szCs w:val="24"/>
          <w:vertAlign w:val="superscript"/>
        </w:rPr>
        <w:t>20</w:t>
      </w:r>
      <w:r w:rsidR="4CF21674" w:rsidRPr="1BD68A4A">
        <w:rPr>
          <w:rFonts w:ascii="Times New Roman" w:hAnsi="Times New Roman" w:cs="Times New Roman"/>
          <w:b/>
          <w:bCs/>
          <w:sz w:val="24"/>
          <w:szCs w:val="24"/>
        </w:rPr>
        <w:t>. Enne 2027. aasta 10. jaanuari a</w:t>
      </w:r>
      <w:r w:rsidR="78F83193" w:rsidRPr="1BD68A4A">
        <w:rPr>
          <w:rFonts w:ascii="Times New Roman" w:hAnsi="Times New Roman" w:cs="Times New Roman"/>
          <w:b/>
          <w:bCs/>
          <w:sz w:val="24"/>
          <w:szCs w:val="24"/>
        </w:rPr>
        <w:t>n</w:t>
      </w:r>
      <w:r w:rsidR="4CF21674" w:rsidRPr="1BD68A4A">
        <w:rPr>
          <w:rFonts w:ascii="Times New Roman" w:hAnsi="Times New Roman" w:cs="Times New Roman"/>
          <w:b/>
          <w:bCs/>
          <w:sz w:val="24"/>
          <w:szCs w:val="24"/>
        </w:rPr>
        <w:t>tud kolmanda riigi krediidiasutuse filiaali tegevusloa kehtivus</w:t>
      </w:r>
    </w:p>
    <w:p w14:paraId="2F949E7C" w14:textId="78809B7E" w:rsidR="7627DBEC" w:rsidRPr="00FA634D" w:rsidRDefault="7627DBEC" w:rsidP="5347743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Finantsinspektsioon võib jätta </w:t>
      </w:r>
      <w:r w:rsidR="00DC62E8" w:rsidRPr="1BD68A4A">
        <w:rPr>
          <w:rFonts w:ascii="Times New Roman" w:eastAsia="Times New Roman" w:hAnsi="Times New Roman" w:cs="Times New Roman"/>
          <w:sz w:val="24"/>
          <w:szCs w:val="24"/>
        </w:rPr>
        <w:t xml:space="preserve">kehtima </w:t>
      </w:r>
      <w:r w:rsidR="00035F9F" w:rsidRPr="1BD68A4A">
        <w:rPr>
          <w:rFonts w:ascii="Times New Roman" w:eastAsia="Times New Roman" w:hAnsi="Times New Roman" w:cs="Times New Roman"/>
          <w:sz w:val="24"/>
          <w:szCs w:val="24"/>
        </w:rPr>
        <w:t xml:space="preserve">sellise </w:t>
      </w:r>
      <w:r w:rsidRPr="1BD68A4A">
        <w:rPr>
          <w:rFonts w:ascii="Times New Roman" w:eastAsia="Times New Roman" w:hAnsi="Times New Roman" w:cs="Times New Roman"/>
          <w:sz w:val="24"/>
          <w:szCs w:val="24"/>
        </w:rPr>
        <w:t>kolmanda riigi krediidiasutuse filiaali tegevusloa, mis on filiaalile antud enne 2027. aasta 10. jaanuari, kui filiaal vastab käesoleva seaduse §</w:t>
      </w:r>
      <w:r w:rsidR="6A8DAD23" w:rsidRPr="1BD68A4A">
        <w:rPr>
          <w:rFonts w:ascii="Times New Roman" w:eastAsia="Times New Roman" w:hAnsi="Times New Roman" w:cs="Times New Roman"/>
          <w:sz w:val="24"/>
          <w:szCs w:val="24"/>
        </w:rPr>
        <w:t xml:space="preserve"> 2 lõigetes</w:t>
      </w:r>
      <w:r w:rsidR="0063612B" w:rsidRPr="1BD68A4A">
        <w:rPr>
          <w:rFonts w:ascii="Times New Roman" w:eastAsia="Times New Roman" w:hAnsi="Times New Roman" w:cs="Times New Roman"/>
          <w:sz w:val="24"/>
          <w:szCs w:val="24"/>
        </w:rPr>
        <w:t> </w:t>
      </w:r>
      <w:r w:rsidR="6A8DAD23" w:rsidRPr="1BD68A4A">
        <w:rPr>
          <w:rFonts w:ascii="Times New Roman" w:eastAsia="Times New Roman" w:hAnsi="Times New Roman" w:cs="Times New Roman"/>
          <w:sz w:val="24"/>
          <w:szCs w:val="24"/>
        </w:rPr>
        <w:t>2</w:t>
      </w:r>
      <w:r w:rsidR="6A8DAD23" w:rsidRPr="1BD68A4A">
        <w:rPr>
          <w:rFonts w:ascii="Times New Roman" w:eastAsia="Times New Roman" w:hAnsi="Times New Roman" w:cs="Times New Roman"/>
          <w:sz w:val="24"/>
          <w:szCs w:val="24"/>
          <w:vertAlign w:val="superscript"/>
        </w:rPr>
        <w:t>2</w:t>
      </w:r>
      <w:r w:rsidR="6A8DAD23" w:rsidRPr="1BD68A4A">
        <w:rPr>
          <w:rFonts w:ascii="Times New Roman" w:eastAsia="Times New Roman" w:hAnsi="Times New Roman" w:cs="Times New Roman"/>
          <w:sz w:val="24"/>
          <w:szCs w:val="24"/>
        </w:rPr>
        <w:t xml:space="preserve"> ja 4</w:t>
      </w:r>
      <w:r w:rsidR="6A8DAD23" w:rsidRPr="1BD68A4A">
        <w:rPr>
          <w:rFonts w:ascii="Times New Roman" w:eastAsia="Times New Roman" w:hAnsi="Times New Roman" w:cs="Times New Roman"/>
          <w:sz w:val="24"/>
          <w:szCs w:val="24"/>
          <w:vertAlign w:val="superscript"/>
        </w:rPr>
        <w:t>1</w:t>
      </w:r>
      <w:r w:rsidR="05AE546A" w:rsidRPr="1BD68A4A">
        <w:rPr>
          <w:rFonts w:ascii="Times New Roman" w:eastAsia="Times New Roman" w:hAnsi="Times New Roman" w:cs="Times New Roman"/>
          <w:sz w:val="24"/>
          <w:szCs w:val="24"/>
        </w:rPr>
        <w:t xml:space="preserve">, </w:t>
      </w:r>
      <w:r w:rsidR="190A17C7" w:rsidRPr="1BD68A4A">
        <w:rPr>
          <w:rFonts w:ascii="Times New Roman" w:eastAsia="Times New Roman" w:hAnsi="Times New Roman" w:cs="Times New Roman"/>
          <w:sz w:val="24"/>
          <w:szCs w:val="24"/>
        </w:rPr>
        <w:t>§ 3</w:t>
      </w:r>
      <w:r w:rsidR="190A17C7" w:rsidRPr="1BD68A4A">
        <w:rPr>
          <w:rFonts w:ascii="Times New Roman" w:eastAsia="Times New Roman" w:hAnsi="Times New Roman" w:cs="Times New Roman"/>
          <w:sz w:val="24"/>
          <w:szCs w:val="24"/>
          <w:vertAlign w:val="superscript"/>
        </w:rPr>
        <w:t>1</w:t>
      </w:r>
      <w:r w:rsidR="190A17C7" w:rsidRPr="1BD68A4A">
        <w:rPr>
          <w:rFonts w:ascii="Times New Roman" w:eastAsia="Times New Roman" w:hAnsi="Times New Roman" w:cs="Times New Roman"/>
          <w:sz w:val="24"/>
          <w:szCs w:val="24"/>
        </w:rPr>
        <w:t xml:space="preserve"> lõigetes 3 ja 4, </w:t>
      </w:r>
      <w:r w:rsidR="05AE546A" w:rsidRPr="1BD68A4A">
        <w:rPr>
          <w:rFonts w:ascii="Times New Roman" w:eastAsia="Times New Roman" w:hAnsi="Times New Roman" w:cs="Times New Roman"/>
          <w:sz w:val="24"/>
          <w:szCs w:val="24"/>
        </w:rPr>
        <w:t>§-des 17</w:t>
      </w:r>
      <w:r w:rsidR="5096F5E3" w:rsidRPr="1BD68A4A">
        <w:rPr>
          <w:rFonts w:ascii="Times New Roman" w:eastAsia="Times New Roman" w:hAnsi="Times New Roman" w:cs="Times New Roman"/>
          <w:sz w:val="24"/>
          <w:szCs w:val="24"/>
        </w:rPr>
        <w:t xml:space="preserve">, </w:t>
      </w:r>
      <w:r w:rsidR="05AE546A" w:rsidRPr="1BD68A4A">
        <w:rPr>
          <w:rFonts w:ascii="Times New Roman" w:eastAsia="Times New Roman" w:hAnsi="Times New Roman" w:cs="Times New Roman"/>
          <w:sz w:val="24"/>
          <w:szCs w:val="24"/>
        </w:rPr>
        <w:t>21</w:t>
      </w:r>
      <w:r w:rsidR="001F7000" w:rsidRPr="1BD68A4A">
        <w:rPr>
          <w:rFonts w:ascii="Times New Roman" w:eastAsia="Times New Roman" w:hAnsi="Times New Roman" w:cs="Times New Roman"/>
          <w:sz w:val="24"/>
          <w:szCs w:val="24"/>
        </w:rPr>
        <w:t xml:space="preserve"> ja</w:t>
      </w:r>
      <w:r w:rsidR="314E0DBE" w:rsidRPr="1BD68A4A">
        <w:rPr>
          <w:rFonts w:ascii="Times New Roman" w:eastAsia="Times New Roman" w:hAnsi="Times New Roman" w:cs="Times New Roman"/>
          <w:sz w:val="24"/>
          <w:szCs w:val="24"/>
        </w:rPr>
        <w:t xml:space="preserve"> 21</w:t>
      </w:r>
      <w:r w:rsidR="314E0DBE" w:rsidRPr="1BD68A4A">
        <w:rPr>
          <w:rFonts w:ascii="Times New Roman" w:eastAsia="Times New Roman" w:hAnsi="Times New Roman" w:cs="Times New Roman"/>
          <w:sz w:val="24"/>
          <w:szCs w:val="24"/>
          <w:vertAlign w:val="superscript"/>
        </w:rPr>
        <w:t>2</w:t>
      </w:r>
      <w:r w:rsidR="05AE546A" w:rsidRPr="1BD68A4A">
        <w:rPr>
          <w:rFonts w:ascii="Times New Roman" w:eastAsia="Times New Roman" w:hAnsi="Times New Roman" w:cs="Times New Roman"/>
          <w:sz w:val="24"/>
          <w:szCs w:val="24"/>
        </w:rPr>
        <w:t xml:space="preserve"> ning</w:t>
      </w:r>
      <w:r w:rsidRPr="1BD68A4A">
        <w:rPr>
          <w:rFonts w:ascii="Times New Roman" w:eastAsia="Times New Roman" w:hAnsi="Times New Roman" w:cs="Times New Roman"/>
          <w:sz w:val="24"/>
          <w:szCs w:val="24"/>
        </w:rPr>
        <w:t xml:space="preserve"> 8</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peatükis sätestatule.</w:t>
      </w:r>
    </w:p>
    <w:p w14:paraId="7A2A2B6E" w14:textId="5C7B3FEA" w:rsidR="53477438" w:rsidRPr="00FA634D" w:rsidRDefault="53477438" w:rsidP="53477438">
      <w:pPr>
        <w:spacing w:after="0" w:line="240" w:lineRule="auto"/>
        <w:jc w:val="both"/>
        <w:rPr>
          <w:rFonts w:ascii="Times New Roman" w:hAnsi="Times New Roman" w:cs="Times New Roman"/>
          <w:b/>
          <w:bCs/>
          <w:sz w:val="24"/>
          <w:szCs w:val="24"/>
        </w:rPr>
      </w:pPr>
    </w:p>
    <w:p w14:paraId="1A3D499E" w14:textId="5E785EF8" w:rsidR="00312D48" w:rsidRPr="00FA634D" w:rsidRDefault="1C9D488F" w:rsidP="4FA6A224">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b/>
          <w:bCs/>
          <w:sz w:val="24"/>
          <w:szCs w:val="24"/>
        </w:rPr>
        <w:t xml:space="preserve">§ </w:t>
      </w:r>
      <w:r w:rsidR="47D1B3D4" w:rsidRPr="1BD68A4A">
        <w:rPr>
          <w:rFonts w:ascii="Times New Roman" w:hAnsi="Times New Roman" w:cs="Times New Roman"/>
          <w:b/>
          <w:bCs/>
          <w:sz w:val="24"/>
          <w:szCs w:val="24"/>
        </w:rPr>
        <w:t>141</w:t>
      </w:r>
      <w:r w:rsidR="47D1B3D4" w:rsidRPr="1BD68A4A">
        <w:rPr>
          <w:rFonts w:ascii="Times New Roman" w:hAnsi="Times New Roman" w:cs="Times New Roman"/>
          <w:b/>
          <w:bCs/>
          <w:sz w:val="24"/>
          <w:szCs w:val="24"/>
          <w:vertAlign w:val="superscript"/>
        </w:rPr>
        <w:t>2</w:t>
      </w:r>
      <w:r w:rsidR="21DA20BA" w:rsidRPr="1BD68A4A">
        <w:rPr>
          <w:rFonts w:ascii="Times New Roman" w:hAnsi="Times New Roman" w:cs="Times New Roman"/>
          <w:b/>
          <w:bCs/>
          <w:sz w:val="24"/>
          <w:szCs w:val="24"/>
          <w:vertAlign w:val="superscript"/>
        </w:rPr>
        <w:t>1</w:t>
      </w:r>
      <w:r w:rsidR="47D1B3D4" w:rsidRPr="1BD68A4A">
        <w:rPr>
          <w:rFonts w:ascii="Times New Roman" w:hAnsi="Times New Roman" w:cs="Times New Roman"/>
          <w:b/>
          <w:bCs/>
          <w:sz w:val="24"/>
          <w:szCs w:val="24"/>
        </w:rPr>
        <w:t>. K</w:t>
      </w:r>
      <w:r w:rsidR="37C82E4B" w:rsidRPr="1BD68A4A">
        <w:rPr>
          <w:rFonts w:ascii="Times New Roman" w:hAnsi="Times New Roman" w:cs="Times New Roman"/>
          <w:b/>
          <w:bCs/>
          <w:sz w:val="24"/>
          <w:szCs w:val="24"/>
        </w:rPr>
        <w:t xml:space="preserve">olmanda riigi krediidiasutuse </w:t>
      </w:r>
      <w:commentRangeStart w:id="773"/>
      <w:r w:rsidR="37C82E4B" w:rsidRPr="1BD68A4A">
        <w:rPr>
          <w:rFonts w:ascii="Times New Roman" w:hAnsi="Times New Roman" w:cs="Times New Roman"/>
          <w:b/>
          <w:bCs/>
          <w:sz w:val="24"/>
          <w:szCs w:val="24"/>
        </w:rPr>
        <w:t xml:space="preserve">filiaali suhtes </w:t>
      </w:r>
      <w:del w:id="774" w:author="Merike Koppel - JUSTDIGI" w:date="2025-12-30T12:22:00Z" w16du:dateUtc="2025-12-30T10:22:00Z">
        <w:r w:rsidR="37C82E4B" w:rsidRPr="1BD68A4A" w:rsidDel="00742313">
          <w:rPr>
            <w:rFonts w:ascii="Times New Roman" w:hAnsi="Times New Roman" w:cs="Times New Roman"/>
            <w:b/>
            <w:bCs/>
            <w:sz w:val="24"/>
            <w:szCs w:val="24"/>
          </w:rPr>
          <w:delText xml:space="preserve">esitatavate </w:delText>
        </w:r>
      </w:del>
      <w:ins w:id="775" w:author="Merike Koppel - JUSTDIGI" w:date="2025-12-30T12:22:00Z" w16du:dateUtc="2025-12-30T10:22:00Z">
        <w:r w:rsidR="00742313">
          <w:rPr>
            <w:rFonts w:ascii="Times New Roman" w:hAnsi="Times New Roman" w:cs="Times New Roman"/>
            <w:b/>
            <w:bCs/>
            <w:sz w:val="24"/>
            <w:szCs w:val="24"/>
          </w:rPr>
          <w:t>kehtestatud</w:t>
        </w:r>
        <w:r w:rsidR="00742313" w:rsidRPr="1BD68A4A">
          <w:rPr>
            <w:rFonts w:ascii="Times New Roman" w:hAnsi="Times New Roman" w:cs="Times New Roman"/>
            <w:b/>
            <w:bCs/>
            <w:sz w:val="24"/>
            <w:szCs w:val="24"/>
          </w:rPr>
          <w:t xml:space="preserve"> </w:t>
        </w:r>
      </w:ins>
      <w:r w:rsidR="37C82E4B" w:rsidRPr="1BD68A4A">
        <w:rPr>
          <w:rFonts w:ascii="Times New Roman" w:hAnsi="Times New Roman" w:cs="Times New Roman"/>
          <w:b/>
          <w:bCs/>
          <w:sz w:val="24"/>
          <w:szCs w:val="24"/>
        </w:rPr>
        <w:t xml:space="preserve">nõuete </w:t>
      </w:r>
      <w:commentRangeEnd w:id="773"/>
      <w:r w:rsidR="00742313">
        <w:rPr>
          <w:rStyle w:val="Kommentaariviide"/>
        </w:rPr>
        <w:commentReference w:id="773"/>
      </w:r>
      <w:r w:rsidR="37C82E4B" w:rsidRPr="1BD68A4A">
        <w:rPr>
          <w:rFonts w:ascii="Times New Roman" w:hAnsi="Times New Roman" w:cs="Times New Roman"/>
          <w:b/>
          <w:bCs/>
          <w:sz w:val="24"/>
          <w:szCs w:val="24"/>
        </w:rPr>
        <w:t>kohaldamine</w:t>
      </w:r>
      <w:r w:rsidR="1C985864" w:rsidRPr="1BD68A4A">
        <w:rPr>
          <w:rFonts w:ascii="Times New Roman" w:eastAsia="Times New Roman" w:hAnsi="Times New Roman" w:cs="Times New Roman"/>
          <w:b/>
          <w:bCs/>
          <w:sz w:val="24"/>
          <w:szCs w:val="24"/>
        </w:rPr>
        <w:t xml:space="preserve"> </w:t>
      </w:r>
    </w:p>
    <w:p w14:paraId="7FC7502D" w14:textId="224278D2" w:rsidR="298EE2CA" w:rsidRPr="00FA634D" w:rsidRDefault="050AA1A1" w:rsidP="53477438">
      <w:pPr>
        <w:spacing w:after="0" w:line="240" w:lineRule="auto"/>
        <w:jc w:val="both"/>
        <w:rPr>
          <w:rFonts w:ascii="Times New Roman" w:eastAsia="Aptos" w:hAnsi="Times New Roman" w:cs="Times New Roman"/>
          <w:sz w:val="24"/>
          <w:szCs w:val="24"/>
        </w:rPr>
      </w:pPr>
      <w:r w:rsidRPr="00FA634D">
        <w:rPr>
          <w:rFonts w:ascii="Times New Roman" w:hAnsi="Times New Roman" w:cs="Times New Roman"/>
          <w:sz w:val="24"/>
          <w:szCs w:val="24"/>
        </w:rPr>
        <w:t xml:space="preserve">Finantsinspektsioon kohaldab käesoleva seaduse </w:t>
      </w:r>
      <w:r w:rsidR="6E2FE65C" w:rsidRPr="00FA634D">
        <w:rPr>
          <w:rFonts w:ascii="Times New Roman" w:eastAsia="Aptos" w:hAnsi="Times New Roman" w:cs="Times New Roman"/>
          <w:sz w:val="24"/>
          <w:szCs w:val="24"/>
        </w:rPr>
        <w:t>§ 2 lõigetes 2</w:t>
      </w:r>
      <w:r w:rsidR="6E2FE65C" w:rsidRPr="00FA634D">
        <w:rPr>
          <w:rFonts w:ascii="Times New Roman" w:eastAsia="Aptos" w:hAnsi="Times New Roman" w:cs="Times New Roman"/>
          <w:sz w:val="24"/>
          <w:szCs w:val="24"/>
          <w:vertAlign w:val="superscript"/>
        </w:rPr>
        <w:t>2</w:t>
      </w:r>
      <w:r w:rsidR="6E2FE65C" w:rsidRPr="00FA634D">
        <w:rPr>
          <w:rFonts w:ascii="Times New Roman" w:eastAsia="Aptos" w:hAnsi="Times New Roman" w:cs="Times New Roman"/>
          <w:sz w:val="24"/>
          <w:szCs w:val="24"/>
        </w:rPr>
        <w:t xml:space="preserve"> ja 4</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 3</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xml:space="preserve"> lõigetes 3 ja 4, §</w:t>
      </w:r>
      <w:r w:rsidR="0063612B" w:rsidRPr="00FA634D">
        <w:rPr>
          <w:rFonts w:ascii="Times New Roman" w:eastAsia="Aptos" w:hAnsi="Times New Roman" w:cs="Times New Roman"/>
          <w:sz w:val="24"/>
          <w:szCs w:val="24"/>
        </w:rPr>
        <w:noBreakHyphen/>
      </w:r>
      <w:r w:rsidR="6E2FE65C" w:rsidRPr="00FA634D">
        <w:rPr>
          <w:rFonts w:ascii="Times New Roman" w:eastAsia="Aptos" w:hAnsi="Times New Roman" w:cs="Times New Roman"/>
          <w:sz w:val="24"/>
          <w:szCs w:val="24"/>
        </w:rPr>
        <w:t>des</w:t>
      </w:r>
      <w:r w:rsidR="0063612B" w:rsidRPr="00FA634D">
        <w:rPr>
          <w:rFonts w:ascii="Times New Roman" w:eastAsia="Aptos" w:hAnsi="Times New Roman" w:cs="Times New Roman"/>
          <w:sz w:val="24"/>
          <w:szCs w:val="24"/>
        </w:rPr>
        <w:t> </w:t>
      </w:r>
      <w:r w:rsidR="6E2FE65C" w:rsidRPr="00FA634D">
        <w:rPr>
          <w:rFonts w:ascii="Times New Roman" w:eastAsia="Aptos" w:hAnsi="Times New Roman" w:cs="Times New Roman"/>
          <w:sz w:val="24"/>
          <w:szCs w:val="24"/>
        </w:rPr>
        <w:t>17, 20</w:t>
      </w:r>
      <w:r w:rsidR="6E2FE65C" w:rsidRPr="00FA634D">
        <w:rPr>
          <w:rFonts w:ascii="Times New Roman" w:eastAsia="Aptos" w:hAnsi="Times New Roman" w:cs="Times New Roman"/>
          <w:sz w:val="24"/>
          <w:szCs w:val="24"/>
          <w:vertAlign w:val="superscript"/>
        </w:rPr>
        <w:t>6</w:t>
      </w:r>
      <w:r w:rsidR="6E2FE65C" w:rsidRPr="00FA634D">
        <w:rPr>
          <w:rFonts w:ascii="Times New Roman" w:eastAsia="Aptos" w:hAnsi="Times New Roman" w:cs="Times New Roman"/>
          <w:sz w:val="24"/>
          <w:szCs w:val="24"/>
        </w:rPr>
        <w:t>, 21</w:t>
      </w:r>
      <w:r w:rsidR="00861B8B" w:rsidRPr="00FA634D">
        <w:rPr>
          <w:rFonts w:ascii="Times New Roman" w:eastAsia="Aptos" w:hAnsi="Times New Roman" w:cs="Times New Roman"/>
          <w:sz w:val="24"/>
          <w:szCs w:val="24"/>
        </w:rPr>
        <w:t xml:space="preserve"> ja</w:t>
      </w:r>
      <w:r w:rsidR="6E2FE65C" w:rsidRPr="00FA634D">
        <w:rPr>
          <w:rFonts w:ascii="Times New Roman" w:eastAsia="Aptos" w:hAnsi="Times New Roman" w:cs="Times New Roman"/>
          <w:sz w:val="24"/>
          <w:szCs w:val="24"/>
        </w:rPr>
        <w:t xml:space="preserve"> 21</w:t>
      </w:r>
      <w:r w:rsidR="6E2FE65C" w:rsidRPr="00FA634D">
        <w:rPr>
          <w:rFonts w:ascii="Times New Roman" w:eastAsia="Aptos" w:hAnsi="Times New Roman" w:cs="Times New Roman"/>
          <w:sz w:val="24"/>
          <w:szCs w:val="24"/>
          <w:vertAlign w:val="superscript"/>
        </w:rPr>
        <w:t>2</w:t>
      </w:r>
      <w:r w:rsidR="6E2FE65C" w:rsidRPr="00FA634D">
        <w:rPr>
          <w:rFonts w:ascii="Times New Roman" w:eastAsia="Aptos" w:hAnsi="Times New Roman" w:cs="Times New Roman"/>
          <w:sz w:val="24"/>
          <w:szCs w:val="24"/>
        </w:rPr>
        <w:t>,</w:t>
      </w:r>
      <w:r w:rsidR="6E2FE65C" w:rsidRPr="00FA634D">
        <w:rPr>
          <w:rFonts w:ascii="Times New Roman" w:eastAsia="Aptos" w:hAnsi="Times New Roman" w:cs="Times New Roman"/>
          <w:sz w:val="24"/>
          <w:szCs w:val="24"/>
          <w:vertAlign w:val="superscript"/>
        </w:rPr>
        <w:t xml:space="preserve"> </w:t>
      </w:r>
      <w:r w:rsidR="6E2FE65C" w:rsidRPr="00FA634D">
        <w:rPr>
          <w:rFonts w:ascii="Times New Roman" w:eastAsia="Aptos" w:hAnsi="Times New Roman" w:cs="Times New Roman"/>
          <w:sz w:val="24"/>
          <w:szCs w:val="24"/>
        </w:rPr>
        <w:t>8</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peatükis, § 97</w:t>
      </w:r>
      <w:r w:rsidR="6E2FE65C" w:rsidRPr="00FA634D">
        <w:rPr>
          <w:rFonts w:ascii="Times New Roman" w:eastAsia="Aptos" w:hAnsi="Times New Roman" w:cs="Times New Roman"/>
          <w:sz w:val="24"/>
          <w:szCs w:val="24"/>
          <w:vertAlign w:val="superscript"/>
        </w:rPr>
        <w:t>2</w:t>
      </w:r>
      <w:r w:rsidR="6E2FE65C" w:rsidRPr="00FA634D">
        <w:rPr>
          <w:rFonts w:ascii="Times New Roman" w:eastAsia="Aptos" w:hAnsi="Times New Roman" w:cs="Times New Roman"/>
          <w:sz w:val="24"/>
          <w:szCs w:val="24"/>
        </w:rPr>
        <w:t xml:space="preserve"> lõigetes 1</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3</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xml:space="preserve"> ja 10</w:t>
      </w:r>
      <w:r w:rsidR="39496FED" w:rsidRPr="00FA634D">
        <w:rPr>
          <w:rFonts w:ascii="Times New Roman" w:eastAsia="Aptos" w:hAnsi="Times New Roman" w:cs="Times New Roman"/>
          <w:sz w:val="24"/>
          <w:szCs w:val="24"/>
        </w:rPr>
        <w:t xml:space="preserve"> ning </w:t>
      </w:r>
      <w:r w:rsidR="6E2FE65C" w:rsidRPr="00FA634D">
        <w:rPr>
          <w:rFonts w:ascii="Times New Roman" w:eastAsia="Aptos" w:hAnsi="Times New Roman" w:cs="Times New Roman"/>
          <w:sz w:val="24"/>
          <w:szCs w:val="24"/>
        </w:rPr>
        <w:t>§ 104 lõike 1 punktide</w:t>
      </w:r>
      <w:r w:rsidR="00A56983" w:rsidRPr="00FA634D">
        <w:rPr>
          <w:rFonts w:ascii="Times New Roman" w:eastAsia="Aptos" w:hAnsi="Times New Roman" w:cs="Times New Roman"/>
          <w:sz w:val="24"/>
          <w:szCs w:val="24"/>
        </w:rPr>
        <w:t>s</w:t>
      </w:r>
      <w:r w:rsidR="6E2FE65C" w:rsidRPr="00FA634D">
        <w:rPr>
          <w:rFonts w:ascii="Times New Roman" w:eastAsia="Aptos" w:hAnsi="Times New Roman" w:cs="Times New Roman"/>
          <w:sz w:val="24"/>
          <w:szCs w:val="24"/>
        </w:rPr>
        <w:t xml:space="preserve"> 1</w:t>
      </w:r>
      <w:r w:rsidR="6E2FE65C" w:rsidRPr="00FA634D">
        <w:rPr>
          <w:rFonts w:ascii="Times New Roman" w:eastAsia="Aptos" w:hAnsi="Times New Roman" w:cs="Times New Roman"/>
          <w:sz w:val="24"/>
          <w:szCs w:val="24"/>
          <w:vertAlign w:val="superscript"/>
        </w:rPr>
        <w:t>1</w:t>
      </w:r>
      <w:r w:rsidR="6E2FE65C" w:rsidRPr="00FA634D">
        <w:rPr>
          <w:rFonts w:ascii="Times New Roman" w:eastAsia="Aptos" w:hAnsi="Times New Roman" w:cs="Times New Roman"/>
          <w:sz w:val="24"/>
          <w:szCs w:val="24"/>
        </w:rPr>
        <w:t xml:space="preserve"> ja 22–24</w:t>
      </w:r>
      <w:r w:rsidR="0F9A8B51" w:rsidRPr="00FA634D">
        <w:rPr>
          <w:rFonts w:ascii="Times New Roman" w:eastAsia="Aptos" w:hAnsi="Times New Roman" w:cs="Times New Roman"/>
          <w:sz w:val="24"/>
          <w:szCs w:val="24"/>
        </w:rPr>
        <w:t xml:space="preserve"> sätestatut kolmandate riikide krediidiasutuste suhtes a</w:t>
      </w:r>
      <w:r w:rsidR="1571B00A" w:rsidRPr="00FA634D">
        <w:rPr>
          <w:rFonts w:ascii="Times New Roman" w:eastAsia="Aptos" w:hAnsi="Times New Roman" w:cs="Times New Roman"/>
          <w:sz w:val="24"/>
          <w:szCs w:val="24"/>
        </w:rPr>
        <w:t>lates</w:t>
      </w:r>
      <w:r w:rsidR="0F9A8B51" w:rsidRPr="00FA634D">
        <w:rPr>
          <w:rFonts w:ascii="Times New Roman" w:eastAsia="Aptos" w:hAnsi="Times New Roman" w:cs="Times New Roman"/>
          <w:sz w:val="24"/>
          <w:szCs w:val="24"/>
        </w:rPr>
        <w:t xml:space="preserve"> 2027. aasta 11. </w:t>
      </w:r>
      <w:r w:rsidR="03504448" w:rsidRPr="00FA634D">
        <w:rPr>
          <w:rFonts w:ascii="Times New Roman" w:eastAsia="Aptos" w:hAnsi="Times New Roman" w:cs="Times New Roman"/>
          <w:sz w:val="24"/>
          <w:szCs w:val="24"/>
        </w:rPr>
        <w:t>j</w:t>
      </w:r>
      <w:r w:rsidR="0F9A8B51" w:rsidRPr="00FA634D">
        <w:rPr>
          <w:rFonts w:ascii="Times New Roman" w:eastAsia="Aptos" w:hAnsi="Times New Roman" w:cs="Times New Roman"/>
          <w:sz w:val="24"/>
          <w:szCs w:val="24"/>
        </w:rPr>
        <w:t>aanuarist.</w:t>
      </w:r>
      <w:r w:rsidR="00C17C53" w:rsidRPr="00FA634D">
        <w:rPr>
          <w:rFonts w:ascii="Times New Roman" w:eastAsia="Aptos" w:hAnsi="Times New Roman" w:cs="Times New Roman"/>
          <w:sz w:val="24"/>
          <w:szCs w:val="24"/>
        </w:rPr>
        <w:t>“.</w:t>
      </w:r>
    </w:p>
    <w:p w14:paraId="3B012C46" w14:textId="4CD98991" w:rsidR="53477438" w:rsidRPr="00FA634D" w:rsidRDefault="53477438" w:rsidP="53477438">
      <w:pPr>
        <w:spacing w:after="0" w:line="240" w:lineRule="auto"/>
        <w:jc w:val="both"/>
        <w:rPr>
          <w:rFonts w:ascii="Times New Roman" w:hAnsi="Times New Roman" w:cs="Times New Roman"/>
          <w:sz w:val="24"/>
          <w:szCs w:val="24"/>
        </w:rPr>
      </w:pPr>
    </w:p>
    <w:p w14:paraId="173C8434" w14:textId="1605DFD9" w:rsidR="4FA6A224" w:rsidRPr="00FA634D" w:rsidRDefault="4FA6A224" w:rsidP="4FA6A224">
      <w:pPr>
        <w:spacing w:after="0" w:line="240" w:lineRule="auto"/>
        <w:jc w:val="both"/>
        <w:rPr>
          <w:rFonts w:ascii="Times New Roman" w:hAnsi="Times New Roman" w:cs="Times New Roman"/>
          <w:sz w:val="24"/>
          <w:szCs w:val="24"/>
        </w:rPr>
      </w:pPr>
    </w:p>
    <w:p w14:paraId="40446B85" w14:textId="7C14676A" w:rsidR="00CD4037" w:rsidRPr="00FA634D" w:rsidRDefault="0BE65661" w:rsidP="0D23E150">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w:t>
      </w:r>
      <w:r w:rsidR="34EFB274" w:rsidRPr="1BD68A4A">
        <w:rPr>
          <w:rFonts w:ascii="Times New Roman" w:hAnsi="Times New Roman" w:cs="Times New Roman"/>
          <w:b/>
          <w:bCs/>
          <w:sz w:val="24"/>
          <w:szCs w:val="24"/>
        </w:rPr>
        <w:t>2</w:t>
      </w:r>
      <w:r w:rsidR="00CD4037" w:rsidRPr="1BD68A4A">
        <w:rPr>
          <w:rFonts w:ascii="Times New Roman" w:hAnsi="Times New Roman" w:cs="Times New Roman"/>
          <w:b/>
          <w:bCs/>
          <w:sz w:val="24"/>
          <w:szCs w:val="24"/>
        </w:rPr>
        <w:t xml:space="preserve">. </w:t>
      </w:r>
      <w:r w:rsidR="0036574A" w:rsidRPr="1BD68A4A">
        <w:rPr>
          <w:rFonts w:ascii="Times New Roman" w:hAnsi="Times New Roman" w:cs="Times New Roman"/>
          <w:b/>
          <w:bCs/>
          <w:sz w:val="24"/>
          <w:szCs w:val="24"/>
        </w:rPr>
        <w:t>Finantsinspektsiooni</w:t>
      </w:r>
      <w:r w:rsidR="00CD4037" w:rsidRPr="1BD68A4A">
        <w:rPr>
          <w:rFonts w:ascii="Times New Roman" w:hAnsi="Times New Roman" w:cs="Times New Roman"/>
          <w:b/>
          <w:bCs/>
          <w:sz w:val="24"/>
          <w:szCs w:val="24"/>
        </w:rPr>
        <w:t xml:space="preserve"> seaduse muutmine </w:t>
      </w:r>
    </w:p>
    <w:p w14:paraId="076183D5" w14:textId="77777777" w:rsidR="0036574A" w:rsidRPr="00FA634D" w:rsidRDefault="0036574A" w:rsidP="00A10DCC">
      <w:pPr>
        <w:spacing w:after="0" w:line="240" w:lineRule="auto"/>
        <w:jc w:val="both"/>
        <w:rPr>
          <w:rFonts w:ascii="Times New Roman" w:hAnsi="Times New Roman" w:cs="Times New Roman"/>
          <w:b/>
          <w:bCs/>
          <w:sz w:val="24"/>
          <w:szCs w:val="24"/>
        </w:rPr>
      </w:pPr>
    </w:p>
    <w:p w14:paraId="0044F112" w14:textId="2576FABB" w:rsidR="00CD4037" w:rsidRPr="00FA634D" w:rsidRDefault="0036574A" w:rsidP="00A10DC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Finantsinspektsiooni</w:t>
      </w:r>
      <w:r w:rsidR="00CD4037" w:rsidRPr="1BD68A4A">
        <w:rPr>
          <w:rFonts w:ascii="Times New Roman" w:hAnsi="Times New Roman" w:cs="Times New Roman"/>
          <w:sz w:val="24"/>
          <w:szCs w:val="24"/>
        </w:rPr>
        <w:t xml:space="preserve"> seaduses tehakse järgmised muudatused: </w:t>
      </w:r>
    </w:p>
    <w:p w14:paraId="1F7A0B9B" w14:textId="77777777" w:rsidR="0036574A" w:rsidRPr="00FA634D" w:rsidRDefault="0036574A" w:rsidP="00A10DCC">
      <w:pPr>
        <w:spacing w:after="0" w:line="240" w:lineRule="auto"/>
        <w:jc w:val="both"/>
        <w:rPr>
          <w:rFonts w:ascii="Times New Roman" w:hAnsi="Times New Roman" w:cs="Times New Roman"/>
          <w:sz w:val="24"/>
          <w:szCs w:val="24"/>
        </w:rPr>
      </w:pPr>
    </w:p>
    <w:p w14:paraId="2BC721F7" w14:textId="583E28B1" w:rsidR="76434CC6" w:rsidRPr="00FA634D" w:rsidRDefault="00480404" w:rsidP="73884E2D">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23C3E7E6" w:rsidRPr="1BD68A4A">
        <w:rPr>
          <w:rFonts w:ascii="Times New Roman" w:hAnsi="Times New Roman" w:cs="Times New Roman"/>
          <w:b/>
          <w:bCs/>
          <w:sz w:val="24"/>
          <w:szCs w:val="24"/>
        </w:rPr>
        <w:t xml:space="preserve">) </w:t>
      </w:r>
      <w:r w:rsidR="23C3E7E6" w:rsidRPr="1BD68A4A">
        <w:rPr>
          <w:rFonts w:ascii="Times New Roman" w:hAnsi="Times New Roman" w:cs="Times New Roman"/>
          <w:sz w:val="24"/>
          <w:szCs w:val="24"/>
        </w:rPr>
        <w:t>paragrahvi 5 lõi</w:t>
      </w:r>
      <w:r w:rsidR="23D8438A" w:rsidRPr="1BD68A4A">
        <w:rPr>
          <w:rFonts w:ascii="Times New Roman" w:hAnsi="Times New Roman" w:cs="Times New Roman"/>
          <w:sz w:val="24"/>
          <w:szCs w:val="24"/>
        </w:rPr>
        <w:t>ke</w:t>
      </w:r>
      <w:r w:rsidR="4581CBB6" w:rsidRPr="1BD68A4A">
        <w:rPr>
          <w:rFonts w:ascii="Times New Roman" w:hAnsi="Times New Roman" w:cs="Times New Roman"/>
          <w:sz w:val="24"/>
          <w:szCs w:val="24"/>
        </w:rPr>
        <w:t xml:space="preserve"> 2 teises lauses asendatakse </w:t>
      </w:r>
      <w:del w:id="776" w:author="Merike Koppel - JUSTDIGI" w:date="2025-12-30T12:23:00Z" w16du:dateUtc="2025-12-30T10:23:00Z">
        <w:r w:rsidR="00A9291A" w:rsidRPr="1BD68A4A" w:rsidDel="00DD2733">
          <w:rPr>
            <w:rFonts w:ascii="Times New Roman" w:hAnsi="Times New Roman" w:cs="Times New Roman"/>
            <w:sz w:val="24"/>
            <w:szCs w:val="24"/>
          </w:rPr>
          <w:delText xml:space="preserve">tekstiosa </w:delText>
        </w:r>
      </w:del>
      <w:ins w:id="777" w:author="Merike Koppel - JUSTDIGI" w:date="2025-12-30T12:23:00Z" w16du:dateUtc="2025-12-30T10:23:00Z">
        <w:r w:rsidR="00DD2733">
          <w:rPr>
            <w:rFonts w:ascii="Times New Roman" w:hAnsi="Times New Roman" w:cs="Times New Roman"/>
            <w:sz w:val="24"/>
            <w:szCs w:val="24"/>
          </w:rPr>
          <w:t>sõnad</w:t>
        </w:r>
        <w:r w:rsidR="00DD2733" w:rsidRPr="1BD68A4A">
          <w:rPr>
            <w:rFonts w:ascii="Times New Roman" w:hAnsi="Times New Roman" w:cs="Times New Roman"/>
            <w:sz w:val="24"/>
            <w:szCs w:val="24"/>
          </w:rPr>
          <w:t xml:space="preserve"> </w:t>
        </w:r>
      </w:ins>
      <w:r w:rsidR="00A90073" w:rsidRPr="1BD68A4A">
        <w:rPr>
          <w:rFonts w:ascii="Times New Roman" w:hAnsi="Times New Roman" w:cs="Times New Roman"/>
          <w:sz w:val="24"/>
          <w:szCs w:val="24"/>
        </w:rPr>
        <w:t>„</w:t>
      </w:r>
      <w:r w:rsidR="2EE54E5E" w:rsidRPr="1BD68A4A">
        <w:rPr>
          <w:rFonts w:ascii="Times New Roman" w:hAnsi="Times New Roman" w:cs="Times New Roman"/>
          <w:sz w:val="24"/>
          <w:szCs w:val="24"/>
        </w:rPr>
        <w:t>kestust ja korduvust</w:t>
      </w:r>
      <w:r w:rsidR="003C6238" w:rsidRPr="1BD68A4A">
        <w:rPr>
          <w:rFonts w:ascii="Times New Roman" w:hAnsi="Times New Roman" w:cs="Times New Roman"/>
          <w:sz w:val="24"/>
          <w:szCs w:val="24"/>
        </w:rPr>
        <w:t>“</w:t>
      </w:r>
      <w:r w:rsidR="23D8438A" w:rsidRPr="1BD68A4A">
        <w:rPr>
          <w:rFonts w:ascii="Times New Roman" w:hAnsi="Times New Roman" w:cs="Times New Roman"/>
          <w:sz w:val="24"/>
          <w:szCs w:val="24"/>
        </w:rPr>
        <w:t xml:space="preserve"> </w:t>
      </w:r>
      <w:r w:rsidR="00A9291A" w:rsidRPr="1BD68A4A">
        <w:rPr>
          <w:rFonts w:ascii="Times New Roman" w:hAnsi="Times New Roman" w:cs="Times New Roman"/>
          <w:sz w:val="24"/>
          <w:szCs w:val="24"/>
        </w:rPr>
        <w:t xml:space="preserve">tekstiosaga </w:t>
      </w:r>
      <w:r w:rsidR="00A90073" w:rsidRPr="1BD68A4A">
        <w:rPr>
          <w:rFonts w:ascii="Times New Roman" w:hAnsi="Times New Roman" w:cs="Times New Roman"/>
          <w:sz w:val="24"/>
          <w:szCs w:val="24"/>
        </w:rPr>
        <w:t>„</w:t>
      </w:r>
      <w:r w:rsidR="2ED27C05" w:rsidRPr="1BD68A4A">
        <w:rPr>
          <w:rFonts w:ascii="Times New Roman" w:hAnsi="Times New Roman" w:cs="Times New Roman"/>
          <w:sz w:val="24"/>
          <w:szCs w:val="24"/>
        </w:rPr>
        <w:t>kestust ja korduvust</w:t>
      </w:r>
      <w:r w:rsidR="4D968BF6" w:rsidRPr="1BD68A4A">
        <w:rPr>
          <w:rFonts w:ascii="Times New Roman" w:hAnsi="Times New Roman" w:cs="Times New Roman"/>
          <w:sz w:val="24"/>
          <w:szCs w:val="24"/>
        </w:rPr>
        <w:t>, vastutuse</w:t>
      </w:r>
      <w:r w:rsidR="23D8438A" w:rsidRPr="1BD68A4A">
        <w:rPr>
          <w:rFonts w:ascii="Times New Roman" w:hAnsi="Times New Roman" w:cs="Times New Roman"/>
          <w:sz w:val="24"/>
          <w:szCs w:val="24"/>
        </w:rPr>
        <w:t xml:space="preserve"> suurust</w:t>
      </w:r>
      <w:r w:rsidR="005167B2" w:rsidRPr="1BD68A4A">
        <w:rPr>
          <w:rFonts w:ascii="Times New Roman" w:hAnsi="Times New Roman" w:cs="Times New Roman"/>
          <w:sz w:val="24"/>
          <w:szCs w:val="24"/>
        </w:rPr>
        <w:t>“</w:t>
      </w:r>
      <w:r w:rsidR="23D8438A" w:rsidRPr="1BD68A4A">
        <w:rPr>
          <w:rFonts w:ascii="Times New Roman" w:hAnsi="Times New Roman" w:cs="Times New Roman"/>
          <w:sz w:val="24"/>
          <w:szCs w:val="24"/>
        </w:rPr>
        <w:t xml:space="preserve">; </w:t>
      </w:r>
    </w:p>
    <w:p w14:paraId="6E376A4B" w14:textId="706E9B27" w:rsidR="55BCE7DC" w:rsidRPr="00FA634D" w:rsidRDefault="55BCE7DC" w:rsidP="55BCE7DC">
      <w:pPr>
        <w:spacing w:after="0" w:line="240" w:lineRule="auto"/>
        <w:jc w:val="both"/>
        <w:rPr>
          <w:rFonts w:ascii="Times New Roman" w:hAnsi="Times New Roman" w:cs="Times New Roman"/>
          <w:sz w:val="24"/>
          <w:szCs w:val="24"/>
        </w:rPr>
      </w:pPr>
    </w:p>
    <w:p w14:paraId="2165F821" w14:textId="10A7CDC7" w:rsidR="55BCE7DC" w:rsidRPr="00FA634D" w:rsidRDefault="40D4C29F" w:rsidP="55BCE7D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7995B650" w:rsidRPr="1BD68A4A">
        <w:rPr>
          <w:rFonts w:ascii="Times New Roman" w:hAnsi="Times New Roman" w:cs="Times New Roman"/>
          <w:b/>
          <w:bCs/>
          <w:sz w:val="24"/>
          <w:szCs w:val="24"/>
        </w:rPr>
        <w:t xml:space="preserve">) </w:t>
      </w:r>
      <w:r w:rsidR="7995B650" w:rsidRPr="1BD68A4A">
        <w:rPr>
          <w:rFonts w:ascii="Times New Roman" w:hAnsi="Times New Roman" w:cs="Times New Roman"/>
          <w:sz w:val="24"/>
          <w:szCs w:val="24"/>
        </w:rPr>
        <w:t xml:space="preserve">paragrahvi 7 lõike 2 </w:t>
      </w:r>
      <w:r w:rsidR="5F0CBEC0" w:rsidRPr="1BD68A4A">
        <w:rPr>
          <w:rFonts w:ascii="Times New Roman" w:hAnsi="Times New Roman" w:cs="Times New Roman"/>
          <w:sz w:val="24"/>
          <w:szCs w:val="24"/>
        </w:rPr>
        <w:t xml:space="preserve">punktis 6 asendatakse </w:t>
      </w:r>
      <w:del w:id="778" w:author="Merike Koppel - JUSTDIGI" w:date="2025-12-30T12:23:00Z" w16du:dateUtc="2025-12-30T10:23:00Z">
        <w:r w:rsidR="00EA3623" w:rsidRPr="1BD68A4A" w:rsidDel="00DD2733">
          <w:rPr>
            <w:rFonts w:ascii="Times New Roman" w:hAnsi="Times New Roman" w:cs="Times New Roman"/>
            <w:sz w:val="24"/>
            <w:szCs w:val="24"/>
          </w:rPr>
          <w:delText xml:space="preserve">tekstiosa </w:delText>
        </w:r>
      </w:del>
      <w:ins w:id="779" w:author="Merike Koppel - JUSTDIGI" w:date="2025-12-30T12:23:00Z" w16du:dateUtc="2025-12-30T10:23:00Z">
        <w:r w:rsidR="00DD2733">
          <w:rPr>
            <w:rFonts w:ascii="Times New Roman" w:hAnsi="Times New Roman" w:cs="Times New Roman"/>
            <w:sz w:val="24"/>
            <w:szCs w:val="24"/>
          </w:rPr>
          <w:t>sõnad</w:t>
        </w:r>
        <w:r w:rsidR="00DD2733" w:rsidRPr="1BD68A4A">
          <w:rPr>
            <w:rFonts w:ascii="Times New Roman" w:hAnsi="Times New Roman" w:cs="Times New Roman"/>
            <w:sz w:val="24"/>
            <w:szCs w:val="24"/>
          </w:rPr>
          <w:t xml:space="preserve"> </w:t>
        </w:r>
      </w:ins>
      <w:r w:rsidR="00D75F6E">
        <w:rPr>
          <w:rFonts w:ascii="Times New Roman" w:hAnsi="Times New Roman" w:cs="Times New Roman"/>
          <w:sz w:val="24"/>
          <w:szCs w:val="24"/>
        </w:rPr>
        <w:t>„</w:t>
      </w:r>
      <w:r w:rsidR="5F0CBEC0" w:rsidRPr="1BD68A4A">
        <w:rPr>
          <w:rFonts w:ascii="Times New Roman" w:hAnsi="Times New Roman" w:cs="Times New Roman"/>
          <w:sz w:val="24"/>
          <w:szCs w:val="24"/>
        </w:rPr>
        <w:t>muutmise ja lõpetamise</w:t>
      </w:r>
      <w:r w:rsidR="00ED12F3" w:rsidRPr="1BD68A4A">
        <w:rPr>
          <w:rFonts w:ascii="Times New Roman" w:hAnsi="Times New Roman" w:cs="Times New Roman"/>
          <w:sz w:val="24"/>
          <w:szCs w:val="24"/>
        </w:rPr>
        <w:t>“</w:t>
      </w:r>
      <w:r w:rsidR="5F0CBEC0" w:rsidRPr="1BD68A4A">
        <w:rPr>
          <w:rFonts w:ascii="Times New Roman" w:hAnsi="Times New Roman" w:cs="Times New Roman"/>
          <w:sz w:val="24"/>
          <w:szCs w:val="24"/>
        </w:rPr>
        <w:t xml:space="preserve"> </w:t>
      </w:r>
      <w:r w:rsidR="00EA3623" w:rsidRPr="1BD68A4A">
        <w:rPr>
          <w:rFonts w:ascii="Times New Roman" w:hAnsi="Times New Roman" w:cs="Times New Roman"/>
          <w:sz w:val="24"/>
          <w:szCs w:val="24"/>
        </w:rPr>
        <w:t xml:space="preserve">tekstiosaga </w:t>
      </w:r>
      <w:r w:rsidR="00D75F6E">
        <w:rPr>
          <w:rFonts w:ascii="Times New Roman" w:hAnsi="Times New Roman" w:cs="Times New Roman"/>
          <w:sz w:val="24"/>
          <w:szCs w:val="24"/>
        </w:rPr>
        <w:t>„</w:t>
      </w:r>
      <w:r w:rsidR="5F0CBEC0" w:rsidRPr="1BD68A4A">
        <w:rPr>
          <w:rFonts w:ascii="Times New Roman" w:hAnsi="Times New Roman" w:cs="Times New Roman"/>
          <w:sz w:val="24"/>
          <w:szCs w:val="24"/>
        </w:rPr>
        <w:t xml:space="preserve">muutmise, lõpetamise ning ooteaja </w:t>
      </w:r>
      <w:r w:rsidR="32E979F3" w:rsidRPr="1BD68A4A">
        <w:rPr>
          <w:rFonts w:ascii="Times New Roman" w:hAnsi="Times New Roman" w:cs="Times New Roman"/>
          <w:sz w:val="24"/>
          <w:szCs w:val="24"/>
        </w:rPr>
        <w:t>kohaldamise tingimused</w:t>
      </w:r>
      <w:r w:rsidR="00ED12F3" w:rsidRPr="1BD68A4A">
        <w:rPr>
          <w:rFonts w:ascii="Times New Roman" w:hAnsi="Times New Roman" w:cs="Times New Roman"/>
          <w:sz w:val="24"/>
          <w:szCs w:val="24"/>
        </w:rPr>
        <w:t>“</w:t>
      </w:r>
      <w:r w:rsidR="32E979F3" w:rsidRPr="1BD68A4A">
        <w:rPr>
          <w:rFonts w:ascii="Times New Roman" w:hAnsi="Times New Roman" w:cs="Times New Roman"/>
          <w:sz w:val="24"/>
          <w:szCs w:val="24"/>
        </w:rPr>
        <w:t>;</w:t>
      </w:r>
    </w:p>
    <w:p w14:paraId="0367BD08" w14:textId="7D656441" w:rsidR="418C2B24" w:rsidRPr="00FA634D" w:rsidRDefault="418C2B24" w:rsidP="353F2C77">
      <w:pPr>
        <w:spacing w:after="0" w:line="240" w:lineRule="auto"/>
        <w:jc w:val="both"/>
        <w:rPr>
          <w:rFonts w:ascii="Times New Roman" w:hAnsi="Times New Roman" w:cs="Times New Roman"/>
          <w:b/>
          <w:bCs/>
          <w:sz w:val="24"/>
          <w:szCs w:val="24"/>
        </w:rPr>
      </w:pPr>
    </w:p>
    <w:p w14:paraId="52FB8552" w14:textId="0D50B8E9" w:rsidR="0036574A" w:rsidRPr="00FA634D" w:rsidRDefault="0F074C89" w:rsidP="7D807B20">
      <w:pPr>
        <w:spacing w:after="0" w:line="240" w:lineRule="auto"/>
        <w:jc w:val="both"/>
        <w:rPr>
          <w:rFonts w:ascii="Times New Roman" w:hAnsi="Times New Roman" w:cs="Times New Roman"/>
          <w:b/>
          <w:bCs/>
          <w:sz w:val="24"/>
          <w:szCs w:val="24"/>
        </w:rPr>
      </w:pPr>
      <w:r w:rsidRPr="48315517">
        <w:rPr>
          <w:rFonts w:ascii="Times New Roman" w:hAnsi="Times New Roman" w:cs="Times New Roman"/>
          <w:b/>
          <w:bCs/>
          <w:sz w:val="24"/>
          <w:szCs w:val="24"/>
        </w:rPr>
        <w:t>3</w:t>
      </w:r>
      <w:r w:rsidR="6D4B7965" w:rsidRPr="48315517">
        <w:rPr>
          <w:rFonts w:ascii="Times New Roman" w:hAnsi="Times New Roman" w:cs="Times New Roman"/>
          <w:b/>
          <w:bCs/>
          <w:sz w:val="24"/>
          <w:szCs w:val="24"/>
        </w:rPr>
        <w:t xml:space="preserve">) </w:t>
      </w:r>
      <w:r w:rsidR="6D4B7965" w:rsidRPr="48315517">
        <w:rPr>
          <w:rFonts w:ascii="Times New Roman" w:hAnsi="Times New Roman" w:cs="Times New Roman"/>
          <w:sz w:val="24"/>
          <w:szCs w:val="24"/>
        </w:rPr>
        <w:t>paragrahvi 19 lõige</w:t>
      </w:r>
      <w:r w:rsidR="67B21879" w:rsidRPr="48315517">
        <w:rPr>
          <w:rFonts w:ascii="Times New Roman" w:hAnsi="Times New Roman" w:cs="Times New Roman"/>
          <w:sz w:val="24"/>
          <w:szCs w:val="24"/>
        </w:rPr>
        <w:t>t</w:t>
      </w:r>
      <w:r w:rsidR="6D4B7965" w:rsidRPr="48315517">
        <w:rPr>
          <w:rFonts w:ascii="Times New Roman" w:hAnsi="Times New Roman" w:cs="Times New Roman"/>
          <w:sz w:val="24"/>
          <w:szCs w:val="24"/>
        </w:rPr>
        <w:t xml:space="preserve"> 2 </w:t>
      </w:r>
      <w:r w:rsidR="466931F9" w:rsidRPr="48315517">
        <w:rPr>
          <w:rFonts w:ascii="Times New Roman" w:hAnsi="Times New Roman" w:cs="Times New Roman"/>
          <w:sz w:val="24"/>
          <w:szCs w:val="24"/>
        </w:rPr>
        <w:t xml:space="preserve">täiendatakse </w:t>
      </w:r>
      <w:commentRangeStart w:id="780"/>
      <w:r w:rsidR="00226C83" w:rsidRPr="48315517">
        <w:rPr>
          <w:rFonts w:ascii="Times New Roman" w:hAnsi="Times New Roman" w:cs="Times New Roman"/>
          <w:sz w:val="24"/>
          <w:szCs w:val="24"/>
        </w:rPr>
        <w:t>2. ja 3</w:t>
      </w:r>
      <w:commentRangeEnd w:id="780"/>
      <w:r>
        <w:commentReference w:id="780"/>
      </w:r>
      <w:r w:rsidR="00226C83" w:rsidRPr="48315517">
        <w:rPr>
          <w:rFonts w:ascii="Times New Roman" w:hAnsi="Times New Roman" w:cs="Times New Roman"/>
          <w:sz w:val="24"/>
          <w:szCs w:val="24"/>
        </w:rPr>
        <w:t xml:space="preserve">. </w:t>
      </w:r>
      <w:r w:rsidR="466931F9" w:rsidRPr="48315517">
        <w:rPr>
          <w:rFonts w:ascii="Times New Roman" w:hAnsi="Times New Roman" w:cs="Times New Roman"/>
          <w:sz w:val="24"/>
          <w:szCs w:val="24"/>
        </w:rPr>
        <w:t>lausega järgmises sõnastuses:</w:t>
      </w:r>
    </w:p>
    <w:p w14:paraId="1FAC991A" w14:textId="3CDD69F9" w:rsidR="00C114BE" w:rsidRPr="00FA634D" w:rsidRDefault="1992F008" w:rsidP="7D807B2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4DEAE43" w:rsidRPr="1BD68A4A">
        <w:rPr>
          <w:rFonts w:ascii="Times New Roman" w:hAnsi="Times New Roman" w:cs="Times New Roman"/>
          <w:sz w:val="24"/>
          <w:szCs w:val="24"/>
        </w:rPr>
        <w:t>Üldjuhul nimetatakse juhatuse liige ava</w:t>
      </w:r>
      <w:r w:rsidR="409CDC0E" w:rsidRPr="1BD68A4A">
        <w:rPr>
          <w:rFonts w:ascii="Times New Roman" w:hAnsi="Times New Roman" w:cs="Times New Roman"/>
          <w:sz w:val="24"/>
          <w:szCs w:val="24"/>
        </w:rPr>
        <w:t>liku</w:t>
      </w:r>
      <w:r w:rsidR="74DEAE43" w:rsidRPr="1BD68A4A">
        <w:rPr>
          <w:rFonts w:ascii="Times New Roman" w:hAnsi="Times New Roman" w:cs="Times New Roman"/>
          <w:sz w:val="24"/>
          <w:szCs w:val="24"/>
        </w:rPr>
        <w:t xml:space="preserve"> konkursi </w:t>
      </w:r>
      <w:commentRangeStart w:id="781"/>
      <w:r w:rsidR="74DEAE43" w:rsidRPr="1BD68A4A">
        <w:rPr>
          <w:rFonts w:ascii="Times New Roman" w:hAnsi="Times New Roman" w:cs="Times New Roman"/>
          <w:sz w:val="24"/>
          <w:szCs w:val="24"/>
        </w:rPr>
        <w:t>kaudu</w:t>
      </w:r>
      <w:commentRangeEnd w:id="781"/>
      <w:r w:rsidR="00DD4224">
        <w:rPr>
          <w:rStyle w:val="Kommentaariviide"/>
        </w:rPr>
        <w:commentReference w:id="781"/>
      </w:r>
      <w:r w:rsidR="74DEAE43" w:rsidRPr="1BD68A4A">
        <w:rPr>
          <w:rFonts w:ascii="Times New Roman" w:hAnsi="Times New Roman" w:cs="Times New Roman"/>
          <w:sz w:val="24"/>
          <w:szCs w:val="24"/>
        </w:rPr>
        <w:t>. Suunatud pakkumise tegemine juhatuse liikme nimetamise</w:t>
      </w:r>
      <w:r w:rsidR="2EF9C85B" w:rsidRPr="1BD68A4A">
        <w:rPr>
          <w:rFonts w:ascii="Times New Roman" w:hAnsi="Times New Roman" w:cs="Times New Roman"/>
          <w:sz w:val="24"/>
          <w:szCs w:val="24"/>
        </w:rPr>
        <w:t>ks</w:t>
      </w:r>
      <w:r w:rsidR="74DEAE43" w:rsidRPr="1BD68A4A">
        <w:rPr>
          <w:rFonts w:ascii="Times New Roman" w:hAnsi="Times New Roman" w:cs="Times New Roman"/>
          <w:sz w:val="24"/>
          <w:szCs w:val="24"/>
        </w:rPr>
        <w:t xml:space="preserve"> on lubatud, kui avaliku konkursi korraldamine ei ole asjakohane.</w:t>
      </w:r>
      <w:r w:rsidR="00AA7E4E" w:rsidRPr="1BD68A4A">
        <w:rPr>
          <w:rFonts w:ascii="Times New Roman" w:hAnsi="Times New Roman" w:cs="Times New Roman"/>
          <w:sz w:val="24"/>
          <w:szCs w:val="24"/>
        </w:rPr>
        <w:t>“</w:t>
      </w:r>
      <w:r w:rsidR="74DEAE43" w:rsidRPr="1BD68A4A">
        <w:rPr>
          <w:rFonts w:ascii="Times New Roman" w:hAnsi="Times New Roman" w:cs="Times New Roman"/>
          <w:sz w:val="24"/>
          <w:szCs w:val="24"/>
        </w:rPr>
        <w:t>;</w:t>
      </w:r>
    </w:p>
    <w:p w14:paraId="4D025FBC" w14:textId="77777777" w:rsidR="00C114BE" w:rsidRPr="00FA634D" w:rsidRDefault="00C114BE" w:rsidP="00464A6C">
      <w:pPr>
        <w:spacing w:after="0" w:line="240" w:lineRule="auto"/>
        <w:jc w:val="both"/>
        <w:rPr>
          <w:rFonts w:ascii="Times New Roman" w:hAnsi="Times New Roman" w:cs="Times New Roman"/>
          <w:b/>
          <w:bCs/>
          <w:sz w:val="24"/>
          <w:szCs w:val="24"/>
        </w:rPr>
      </w:pPr>
    </w:p>
    <w:p w14:paraId="3295D408" w14:textId="2EBED2D4" w:rsidR="00C114BE" w:rsidRPr="00FA634D" w:rsidRDefault="479E7AD0"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4</w:t>
      </w:r>
      <w:r w:rsidR="00C17E89" w:rsidRPr="1BD68A4A">
        <w:rPr>
          <w:rFonts w:ascii="Times New Roman" w:hAnsi="Times New Roman" w:cs="Times New Roman"/>
          <w:b/>
          <w:bCs/>
          <w:sz w:val="24"/>
          <w:szCs w:val="24"/>
        </w:rPr>
        <w:t xml:space="preserve">) </w:t>
      </w:r>
      <w:r w:rsidR="00C17E89" w:rsidRPr="1BD68A4A">
        <w:rPr>
          <w:rFonts w:ascii="Times New Roman" w:hAnsi="Times New Roman" w:cs="Times New Roman"/>
          <w:sz w:val="24"/>
          <w:szCs w:val="24"/>
        </w:rPr>
        <w:t>paragrahvi 20 lõi</w:t>
      </w:r>
      <w:r w:rsidR="0CC56FC1" w:rsidRPr="1BD68A4A">
        <w:rPr>
          <w:rFonts w:ascii="Times New Roman" w:hAnsi="Times New Roman" w:cs="Times New Roman"/>
          <w:sz w:val="24"/>
          <w:szCs w:val="24"/>
        </w:rPr>
        <w:t>kes</w:t>
      </w:r>
      <w:r w:rsidR="00C17E89" w:rsidRPr="1BD68A4A">
        <w:rPr>
          <w:rFonts w:ascii="Times New Roman" w:hAnsi="Times New Roman" w:cs="Times New Roman"/>
          <w:sz w:val="24"/>
          <w:szCs w:val="24"/>
        </w:rPr>
        <w:t xml:space="preserve"> 4 </w:t>
      </w:r>
      <w:r w:rsidR="5AE9CA15" w:rsidRPr="1BD68A4A">
        <w:rPr>
          <w:rFonts w:ascii="Times New Roman" w:hAnsi="Times New Roman" w:cs="Times New Roman"/>
          <w:sz w:val="24"/>
          <w:szCs w:val="24"/>
        </w:rPr>
        <w:t xml:space="preserve">asendatakse </w:t>
      </w:r>
      <w:r w:rsidR="00C17E89" w:rsidRPr="1BD68A4A">
        <w:rPr>
          <w:rFonts w:ascii="Times New Roman" w:hAnsi="Times New Roman" w:cs="Times New Roman"/>
          <w:sz w:val="24"/>
          <w:szCs w:val="24"/>
        </w:rPr>
        <w:t xml:space="preserve">tekstiosa </w:t>
      </w:r>
      <w:r w:rsidR="6AA7E4E0" w:rsidRPr="1BD68A4A">
        <w:rPr>
          <w:rFonts w:ascii="Times New Roman" w:hAnsi="Times New Roman" w:cs="Times New Roman"/>
          <w:sz w:val="24"/>
          <w:szCs w:val="24"/>
        </w:rPr>
        <w:t>„</w:t>
      </w:r>
      <w:r w:rsidR="3940E557" w:rsidRPr="1BD68A4A">
        <w:rPr>
          <w:rFonts w:ascii="Times New Roman" w:hAnsi="Times New Roman" w:cs="Times New Roman"/>
          <w:sz w:val="24"/>
          <w:szCs w:val="24"/>
        </w:rPr>
        <w:t>ning §-s 34</w:t>
      </w:r>
      <w:r w:rsidR="00C17E89" w:rsidRPr="1BD68A4A">
        <w:rPr>
          <w:rFonts w:ascii="Times New Roman" w:hAnsi="Times New Roman" w:cs="Times New Roman"/>
          <w:sz w:val="24"/>
          <w:szCs w:val="24"/>
        </w:rPr>
        <w:t>“ tekstiosaga „</w:t>
      </w:r>
      <w:r w:rsidR="14FFE60E" w:rsidRPr="1BD68A4A">
        <w:rPr>
          <w:rFonts w:ascii="Times New Roman" w:hAnsi="Times New Roman" w:cs="Times New Roman"/>
          <w:sz w:val="24"/>
          <w:szCs w:val="24"/>
        </w:rPr>
        <w:t>ning §-des 32</w:t>
      </w:r>
      <w:r w:rsidR="14FFE60E" w:rsidRPr="1BD68A4A">
        <w:rPr>
          <w:rFonts w:ascii="Times New Roman" w:hAnsi="Times New Roman" w:cs="Times New Roman"/>
          <w:sz w:val="24"/>
          <w:szCs w:val="24"/>
          <w:vertAlign w:val="superscript"/>
        </w:rPr>
        <w:t>1</w:t>
      </w:r>
      <w:r w:rsidR="14FFE60E" w:rsidRPr="1BD68A4A">
        <w:rPr>
          <w:rFonts w:ascii="Times New Roman" w:hAnsi="Times New Roman" w:cs="Times New Roman"/>
          <w:sz w:val="24"/>
          <w:szCs w:val="24"/>
        </w:rPr>
        <w:t xml:space="preserve"> ja 34</w:t>
      </w:r>
      <w:r w:rsidR="00C17E89" w:rsidRPr="1BD68A4A">
        <w:rPr>
          <w:rFonts w:ascii="Times New Roman" w:hAnsi="Times New Roman" w:cs="Times New Roman"/>
          <w:sz w:val="24"/>
          <w:szCs w:val="24"/>
        </w:rPr>
        <w:t>“;</w:t>
      </w:r>
    </w:p>
    <w:p w14:paraId="56FB12E7" w14:textId="65C2EBCB" w:rsidR="7D807B20" w:rsidRPr="00FA634D" w:rsidRDefault="7D807B20" w:rsidP="7D807B20">
      <w:pPr>
        <w:spacing w:after="0" w:line="240" w:lineRule="auto"/>
        <w:jc w:val="both"/>
        <w:rPr>
          <w:rFonts w:ascii="Times New Roman" w:hAnsi="Times New Roman" w:cs="Times New Roman"/>
          <w:sz w:val="24"/>
          <w:szCs w:val="24"/>
        </w:rPr>
      </w:pPr>
    </w:p>
    <w:p w14:paraId="0129F83C" w14:textId="58BB469E" w:rsidR="638E795E" w:rsidRPr="00FA634D" w:rsidRDefault="4EFCBC89" w:rsidP="7D807B20">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lastRenderedPageBreak/>
        <w:t>5</w:t>
      </w:r>
      <w:r w:rsidR="638E795E" w:rsidRPr="1BD68A4A">
        <w:rPr>
          <w:rFonts w:ascii="Times New Roman" w:hAnsi="Times New Roman" w:cs="Times New Roman"/>
          <w:b/>
          <w:bCs/>
          <w:sz w:val="24"/>
          <w:szCs w:val="24"/>
        </w:rPr>
        <w:t xml:space="preserve">) </w:t>
      </w:r>
      <w:r w:rsidR="638E795E" w:rsidRPr="1BD68A4A">
        <w:rPr>
          <w:rFonts w:ascii="Times New Roman" w:hAnsi="Times New Roman" w:cs="Times New Roman"/>
          <w:sz w:val="24"/>
          <w:szCs w:val="24"/>
        </w:rPr>
        <w:t xml:space="preserve">paragrahvi 20 täiendatakse lõikega 6 järgmises sõnastuses: </w:t>
      </w:r>
    </w:p>
    <w:p w14:paraId="72DF00EA" w14:textId="58B42393" w:rsidR="638E795E" w:rsidRPr="00FA634D" w:rsidRDefault="00D75F6E" w:rsidP="7D807B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4AAF70C1" w:rsidRPr="1BD68A4A">
        <w:rPr>
          <w:rFonts w:ascii="Times New Roman" w:hAnsi="Times New Roman" w:cs="Times New Roman"/>
          <w:sz w:val="24"/>
          <w:szCs w:val="24"/>
        </w:rPr>
        <w:t xml:space="preserve">(6) </w:t>
      </w:r>
      <w:r w:rsidR="638E795E" w:rsidRPr="1BD68A4A">
        <w:rPr>
          <w:rFonts w:ascii="Times New Roman" w:hAnsi="Times New Roman" w:cs="Times New Roman"/>
          <w:sz w:val="24"/>
          <w:szCs w:val="24"/>
        </w:rPr>
        <w:t xml:space="preserve">Juhatuse esimeheks ei või nimetada isikut, kes </w:t>
      </w:r>
      <w:commentRangeStart w:id="782"/>
      <w:r w:rsidR="638E795E" w:rsidRPr="1BD68A4A">
        <w:rPr>
          <w:rFonts w:ascii="Times New Roman" w:hAnsi="Times New Roman" w:cs="Times New Roman"/>
          <w:sz w:val="24"/>
          <w:szCs w:val="24"/>
        </w:rPr>
        <w:t xml:space="preserve">on vähem kui kuus kuud </w:t>
      </w:r>
      <w:commentRangeEnd w:id="782"/>
      <w:r w:rsidR="00DD4224">
        <w:rPr>
          <w:rStyle w:val="Kommentaariviide"/>
        </w:rPr>
        <w:commentReference w:id="782"/>
      </w:r>
      <w:r w:rsidR="638E795E" w:rsidRPr="1BD68A4A">
        <w:rPr>
          <w:rFonts w:ascii="Times New Roman" w:hAnsi="Times New Roman" w:cs="Times New Roman"/>
          <w:sz w:val="24"/>
          <w:szCs w:val="24"/>
        </w:rPr>
        <w:t xml:space="preserve">enne ametisse astumist olnud finantsjärelevalve </w:t>
      </w:r>
      <w:commentRangeStart w:id="783"/>
      <w:r w:rsidR="638E795E" w:rsidRPr="1BD68A4A">
        <w:rPr>
          <w:rFonts w:ascii="Times New Roman" w:hAnsi="Times New Roman" w:cs="Times New Roman"/>
          <w:sz w:val="24"/>
          <w:szCs w:val="24"/>
        </w:rPr>
        <w:t xml:space="preserve">subjekti juhatuse </w:t>
      </w:r>
      <w:commentRangeEnd w:id="783"/>
      <w:r w:rsidR="00BC15A1">
        <w:rPr>
          <w:rStyle w:val="Kommentaariviide"/>
        </w:rPr>
        <w:commentReference w:id="783"/>
      </w:r>
      <w:r w:rsidR="229BB966" w:rsidRPr="1BD68A4A">
        <w:rPr>
          <w:rFonts w:ascii="Times New Roman" w:hAnsi="Times New Roman" w:cs="Times New Roman"/>
          <w:sz w:val="24"/>
          <w:szCs w:val="24"/>
        </w:rPr>
        <w:t>või finantssektori huve esindava organisatsiooni juht.</w:t>
      </w:r>
      <w:r w:rsidR="00E25650" w:rsidRPr="1BD68A4A">
        <w:rPr>
          <w:rFonts w:ascii="Times New Roman" w:hAnsi="Times New Roman" w:cs="Times New Roman"/>
          <w:sz w:val="24"/>
          <w:szCs w:val="24"/>
        </w:rPr>
        <w:t>“</w:t>
      </w:r>
      <w:r w:rsidR="229BB966" w:rsidRPr="1BD68A4A">
        <w:rPr>
          <w:rFonts w:ascii="Times New Roman" w:hAnsi="Times New Roman" w:cs="Times New Roman"/>
          <w:sz w:val="24"/>
          <w:szCs w:val="24"/>
        </w:rPr>
        <w:t>;</w:t>
      </w:r>
    </w:p>
    <w:p w14:paraId="669195DE" w14:textId="6AA6A65F" w:rsidR="53477438" w:rsidRPr="00FA634D" w:rsidRDefault="53477438" w:rsidP="53477438">
      <w:pPr>
        <w:spacing w:after="0" w:line="240" w:lineRule="auto"/>
        <w:jc w:val="both"/>
        <w:rPr>
          <w:rFonts w:ascii="Times New Roman" w:hAnsi="Times New Roman" w:cs="Times New Roman"/>
          <w:b/>
          <w:bCs/>
          <w:sz w:val="24"/>
          <w:szCs w:val="24"/>
        </w:rPr>
      </w:pPr>
    </w:p>
    <w:p w14:paraId="5841E20B" w14:textId="64FAA3ED" w:rsidR="3809089F" w:rsidRPr="00FA634D" w:rsidRDefault="778344D7" w:rsidP="5347743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6</w:t>
      </w:r>
      <w:r w:rsidR="110A84AB" w:rsidRPr="1BD68A4A">
        <w:rPr>
          <w:rFonts w:ascii="Times New Roman" w:hAnsi="Times New Roman" w:cs="Times New Roman"/>
          <w:b/>
          <w:bCs/>
          <w:sz w:val="24"/>
          <w:szCs w:val="24"/>
        </w:rPr>
        <w:t xml:space="preserve">) </w:t>
      </w:r>
      <w:r w:rsidR="110A84AB" w:rsidRPr="1BD68A4A">
        <w:rPr>
          <w:rFonts w:ascii="Times New Roman" w:hAnsi="Times New Roman" w:cs="Times New Roman"/>
          <w:sz w:val="24"/>
          <w:szCs w:val="24"/>
        </w:rPr>
        <w:t xml:space="preserve">paragrahvi 21 lõikes 1 asendatakse sõna </w:t>
      </w:r>
      <w:r w:rsidR="7A70335F" w:rsidRPr="1BD68A4A">
        <w:rPr>
          <w:rFonts w:ascii="Times New Roman" w:hAnsi="Times New Roman" w:cs="Times New Roman"/>
          <w:sz w:val="24"/>
          <w:szCs w:val="24"/>
        </w:rPr>
        <w:t>„</w:t>
      </w:r>
      <w:r w:rsidR="110A84AB" w:rsidRPr="1BD68A4A">
        <w:rPr>
          <w:rFonts w:ascii="Times New Roman" w:hAnsi="Times New Roman" w:cs="Times New Roman"/>
          <w:sz w:val="24"/>
          <w:szCs w:val="24"/>
        </w:rPr>
        <w:t>kolm</w:t>
      </w:r>
      <w:r w:rsidR="2E6C57A4" w:rsidRPr="1BD68A4A">
        <w:rPr>
          <w:rFonts w:ascii="Times New Roman" w:hAnsi="Times New Roman" w:cs="Times New Roman"/>
          <w:sz w:val="24"/>
          <w:szCs w:val="24"/>
        </w:rPr>
        <w:t>“</w:t>
      </w:r>
      <w:r w:rsidR="110A84AB" w:rsidRPr="1BD68A4A">
        <w:rPr>
          <w:rFonts w:ascii="Times New Roman" w:hAnsi="Times New Roman" w:cs="Times New Roman"/>
          <w:sz w:val="24"/>
          <w:szCs w:val="24"/>
        </w:rPr>
        <w:t xml:space="preserve"> sõnaga </w:t>
      </w:r>
      <w:r w:rsidR="7A70335F" w:rsidRPr="1BD68A4A">
        <w:rPr>
          <w:rFonts w:ascii="Times New Roman" w:hAnsi="Times New Roman" w:cs="Times New Roman"/>
          <w:sz w:val="24"/>
          <w:szCs w:val="24"/>
        </w:rPr>
        <w:t>„</w:t>
      </w:r>
      <w:r w:rsidR="110A84AB" w:rsidRPr="1BD68A4A">
        <w:rPr>
          <w:rFonts w:ascii="Times New Roman" w:hAnsi="Times New Roman" w:cs="Times New Roman"/>
          <w:sz w:val="24"/>
          <w:szCs w:val="24"/>
        </w:rPr>
        <w:t>neli</w:t>
      </w:r>
      <w:r w:rsidR="2E6C57A4" w:rsidRPr="1BD68A4A">
        <w:rPr>
          <w:rFonts w:ascii="Times New Roman" w:hAnsi="Times New Roman" w:cs="Times New Roman"/>
          <w:sz w:val="24"/>
          <w:szCs w:val="24"/>
        </w:rPr>
        <w:t>“</w:t>
      </w:r>
      <w:r w:rsidR="110A84AB" w:rsidRPr="1BD68A4A">
        <w:rPr>
          <w:rFonts w:ascii="Times New Roman" w:hAnsi="Times New Roman" w:cs="Times New Roman"/>
          <w:sz w:val="24"/>
          <w:szCs w:val="24"/>
        </w:rPr>
        <w:t xml:space="preserve">; </w:t>
      </w:r>
    </w:p>
    <w:p w14:paraId="5F294FCC" w14:textId="31EB259C" w:rsidR="53477438" w:rsidRPr="00FA634D" w:rsidRDefault="53477438" w:rsidP="53477438">
      <w:pPr>
        <w:spacing w:after="0" w:line="240" w:lineRule="auto"/>
        <w:jc w:val="both"/>
        <w:rPr>
          <w:rFonts w:ascii="Times New Roman" w:hAnsi="Times New Roman" w:cs="Times New Roman"/>
          <w:sz w:val="24"/>
          <w:szCs w:val="24"/>
        </w:rPr>
      </w:pPr>
    </w:p>
    <w:p w14:paraId="6931D163" w14:textId="1805B7B8" w:rsidR="3809089F" w:rsidRPr="00FA634D" w:rsidRDefault="5CAC7F7C" w:rsidP="5347743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7</w:t>
      </w:r>
      <w:r w:rsidR="110A84AB" w:rsidRPr="1BD68A4A">
        <w:rPr>
          <w:rFonts w:ascii="Times New Roman" w:hAnsi="Times New Roman" w:cs="Times New Roman"/>
          <w:b/>
          <w:bCs/>
          <w:sz w:val="24"/>
          <w:szCs w:val="24"/>
        </w:rPr>
        <w:t xml:space="preserve">) </w:t>
      </w:r>
      <w:r w:rsidR="110A84AB" w:rsidRPr="1BD68A4A">
        <w:rPr>
          <w:rFonts w:ascii="Times New Roman" w:hAnsi="Times New Roman" w:cs="Times New Roman"/>
          <w:sz w:val="24"/>
          <w:szCs w:val="24"/>
        </w:rPr>
        <w:t xml:space="preserve">paragrahvi 21 lõikes 2 asendatakse sõna </w:t>
      </w:r>
      <w:r w:rsidR="7A70335F" w:rsidRPr="1BD68A4A">
        <w:rPr>
          <w:rFonts w:ascii="Times New Roman" w:hAnsi="Times New Roman" w:cs="Times New Roman"/>
          <w:sz w:val="24"/>
          <w:szCs w:val="24"/>
        </w:rPr>
        <w:t>„</w:t>
      </w:r>
      <w:r w:rsidR="110A84AB" w:rsidRPr="1BD68A4A">
        <w:rPr>
          <w:rFonts w:ascii="Times New Roman" w:hAnsi="Times New Roman" w:cs="Times New Roman"/>
          <w:sz w:val="24"/>
          <w:szCs w:val="24"/>
        </w:rPr>
        <w:t>neli</w:t>
      </w:r>
      <w:r w:rsidR="2E6C57A4" w:rsidRPr="1BD68A4A">
        <w:rPr>
          <w:rFonts w:ascii="Times New Roman" w:hAnsi="Times New Roman" w:cs="Times New Roman"/>
          <w:sz w:val="24"/>
          <w:szCs w:val="24"/>
        </w:rPr>
        <w:t>“</w:t>
      </w:r>
      <w:r w:rsidR="110A84AB" w:rsidRPr="1BD68A4A">
        <w:rPr>
          <w:rFonts w:ascii="Times New Roman" w:hAnsi="Times New Roman" w:cs="Times New Roman"/>
          <w:sz w:val="24"/>
          <w:szCs w:val="24"/>
        </w:rPr>
        <w:t xml:space="preserve"> sõnaga </w:t>
      </w:r>
      <w:r w:rsidR="7A70335F" w:rsidRPr="1BD68A4A">
        <w:rPr>
          <w:rFonts w:ascii="Times New Roman" w:hAnsi="Times New Roman" w:cs="Times New Roman"/>
          <w:sz w:val="24"/>
          <w:szCs w:val="24"/>
        </w:rPr>
        <w:t>„</w:t>
      </w:r>
      <w:r w:rsidR="110A84AB" w:rsidRPr="1BD68A4A">
        <w:rPr>
          <w:rFonts w:ascii="Times New Roman" w:hAnsi="Times New Roman" w:cs="Times New Roman"/>
          <w:sz w:val="24"/>
          <w:szCs w:val="24"/>
        </w:rPr>
        <w:t>viis</w:t>
      </w:r>
      <w:r w:rsidR="2E6C57A4" w:rsidRPr="1BD68A4A">
        <w:rPr>
          <w:rFonts w:ascii="Times New Roman" w:hAnsi="Times New Roman" w:cs="Times New Roman"/>
          <w:sz w:val="24"/>
          <w:szCs w:val="24"/>
        </w:rPr>
        <w:t>“</w:t>
      </w:r>
      <w:r w:rsidR="110A84AB" w:rsidRPr="1BD68A4A">
        <w:rPr>
          <w:rFonts w:ascii="Times New Roman" w:hAnsi="Times New Roman" w:cs="Times New Roman"/>
          <w:sz w:val="24"/>
          <w:szCs w:val="24"/>
        </w:rPr>
        <w:t xml:space="preserve">; </w:t>
      </w:r>
    </w:p>
    <w:p w14:paraId="56BFF07E" w14:textId="44581229" w:rsidR="00C114BE" w:rsidRPr="00FA634D" w:rsidRDefault="00C114BE" w:rsidP="53477438">
      <w:pPr>
        <w:spacing w:after="0" w:line="240" w:lineRule="auto"/>
        <w:jc w:val="both"/>
        <w:rPr>
          <w:rFonts w:ascii="Times New Roman" w:hAnsi="Times New Roman" w:cs="Times New Roman"/>
          <w:b/>
          <w:bCs/>
          <w:sz w:val="24"/>
          <w:szCs w:val="24"/>
        </w:rPr>
      </w:pPr>
    </w:p>
    <w:p w14:paraId="6351E52B" w14:textId="5D87AF23" w:rsidR="00C114BE" w:rsidRPr="00FA634D" w:rsidRDefault="2F870372" w:rsidP="5347743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8</w:t>
      </w:r>
      <w:r w:rsidR="71A9F321" w:rsidRPr="1BD68A4A">
        <w:rPr>
          <w:rFonts w:ascii="Times New Roman" w:hAnsi="Times New Roman" w:cs="Times New Roman"/>
          <w:b/>
          <w:bCs/>
          <w:sz w:val="24"/>
          <w:szCs w:val="24"/>
        </w:rPr>
        <w:t xml:space="preserve">) </w:t>
      </w:r>
      <w:r w:rsidR="71A9F321" w:rsidRPr="1BD68A4A">
        <w:rPr>
          <w:rFonts w:ascii="Times New Roman" w:hAnsi="Times New Roman" w:cs="Times New Roman"/>
          <w:sz w:val="24"/>
          <w:szCs w:val="24"/>
        </w:rPr>
        <w:t xml:space="preserve">paragrahvi 21 lõige 5 muudetakse ja sõnastatakse järgmiselt: </w:t>
      </w:r>
    </w:p>
    <w:p w14:paraId="18A93891" w14:textId="2C2A125B" w:rsidR="00C114BE" w:rsidRPr="00FA634D" w:rsidRDefault="60A8B58C" w:rsidP="73884E2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7E3A40D2" w:rsidRPr="1BD68A4A">
        <w:rPr>
          <w:rFonts w:ascii="Times New Roman" w:hAnsi="Times New Roman" w:cs="Times New Roman"/>
          <w:sz w:val="24"/>
          <w:szCs w:val="24"/>
        </w:rPr>
        <w:t>(</w:t>
      </w:r>
      <w:r w:rsidR="53B44EA0" w:rsidRPr="1BD68A4A">
        <w:rPr>
          <w:rFonts w:ascii="Times New Roman" w:hAnsi="Times New Roman" w:cs="Times New Roman"/>
          <w:sz w:val="24"/>
          <w:szCs w:val="24"/>
        </w:rPr>
        <w:t>5</w:t>
      </w:r>
      <w:r w:rsidR="7E3A40D2" w:rsidRPr="1BD68A4A">
        <w:rPr>
          <w:rFonts w:ascii="Times New Roman" w:hAnsi="Times New Roman" w:cs="Times New Roman"/>
          <w:sz w:val="24"/>
          <w:szCs w:val="24"/>
        </w:rPr>
        <w:t>)</w:t>
      </w:r>
      <w:r w:rsidR="14FEBB16" w:rsidRPr="1BD68A4A">
        <w:rPr>
          <w:rFonts w:ascii="Times New Roman" w:hAnsi="Times New Roman" w:cs="Times New Roman"/>
          <w:sz w:val="24"/>
          <w:szCs w:val="24"/>
        </w:rPr>
        <w:t xml:space="preserve"> </w:t>
      </w:r>
      <w:r w:rsidR="369762D5" w:rsidRPr="1BD68A4A">
        <w:rPr>
          <w:rFonts w:ascii="Times New Roman" w:hAnsi="Times New Roman" w:cs="Times New Roman"/>
          <w:sz w:val="24"/>
          <w:szCs w:val="24"/>
        </w:rPr>
        <w:t xml:space="preserve">Nõukogu võib </w:t>
      </w:r>
      <w:r w:rsidR="478E8857" w:rsidRPr="1BD68A4A">
        <w:rPr>
          <w:rFonts w:ascii="Times New Roman" w:hAnsi="Times New Roman" w:cs="Times New Roman"/>
          <w:sz w:val="24"/>
          <w:szCs w:val="24"/>
        </w:rPr>
        <w:t xml:space="preserve">pikendada </w:t>
      </w:r>
      <w:r w:rsidR="369762D5" w:rsidRPr="1BD68A4A">
        <w:rPr>
          <w:rFonts w:ascii="Times New Roman" w:hAnsi="Times New Roman" w:cs="Times New Roman"/>
          <w:sz w:val="24"/>
          <w:szCs w:val="24"/>
        </w:rPr>
        <w:t xml:space="preserve">käesoleva paragrahvi lõigetes 1 ja 2 sätestatud tähtaegu </w:t>
      </w:r>
      <w:r w:rsidR="478E8857" w:rsidRPr="1BD68A4A">
        <w:rPr>
          <w:rFonts w:ascii="Times New Roman" w:hAnsi="Times New Roman" w:cs="Times New Roman"/>
          <w:sz w:val="24"/>
          <w:szCs w:val="24"/>
        </w:rPr>
        <w:t xml:space="preserve">oma otsusega </w:t>
      </w:r>
      <w:r w:rsidR="369762D5" w:rsidRPr="1BD68A4A">
        <w:rPr>
          <w:rFonts w:ascii="Times New Roman" w:hAnsi="Times New Roman" w:cs="Times New Roman"/>
          <w:sz w:val="24"/>
          <w:szCs w:val="24"/>
        </w:rPr>
        <w:t>juhatuse liikme nõusolekul</w:t>
      </w:r>
      <w:r w:rsidR="6F5B5B26" w:rsidRPr="1BD68A4A">
        <w:rPr>
          <w:rFonts w:ascii="Times New Roman" w:hAnsi="Times New Roman" w:cs="Times New Roman"/>
          <w:sz w:val="24"/>
          <w:szCs w:val="24"/>
        </w:rPr>
        <w:t xml:space="preserve">, võttes arvesse samades lõigetes sätestatud volituste maksimaalset </w:t>
      </w:r>
      <w:del w:id="784" w:author="Merike Koppel - JUSTDIGI" w:date="2025-12-30T12:24:00Z" w16du:dateUtc="2025-12-30T10:24:00Z">
        <w:r w:rsidR="6F5B5B26" w:rsidRPr="1BD68A4A" w:rsidDel="00BC15A1">
          <w:rPr>
            <w:rFonts w:ascii="Times New Roman" w:hAnsi="Times New Roman" w:cs="Times New Roman"/>
            <w:sz w:val="24"/>
            <w:szCs w:val="24"/>
          </w:rPr>
          <w:delText>pikkust</w:delText>
        </w:r>
      </w:del>
      <w:ins w:id="785" w:author="Merike Koppel - JUSTDIGI" w:date="2025-12-30T12:24:00Z" w16du:dateUtc="2025-12-30T10:24:00Z">
        <w:r w:rsidR="00BC15A1">
          <w:rPr>
            <w:rFonts w:ascii="Times New Roman" w:hAnsi="Times New Roman" w:cs="Times New Roman"/>
            <w:sz w:val="24"/>
            <w:szCs w:val="24"/>
          </w:rPr>
          <w:t>kest</w:t>
        </w:r>
        <w:r w:rsidR="00BC15A1" w:rsidRPr="1BD68A4A">
          <w:rPr>
            <w:rFonts w:ascii="Times New Roman" w:hAnsi="Times New Roman" w:cs="Times New Roman"/>
            <w:sz w:val="24"/>
            <w:szCs w:val="24"/>
          </w:rPr>
          <w:t>ust</w:t>
        </w:r>
      </w:ins>
      <w:r w:rsidR="6F5B5B26" w:rsidRPr="1BD68A4A">
        <w:rPr>
          <w:rFonts w:ascii="Times New Roman" w:hAnsi="Times New Roman" w:cs="Times New Roman"/>
          <w:sz w:val="24"/>
          <w:szCs w:val="24"/>
        </w:rPr>
        <w:t>.</w:t>
      </w:r>
      <w:r w:rsidR="70442431" w:rsidRPr="1BD68A4A">
        <w:rPr>
          <w:rFonts w:ascii="Times New Roman" w:hAnsi="Times New Roman" w:cs="Times New Roman"/>
          <w:sz w:val="24"/>
          <w:szCs w:val="24"/>
        </w:rPr>
        <w:t xml:space="preserve"> Käesolevas paragrahvis sätestatud juhatuse esimehe ja juhatuse liikme </w:t>
      </w:r>
      <w:r w:rsidR="542E06D4" w:rsidRPr="1BD68A4A">
        <w:rPr>
          <w:rFonts w:ascii="Times New Roman" w:hAnsi="Times New Roman" w:cs="Times New Roman"/>
          <w:sz w:val="24"/>
          <w:szCs w:val="24"/>
        </w:rPr>
        <w:t>ametiaja pikkus</w:t>
      </w:r>
      <w:r w:rsidR="70442431" w:rsidRPr="1BD68A4A">
        <w:rPr>
          <w:rFonts w:ascii="Times New Roman" w:hAnsi="Times New Roman" w:cs="Times New Roman"/>
          <w:sz w:val="24"/>
          <w:szCs w:val="24"/>
        </w:rPr>
        <w:t xml:space="preserve"> ei või ületada 14 aastat.</w:t>
      </w:r>
      <w:r w:rsidR="39C81120" w:rsidRPr="1BD68A4A">
        <w:rPr>
          <w:rFonts w:ascii="Times New Roman" w:hAnsi="Times New Roman" w:cs="Times New Roman"/>
          <w:sz w:val="24"/>
          <w:szCs w:val="24"/>
        </w:rPr>
        <w:t>“</w:t>
      </w:r>
      <w:r w:rsidR="1D9ED631" w:rsidRPr="1BD68A4A">
        <w:rPr>
          <w:rFonts w:ascii="Times New Roman" w:hAnsi="Times New Roman" w:cs="Times New Roman"/>
          <w:sz w:val="24"/>
          <w:szCs w:val="24"/>
        </w:rPr>
        <w:t>;</w:t>
      </w:r>
      <w:r w:rsidR="7E3A40D2" w:rsidRPr="1BD68A4A">
        <w:rPr>
          <w:rFonts w:ascii="Times New Roman" w:hAnsi="Times New Roman" w:cs="Times New Roman"/>
          <w:sz w:val="24"/>
          <w:szCs w:val="24"/>
        </w:rPr>
        <w:t xml:space="preserve"> </w:t>
      </w:r>
    </w:p>
    <w:p w14:paraId="074048FC" w14:textId="4FF9D5EB" w:rsidR="00C114BE" w:rsidRPr="00FA634D" w:rsidRDefault="00C114BE" w:rsidP="00464A6C">
      <w:pPr>
        <w:spacing w:after="0" w:line="240" w:lineRule="auto"/>
        <w:jc w:val="both"/>
        <w:rPr>
          <w:rFonts w:ascii="Times New Roman" w:hAnsi="Times New Roman" w:cs="Times New Roman"/>
          <w:b/>
          <w:bCs/>
          <w:sz w:val="24"/>
          <w:szCs w:val="24"/>
        </w:rPr>
      </w:pPr>
    </w:p>
    <w:p w14:paraId="5AFDA036" w14:textId="15DBCF04" w:rsidR="00C114BE" w:rsidRPr="00FA634D" w:rsidRDefault="65AAF914"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9</w:t>
      </w:r>
      <w:r w:rsidR="00C114BE" w:rsidRPr="1BD68A4A">
        <w:rPr>
          <w:rFonts w:ascii="Times New Roman" w:hAnsi="Times New Roman" w:cs="Times New Roman"/>
          <w:b/>
          <w:bCs/>
          <w:sz w:val="24"/>
          <w:szCs w:val="24"/>
        </w:rPr>
        <w:t xml:space="preserve">) </w:t>
      </w:r>
      <w:r w:rsidR="00C114BE" w:rsidRPr="1BD68A4A">
        <w:rPr>
          <w:rFonts w:ascii="Times New Roman" w:hAnsi="Times New Roman" w:cs="Times New Roman"/>
          <w:sz w:val="24"/>
          <w:szCs w:val="24"/>
        </w:rPr>
        <w:t xml:space="preserve">paragrahvi 22 lõiget 4 täiendatakse teise lausega järgmises sõnastuses: </w:t>
      </w:r>
    </w:p>
    <w:p w14:paraId="02062A6F" w14:textId="18AC6668" w:rsidR="00C114BE" w:rsidRPr="00FA634D" w:rsidRDefault="1F878E0F"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33E12180" w:rsidRPr="1BD68A4A">
        <w:rPr>
          <w:rFonts w:ascii="Times New Roman" w:hAnsi="Times New Roman" w:cs="Times New Roman"/>
          <w:sz w:val="24"/>
          <w:szCs w:val="24"/>
        </w:rPr>
        <w:t xml:space="preserve">Kui juhatuse liige kutsutakse </w:t>
      </w:r>
      <w:r w:rsidR="00A73A41" w:rsidRPr="1BD68A4A">
        <w:rPr>
          <w:rFonts w:ascii="Times New Roman" w:hAnsi="Times New Roman" w:cs="Times New Roman"/>
          <w:sz w:val="24"/>
          <w:szCs w:val="24"/>
        </w:rPr>
        <w:t xml:space="preserve">tagasi </w:t>
      </w:r>
      <w:r w:rsidR="33E12180" w:rsidRPr="1BD68A4A">
        <w:rPr>
          <w:rFonts w:ascii="Times New Roman" w:hAnsi="Times New Roman" w:cs="Times New Roman"/>
          <w:sz w:val="24"/>
          <w:szCs w:val="24"/>
        </w:rPr>
        <w:t>enne tema volituste tähtaja lõppu käesoleva paragrahvi lõigetes 1 või 3 nimetatud põhjustel, võib t</w:t>
      </w:r>
      <w:r w:rsidR="7E3A40D2" w:rsidRPr="1BD68A4A">
        <w:rPr>
          <w:rFonts w:ascii="Times New Roman" w:hAnsi="Times New Roman" w:cs="Times New Roman"/>
          <w:sz w:val="24"/>
          <w:szCs w:val="24"/>
        </w:rPr>
        <w:t>agasikutsumise täpsemad põhjused avalikustada, kui tagasi</w:t>
      </w:r>
      <w:r w:rsidR="00A73A41" w:rsidRPr="1BD68A4A">
        <w:rPr>
          <w:rFonts w:ascii="Times New Roman" w:hAnsi="Times New Roman" w:cs="Times New Roman"/>
          <w:sz w:val="24"/>
          <w:szCs w:val="24"/>
        </w:rPr>
        <w:t xml:space="preserve"> </w:t>
      </w:r>
      <w:r w:rsidR="7E3A40D2" w:rsidRPr="1BD68A4A">
        <w:rPr>
          <w:rFonts w:ascii="Times New Roman" w:hAnsi="Times New Roman" w:cs="Times New Roman"/>
          <w:sz w:val="24"/>
          <w:szCs w:val="24"/>
        </w:rPr>
        <w:t xml:space="preserve">kutsutud juhatuse liige on andnud </w:t>
      </w:r>
      <w:commentRangeStart w:id="786"/>
      <w:r w:rsidR="7E3A40D2" w:rsidRPr="1BD68A4A">
        <w:rPr>
          <w:rFonts w:ascii="Times New Roman" w:hAnsi="Times New Roman" w:cs="Times New Roman"/>
          <w:sz w:val="24"/>
          <w:szCs w:val="24"/>
        </w:rPr>
        <w:t xml:space="preserve">sellekohase </w:t>
      </w:r>
      <w:commentRangeEnd w:id="786"/>
      <w:r w:rsidR="007733F0">
        <w:rPr>
          <w:rStyle w:val="Kommentaariviide"/>
        </w:rPr>
        <w:commentReference w:id="786"/>
      </w:r>
      <w:r w:rsidR="7E3A40D2" w:rsidRPr="1BD68A4A">
        <w:rPr>
          <w:rFonts w:ascii="Times New Roman" w:hAnsi="Times New Roman" w:cs="Times New Roman"/>
          <w:sz w:val="24"/>
          <w:szCs w:val="24"/>
        </w:rPr>
        <w:t xml:space="preserve">nõusoleku.“; </w:t>
      </w:r>
    </w:p>
    <w:p w14:paraId="34620502" w14:textId="182E51BC" w:rsidR="3146158E" w:rsidRPr="00FA634D" w:rsidRDefault="3146158E" w:rsidP="3146158E">
      <w:pPr>
        <w:spacing w:after="0" w:line="240" w:lineRule="auto"/>
        <w:jc w:val="both"/>
        <w:rPr>
          <w:rFonts w:ascii="Times New Roman" w:hAnsi="Times New Roman" w:cs="Times New Roman"/>
          <w:sz w:val="24"/>
          <w:szCs w:val="24"/>
        </w:rPr>
      </w:pPr>
    </w:p>
    <w:p w14:paraId="3F5A268A" w14:textId="6D902023" w:rsidR="20935E37" w:rsidRPr="00FA634D" w:rsidRDefault="2E018AE3" w:rsidP="3146158E">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10</w:t>
      </w:r>
      <w:r w:rsidR="20935E37" w:rsidRPr="1BD68A4A">
        <w:rPr>
          <w:rFonts w:ascii="Times New Roman" w:hAnsi="Times New Roman" w:cs="Times New Roman"/>
          <w:b/>
          <w:bCs/>
          <w:sz w:val="24"/>
          <w:szCs w:val="24"/>
        </w:rPr>
        <w:t xml:space="preserve">) </w:t>
      </w:r>
      <w:r w:rsidR="20935E37" w:rsidRPr="1BD68A4A">
        <w:rPr>
          <w:rFonts w:ascii="Times New Roman" w:hAnsi="Times New Roman" w:cs="Times New Roman"/>
          <w:sz w:val="24"/>
          <w:szCs w:val="24"/>
        </w:rPr>
        <w:t xml:space="preserve">paragrahvi 23 lõike 2 punkti 6 täiendatakse pärast sõna </w:t>
      </w:r>
      <w:r w:rsidR="00D75F6E">
        <w:rPr>
          <w:rFonts w:ascii="Times New Roman" w:hAnsi="Times New Roman" w:cs="Times New Roman"/>
          <w:sz w:val="24"/>
          <w:szCs w:val="24"/>
        </w:rPr>
        <w:t>„</w:t>
      </w:r>
      <w:r w:rsidR="20935E37" w:rsidRPr="1BD68A4A">
        <w:rPr>
          <w:rFonts w:ascii="Times New Roman" w:hAnsi="Times New Roman" w:cs="Times New Roman"/>
          <w:sz w:val="24"/>
          <w:szCs w:val="24"/>
        </w:rPr>
        <w:t>üles</w:t>
      </w:r>
      <w:r w:rsidR="00EF2649" w:rsidRPr="1BD68A4A">
        <w:rPr>
          <w:rFonts w:ascii="Times New Roman" w:hAnsi="Times New Roman" w:cs="Times New Roman"/>
          <w:sz w:val="24"/>
          <w:szCs w:val="24"/>
        </w:rPr>
        <w:t>“</w:t>
      </w:r>
      <w:r w:rsidR="20935E37" w:rsidRPr="1BD68A4A">
        <w:rPr>
          <w:rFonts w:ascii="Times New Roman" w:hAnsi="Times New Roman" w:cs="Times New Roman"/>
          <w:sz w:val="24"/>
          <w:szCs w:val="24"/>
        </w:rPr>
        <w:t xml:space="preserve"> sõnadega </w:t>
      </w:r>
      <w:r w:rsidR="00D75F6E">
        <w:rPr>
          <w:rFonts w:ascii="Times New Roman" w:hAnsi="Times New Roman" w:cs="Times New Roman"/>
          <w:sz w:val="24"/>
          <w:szCs w:val="24"/>
        </w:rPr>
        <w:t>„</w:t>
      </w:r>
      <w:r w:rsidR="20935E37" w:rsidRPr="1BD68A4A">
        <w:rPr>
          <w:rFonts w:ascii="Times New Roman" w:hAnsi="Times New Roman" w:cs="Times New Roman"/>
          <w:sz w:val="24"/>
          <w:szCs w:val="24"/>
        </w:rPr>
        <w:t>ning otsu</w:t>
      </w:r>
      <w:r w:rsidR="0C24FCA6" w:rsidRPr="1BD68A4A">
        <w:rPr>
          <w:rFonts w:ascii="Times New Roman" w:hAnsi="Times New Roman" w:cs="Times New Roman"/>
          <w:sz w:val="24"/>
          <w:szCs w:val="24"/>
        </w:rPr>
        <w:t>stab ooteaja kehtestamise tingimused</w:t>
      </w:r>
      <w:r w:rsidR="00EF2649" w:rsidRPr="1BD68A4A">
        <w:rPr>
          <w:rFonts w:ascii="Times New Roman" w:hAnsi="Times New Roman" w:cs="Times New Roman"/>
          <w:sz w:val="24"/>
          <w:szCs w:val="24"/>
        </w:rPr>
        <w:t>“</w:t>
      </w:r>
      <w:r w:rsidR="0C24FCA6" w:rsidRPr="1BD68A4A">
        <w:rPr>
          <w:rFonts w:ascii="Times New Roman" w:hAnsi="Times New Roman" w:cs="Times New Roman"/>
          <w:sz w:val="24"/>
          <w:szCs w:val="24"/>
        </w:rPr>
        <w:t>;</w:t>
      </w:r>
    </w:p>
    <w:p w14:paraId="5B6E9E94" w14:textId="77777777" w:rsidR="00C114BE" w:rsidRPr="00FA634D" w:rsidRDefault="00C114BE" w:rsidP="00464A6C">
      <w:pPr>
        <w:spacing w:after="0" w:line="240" w:lineRule="auto"/>
        <w:jc w:val="both"/>
        <w:rPr>
          <w:rFonts w:ascii="Times New Roman" w:hAnsi="Times New Roman" w:cs="Times New Roman"/>
          <w:b/>
          <w:bCs/>
          <w:sz w:val="24"/>
          <w:szCs w:val="24"/>
        </w:rPr>
      </w:pPr>
    </w:p>
    <w:p w14:paraId="01EE9365" w14:textId="470D03BA" w:rsidR="00C114BE" w:rsidRPr="00FA634D" w:rsidRDefault="2DF9BDE3" w:rsidP="060585B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11</w:t>
      </w:r>
      <w:r w:rsidR="00C114BE" w:rsidRPr="1BD68A4A">
        <w:rPr>
          <w:rFonts w:ascii="Times New Roman" w:hAnsi="Times New Roman" w:cs="Times New Roman"/>
          <w:b/>
          <w:bCs/>
          <w:sz w:val="24"/>
          <w:szCs w:val="24"/>
        </w:rPr>
        <w:t xml:space="preserve">) </w:t>
      </w:r>
      <w:r w:rsidR="004E05F3" w:rsidRPr="1BD68A4A">
        <w:rPr>
          <w:rFonts w:ascii="Times New Roman" w:hAnsi="Times New Roman" w:cs="Times New Roman"/>
          <w:sz w:val="24"/>
          <w:szCs w:val="24"/>
        </w:rPr>
        <w:t xml:space="preserve">paragrahvi 29 lõige 2 muudetakse ja sõnastatakse järgmiselt: </w:t>
      </w:r>
    </w:p>
    <w:p w14:paraId="72CF50B0" w14:textId="5363068D" w:rsidR="004E05F3" w:rsidRPr="00FA634D" w:rsidRDefault="008465B2" w:rsidP="060585B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04E05F3" w:rsidRPr="1BD68A4A">
        <w:rPr>
          <w:rFonts w:ascii="Times New Roman" w:hAnsi="Times New Roman" w:cs="Times New Roman"/>
          <w:sz w:val="24"/>
          <w:szCs w:val="24"/>
        </w:rPr>
        <w:t xml:space="preserve">(2) Juhatuse liige on kohustatud riigile hüvitama tahtlikult oma kohustuste </w:t>
      </w:r>
      <w:commentRangeStart w:id="787"/>
      <w:r w:rsidR="004E05F3" w:rsidRPr="1BD68A4A">
        <w:rPr>
          <w:rFonts w:ascii="Times New Roman" w:hAnsi="Times New Roman" w:cs="Times New Roman"/>
          <w:sz w:val="24"/>
          <w:szCs w:val="24"/>
        </w:rPr>
        <w:t>rikkumise</w:t>
      </w:r>
      <w:r w:rsidR="00221B79" w:rsidRPr="1BD68A4A">
        <w:rPr>
          <w:rFonts w:ascii="Times New Roman" w:hAnsi="Times New Roman" w:cs="Times New Roman"/>
          <w:sz w:val="24"/>
          <w:szCs w:val="24"/>
        </w:rPr>
        <w:t xml:space="preserve"> tõttu</w:t>
      </w:r>
      <w:r w:rsidR="004E05F3" w:rsidRPr="1BD68A4A">
        <w:rPr>
          <w:rFonts w:ascii="Times New Roman" w:hAnsi="Times New Roman" w:cs="Times New Roman"/>
          <w:sz w:val="24"/>
          <w:szCs w:val="24"/>
        </w:rPr>
        <w:t xml:space="preserve"> </w:t>
      </w:r>
      <w:commentRangeEnd w:id="787"/>
      <w:r w:rsidR="00222267">
        <w:rPr>
          <w:rStyle w:val="Kommentaariviide"/>
        </w:rPr>
        <w:commentReference w:id="787"/>
      </w:r>
      <w:r w:rsidR="004E05F3" w:rsidRPr="1BD68A4A">
        <w:rPr>
          <w:rFonts w:ascii="Times New Roman" w:hAnsi="Times New Roman" w:cs="Times New Roman"/>
          <w:sz w:val="24"/>
          <w:szCs w:val="24"/>
        </w:rPr>
        <w:t>tekitatud kahju.“;</w:t>
      </w:r>
      <w:r w:rsidR="004E05F3" w:rsidRPr="1BD68A4A">
        <w:rPr>
          <w:rFonts w:ascii="Times New Roman" w:hAnsi="Times New Roman" w:cs="Times New Roman"/>
          <w:b/>
          <w:bCs/>
          <w:sz w:val="24"/>
          <w:szCs w:val="24"/>
        </w:rPr>
        <w:t xml:space="preserve"> </w:t>
      </w:r>
    </w:p>
    <w:p w14:paraId="28C4E20B" w14:textId="77777777" w:rsidR="004E05F3" w:rsidRPr="00FA634D" w:rsidRDefault="004E05F3" w:rsidP="00464A6C">
      <w:pPr>
        <w:spacing w:after="0" w:line="240" w:lineRule="auto"/>
        <w:jc w:val="both"/>
        <w:rPr>
          <w:rFonts w:ascii="Times New Roman" w:hAnsi="Times New Roman" w:cs="Times New Roman"/>
          <w:b/>
          <w:bCs/>
          <w:sz w:val="24"/>
          <w:szCs w:val="24"/>
        </w:rPr>
      </w:pPr>
    </w:p>
    <w:p w14:paraId="0DE64484" w14:textId="2CC99721" w:rsidR="004E05F3" w:rsidRPr="00FA634D" w:rsidRDefault="00480404"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425D7D67" w:rsidRPr="1BD68A4A">
        <w:rPr>
          <w:rFonts w:ascii="Times New Roman" w:hAnsi="Times New Roman" w:cs="Times New Roman"/>
          <w:b/>
          <w:bCs/>
          <w:sz w:val="24"/>
          <w:szCs w:val="24"/>
        </w:rPr>
        <w:t>2</w:t>
      </w:r>
      <w:r w:rsidR="0E18E6D2" w:rsidRPr="1BD68A4A">
        <w:rPr>
          <w:rFonts w:ascii="Times New Roman" w:hAnsi="Times New Roman" w:cs="Times New Roman"/>
          <w:b/>
          <w:bCs/>
          <w:sz w:val="24"/>
          <w:szCs w:val="24"/>
        </w:rPr>
        <w:t xml:space="preserve">) </w:t>
      </w:r>
      <w:r w:rsidR="0E18E6D2" w:rsidRPr="1BD68A4A">
        <w:rPr>
          <w:rFonts w:ascii="Times New Roman" w:hAnsi="Times New Roman" w:cs="Times New Roman"/>
          <w:sz w:val="24"/>
          <w:szCs w:val="24"/>
        </w:rPr>
        <w:t>paragrahvi 32</w:t>
      </w:r>
      <w:r w:rsidR="23E62C2E" w:rsidRPr="1BD68A4A">
        <w:rPr>
          <w:rFonts w:ascii="Times New Roman" w:hAnsi="Times New Roman" w:cs="Times New Roman"/>
          <w:sz w:val="24"/>
          <w:szCs w:val="24"/>
        </w:rPr>
        <w:t xml:space="preserve"> tekst</w:t>
      </w:r>
      <w:r w:rsidR="0E18E6D2" w:rsidRPr="1BD68A4A">
        <w:rPr>
          <w:rFonts w:ascii="Times New Roman" w:hAnsi="Times New Roman" w:cs="Times New Roman"/>
          <w:sz w:val="24"/>
          <w:szCs w:val="24"/>
        </w:rPr>
        <w:t xml:space="preserve"> muudetakse ja sõnastatakse järgmiselt: </w:t>
      </w:r>
    </w:p>
    <w:p w14:paraId="2D1BBA63" w14:textId="0D8D241F" w:rsidR="00312D48" w:rsidRPr="00FA634D" w:rsidRDefault="7F443B6F"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6A92F1BE" w:rsidRPr="1BD68A4A">
        <w:rPr>
          <w:rFonts w:ascii="Times New Roman" w:hAnsi="Times New Roman" w:cs="Times New Roman"/>
          <w:sz w:val="24"/>
          <w:szCs w:val="24"/>
        </w:rPr>
        <w:t xml:space="preserve">(1) Töötaja peab töökohustusi täites vältima huvide konflikti. </w:t>
      </w:r>
    </w:p>
    <w:p w14:paraId="34FE5F0A" w14:textId="2DEFC10B" w:rsidR="00312D48" w:rsidRPr="00FA634D" w:rsidRDefault="20B557B7" w:rsidP="4FA6A224">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 xml:space="preserve">(2) Huvide konflikt on olukord, kus töötaja tööalast tegevust mõjutab </w:t>
      </w:r>
      <w:r w:rsidR="3FC7F02D" w:rsidRPr="1BD68A4A">
        <w:rPr>
          <w:rFonts w:ascii="Times New Roman" w:hAnsi="Times New Roman" w:cs="Times New Roman"/>
          <w:sz w:val="24"/>
          <w:szCs w:val="24"/>
        </w:rPr>
        <w:t xml:space="preserve">otseselt </w:t>
      </w:r>
      <w:r w:rsidRPr="1BD68A4A">
        <w:rPr>
          <w:rFonts w:ascii="Times New Roman" w:hAnsi="Times New Roman" w:cs="Times New Roman"/>
          <w:sz w:val="24"/>
          <w:szCs w:val="24"/>
        </w:rPr>
        <w:t xml:space="preserve">või võib mõjutada tema või tema lähedaste </w:t>
      </w:r>
      <w:r w:rsidR="725ADFF0" w:rsidRPr="1BD68A4A">
        <w:rPr>
          <w:rFonts w:ascii="Times New Roman" w:hAnsi="Times New Roman" w:cs="Times New Roman"/>
          <w:sz w:val="24"/>
          <w:szCs w:val="24"/>
        </w:rPr>
        <w:t xml:space="preserve">isikute </w:t>
      </w:r>
      <w:r w:rsidRPr="1BD68A4A">
        <w:rPr>
          <w:rFonts w:ascii="Times New Roman" w:hAnsi="Times New Roman" w:cs="Times New Roman"/>
          <w:sz w:val="24"/>
          <w:szCs w:val="24"/>
        </w:rPr>
        <w:t>huv</w:t>
      </w:r>
      <w:r w:rsidR="6C5D4CFC" w:rsidRPr="1BD68A4A">
        <w:rPr>
          <w:rFonts w:ascii="Times New Roman" w:hAnsi="Times New Roman" w:cs="Times New Roman"/>
          <w:sz w:val="24"/>
          <w:szCs w:val="24"/>
        </w:rPr>
        <w:t>i</w:t>
      </w:r>
      <w:r w:rsidRPr="1BD68A4A">
        <w:rPr>
          <w:rFonts w:ascii="Times New Roman" w:hAnsi="Times New Roman" w:cs="Times New Roman"/>
          <w:sz w:val="24"/>
          <w:szCs w:val="24"/>
        </w:rPr>
        <w:t xml:space="preserve">. </w:t>
      </w:r>
      <w:r w:rsidR="34A30861" w:rsidRPr="1BD68A4A">
        <w:rPr>
          <w:rFonts w:ascii="Times New Roman" w:hAnsi="Times New Roman" w:cs="Times New Roman"/>
          <w:sz w:val="24"/>
          <w:szCs w:val="24"/>
        </w:rPr>
        <w:t xml:space="preserve">Lähedane isik on eelkõige töötaja abikaasa või elukaaslane, lapsed, vanemad, õed ja vennad, aga ka </w:t>
      </w:r>
      <w:commentRangeStart w:id="788"/>
      <w:r w:rsidR="34A30861" w:rsidRPr="1BD68A4A">
        <w:rPr>
          <w:rFonts w:ascii="Times New Roman" w:hAnsi="Times New Roman" w:cs="Times New Roman"/>
          <w:sz w:val="24"/>
          <w:szCs w:val="24"/>
        </w:rPr>
        <w:t>muu</w:t>
      </w:r>
      <w:del w:id="789" w:author="Merike Koppel - JUSTDIGI" w:date="2025-12-30T12:28:00Z" w16du:dateUtc="2025-12-30T10:28:00Z">
        <w:r w:rsidR="34A30861" w:rsidRPr="1BD68A4A" w:rsidDel="00AD52EB">
          <w:rPr>
            <w:rFonts w:ascii="Times New Roman" w:hAnsi="Times New Roman" w:cs="Times New Roman"/>
            <w:sz w:val="24"/>
            <w:szCs w:val="24"/>
          </w:rPr>
          <w:delText>d</w:delText>
        </w:r>
      </w:del>
      <w:r w:rsidR="34A30861" w:rsidRPr="1BD68A4A">
        <w:rPr>
          <w:rFonts w:ascii="Times New Roman" w:hAnsi="Times New Roman" w:cs="Times New Roman"/>
          <w:sz w:val="24"/>
          <w:szCs w:val="24"/>
        </w:rPr>
        <w:t xml:space="preserve"> isik</w:t>
      </w:r>
      <w:del w:id="790" w:author="Merike Koppel - JUSTDIGI" w:date="2025-12-30T12:28:00Z" w16du:dateUtc="2025-12-30T10:28:00Z">
        <w:r w:rsidR="34A30861" w:rsidRPr="1BD68A4A" w:rsidDel="0055212D">
          <w:rPr>
            <w:rFonts w:ascii="Times New Roman" w:hAnsi="Times New Roman" w:cs="Times New Roman"/>
            <w:sz w:val="24"/>
            <w:szCs w:val="24"/>
          </w:rPr>
          <w:delText>ud</w:delText>
        </w:r>
      </w:del>
      <w:commentRangeEnd w:id="788"/>
      <w:r w:rsidR="0055212D">
        <w:rPr>
          <w:rStyle w:val="Kommentaariviide"/>
        </w:rPr>
        <w:commentReference w:id="788"/>
      </w:r>
      <w:r w:rsidR="34A30861" w:rsidRPr="1BD68A4A">
        <w:rPr>
          <w:rFonts w:ascii="Times New Roman" w:hAnsi="Times New Roman" w:cs="Times New Roman"/>
          <w:sz w:val="24"/>
          <w:szCs w:val="24"/>
        </w:rPr>
        <w:t>, kes ei ole töötaja sugula</w:t>
      </w:r>
      <w:r w:rsidR="4B58F2EE" w:rsidRPr="1BD68A4A">
        <w:rPr>
          <w:rFonts w:ascii="Times New Roman" w:hAnsi="Times New Roman" w:cs="Times New Roman"/>
          <w:sz w:val="24"/>
          <w:szCs w:val="24"/>
        </w:rPr>
        <w:t xml:space="preserve">ne või partner, kuid </w:t>
      </w:r>
      <w:r w:rsidR="007C4C4C" w:rsidRPr="1BD68A4A">
        <w:rPr>
          <w:rFonts w:ascii="Times New Roman" w:hAnsi="Times New Roman" w:cs="Times New Roman"/>
          <w:sz w:val="24"/>
          <w:szCs w:val="24"/>
        </w:rPr>
        <w:t xml:space="preserve">on </w:t>
      </w:r>
      <w:r w:rsidR="4B58F2EE" w:rsidRPr="1BD68A4A">
        <w:rPr>
          <w:rFonts w:ascii="Times New Roman" w:hAnsi="Times New Roman" w:cs="Times New Roman"/>
          <w:sz w:val="24"/>
          <w:szCs w:val="24"/>
        </w:rPr>
        <w:t xml:space="preserve">töötaja jaoks </w:t>
      </w:r>
      <w:commentRangeStart w:id="791"/>
      <w:r w:rsidR="4B58F2EE" w:rsidRPr="1BD68A4A">
        <w:rPr>
          <w:rFonts w:ascii="Times New Roman" w:hAnsi="Times New Roman" w:cs="Times New Roman"/>
          <w:sz w:val="24"/>
          <w:szCs w:val="24"/>
        </w:rPr>
        <w:t>piisavalt</w:t>
      </w:r>
      <w:r w:rsidR="437FCD7A" w:rsidRPr="1BD68A4A">
        <w:rPr>
          <w:rFonts w:ascii="Times New Roman" w:hAnsi="Times New Roman" w:cs="Times New Roman"/>
          <w:sz w:val="24"/>
          <w:szCs w:val="24"/>
        </w:rPr>
        <w:t xml:space="preserve"> </w:t>
      </w:r>
      <w:r w:rsidR="68B6E612" w:rsidRPr="1BD68A4A">
        <w:rPr>
          <w:rFonts w:ascii="Times New Roman" w:hAnsi="Times New Roman" w:cs="Times New Roman"/>
          <w:sz w:val="24"/>
          <w:szCs w:val="24"/>
        </w:rPr>
        <w:t>oluline</w:t>
      </w:r>
      <w:r w:rsidR="437FCD7A" w:rsidRPr="1BD68A4A">
        <w:rPr>
          <w:rFonts w:ascii="Times New Roman" w:hAnsi="Times New Roman" w:cs="Times New Roman"/>
          <w:sz w:val="24"/>
          <w:szCs w:val="24"/>
        </w:rPr>
        <w:t xml:space="preserve"> </w:t>
      </w:r>
      <w:commentRangeEnd w:id="791"/>
      <w:r w:rsidR="00DF00D6">
        <w:rPr>
          <w:rStyle w:val="Kommentaariviide"/>
        </w:rPr>
        <w:commentReference w:id="791"/>
      </w:r>
      <w:r w:rsidR="437FCD7A" w:rsidRPr="1BD68A4A">
        <w:rPr>
          <w:rFonts w:ascii="Times New Roman" w:hAnsi="Times New Roman" w:cs="Times New Roman"/>
          <w:sz w:val="24"/>
          <w:szCs w:val="24"/>
        </w:rPr>
        <w:t>isik.</w:t>
      </w:r>
    </w:p>
    <w:p w14:paraId="5A2776F6" w14:textId="6F555E78" w:rsidR="00312D48" w:rsidRPr="00FA634D" w:rsidRDefault="6A92F1BE"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Töötaja ei tohi kasutada talle teatavaks saa</w:t>
      </w:r>
      <w:r w:rsidR="139ABB10" w:rsidRPr="1BD68A4A">
        <w:rPr>
          <w:rFonts w:ascii="Times New Roman" w:hAnsi="Times New Roman" w:cs="Times New Roman"/>
          <w:sz w:val="24"/>
          <w:szCs w:val="24"/>
        </w:rPr>
        <w:t>n</w:t>
      </w:r>
      <w:r w:rsidRPr="1BD68A4A">
        <w:rPr>
          <w:rFonts w:ascii="Times New Roman" w:hAnsi="Times New Roman" w:cs="Times New Roman"/>
          <w:sz w:val="24"/>
          <w:szCs w:val="24"/>
        </w:rPr>
        <w:t xml:space="preserve">ud konfidentsiaalset järelevalvelist teavet enda, </w:t>
      </w:r>
      <w:r w:rsidR="53F2B8CA" w:rsidRPr="1BD68A4A">
        <w:rPr>
          <w:rFonts w:ascii="Times New Roman" w:hAnsi="Times New Roman" w:cs="Times New Roman"/>
          <w:sz w:val="24"/>
          <w:szCs w:val="24"/>
        </w:rPr>
        <w:t>oma</w:t>
      </w:r>
      <w:r w:rsidRPr="1BD68A4A">
        <w:rPr>
          <w:rFonts w:ascii="Times New Roman" w:hAnsi="Times New Roman" w:cs="Times New Roman"/>
          <w:sz w:val="24"/>
          <w:szCs w:val="24"/>
        </w:rPr>
        <w:t xml:space="preserve"> lähedaste ja muude kolmandate isikute huvides investeerimisotsuste tegemisel. </w:t>
      </w:r>
    </w:p>
    <w:p w14:paraId="56F40F8C" w14:textId="3CB60BB2" w:rsidR="00312D48" w:rsidRPr="00FA634D" w:rsidRDefault="4E70328E"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 Töötajal on keelatud teha tehinguid finantsjärelevalve subjekti, tema ema- või tütarettevõt</w:t>
      </w:r>
      <w:r w:rsidR="2C685CB4" w:rsidRPr="1BD68A4A">
        <w:rPr>
          <w:rFonts w:ascii="Times New Roman" w:hAnsi="Times New Roman" w:cs="Times New Roman"/>
          <w:sz w:val="24"/>
          <w:szCs w:val="24"/>
        </w:rPr>
        <w:t>ja</w:t>
      </w:r>
      <w:r w:rsidRPr="1BD68A4A">
        <w:rPr>
          <w:rFonts w:ascii="Times New Roman" w:hAnsi="Times New Roman" w:cs="Times New Roman"/>
          <w:sz w:val="24"/>
          <w:szCs w:val="24"/>
        </w:rPr>
        <w:t xml:space="preserve"> ning sidususettevõt</w:t>
      </w:r>
      <w:r w:rsidR="2C685CB4" w:rsidRPr="1BD68A4A">
        <w:rPr>
          <w:rFonts w:ascii="Times New Roman" w:hAnsi="Times New Roman" w:cs="Times New Roman"/>
          <w:sz w:val="24"/>
          <w:szCs w:val="24"/>
        </w:rPr>
        <w:t>ja</w:t>
      </w:r>
      <w:r w:rsidRPr="1BD68A4A">
        <w:rPr>
          <w:rFonts w:ascii="Times New Roman" w:hAnsi="Times New Roman" w:cs="Times New Roman"/>
          <w:sz w:val="24"/>
          <w:szCs w:val="24"/>
        </w:rPr>
        <w:t xml:space="preserve"> väärtpaberite </w:t>
      </w:r>
      <w:r w:rsidR="4B20867F" w:rsidRPr="1BD68A4A">
        <w:rPr>
          <w:rFonts w:ascii="Times New Roman" w:hAnsi="Times New Roman" w:cs="Times New Roman"/>
          <w:sz w:val="24"/>
          <w:szCs w:val="24"/>
        </w:rPr>
        <w:t xml:space="preserve">ja </w:t>
      </w:r>
      <w:r w:rsidRPr="1BD68A4A">
        <w:rPr>
          <w:rFonts w:ascii="Times New Roman" w:hAnsi="Times New Roman" w:cs="Times New Roman"/>
          <w:sz w:val="24"/>
          <w:szCs w:val="24"/>
        </w:rPr>
        <w:t xml:space="preserve">muude finantsinstrumentidega, samuti </w:t>
      </w:r>
      <w:r w:rsidR="2C685CB4" w:rsidRPr="1BD68A4A">
        <w:rPr>
          <w:rFonts w:ascii="Times New Roman" w:hAnsi="Times New Roman" w:cs="Times New Roman"/>
          <w:sz w:val="24"/>
          <w:szCs w:val="24"/>
        </w:rPr>
        <w:t>finants</w:t>
      </w:r>
      <w:r w:rsidRPr="1BD68A4A">
        <w:rPr>
          <w:rFonts w:ascii="Times New Roman" w:hAnsi="Times New Roman" w:cs="Times New Roman"/>
          <w:sz w:val="24"/>
          <w:szCs w:val="24"/>
        </w:rPr>
        <w:t xml:space="preserve">järelevalve subjekti </w:t>
      </w:r>
      <w:del w:id="792" w:author="Merike Koppel - JUSTDIGI" w:date="2025-12-30T12:31:00Z" w16du:dateUtc="2025-12-30T10:31:00Z">
        <w:r w:rsidRPr="1BD68A4A" w:rsidDel="002705BC">
          <w:rPr>
            <w:rFonts w:ascii="Times New Roman" w:hAnsi="Times New Roman" w:cs="Times New Roman"/>
            <w:sz w:val="24"/>
            <w:szCs w:val="24"/>
          </w:rPr>
          <w:delText xml:space="preserve">poolt </w:delText>
        </w:r>
      </w:del>
      <w:r w:rsidRPr="1BD68A4A">
        <w:rPr>
          <w:rFonts w:ascii="Times New Roman" w:hAnsi="Times New Roman" w:cs="Times New Roman"/>
          <w:sz w:val="24"/>
          <w:szCs w:val="24"/>
        </w:rPr>
        <w:t xml:space="preserve">emiteeritud </w:t>
      </w:r>
      <w:proofErr w:type="spellStart"/>
      <w:r w:rsidRPr="1BD68A4A">
        <w:rPr>
          <w:rFonts w:ascii="Times New Roman" w:hAnsi="Times New Roman" w:cs="Times New Roman"/>
          <w:sz w:val="24"/>
          <w:szCs w:val="24"/>
        </w:rPr>
        <w:t>krüptovaraga</w:t>
      </w:r>
      <w:proofErr w:type="spellEnd"/>
      <w:r w:rsidRPr="1BD68A4A">
        <w:rPr>
          <w:rFonts w:ascii="Times New Roman" w:hAnsi="Times New Roman" w:cs="Times New Roman"/>
          <w:sz w:val="24"/>
          <w:szCs w:val="24"/>
        </w:rPr>
        <w:t xml:space="preserve"> (edaspidi </w:t>
      </w:r>
      <w:r w:rsidRPr="1BD68A4A">
        <w:rPr>
          <w:rFonts w:ascii="Times New Roman" w:hAnsi="Times New Roman" w:cs="Times New Roman"/>
          <w:i/>
          <w:iCs/>
          <w:sz w:val="24"/>
          <w:szCs w:val="24"/>
        </w:rPr>
        <w:t>finantsinstrument</w:t>
      </w:r>
      <w:r w:rsidRPr="1BD68A4A">
        <w:rPr>
          <w:rFonts w:ascii="Times New Roman" w:hAnsi="Times New Roman" w:cs="Times New Roman"/>
          <w:sz w:val="24"/>
          <w:szCs w:val="24"/>
        </w:rPr>
        <w:t>).</w:t>
      </w:r>
      <w:r w:rsidR="126BD4EC" w:rsidRPr="1BD68A4A">
        <w:rPr>
          <w:rFonts w:ascii="Times New Roman" w:hAnsi="Times New Roman" w:cs="Times New Roman"/>
          <w:sz w:val="24"/>
          <w:szCs w:val="24"/>
        </w:rPr>
        <w:t xml:space="preserve"> K</w:t>
      </w:r>
      <w:r w:rsidRPr="1BD68A4A">
        <w:rPr>
          <w:rFonts w:ascii="Times New Roman" w:hAnsi="Times New Roman" w:cs="Times New Roman"/>
          <w:sz w:val="24"/>
          <w:szCs w:val="24"/>
        </w:rPr>
        <w:t xml:space="preserve">eeld ei </w:t>
      </w:r>
      <w:r w:rsidR="5037B685" w:rsidRPr="1BD68A4A">
        <w:rPr>
          <w:rFonts w:ascii="Times New Roman" w:hAnsi="Times New Roman" w:cs="Times New Roman"/>
          <w:sz w:val="24"/>
          <w:szCs w:val="24"/>
        </w:rPr>
        <w:t xml:space="preserve">kehti </w:t>
      </w:r>
      <w:r w:rsidRPr="1BD68A4A">
        <w:rPr>
          <w:rFonts w:ascii="Times New Roman" w:hAnsi="Times New Roman" w:cs="Times New Roman"/>
          <w:sz w:val="24"/>
          <w:szCs w:val="24"/>
        </w:rPr>
        <w:t xml:space="preserve">investeerimise </w:t>
      </w:r>
      <w:r w:rsidR="5037B685" w:rsidRPr="1BD68A4A">
        <w:rPr>
          <w:rFonts w:ascii="Times New Roman" w:hAnsi="Times New Roman" w:cs="Times New Roman"/>
          <w:sz w:val="24"/>
          <w:szCs w:val="24"/>
        </w:rPr>
        <w:t xml:space="preserve">kohta </w:t>
      </w:r>
      <w:r w:rsidRPr="1BD68A4A">
        <w:rPr>
          <w:rFonts w:ascii="Times New Roman" w:hAnsi="Times New Roman" w:cs="Times New Roman"/>
          <w:sz w:val="24"/>
          <w:szCs w:val="24"/>
        </w:rPr>
        <w:t>investeerimisfondidesse või kolmandate isikute valitse</w:t>
      </w:r>
      <w:r w:rsidR="1C26DC53" w:rsidRPr="1BD68A4A">
        <w:rPr>
          <w:rFonts w:ascii="Times New Roman" w:hAnsi="Times New Roman" w:cs="Times New Roman"/>
          <w:sz w:val="24"/>
          <w:szCs w:val="24"/>
        </w:rPr>
        <w:t>ta</w:t>
      </w:r>
      <w:r w:rsidRPr="1BD68A4A">
        <w:rPr>
          <w:rFonts w:ascii="Times New Roman" w:hAnsi="Times New Roman" w:cs="Times New Roman"/>
          <w:sz w:val="24"/>
          <w:szCs w:val="24"/>
        </w:rPr>
        <w:t xml:space="preserve">vatesse instrumentidesse tingimusel, et nende instrumentide omanikud ei saa sekkuda portfelli valitsemisse ning </w:t>
      </w:r>
      <w:r w:rsidR="4C572C77" w:rsidRPr="1BD68A4A">
        <w:rPr>
          <w:rFonts w:ascii="Times New Roman" w:hAnsi="Times New Roman" w:cs="Times New Roman"/>
          <w:sz w:val="24"/>
          <w:szCs w:val="24"/>
        </w:rPr>
        <w:t xml:space="preserve">nende </w:t>
      </w:r>
      <w:r w:rsidRPr="1BD68A4A">
        <w:rPr>
          <w:rFonts w:ascii="Times New Roman" w:hAnsi="Times New Roman" w:cs="Times New Roman"/>
          <w:sz w:val="24"/>
          <w:szCs w:val="24"/>
        </w:rPr>
        <w:t xml:space="preserve">investeeringud on hajutatud. </w:t>
      </w:r>
    </w:p>
    <w:p w14:paraId="24626FC2" w14:textId="7E91E77F" w:rsidR="00312D48" w:rsidRPr="00FA634D" w:rsidRDefault="4E70328E"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 Kui Inspektsiooni tööle</w:t>
      </w:r>
      <w:r w:rsidR="001C798B">
        <w:rPr>
          <w:rFonts w:ascii="Times New Roman" w:hAnsi="Times New Roman" w:cs="Times New Roman"/>
          <w:sz w:val="24"/>
          <w:szCs w:val="24"/>
        </w:rPr>
        <w:t xml:space="preserve"> </w:t>
      </w:r>
      <w:r w:rsidRPr="1BD68A4A">
        <w:rPr>
          <w:rFonts w:ascii="Times New Roman" w:hAnsi="Times New Roman" w:cs="Times New Roman"/>
          <w:sz w:val="24"/>
          <w:szCs w:val="24"/>
        </w:rPr>
        <w:t xml:space="preserve">võtmist taotlev isik </w:t>
      </w:r>
      <w:r w:rsidR="2C685CB4" w:rsidRPr="1BD68A4A">
        <w:rPr>
          <w:rFonts w:ascii="Times New Roman" w:hAnsi="Times New Roman" w:cs="Times New Roman"/>
          <w:sz w:val="24"/>
          <w:szCs w:val="24"/>
        </w:rPr>
        <w:t xml:space="preserve">või töötaja </w:t>
      </w:r>
      <w:r w:rsidRPr="1BD68A4A">
        <w:rPr>
          <w:rFonts w:ascii="Times New Roman" w:hAnsi="Times New Roman" w:cs="Times New Roman"/>
          <w:sz w:val="24"/>
          <w:szCs w:val="24"/>
        </w:rPr>
        <w:t>omab</w:t>
      </w:r>
      <w:r w:rsidR="0F634012" w:rsidRPr="1BD68A4A">
        <w:rPr>
          <w:rFonts w:ascii="Times New Roman" w:hAnsi="Times New Roman" w:cs="Times New Roman"/>
          <w:sz w:val="24"/>
          <w:szCs w:val="24"/>
        </w:rPr>
        <w:t xml:space="preserve"> selliseid</w:t>
      </w:r>
      <w:r w:rsidRPr="1BD68A4A">
        <w:rPr>
          <w:rFonts w:ascii="Times New Roman" w:hAnsi="Times New Roman" w:cs="Times New Roman"/>
          <w:sz w:val="24"/>
          <w:szCs w:val="24"/>
        </w:rPr>
        <w:t xml:space="preserve"> finantsinstrumente, mis võivad põhjustada huvide konflikti, </w:t>
      </w:r>
      <w:r w:rsidR="2C685CB4" w:rsidRPr="1BD68A4A">
        <w:rPr>
          <w:rFonts w:ascii="Times New Roman" w:hAnsi="Times New Roman" w:cs="Times New Roman"/>
          <w:sz w:val="24"/>
          <w:szCs w:val="24"/>
        </w:rPr>
        <w:t xml:space="preserve">peab ta need võõrandama mõistliku aja jooksul. </w:t>
      </w:r>
      <w:r w:rsidRPr="1BD68A4A">
        <w:rPr>
          <w:rFonts w:ascii="Times New Roman" w:hAnsi="Times New Roman" w:cs="Times New Roman"/>
          <w:sz w:val="24"/>
          <w:szCs w:val="24"/>
        </w:rPr>
        <w:t xml:space="preserve">Inspektsioonil </w:t>
      </w:r>
      <w:r w:rsidR="2C685CB4" w:rsidRPr="1BD68A4A">
        <w:rPr>
          <w:rFonts w:ascii="Times New Roman" w:hAnsi="Times New Roman" w:cs="Times New Roman"/>
          <w:sz w:val="24"/>
          <w:szCs w:val="24"/>
        </w:rPr>
        <w:t xml:space="preserve">on </w:t>
      </w:r>
      <w:r w:rsidRPr="1BD68A4A">
        <w:rPr>
          <w:rFonts w:ascii="Times New Roman" w:hAnsi="Times New Roman" w:cs="Times New Roman"/>
          <w:sz w:val="24"/>
          <w:szCs w:val="24"/>
        </w:rPr>
        <w:t xml:space="preserve">õigus nõuda </w:t>
      </w:r>
      <w:r w:rsidR="2C685CB4" w:rsidRPr="1BD68A4A">
        <w:rPr>
          <w:rFonts w:ascii="Times New Roman" w:hAnsi="Times New Roman" w:cs="Times New Roman"/>
          <w:sz w:val="24"/>
          <w:szCs w:val="24"/>
        </w:rPr>
        <w:t>Inspektsiooni tööle</w:t>
      </w:r>
      <w:r w:rsidR="00A02184">
        <w:rPr>
          <w:rFonts w:ascii="Times New Roman" w:hAnsi="Times New Roman" w:cs="Times New Roman"/>
          <w:sz w:val="24"/>
          <w:szCs w:val="24"/>
        </w:rPr>
        <w:t xml:space="preserve"> </w:t>
      </w:r>
      <w:r w:rsidR="2C685CB4" w:rsidRPr="1BD68A4A">
        <w:rPr>
          <w:rFonts w:ascii="Times New Roman" w:hAnsi="Times New Roman" w:cs="Times New Roman"/>
          <w:sz w:val="24"/>
          <w:szCs w:val="24"/>
        </w:rPr>
        <w:t xml:space="preserve">võtmist taotlevalt isikult või töötajalt finantsinstrumentide </w:t>
      </w:r>
      <w:r w:rsidRPr="1BD68A4A">
        <w:rPr>
          <w:rFonts w:ascii="Times New Roman" w:hAnsi="Times New Roman" w:cs="Times New Roman"/>
          <w:sz w:val="24"/>
          <w:szCs w:val="24"/>
        </w:rPr>
        <w:t>võõrandamist.</w:t>
      </w:r>
      <w:r w:rsidRPr="1BD68A4A">
        <w:rPr>
          <w:rFonts w:ascii="Times New Roman" w:hAnsi="Times New Roman" w:cs="Times New Roman"/>
          <w:b/>
          <w:bCs/>
          <w:sz w:val="24"/>
          <w:szCs w:val="24"/>
        </w:rPr>
        <w:t xml:space="preserve"> </w:t>
      </w:r>
    </w:p>
    <w:p w14:paraId="72001873" w14:textId="1E6F1DC8" w:rsidR="004E05F3" w:rsidRPr="00FA634D" w:rsidRDefault="0E18E6D2"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Inspektsioonil on õigus </w:t>
      </w:r>
      <w:r w:rsidR="0063373E" w:rsidRPr="1BD68A4A">
        <w:rPr>
          <w:rFonts w:ascii="Times New Roman" w:hAnsi="Times New Roman" w:cs="Times New Roman"/>
          <w:sz w:val="24"/>
          <w:szCs w:val="24"/>
        </w:rPr>
        <w:t xml:space="preserve">seada </w:t>
      </w:r>
      <w:r w:rsidR="007D66F4" w:rsidRPr="1BD68A4A">
        <w:rPr>
          <w:rFonts w:ascii="Times New Roman" w:hAnsi="Times New Roman" w:cs="Times New Roman"/>
          <w:sz w:val="24"/>
          <w:szCs w:val="24"/>
        </w:rPr>
        <w:t xml:space="preserve">töötajale </w:t>
      </w:r>
      <w:r w:rsidRPr="1BD68A4A">
        <w:rPr>
          <w:rFonts w:ascii="Times New Roman" w:hAnsi="Times New Roman" w:cs="Times New Roman"/>
          <w:sz w:val="24"/>
          <w:szCs w:val="24"/>
        </w:rPr>
        <w:t>nii töölepingu kui</w:t>
      </w:r>
      <w:r w:rsidR="00434C00" w:rsidRPr="1BD68A4A">
        <w:rPr>
          <w:rFonts w:ascii="Times New Roman" w:hAnsi="Times New Roman" w:cs="Times New Roman"/>
          <w:sz w:val="24"/>
          <w:szCs w:val="24"/>
        </w:rPr>
        <w:t xml:space="preserve"> ka</w:t>
      </w:r>
      <w:r w:rsidRPr="1BD68A4A">
        <w:rPr>
          <w:rFonts w:ascii="Times New Roman" w:hAnsi="Times New Roman" w:cs="Times New Roman"/>
          <w:sz w:val="24"/>
          <w:szCs w:val="24"/>
        </w:rPr>
        <w:t xml:space="preserve">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-eeskirjaga täpsemaid reegleid huvide konflikti vältimise</w:t>
      </w:r>
      <w:r w:rsidR="001522C7" w:rsidRPr="1BD68A4A">
        <w:rPr>
          <w:rFonts w:ascii="Times New Roman" w:hAnsi="Times New Roman" w:cs="Times New Roman"/>
          <w:sz w:val="24"/>
          <w:szCs w:val="24"/>
        </w:rPr>
        <w:t xml:space="preserve"> </w:t>
      </w:r>
      <w:del w:id="793" w:author="Merike Koppel - JUSTDIGI" w:date="2025-12-30T12:31:00Z" w16du:dateUtc="2025-12-30T10:31:00Z">
        <w:r w:rsidR="001522C7" w:rsidRPr="1BD68A4A" w:rsidDel="000F6C05">
          <w:rPr>
            <w:rFonts w:ascii="Times New Roman" w:hAnsi="Times New Roman" w:cs="Times New Roman"/>
            <w:sz w:val="24"/>
            <w:szCs w:val="24"/>
          </w:rPr>
          <w:delText>teemal</w:delText>
        </w:r>
      </w:del>
      <w:ins w:id="794" w:author="Merike Koppel - JUSTDIGI" w:date="2025-12-30T12:31:00Z" w16du:dateUtc="2025-12-30T10:31:00Z">
        <w:r w:rsidR="000F6C05">
          <w:rPr>
            <w:rFonts w:ascii="Times New Roman" w:hAnsi="Times New Roman" w:cs="Times New Roman"/>
            <w:sz w:val="24"/>
            <w:szCs w:val="24"/>
          </w:rPr>
          <w:t>kohta</w:t>
        </w:r>
      </w:ins>
      <w:r w:rsidRPr="1BD68A4A">
        <w:rPr>
          <w:rFonts w:ascii="Times New Roman" w:hAnsi="Times New Roman" w:cs="Times New Roman"/>
          <w:sz w:val="24"/>
          <w:szCs w:val="24"/>
        </w:rPr>
        <w:t xml:space="preserve">.“; </w:t>
      </w:r>
    </w:p>
    <w:p w14:paraId="3A1CBD07" w14:textId="77777777" w:rsidR="00947792" w:rsidRPr="00FA634D" w:rsidRDefault="00947792" w:rsidP="00464A6C">
      <w:pPr>
        <w:spacing w:after="0" w:line="240" w:lineRule="auto"/>
        <w:jc w:val="both"/>
        <w:rPr>
          <w:rFonts w:ascii="Times New Roman" w:hAnsi="Times New Roman" w:cs="Times New Roman"/>
          <w:sz w:val="24"/>
          <w:szCs w:val="24"/>
        </w:rPr>
      </w:pPr>
    </w:p>
    <w:p w14:paraId="5B6268E4" w14:textId="003CC796" w:rsidR="00947792" w:rsidRPr="00FA634D" w:rsidRDefault="00480404"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w:t>
      </w:r>
      <w:r w:rsidR="006AE525" w:rsidRPr="1BD68A4A">
        <w:rPr>
          <w:rFonts w:ascii="Times New Roman" w:hAnsi="Times New Roman" w:cs="Times New Roman"/>
          <w:b/>
          <w:bCs/>
          <w:sz w:val="24"/>
          <w:szCs w:val="24"/>
        </w:rPr>
        <w:t>3</w:t>
      </w:r>
      <w:r w:rsidR="0BA080AD" w:rsidRPr="1BD68A4A">
        <w:rPr>
          <w:rFonts w:ascii="Times New Roman" w:hAnsi="Times New Roman" w:cs="Times New Roman"/>
          <w:b/>
          <w:bCs/>
          <w:sz w:val="24"/>
          <w:szCs w:val="24"/>
        </w:rPr>
        <w:t xml:space="preserve">) </w:t>
      </w:r>
      <w:r w:rsidR="0BA080AD" w:rsidRPr="1BD68A4A">
        <w:rPr>
          <w:rFonts w:ascii="Times New Roman" w:hAnsi="Times New Roman" w:cs="Times New Roman"/>
          <w:sz w:val="24"/>
          <w:szCs w:val="24"/>
        </w:rPr>
        <w:t>seadust täiendatakse §-ga 32</w:t>
      </w:r>
      <w:r w:rsidR="0BA080AD" w:rsidRPr="1BD68A4A">
        <w:rPr>
          <w:rFonts w:ascii="Times New Roman" w:hAnsi="Times New Roman" w:cs="Times New Roman"/>
          <w:sz w:val="24"/>
          <w:szCs w:val="24"/>
          <w:vertAlign w:val="superscript"/>
        </w:rPr>
        <w:t>1</w:t>
      </w:r>
      <w:r w:rsidR="0BA080AD" w:rsidRPr="1BD68A4A">
        <w:rPr>
          <w:rFonts w:ascii="Times New Roman" w:hAnsi="Times New Roman" w:cs="Times New Roman"/>
          <w:sz w:val="24"/>
          <w:szCs w:val="24"/>
        </w:rPr>
        <w:t xml:space="preserve"> järgmises sõnastuses: </w:t>
      </w:r>
    </w:p>
    <w:p w14:paraId="3D78BC0D" w14:textId="050CC5EC" w:rsidR="00312D48" w:rsidRPr="00FA634D" w:rsidRDefault="4E0D3257" w:rsidP="1BD68A4A">
      <w:pPr>
        <w:pStyle w:val="Normaallaadveeb"/>
        <w:shd w:val="clear" w:color="auto" w:fill="FFFFFF" w:themeFill="background1"/>
        <w:spacing w:before="0" w:beforeAutospacing="0" w:after="0" w:afterAutospacing="0"/>
        <w:jc w:val="both"/>
        <w:rPr>
          <w:b/>
          <w:bCs/>
        </w:rPr>
      </w:pPr>
      <w:r>
        <w:t>„</w:t>
      </w:r>
      <w:r w:rsidR="2C685CB4" w:rsidRPr="1BD68A4A">
        <w:rPr>
          <w:b/>
          <w:bCs/>
        </w:rPr>
        <w:t>§ 32</w:t>
      </w:r>
      <w:r w:rsidR="2C685CB4" w:rsidRPr="1BD68A4A">
        <w:rPr>
          <w:b/>
          <w:bCs/>
          <w:vertAlign w:val="superscript"/>
        </w:rPr>
        <w:t>1</w:t>
      </w:r>
      <w:r w:rsidR="2C685CB4" w:rsidRPr="1BD68A4A">
        <w:rPr>
          <w:b/>
          <w:bCs/>
        </w:rPr>
        <w:t xml:space="preserve">. Töötamise piirangud </w:t>
      </w:r>
    </w:p>
    <w:p w14:paraId="4B87A7D0" w14:textId="796B7373" w:rsidR="00312D48" w:rsidRPr="00FA634D" w:rsidRDefault="48C4175F" w:rsidP="1BD68A4A">
      <w:pPr>
        <w:pStyle w:val="Normaallaadveeb"/>
        <w:shd w:val="clear" w:color="auto" w:fill="FFFFFF" w:themeFill="background1"/>
        <w:spacing w:before="0" w:beforeAutospacing="0" w:after="0" w:afterAutospacing="0"/>
        <w:jc w:val="both"/>
        <w:rPr>
          <w:b/>
          <w:bCs/>
        </w:rPr>
      </w:pPr>
      <w:r>
        <w:t>(1) Töötaja ei tohi olla seotud ühegi organisatsiooniga</w:t>
      </w:r>
      <w:r w:rsidR="2C685CB4">
        <w:t xml:space="preserve">, mis esindab </w:t>
      </w:r>
      <w:r w:rsidR="2534BD43">
        <w:t xml:space="preserve">finantssektori huve </w:t>
      </w:r>
      <w:r w:rsidR="2C685CB4">
        <w:t>Inspektsiooni ees,</w:t>
      </w:r>
      <w:r>
        <w:t xml:space="preserve"> ega olla finantsjärelevalve subjekti olulist osalust omav aktsionär või osanik </w:t>
      </w:r>
      <w:r>
        <w:lastRenderedPageBreak/>
        <w:t xml:space="preserve">või muul viisil selle juhtimisel märkimisväärset mõju omav isik, juhtimisorgani liige, prokurist, muul alusel esindusõigust omav isik, audiitor, siseauditi või -kontrolli osakonna juhataja, revisjonikomisjoni esimees, välisriigi äriühingu Eesti filiaali juhataja ega esindaja. </w:t>
      </w:r>
    </w:p>
    <w:p w14:paraId="10856701" w14:textId="3D8A38E8" w:rsidR="00312D48" w:rsidRPr="00FA634D" w:rsidRDefault="48C4175F" w:rsidP="1BD68A4A">
      <w:pPr>
        <w:pStyle w:val="Normaallaadveeb"/>
        <w:shd w:val="clear" w:color="auto" w:fill="FFFFFF" w:themeFill="background1"/>
        <w:spacing w:before="0" w:beforeAutospacing="0" w:after="0" w:afterAutospacing="0"/>
        <w:jc w:val="both"/>
        <w:rPr>
          <w:b/>
          <w:bCs/>
        </w:rPr>
      </w:pPr>
      <w:r>
        <w:t>(2) Töötaja</w:t>
      </w:r>
      <w:r w:rsidR="003A2186">
        <w:t>l</w:t>
      </w:r>
      <w:r>
        <w:t xml:space="preserve"> ei või </w:t>
      </w:r>
      <w:r w:rsidR="003A2186">
        <w:t>olla</w:t>
      </w:r>
      <w:r w:rsidR="2C685CB4">
        <w:t xml:space="preserve"> </w:t>
      </w:r>
      <w:r w:rsidR="003A2186">
        <w:t>ja ta ei tohi</w:t>
      </w:r>
      <w:r w:rsidR="2C685CB4">
        <w:t xml:space="preserve"> </w:t>
      </w:r>
      <w:r>
        <w:t>sõlmida ühegi finantsjärelevalve subjekti, tema ema- või tütarettevõt</w:t>
      </w:r>
      <w:r w:rsidR="2C685CB4">
        <w:t>ja</w:t>
      </w:r>
      <w:r>
        <w:t xml:space="preserve"> ning sidususettevõt</w:t>
      </w:r>
      <w:r w:rsidR="2C685CB4">
        <w:t>ja</w:t>
      </w:r>
      <w:r>
        <w:t xml:space="preserve"> ega käesoleva paragrahvi lõikes 1 nimetatud isikutega töölepinguid ega muid lepinguid, mille sisuks on </w:t>
      </w:r>
      <w:r w:rsidR="1FF79592">
        <w:t xml:space="preserve">osutada </w:t>
      </w:r>
      <w:r>
        <w:t>neile teenuse</w:t>
      </w:r>
      <w:r w:rsidR="1FF79592">
        <w:t>id</w:t>
      </w:r>
      <w:r>
        <w:t xml:space="preserve">. </w:t>
      </w:r>
      <w:r w:rsidR="4B96236B">
        <w:t>P</w:t>
      </w:r>
      <w:r>
        <w:t xml:space="preserve">iiranguga on hõlmatud ka need isikud, kes veel ei ole finantsjärelevalve subjektid, kuid </w:t>
      </w:r>
      <w:r w:rsidR="00F76075">
        <w:t xml:space="preserve">kes </w:t>
      </w:r>
      <w:r>
        <w:t xml:space="preserve">saavad selleks </w:t>
      </w:r>
      <w:r w:rsidR="4B96236B">
        <w:t xml:space="preserve">kõigi eelduste kohaselt </w:t>
      </w:r>
      <w:r>
        <w:t xml:space="preserve">kuue kuu jooksul. </w:t>
      </w:r>
    </w:p>
    <w:p w14:paraId="7DE3C95F" w14:textId="758004DC" w:rsidR="000603EF" w:rsidRPr="00FA634D" w:rsidRDefault="2727035B" w:rsidP="1BD68A4A">
      <w:pPr>
        <w:pStyle w:val="Normaallaadveeb"/>
        <w:shd w:val="clear" w:color="auto" w:fill="FFFFFF" w:themeFill="background1"/>
        <w:spacing w:before="0" w:beforeAutospacing="0" w:after="0" w:afterAutospacing="0"/>
        <w:jc w:val="both"/>
      </w:pPr>
      <w:r>
        <w:t xml:space="preserve">(3) Töötaja peab käesoleva paragrahvi lõigetes 1 ja 2 nimetatud piirangutest kinni pidama kuus kuud pärast </w:t>
      </w:r>
      <w:ins w:id="795" w:author="Merike Koppel - JUSTDIGI" w:date="2025-12-30T12:32:00Z" w16du:dateUtc="2025-12-30T10:32:00Z">
        <w:r w:rsidR="00004BD0">
          <w:t xml:space="preserve">Inspektsiooniga </w:t>
        </w:r>
      </w:ins>
      <w:r>
        <w:t xml:space="preserve">töösuhte lõppemist </w:t>
      </w:r>
      <w:del w:id="796" w:author="Merike Koppel - JUSTDIGI" w:date="2025-12-30T12:32:00Z" w16du:dateUtc="2025-12-30T10:32:00Z">
        <w:r w:rsidDel="00004BD0">
          <w:delText xml:space="preserve">Inspektsiooniga </w:delText>
        </w:r>
      </w:del>
      <w:r>
        <w:t xml:space="preserve">(edaspidi </w:t>
      </w:r>
      <w:r w:rsidRPr="1BD68A4A">
        <w:rPr>
          <w:i/>
          <w:iCs/>
        </w:rPr>
        <w:t>ooteaeg</w:t>
      </w:r>
      <w:r>
        <w:t>).</w:t>
      </w:r>
      <w:r w:rsidR="7BCC2339">
        <w:t xml:space="preserve"> </w:t>
      </w:r>
      <w:r>
        <w:t xml:space="preserve">Inspektsioon võib </w:t>
      </w:r>
      <w:r w:rsidR="00E269A2">
        <w:t xml:space="preserve">lühendada </w:t>
      </w:r>
      <w:r>
        <w:t>töötaja ooteaega kuni kolme kuuni, võttes lühendamise</w:t>
      </w:r>
      <w:r w:rsidR="008F0CE8">
        <w:t xml:space="preserve"> korra</w:t>
      </w:r>
      <w:r>
        <w:t xml:space="preserve">l arvesse: </w:t>
      </w:r>
    </w:p>
    <w:p w14:paraId="1062FE84" w14:textId="0288D249" w:rsidR="1D16C165" w:rsidRPr="00FA634D" w:rsidRDefault="2727035B" w:rsidP="00C805EF">
      <w:pPr>
        <w:shd w:val="clear" w:color="auto" w:fill="FFFFFF" w:themeFill="background1"/>
        <w:spacing w:after="0"/>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1) töötaja seniseid ametikohti ja tööülesandeid Inspektsioonis; </w:t>
      </w:r>
    </w:p>
    <w:p w14:paraId="657627EB" w14:textId="0DEDCBB0" w:rsidR="1D16C165" w:rsidRPr="00FA634D" w:rsidRDefault="2727035B" w:rsidP="00C805EF">
      <w:pPr>
        <w:shd w:val="clear" w:color="auto" w:fill="FFFFFF" w:themeFill="background1"/>
        <w:spacing w:after="0"/>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 xml:space="preserve">2) </w:t>
      </w:r>
      <w:r w:rsidR="0FCAA951" w:rsidRPr="1BD68A4A">
        <w:rPr>
          <w:rFonts w:ascii="Times New Roman" w:eastAsia="Times New Roman" w:hAnsi="Times New Roman" w:cs="Times New Roman"/>
          <w:sz w:val="24"/>
          <w:szCs w:val="24"/>
        </w:rPr>
        <w:t xml:space="preserve">töötaja </w:t>
      </w:r>
      <w:r w:rsidR="4E99A127" w:rsidRPr="1BD68A4A">
        <w:rPr>
          <w:rFonts w:ascii="Times New Roman" w:eastAsia="Times New Roman" w:hAnsi="Times New Roman" w:cs="Times New Roman"/>
          <w:sz w:val="24"/>
          <w:szCs w:val="24"/>
        </w:rPr>
        <w:t>tulevast</w:t>
      </w:r>
      <w:r w:rsidR="0FCAA951" w:rsidRPr="1BD68A4A">
        <w:rPr>
          <w:rFonts w:ascii="Times New Roman" w:eastAsia="Times New Roman" w:hAnsi="Times New Roman" w:cs="Times New Roman"/>
          <w:sz w:val="24"/>
          <w:szCs w:val="24"/>
        </w:rPr>
        <w:t xml:space="preserve"> ametikohta</w:t>
      </w:r>
      <w:r w:rsidR="1A3DEEF2" w:rsidRPr="1BD68A4A">
        <w:rPr>
          <w:rFonts w:ascii="Times New Roman" w:eastAsia="Times New Roman" w:hAnsi="Times New Roman" w:cs="Times New Roman"/>
          <w:sz w:val="24"/>
          <w:szCs w:val="24"/>
        </w:rPr>
        <w:t xml:space="preserve"> ja</w:t>
      </w:r>
      <w:r w:rsidR="0FCAA951" w:rsidRPr="1BD68A4A">
        <w:rPr>
          <w:rFonts w:ascii="Times New Roman" w:eastAsia="Times New Roman" w:hAnsi="Times New Roman" w:cs="Times New Roman"/>
          <w:sz w:val="24"/>
          <w:szCs w:val="24"/>
        </w:rPr>
        <w:t xml:space="preserve"> tööülesandeid</w:t>
      </w:r>
      <w:r w:rsidR="034ABB68" w:rsidRPr="1BD68A4A">
        <w:rPr>
          <w:rFonts w:ascii="Times New Roman" w:eastAsia="Times New Roman" w:hAnsi="Times New Roman" w:cs="Times New Roman"/>
          <w:sz w:val="24"/>
          <w:szCs w:val="24"/>
        </w:rPr>
        <w:t xml:space="preserve"> </w:t>
      </w:r>
      <w:r w:rsidR="0FCAA951" w:rsidRPr="1BD68A4A">
        <w:rPr>
          <w:rFonts w:ascii="Times New Roman" w:eastAsia="Times New Roman" w:hAnsi="Times New Roman" w:cs="Times New Roman"/>
          <w:sz w:val="24"/>
          <w:szCs w:val="24"/>
        </w:rPr>
        <w:t>ning</w:t>
      </w:r>
      <w:r w:rsidR="55E31204" w:rsidRPr="1BD68A4A">
        <w:rPr>
          <w:rFonts w:ascii="Times New Roman" w:eastAsia="Times New Roman" w:hAnsi="Times New Roman" w:cs="Times New Roman"/>
          <w:sz w:val="24"/>
          <w:szCs w:val="24"/>
        </w:rPr>
        <w:t xml:space="preserve"> </w:t>
      </w:r>
      <w:r w:rsidR="6B0354AC" w:rsidRPr="1BD68A4A">
        <w:rPr>
          <w:rFonts w:ascii="Times New Roman" w:eastAsia="Times New Roman" w:hAnsi="Times New Roman" w:cs="Times New Roman"/>
          <w:sz w:val="24"/>
          <w:szCs w:val="24"/>
        </w:rPr>
        <w:t xml:space="preserve">uue </w:t>
      </w:r>
      <w:r w:rsidRPr="1BD68A4A">
        <w:rPr>
          <w:rFonts w:ascii="Times New Roman" w:eastAsia="Times New Roman" w:hAnsi="Times New Roman" w:cs="Times New Roman"/>
          <w:sz w:val="24"/>
          <w:szCs w:val="24"/>
        </w:rPr>
        <w:t>tööandja tegevusal</w:t>
      </w:r>
      <w:r w:rsidR="65D11403" w:rsidRPr="1BD68A4A">
        <w:rPr>
          <w:rFonts w:ascii="Times New Roman" w:eastAsia="Times New Roman" w:hAnsi="Times New Roman" w:cs="Times New Roman"/>
          <w:sz w:val="24"/>
          <w:szCs w:val="24"/>
        </w:rPr>
        <w:t>a, sealhulgas tema seotust finantsjärelevalve</w:t>
      </w:r>
      <w:r w:rsidR="4964ED7B" w:rsidRPr="1BD68A4A">
        <w:rPr>
          <w:rFonts w:ascii="Times New Roman" w:eastAsia="Times New Roman" w:hAnsi="Times New Roman" w:cs="Times New Roman"/>
          <w:sz w:val="24"/>
          <w:szCs w:val="24"/>
        </w:rPr>
        <w:t xml:space="preserve"> </w:t>
      </w:r>
      <w:r w:rsidR="65D11403" w:rsidRPr="1BD68A4A">
        <w:rPr>
          <w:rFonts w:ascii="Times New Roman" w:eastAsia="Times New Roman" w:hAnsi="Times New Roman" w:cs="Times New Roman"/>
          <w:sz w:val="24"/>
          <w:szCs w:val="24"/>
        </w:rPr>
        <w:t xml:space="preserve">subjektidega, kelle üle Inspektsioon </w:t>
      </w:r>
      <w:r w:rsidR="00623C46" w:rsidRPr="1BD68A4A">
        <w:rPr>
          <w:rFonts w:ascii="Times New Roman" w:eastAsia="Times New Roman" w:hAnsi="Times New Roman" w:cs="Times New Roman"/>
          <w:sz w:val="24"/>
          <w:szCs w:val="24"/>
        </w:rPr>
        <w:t xml:space="preserve">teostab </w:t>
      </w:r>
      <w:r w:rsidR="65D11403" w:rsidRPr="1BD68A4A">
        <w:rPr>
          <w:rFonts w:ascii="Times New Roman" w:eastAsia="Times New Roman" w:hAnsi="Times New Roman" w:cs="Times New Roman"/>
          <w:sz w:val="24"/>
          <w:szCs w:val="24"/>
        </w:rPr>
        <w:t>järelevalvet</w:t>
      </w:r>
      <w:r w:rsidR="5106C5F4" w:rsidRPr="1BD68A4A">
        <w:rPr>
          <w:rFonts w:ascii="Times New Roman" w:eastAsia="Times New Roman" w:hAnsi="Times New Roman" w:cs="Times New Roman"/>
          <w:sz w:val="24"/>
          <w:szCs w:val="24"/>
        </w:rPr>
        <w:t>;</w:t>
      </w:r>
    </w:p>
    <w:p w14:paraId="2957956E" w14:textId="43F657ED" w:rsidR="00312D48" w:rsidRPr="00FA634D" w:rsidRDefault="073A9A38" w:rsidP="4FA6A224">
      <w:pPr>
        <w:shd w:val="clear" w:color="auto" w:fill="FFFFFF" w:themeFill="background1"/>
        <w:spacing w:after="0"/>
        <w:jc w:val="both"/>
        <w:rPr>
          <w:rFonts w:ascii="Times New Roman" w:eastAsia="Times New Roman" w:hAnsi="Times New Roman" w:cs="Times New Roman"/>
          <w:b/>
          <w:bCs/>
          <w:sz w:val="24"/>
          <w:szCs w:val="24"/>
        </w:rPr>
      </w:pPr>
      <w:r w:rsidRPr="1BD68A4A">
        <w:rPr>
          <w:rFonts w:ascii="Times New Roman" w:eastAsia="Times New Roman" w:hAnsi="Times New Roman" w:cs="Times New Roman"/>
          <w:sz w:val="24"/>
          <w:szCs w:val="24"/>
        </w:rPr>
        <w:t>3</w:t>
      </w:r>
      <w:r w:rsidR="57EE6472" w:rsidRPr="1BD68A4A">
        <w:rPr>
          <w:rFonts w:ascii="Times New Roman" w:eastAsia="Times New Roman" w:hAnsi="Times New Roman" w:cs="Times New Roman"/>
          <w:sz w:val="24"/>
          <w:szCs w:val="24"/>
        </w:rPr>
        <w:t>) muid asjaolusid.</w:t>
      </w:r>
    </w:p>
    <w:p w14:paraId="1395836C" w14:textId="6412BA4A" w:rsidR="33BFA883" w:rsidRPr="00FA634D" w:rsidRDefault="33BFA883" w:rsidP="1BD68A4A">
      <w:pPr>
        <w:pStyle w:val="Normaallaadveeb"/>
        <w:shd w:val="clear" w:color="auto" w:fill="FFFFFF" w:themeFill="background1"/>
        <w:spacing w:before="0" w:beforeAutospacing="0" w:after="0" w:afterAutospacing="0"/>
        <w:jc w:val="both"/>
      </w:pPr>
      <w:r>
        <w:t>(</w:t>
      </w:r>
      <w:r w:rsidR="0702C06D">
        <w:t>4</w:t>
      </w:r>
      <w:r>
        <w:t>) Käesoleva paragrahvi lõikes 3 sätestatud piirangu</w:t>
      </w:r>
      <w:r w:rsidR="1B049D82">
        <w:t>t</w:t>
      </w:r>
      <w:r>
        <w:t xml:space="preserve"> ei kohaldata töötaja suhtes, k</w:t>
      </w:r>
      <w:r w:rsidR="5C722BFD">
        <w:t xml:space="preserve">ui: </w:t>
      </w:r>
    </w:p>
    <w:p w14:paraId="406BAEDD" w14:textId="37588C54" w:rsidR="5C722BFD" w:rsidRPr="00FA634D" w:rsidRDefault="5C722BFD" w:rsidP="1BD68A4A">
      <w:pPr>
        <w:pStyle w:val="Normaallaadveeb"/>
        <w:shd w:val="clear" w:color="auto" w:fill="FFFFFF" w:themeFill="background1"/>
        <w:spacing w:before="0" w:beforeAutospacing="0" w:after="0" w:afterAutospacing="0"/>
        <w:jc w:val="both"/>
      </w:pPr>
      <w:r>
        <w:t>1) tema tööülesanded</w:t>
      </w:r>
      <w:r w:rsidR="209F24D9">
        <w:t xml:space="preserve"> Inspektsioonis</w:t>
      </w:r>
      <w:r>
        <w:t xml:space="preserve"> ei hõlma</w:t>
      </w:r>
      <w:r w:rsidR="122B4FB9">
        <w:t>nud</w:t>
      </w:r>
      <w:r>
        <w:t xml:space="preserve"> järelevalvemenetluste läbiviimist või nendest osa</w:t>
      </w:r>
      <w:r w:rsidR="00724F26">
        <w:t xml:space="preserve"> </w:t>
      </w:r>
      <w:r>
        <w:t>võtmist</w:t>
      </w:r>
      <w:r w:rsidR="2D18162A">
        <w:t xml:space="preserve"> ning </w:t>
      </w:r>
      <w:r w:rsidR="2D18162A" w:rsidRPr="00F2574F">
        <w:t xml:space="preserve">töötajal </w:t>
      </w:r>
      <w:commentRangeStart w:id="797"/>
      <w:r w:rsidR="2D18162A" w:rsidRPr="00F2574F">
        <w:t>puudus ligipääs sellistele menetlustele</w:t>
      </w:r>
      <w:commentRangeEnd w:id="797"/>
      <w:r w:rsidR="00726FF1">
        <w:rPr>
          <w:rStyle w:val="Kommentaariviide"/>
          <w:rFonts w:asciiTheme="minorHAnsi" w:eastAsiaTheme="minorHAnsi" w:hAnsiTheme="minorHAnsi" w:cstheme="minorBidi"/>
          <w:kern w:val="2"/>
          <w:lang w:eastAsia="en-US"/>
          <w14:ligatures w14:val="standardContextual"/>
        </w:rPr>
        <w:commentReference w:id="797"/>
      </w:r>
      <w:r w:rsidR="2D18162A">
        <w:t>;</w:t>
      </w:r>
    </w:p>
    <w:p w14:paraId="70FA2049" w14:textId="4EBCE61C" w:rsidR="5C84477E" w:rsidRPr="00FA634D" w:rsidRDefault="5C84477E" w:rsidP="1BD68A4A">
      <w:pPr>
        <w:pStyle w:val="Normaallaadveeb"/>
        <w:shd w:val="clear" w:color="auto" w:fill="FFFFFF" w:themeFill="background1"/>
        <w:spacing w:before="0" w:beforeAutospacing="0" w:after="0" w:afterAutospacing="0"/>
        <w:jc w:val="both"/>
      </w:pPr>
      <w:r>
        <w:t xml:space="preserve">2) töötaja </w:t>
      </w:r>
      <w:r w:rsidR="31A7AFF3">
        <w:t>tulevane ametikoht ja tööülesanded ning uue tööandja tegevusala ei hõlma finantsteenuste osutamist</w:t>
      </w:r>
      <w:r w:rsidR="24A3906D" w:rsidRPr="1BD68A4A">
        <w:rPr>
          <w:i/>
          <w:iCs/>
        </w:rPr>
        <w:t xml:space="preserve"> </w:t>
      </w:r>
      <w:r w:rsidR="28BC36FA">
        <w:t>ega</w:t>
      </w:r>
      <w:r w:rsidR="24A3906D">
        <w:t xml:space="preserve"> vahendamist</w:t>
      </w:r>
      <w:r w:rsidR="31A7AFF3">
        <w:t>;</w:t>
      </w:r>
    </w:p>
    <w:p w14:paraId="11AD11B8" w14:textId="3DEE8239" w:rsidR="5C722BFD" w:rsidRPr="00FA634D" w:rsidRDefault="13B5957D" w:rsidP="1BD68A4A">
      <w:pPr>
        <w:pStyle w:val="Normaallaadveeb"/>
        <w:shd w:val="clear" w:color="auto" w:fill="FFFFFF" w:themeFill="background1"/>
        <w:spacing w:before="0" w:beforeAutospacing="0" w:after="0" w:afterAutospacing="0"/>
        <w:jc w:val="both"/>
      </w:pPr>
      <w:r>
        <w:t>3) töötaja tulevane tööandja on avaliku sektori asutus.</w:t>
      </w:r>
    </w:p>
    <w:p w14:paraId="162E4B11" w14:textId="3D5002EC" w:rsidR="00312D48" w:rsidRPr="00FA634D" w:rsidRDefault="2C685CB4" w:rsidP="1BD68A4A">
      <w:pPr>
        <w:pStyle w:val="Normaallaadveeb"/>
        <w:shd w:val="clear" w:color="auto" w:fill="FFFFFF" w:themeFill="background1"/>
        <w:spacing w:before="0" w:beforeAutospacing="0" w:after="0" w:afterAutospacing="0"/>
        <w:jc w:val="both"/>
        <w:rPr>
          <w:b/>
          <w:bCs/>
        </w:rPr>
      </w:pPr>
      <w:r>
        <w:t>(</w:t>
      </w:r>
      <w:r w:rsidR="5BE2D93F">
        <w:t>5</w:t>
      </w:r>
      <w:r>
        <w:t xml:space="preserve">) Juhatuse liikme ooteaeg ei või olla lühem kui 12 kuud. </w:t>
      </w:r>
      <w:commentRangeStart w:id="798"/>
      <w:r>
        <w:t xml:space="preserve">Juhatuse liikme taotlusel, kui see on </w:t>
      </w:r>
      <w:commentRangeEnd w:id="798"/>
      <w:r w:rsidR="00993DFF">
        <w:rPr>
          <w:rStyle w:val="Kommentaariviide"/>
          <w:rFonts w:asciiTheme="minorHAnsi" w:eastAsiaTheme="minorHAnsi" w:hAnsiTheme="minorHAnsi" w:cstheme="minorBidi"/>
          <w:kern w:val="2"/>
          <w:lang w:eastAsia="en-US"/>
          <w14:ligatures w14:val="standardContextual"/>
        </w:rPr>
        <w:commentReference w:id="798"/>
      </w:r>
      <w:r>
        <w:t>asjaolusid arvestades põhjendatud, võib nõukogu juhatuse liikme ooteaega lühendada, kuid see ei või olla lühem kui kolm kuud.</w:t>
      </w:r>
      <w:r w:rsidR="76C6484B">
        <w:t xml:space="preserve"> </w:t>
      </w:r>
      <w:r w:rsidR="7F35803C">
        <w:t xml:space="preserve">Nõukogu juhindub juhatuse liikme ooteaja lühendamisel käesoleva paragrahvi lõike 3 teises lauses sätestatust. </w:t>
      </w:r>
      <w:r>
        <w:t xml:space="preserve">Kui juhatuse liige asub pärast oma ametiaja lõppu tööle või </w:t>
      </w:r>
      <w:commentRangeStart w:id="799"/>
      <w:r>
        <w:t xml:space="preserve">lepingulisse suhtesse </w:t>
      </w:r>
      <w:commentRangeEnd w:id="799"/>
      <w:r w:rsidR="00C751A5">
        <w:rPr>
          <w:rStyle w:val="Kommentaariviide"/>
          <w:rFonts w:asciiTheme="minorHAnsi" w:eastAsiaTheme="minorHAnsi" w:hAnsiTheme="minorHAnsi" w:cstheme="minorBidi"/>
          <w:kern w:val="2"/>
          <w:lang w:eastAsia="en-US"/>
          <w14:ligatures w14:val="standardContextual"/>
        </w:rPr>
        <w:commentReference w:id="799"/>
      </w:r>
      <w:r>
        <w:t>finantsjärelevalve subjekti</w:t>
      </w:r>
      <w:ins w:id="800" w:author="Merike Koppel - JUSTDIGI" w:date="2026-01-05T10:56:00Z" w16du:dateUtc="2026-01-05T08:56:00Z">
        <w:r w:rsidR="005D2B94">
          <w:t xml:space="preserve"> või</w:t>
        </w:r>
      </w:ins>
      <w:del w:id="801" w:author="Merike Koppel - JUSTDIGI" w:date="2026-01-05T10:56:00Z" w16du:dateUtc="2026-01-05T08:56:00Z">
        <w:r w:rsidDel="005D2B94">
          <w:delText>,</w:delText>
        </w:r>
      </w:del>
      <w:r>
        <w:t xml:space="preserve"> </w:t>
      </w:r>
      <w:ins w:id="802" w:author="Merike Koppel - JUSTDIGI" w:date="2025-12-30T12:38:00Z" w16du:dateUtc="2025-12-30T10:38:00Z">
        <w:r w:rsidR="001B368A">
          <w:t>tema sellise</w:t>
        </w:r>
      </w:ins>
      <w:del w:id="803" w:author="Merike Koppel - JUSTDIGI" w:date="2025-12-30T12:38:00Z" w16du:dateUtc="2025-12-30T10:38:00Z">
        <w:r w:rsidDel="001B368A">
          <w:delText>selle</w:delText>
        </w:r>
      </w:del>
      <w:r>
        <w:t xml:space="preserve"> emaettevõtja, tütarettevõtja või sidususettevõtja</w:t>
      </w:r>
      <w:ins w:id="804" w:author="Merike Koppel - JUSTDIGI" w:date="2025-12-30T12:38:00Z" w16du:dateUtc="2025-12-30T10:38:00Z">
        <w:r w:rsidR="001B368A">
          <w:t xml:space="preserve"> konkurendi juurde</w:t>
        </w:r>
      </w:ins>
      <w:r>
        <w:t xml:space="preserve">, mille üle on juhatuse liige teostanud järelevalvet või </w:t>
      </w:r>
      <w:r w:rsidR="05F7A84F">
        <w:t xml:space="preserve">mille suhtes on ta </w:t>
      </w:r>
      <w:r>
        <w:t>võtnud vastu otsuseid,</w:t>
      </w:r>
      <w:r w:rsidR="4576C893">
        <w:t xml:space="preserve"> </w:t>
      </w:r>
      <w:del w:id="805" w:author="Merike Koppel - JUSTDIGI" w:date="2025-12-30T12:38:00Z" w16du:dateUtc="2025-12-30T10:38:00Z">
        <w:r w:rsidR="4576C893" w:rsidDel="001B368A">
          <w:delText>konkurendi juures,</w:delText>
        </w:r>
        <w:r w:rsidDel="001B368A">
          <w:delText xml:space="preserve"> </w:delText>
        </w:r>
      </w:del>
      <w:r>
        <w:t>e</w:t>
      </w:r>
      <w:r w:rsidR="4576C893">
        <w:t>i</w:t>
      </w:r>
      <w:r>
        <w:t xml:space="preserve"> või ooteaeg olla lühem kui kuus kuud.</w:t>
      </w:r>
    </w:p>
    <w:p w14:paraId="3FB61EDC" w14:textId="4C285FEF" w:rsidR="00312D48" w:rsidRPr="00FA634D" w:rsidRDefault="481861D4" w:rsidP="1BD68A4A">
      <w:pPr>
        <w:pStyle w:val="Normaallaadveeb"/>
        <w:shd w:val="clear" w:color="auto" w:fill="FFFFFF" w:themeFill="background1"/>
        <w:spacing w:before="0" w:beforeAutospacing="0" w:after="0" w:afterAutospacing="0"/>
        <w:jc w:val="both"/>
        <w:rPr>
          <w:b/>
          <w:bCs/>
        </w:rPr>
      </w:pPr>
      <w:r>
        <w:t>(</w:t>
      </w:r>
      <w:r w:rsidR="570D87B4">
        <w:t>6</w:t>
      </w:r>
      <w:r>
        <w:t>) Ooteaeg algab p</w:t>
      </w:r>
      <w:r w:rsidR="51294C46">
        <w:t>ärast</w:t>
      </w:r>
      <w:r>
        <w:t xml:space="preserve"> töö</w:t>
      </w:r>
      <w:r w:rsidR="164995C8">
        <w:t>- või ameti</w:t>
      </w:r>
      <w:r>
        <w:t xml:space="preserve">suhte lõppemist, mil töötajal või juhatuse liikmel ei ole võimalik otseselt osaleda </w:t>
      </w:r>
      <w:r w:rsidR="164995C8">
        <w:t>finantsjärelevalve subjekti, selle emaettevõtja, tütarettevõtja või sidususettevõtja</w:t>
      </w:r>
      <w:r>
        <w:t xml:space="preserve"> järelevalves.</w:t>
      </w:r>
      <w:r w:rsidR="76C6484B">
        <w:t xml:space="preserve"> </w:t>
      </w:r>
      <w:r>
        <w:t xml:space="preserve">Inspektsioon tagab, et </w:t>
      </w:r>
      <w:r w:rsidR="4F4629DB">
        <w:t xml:space="preserve">töötajal või juhatuse liikmel ei ole </w:t>
      </w:r>
      <w:r w:rsidR="4046B313">
        <w:t xml:space="preserve">ligipääsu konfidentsiaalsele teabele </w:t>
      </w:r>
      <w:r>
        <w:t>pärast töö</w:t>
      </w:r>
      <w:r w:rsidR="21E8C2D9">
        <w:t>- või ameti</w:t>
      </w:r>
      <w:r>
        <w:t xml:space="preserve">suhte lõppu. </w:t>
      </w:r>
    </w:p>
    <w:p w14:paraId="209FEC0E" w14:textId="7A5E49BD" w:rsidR="00312D48" w:rsidRPr="00FA634D" w:rsidRDefault="1BCC9BC3" w:rsidP="1BD68A4A">
      <w:pPr>
        <w:pStyle w:val="Normaallaadveeb"/>
        <w:shd w:val="clear" w:color="auto" w:fill="FFFFFF" w:themeFill="background1"/>
        <w:spacing w:before="0" w:beforeAutospacing="0" w:after="0" w:afterAutospacing="0"/>
        <w:jc w:val="both"/>
        <w:rPr>
          <w:b/>
          <w:bCs/>
        </w:rPr>
      </w:pPr>
      <w:r>
        <w:t>(</w:t>
      </w:r>
      <w:r w:rsidR="691AC64C">
        <w:t>7</w:t>
      </w:r>
      <w:r>
        <w:t xml:space="preserve">) Ooteaja eest on Inspektsiooni töötajal või juhatuse liikmel õigus saada hüvitist. </w:t>
      </w:r>
      <w:r w:rsidR="4BBDC5BC">
        <w:t>Selle</w:t>
      </w:r>
      <w:r w:rsidR="7CD1A032">
        <w:t xml:space="preserve"> </w:t>
      </w:r>
      <w:r w:rsidR="715D5E23">
        <w:t xml:space="preserve">suurus ühe ooteajal viibitud kuu kohta vastab töötaja või juhatuse liikme </w:t>
      </w:r>
      <w:commentRangeStart w:id="806"/>
      <w:r w:rsidR="4F05DD6B">
        <w:t xml:space="preserve">kuni </w:t>
      </w:r>
      <w:commentRangeEnd w:id="806"/>
      <w:r w:rsidR="00432C21">
        <w:rPr>
          <w:rStyle w:val="Kommentaariviide"/>
          <w:rFonts w:asciiTheme="minorHAnsi" w:eastAsiaTheme="minorHAnsi" w:hAnsiTheme="minorHAnsi" w:cstheme="minorBidi"/>
          <w:kern w:val="2"/>
          <w:lang w:eastAsia="en-US"/>
          <w14:ligatures w14:val="standardContextual"/>
        </w:rPr>
        <w:commentReference w:id="806"/>
      </w:r>
      <w:r w:rsidR="715D5E23">
        <w:t>viimasele lepingulisele kuu- või töötasu</w:t>
      </w:r>
      <w:r w:rsidR="29E7CEA8">
        <w:t xml:space="preserve"> </w:t>
      </w:r>
      <w:r w:rsidR="54797781">
        <w:t>maksimaalsele</w:t>
      </w:r>
      <w:r w:rsidR="715D5E23">
        <w:t xml:space="preserve"> suurusele.</w:t>
      </w:r>
      <w:r>
        <w:t xml:space="preserve"> Hüvitist makstakse töötajale või juhatuse liikmele p</w:t>
      </w:r>
      <w:r w:rsidR="3BA47F41">
        <w:t>ärast</w:t>
      </w:r>
      <w:r>
        <w:t xml:space="preserve"> töö</w:t>
      </w:r>
      <w:r w:rsidR="5E5313D1">
        <w:t>- või ameti</w:t>
      </w:r>
      <w:r>
        <w:t xml:space="preserve">suhte lõppemist. Ooteaja rikkumise korral on Inspektsioonil õigus nõuda tagasi nii tasutud ooteaja hüvitis kui ka tekkinud kahju. Inspektsioon võib töötaja või juhatuse liikmega kokku leppida leppetrahvis ooteaja rikkumise eest. </w:t>
      </w:r>
    </w:p>
    <w:p w14:paraId="6496CDFC" w14:textId="0E3FD0AC" w:rsidR="00312D48" w:rsidRPr="00FA634D" w:rsidRDefault="0FA5192B" w:rsidP="1BD68A4A">
      <w:pPr>
        <w:pStyle w:val="Normaallaadveeb"/>
        <w:shd w:val="clear" w:color="auto" w:fill="FFFFFF" w:themeFill="background1"/>
        <w:spacing w:before="0" w:beforeAutospacing="0" w:after="0" w:afterAutospacing="0"/>
        <w:jc w:val="both"/>
      </w:pPr>
      <w:r>
        <w:t>(</w:t>
      </w:r>
      <w:r w:rsidR="104F9075">
        <w:t>8</w:t>
      </w:r>
      <w:r>
        <w:t xml:space="preserve">) Inspektsioon kehtestab </w:t>
      </w:r>
      <w:proofErr w:type="spellStart"/>
      <w:r>
        <w:t>sise</w:t>
      </w:r>
      <w:proofErr w:type="spellEnd"/>
      <w:r>
        <w:t>-eeskirjadega täpsemad ooteaja kohaldamise tingimused.</w:t>
      </w:r>
    </w:p>
    <w:p w14:paraId="0940CB3C" w14:textId="07A11D88" w:rsidR="00947792" w:rsidRPr="00FA634D" w:rsidRDefault="0BA080AD" w:rsidP="1BD68A4A">
      <w:pPr>
        <w:pStyle w:val="Normaallaadveeb"/>
        <w:shd w:val="clear" w:color="auto" w:fill="FFFFFF" w:themeFill="background1"/>
        <w:spacing w:before="0" w:beforeAutospacing="0" w:after="0" w:afterAutospacing="0"/>
        <w:jc w:val="both"/>
        <w:rPr>
          <w:b/>
          <w:bCs/>
        </w:rPr>
      </w:pPr>
      <w:commentRangeStart w:id="807"/>
      <w:r>
        <w:t>(</w:t>
      </w:r>
      <w:r w:rsidR="25F6E54C">
        <w:t>9</w:t>
      </w:r>
      <w:r>
        <w:t>) Inspektsiooni tööle</w:t>
      </w:r>
      <w:r w:rsidR="00EA1DB2">
        <w:t xml:space="preserve"> </w:t>
      </w:r>
      <w:r>
        <w:t xml:space="preserve">võtmist taotlev isik on kohustatud esitama </w:t>
      </w:r>
      <w:r w:rsidR="008E6D4F">
        <w:t xml:space="preserve">juhatusele </w:t>
      </w:r>
      <w:r>
        <w:t xml:space="preserve">enne töölepingu sõlmimist valdkonna eest vastutava ministri kehtestatud vormis </w:t>
      </w:r>
      <w:r w:rsidR="70003AC6">
        <w:t>tema üldandmed, isikut tõendava dokumendi numbri ja endised nimed,</w:t>
      </w:r>
      <w:r>
        <w:t xml:space="preserve"> tema ja tema abikaasa, registreeritud elukaaslase või </w:t>
      </w:r>
      <w:commentRangeStart w:id="808"/>
      <w:r>
        <w:t>faktilise abikaasa</w:t>
      </w:r>
      <w:r w:rsidR="00831883">
        <w:t xml:space="preserve"> </w:t>
      </w:r>
      <w:commentRangeEnd w:id="808"/>
      <w:r w:rsidR="00E247A4">
        <w:rPr>
          <w:rStyle w:val="Kommentaariviide"/>
          <w:rFonts w:asciiTheme="minorHAnsi" w:eastAsiaTheme="minorHAnsi" w:hAnsiTheme="minorHAnsi" w:cstheme="minorBidi"/>
          <w:kern w:val="2"/>
          <w:lang w:eastAsia="en-US"/>
          <w14:ligatures w14:val="standardContextual"/>
        </w:rPr>
        <w:commentReference w:id="808"/>
      </w:r>
      <w:r w:rsidR="00831883">
        <w:t>ning</w:t>
      </w:r>
      <w:r>
        <w:t xml:space="preserve"> lapse ja vanemate </w:t>
      </w:r>
      <w:r w:rsidR="34BC0139">
        <w:t>üldandmete ja</w:t>
      </w:r>
      <w:r w:rsidR="355C0599">
        <w:t xml:space="preserve"> </w:t>
      </w:r>
      <w:r>
        <w:t xml:space="preserve">varaliste kohustuste </w:t>
      </w:r>
      <w:r w:rsidR="00D5346B">
        <w:t>koh</w:t>
      </w:r>
      <w:r w:rsidR="004217C3">
        <w:t>ta käiva</w:t>
      </w:r>
      <w:r w:rsidR="00D5346B">
        <w:t xml:space="preserve"> teabe</w:t>
      </w:r>
      <w:r w:rsidR="00831883">
        <w:t xml:space="preserve"> </w:t>
      </w:r>
      <w:r>
        <w:t>finantsjärelevalve subjektide ees</w:t>
      </w:r>
      <w:r w:rsidR="00174F4E">
        <w:t>, samuti</w:t>
      </w:r>
      <w:r>
        <w:t xml:space="preserve"> andmed eelnimetatud isikutele kuuluvate väärtpaberite kohta. Töötaja on kohustatud </w:t>
      </w:r>
      <w:r w:rsidR="00242573">
        <w:t xml:space="preserve">need </w:t>
      </w:r>
      <w:r>
        <w:t xml:space="preserve">andmed üle kontrollima </w:t>
      </w:r>
      <w:r w:rsidR="007A3EFE">
        <w:t xml:space="preserve">vähemalt kord aastas </w:t>
      </w:r>
      <w:r>
        <w:t xml:space="preserve">ning </w:t>
      </w:r>
      <w:commentRangeStart w:id="809"/>
      <w:r>
        <w:t xml:space="preserve">teavitama </w:t>
      </w:r>
      <w:r w:rsidR="00242573">
        <w:t xml:space="preserve">neis </w:t>
      </w:r>
      <w:r>
        <w:t>t</w:t>
      </w:r>
      <w:del w:id="810" w:author="Merike Koppel - JUSTDIGI" w:date="2025-12-30T12:40:00Z" w16du:dateUtc="2025-12-30T10:40:00Z">
        <w:r w:rsidDel="00E247A4">
          <w:delText>oimu</w:delText>
        </w:r>
      </w:del>
      <w:ins w:id="811" w:author="Merike Koppel - JUSTDIGI" w:date="2025-12-30T12:40:00Z" w16du:dateUtc="2025-12-30T10:40:00Z">
        <w:r w:rsidR="00E247A4">
          <w:t>eht</w:t>
        </w:r>
      </w:ins>
      <w:del w:id="812" w:author="Merike Koppel - JUSTDIGI" w:date="2025-12-30T12:41:00Z" w16du:dateUtc="2025-12-30T10:41:00Z">
        <w:r w:rsidDel="00E247A4">
          <w:delText>n</w:delText>
        </w:r>
      </w:del>
      <w:r>
        <w:t>ud muudatuste</w:t>
      </w:r>
      <w:ins w:id="813" w:author="Merike Koppel - JUSTDIGI" w:date="2025-12-30T12:41:00Z" w16du:dateUtc="2025-12-30T10:41:00Z">
        <w:r w:rsidR="00E247A4">
          <w:t>st</w:t>
        </w:r>
      </w:ins>
      <w:del w:id="814" w:author="Merike Koppel - JUSTDIGI" w:date="2025-12-30T12:41:00Z" w16du:dateUtc="2025-12-30T10:41:00Z">
        <w:r w:rsidDel="00E247A4">
          <w:delText xml:space="preserve"> </w:delText>
        </w:r>
        <w:r w:rsidR="00242573" w:rsidDel="00E247A4">
          <w:delText>kohta</w:delText>
        </w:r>
      </w:del>
      <w:r w:rsidR="00242573">
        <w:t xml:space="preserve"> </w:t>
      </w:r>
      <w:commentRangeEnd w:id="809"/>
      <w:r w:rsidR="009C6B53">
        <w:rPr>
          <w:rStyle w:val="Kommentaariviide"/>
          <w:rFonts w:asciiTheme="minorHAnsi" w:eastAsiaTheme="minorHAnsi" w:hAnsiTheme="minorHAnsi" w:cstheme="minorBidi"/>
          <w:kern w:val="2"/>
          <w:lang w:eastAsia="en-US"/>
          <w14:ligatures w14:val="standardContextual"/>
        </w:rPr>
        <w:commentReference w:id="809"/>
      </w:r>
      <w:r>
        <w:t>viivitamat</w:t>
      </w:r>
      <w:r w:rsidR="00D5346B">
        <w:t>a</w:t>
      </w:r>
      <w:r>
        <w:t xml:space="preserve">.“; </w:t>
      </w:r>
      <w:commentRangeEnd w:id="807"/>
      <w:r w:rsidR="00EE2DBF">
        <w:rPr>
          <w:rStyle w:val="Kommentaariviide"/>
          <w:rFonts w:asciiTheme="minorHAnsi" w:eastAsiaTheme="minorHAnsi" w:hAnsiTheme="minorHAnsi" w:cstheme="minorBidi"/>
          <w:kern w:val="2"/>
          <w:lang w:eastAsia="en-US"/>
          <w14:ligatures w14:val="standardContextual"/>
        </w:rPr>
        <w:commentReference w:id="807"/>
      </w:r>
    </w:p>
    <w:p w14:paraId="06604E38" w14:textId="77777777" w:rsidR="005F6F4E" w:rsidRPr="00FA634D" w:rsidRDefault="005F6F4E" w:rsidP="1BD68A4A">
      <w:pPr>
        <w:pStyle w:val="Normaallaadveeb"/>
        <w:shd w:val="clear" w:color="auto" w:fill="FFFFFF" w:themeFill="background1"/>
        <w:spacing w:before="0" w:beforeAutospacing="0" w:after="0" w:afterAutospacing="0"/>
        <w:jc w:val="both"/>
        <w:rPr>
          <w:b/>
          <w:bCs/>
        </w:rPr>
      </w:pPr>
    </w:p>
    <w:p w14:paraId="021D2B70" w14:textId="44AD2088" w:rsidR="01A3B717" w:rsidRPr="00A02667" w:rsidRDefault="417869D1" w:rsidP="1BD68A4A">
      <w:pPr>
        <w:pStyle w:val="Normaallaadveeb"/>
        <w:shd w:val="clear" w:color="auto" w:fill="FFFFFF" w:themeFill="background1"/>
        <w:spacing w:before="0" w:beforeAutospacing="0" w:after="0" w:afterAutospacing="0"/>
        <w:jc w:val="both"/>
      </w:pPr>
      <w:r w:rsidRPr="1BD68A4A">
        <w:rPr>
          <w:b/>
          <w:bCs/>
        </w:rPr>
        <w:t>14</w:t>
      </w:r>
      <w:r w:rsidR="01A3B717" w:rsidRPr="1BD68A4A">
        <w:rPr>
          <w:b/>
          <w:bCs/>
        </w:rPr>
        <w:t xml:space="preserve">) </w:t>
      </w:r>
      <w:r w:rsidR="01A3B717">
        <w:t>paragrahvi 46 lõik</w:t>
      </w:r>
      <w:r w:rsidR="18A12223">
        <w:t>e 3</w:t>
      </w:r>
      <w:r w:rsidR="78FE30A5">
        <w:t xml:space="preserve"> sissejuhatavast lauseosast</w:t>
      </w:r>
      <w:r w:rsidR="18A12223">
        <w:t xml:space="preserve"> jäetakse välja sõnad </w:t>
      </w:r>
      <w:r w:rsidR="00D75F6E">
        <w:t>„</w:t>
      </w:r>
      <w:r w:rsidR="18A12223">
        <w:t>Euroopa Komisjoni ja</w:t>
      </w:r>
      <w:r w:rsidR="004C07E2">
        <w:t>“</w:t>
      </w:r>
      <w:r w:rsidR="18A12223">
        <w:t xml:space="preserve">; </w:t>
      </w:r>
    </w:p>
    <w:p w14:paraId="20A89148" w14:textId="391BF320" w:rsidR="102E1984" w:rsidRPr="00FA634D" w:rsidRDefault="102E1984" w:rsidP="1BD68A4A">
      <w:pPr>
        <w:pStyle w:val="Normaallaadveeb"/>
        <w:shd w:val="clear" w:color="auto" w:fill="FFFFFF" w:themeFill="background1"/>
        <w:spacing w:before="0" w:beforeAutospacing="0" w:after="0" w:afterAutospacing="0"/>
        <w:jc w:val="both"/>
        <w:rPr>
          <w:b/>
          <w:bCs/>
        </w:rPr>
      </w:pPr>
    </w:p>
    <w:p w14:paraId="62F10640" w14:textId="470DB906" w:rsidR="005F6F4E" w:rsidRPr="00FA634D" w:rsidRDefault="00480404" w:rsidP="1BD68A4A">
      <w:pPr>
        <w:pStyle w:val="Normaallaadveeb"/>
        <w:shd w:val="clear" w:color="auto" w:fill="FFFFFF" w:themeFill="background1"/>
        <w:spacing w:before="0" w:beforeAutospacing="0" w:after="0" w:afterAutospacing="0"/>
        <w:jc w:val="both"/>
      </w:pPr>
      <w:r w:rsidRPr="1BD68A4A">
        <w:rPr>
          <w:b/>
          <w:bCs/>
        </w:rPr>
        <w:lastRenderedPageBreak/>
        <w:t>1</w:t>
      </w:r>
      <w:r w:rsidR="75932CB3" w:rsidRPr="1BD68A4A">
        <w:rPr>
          <w:b/>
          <w:bCs/>
        </w:rPr>
        <w:t>5</w:t>
      </w:r>
      <w:r w:rsidR="62F62A8E" w:rsidRPr="1BD68A4A">
        <w:rPr>
          <w:b/>
          <w:bCs/>
        </w:rPr>
        <w:t xml:space="preserve">) </w:t>
      </w:r>
      <w:r w:rsidR="62F62A8E">
        <w:t>paragrahvi 46 lõi</w:t>
      </w:r>
      <w:r w:rsidR="094E1775">
        <w:t xml:space="preserve">kes </w:t>
      </w:r>
      <w:r w:rsidR="62F62A8E">
        <w:t xml:space="preserve">8 </w:t>
      </w:r>
      <w:r w:rsidR="5CAF67A0">
        <w:t>asendatakse</w:t>
      </w:r>
      <w:r w:rsidR="62F62A8E">
        <w:t xml:space="preserve"> sõna </w:t>
      </w:r>
      <w:r w:rsidR="00F02CC6">
        <w:t>„</w:t>
      </w:r>
      <w:r w:rsidR="62F62A8E">
        <w:t>teavitab“ sõna</w:t>
      </w:r>
      <w:r w:rsidR="1D6051D0">
        <w:t>de</w:t>
      </w:r>
      <w:r w:rsidR="62F62A8E">
        <w:t xml:space="preserve">ga </w:t>
      </w:r>
      <w:r w:rsidR="00F02CC6">
        <w:t>„</w:t>
      </w:r>
      <w:r w:rsidR="59656E17">
        <w:t xml:space="preserve">teavitab </w:t>
      </w:r>
      <w:r w:rsidR="62F62A8E">
        <w:t xml:space="preserve">viivitamata“; </w:t>
      </w:r>
    </w:p>
    <w:p w14:paraId="3C5B8D6D" w14:textId="77777777" w:rsidR="005D7C79" w:rsidRPr="00FA634D" w:rsidRDefault="005D7C79" w:rsidP="1BD68A4A">
      <w:pPr>
        <w:pStyle w:val="Normaallaadveeb"/>
        <w:shd w:val="clear" w:color="auto" w:fill="FFFFFF" w:themeFill="background1"/>
        <w:spacing w:before="0" w:beforeAutospacing="0" w:after="0" w:afterAutospacing="0"/>
        <w:jc w:val="both"/>
        <w:rPr>
          <w:b/>
          <w:bCs/>
        </w:rPr>
      </w:pPr>
    </w:p>
    <w:p w14:paraId="00CE0F55" w14:textId="2443C64F" w:rsidR="000A1AD2" w:rsidRPr="00FA634D" w:rsidRDefault="00480404" w:rsidP="1BD68A4A">
      <w:pPr>
        <w:pStyle w:val="Normaallaadveeb"/>
        <w:shd w:val="clear" w:color="auto" w:fill="FFFFFF" w:themeFill="background1"/>
        <w:spacing w:before="0" w:beforeAutospacing="0" w:after="0" w:afterAutospacing="0"/>
        <w:jc w:val="both"/>
      </w:pPr>
      <w:r w:rsidRPr="1BD68A4A">
        <w:rPr>
          <w:b/>
          <w:bCs/>
        </w:rPr>
        <w:t>1</w:t>
      </w:r>
      <w:r w:rsidR="06A1574A" w:rsidRPr="1BD68A4A">
        <w:rPr>
          <w:b/>
          <w:bCs/>
        </w:rPr>
        <w:t>6</w:t>
      </w:r>
      <w:r w:rsidR="1F91483D" w:rsidRPr="1BD68A4A">
        <w:rPr>
          <w:b/>
          <w:bCs/>
        </w:rPr>
        <w:t xml:space="preserve">) </w:t>
      </w:r>
      <w:r w:rsidR="1F91483D">
        <w:t>paragrahvi 46</w:t>
      </w:r>
      <w:r w:rsidR="1F91483D" w:rsidRPr="1BD68A4A">
        <w:rPr>
          <w:vertAlign w:val="superscript"/>
        </w:rPr>
        <w:t>2</w:t>
      </w:r>
      <w:r w:rsidR="1F91483D">
        <w:t xml:space="preserve"> täiendatakse lõikega 1</w:t>
      </w:r>
      <w:r w:rsidR="1F91483D" w:rsidRPr="1BD68A4A">
        <w:rPr>
          <w:vertAlign w:val="superscript"/>
        </w:rPr>
        <w:t>2</w:t>
      </w:r>
      <w:r w:rsidR="1F91483D">
        <w:t xml:space="preserve"> järgmises sõnastuses: </w:t>
      </w:r>
    </w:p>
    <w:p w14:paraId="78AD710A" w14:textId="793B71AA" w:rsidR="000A1AD2" w:rsidRPr="00FA634D" w:rsidRDefault="00A64495" w:rsidP="1BD68A4A">
      <w:pPr>
        <w:pStyle w:val="Normaallaadveeb"/>
        <w:shd w:val="clear" w:color="auto" w:fill="FFFFFF" w:themeFill="background1"/>
        <w:spacing w:before="0" w:beforeAutospacing="0" w:after="0" w:afterAutospacing="0"/>
        <w:jc w:val="both"/>
        <w:rPr>
          <w:b/>
          <w:bCs/>
        </w:rPr>
      </w:pPr>
      <w:r>
        <w:t>„</w:t>
      </w:r>
      <w:r w:rsidR="1F91483D">
        <w:t>(1</w:t>
      </w:r>
      <w:r w:rsidR="1F91483D" w:rsidRPr="1BD68A4A">
        <w:rPr>
          <w:vertAlign w:val="superscript"/>
        </w:rPr>
        <w:t>2</w:t>
      </w:r>
      <w:r w:rsidR="1F91483D">
        <w:t xml:space="preserve">) </w:t>
      </w:r>
      <w:r w:rsidR="79F012BB">
        <w:t xml:space="preserve">Inspektsioon esitab Euroopa Pangandusjärelevalve Asutusele </w:t>
      </w:r>
      <w:commentRangeStart w:id="815"/>
      <w:r w:rsidR="79F012BB">
        <w:t xml:space="preserve">tema </w:t>
      </w:r>
      <w:commentRangeEnd w:id="815"/>
      <w:r w:rsidR="008B22E6">
        <w:rPr>
          <w:rStyle w:val="Kommentaariviide"/>
          <w:rFonts w:asciiTheme="minorHAnsi" w:eastAsiaTheme="minorHAnsi" w:hAnsiTheme="minorHAnsi" w:cstheme="minorBidi"/>
          <w:kern w:val="2"/>
          <w:lang w:eastAsia="en-US"/>
          <w14:ligatures w14:val="standardContextual"/>
        </w:rPr>
        <w:commentReference w:id="815"/>
      </w:r>
      <w:r w:rsidR="79F012BB">
        <w:t>järelevalve alla kuuluva kolmanda riigi konsolideerimisgrupi kohta järgmise teabe:</w:t>
      </w:r>
      <w:r w:rsidR="1F91483D">
        <w:t xml:space="preserve"> </w:t>
      </w:r>
    </w:p>
    <w:p w14:paraId="06B9DCE0" w14:textId="7CB3B6C1" w:rsidR="000A1AD2" w:rsidRPr="00FA634D" w:rsidRDefault="1F91483D" w:rsidP="1BD68A4A">
      <w:pPr>
        <w:pStyle w:val="Normaallaadveeb"/>
        <w:shd w:val="clear" w:color="auto" w:fill="FFFFFF" w:themeFill="background1"/>
        <w:spacing w:before="0" w:beforeAutospacing="0" w:after="0" w:afterAutospacing="0"/>
        <w:jc w:val="both"/>
        <w:rPr>
          <w:b/>
          <w:bCs/>
        </w:rPr>
      </w:pPr>
      <w:r>
        <w:t>1) kol</w:t>
      </w:r>
      <w:r w:rsidR="3E63C447">
        <w:t>manda riigi konsolideerimisgruppi ja Inspektsiooni järelevalve alla kuuluva</w:t>
      </w:r>
      <w:r w:rsidR="6D8F7118">
        <w:t>te</w:t>
      </w:r>
      <w:r w:rsidR="3E63C447">
        <w:t xml:space="preserve"> </w:t>
      </w:r>
      <w:r w:rsidR="6D8F7118">
        <w:t>isikute</w:t>
      </w:r>
      <w:r w:rsidR="3E63C447">
        <w:t xml:space="preserve"> nim</w:t>
      </w:r>
      <w:r w:rsidR="6D8F7118">
        <w:t>ed</w:t>
      </w:r>
      <w:r w:rsidR="3E63C447">
        <w:t xml:space="preserve"> ja varade koguväärtus;</w:t>
      </w:r>
      <w:r w:rsidR="3E63C447" w:rsidRPr="1BD68A4A">
        <w:rPr>
          <w:b/>
          <w:bCs/>
        </w:rPr>
        <w:t xml:space="preserve"> </w:t>
      </w:r>
    </w:p>
    <w:p w14:paraId="2CFE6ACB" w14:textId="09F03D26" w:rsidR="00176983" w:rsidRPr="00FA634D" w:rsidRDefault="3E63C447" w:rsidP="1BD68A4A">
      <w:pPr>
        <w:pStyle w:val="Normaallaadveeb"/>
        <w:shd w:val="clear" w:color="auto" w:fill="FFFFFF" w:themeFill="background1"/>
        <w:spacing w:before="0" w:beforeAutospacing="0" w:after="0" w:afterAutospacing="0"/>
        <w:jc w:val="both"/>
        <w:rPr>
          <w:b/>
          <w:bCs/>
        </w:rPr>
      </w:pPr>
      <w:r>
        <w:t>2) krediidiasutuste seaduse, väärtpaberituru seaduse või Euroopa Parlamendi ja nõukogu määruse (EL) nr 600/2014</w:t>
      </w:r>
      <w:r w:rsidR="00A55A1C">
        <w:t xml:space="preserve"> finantsinstrumentide turgude kohta ning millega muudetakse määrust (EL) nr 648/2012</w:t>
      </w:r>
      <w:r w:rsidR="00987975">
        <w:t xml:space="preserve"> (ELT L 173, 12.06.2014, lk 84</w:t>
      </w:r>
      <w:r w:rsidR="00F51045">
        <w:t>–1</w:t>
      </w:r>
      <w:r w:rsidR="00A27847">
        <w:t>48</w:t>
      </w:r>
      <w:r w:rsidR="00987975">
        <w:t>)</w:t>
      </w:r>
      <w:r>
        <w:t xml:space="preserve"> alusel tegevusloa saanud kolmanda riigi krediidiasutuse filiaali nimi, varade koguväärtus ja </w:t>
      </w:r>
      <w:r w:rsidR="6D8F7118">
        <w:t>tegevusloas märgitud tegevusalad</w:t>
      </w:r>
      <w:r>
        <w:t xml:space="preserve">; </w:t>
      </w:r>
    </w:p>
    <w:p w14:paraId="17EA65C8" w14:textId="617DFD12" w:rsidR="000A1AD2" w:rsidRPr="00FA634D" w:rsidRDefault="10A83C75" w:rsidP="1BD68A4A">
      <w:pPr>
        <w:pStyle w:val="Normaallaadveeb"/>
        <w:shd w:val="clear" w:color="auto" w:fill="FFFFFF" w:themeFill="background1"/>
        <w:spacing w:before="0" w:beforeAutospacing="0" w:after="0" w:afterAutospacing="0"/>
        <w:jc w:val="both"/>
      </w:pPr>
      <w:r>
        <w:t>3) krediidiasutuste seaduse § 20</w:t>
      </w:r>
      <w:r w:rsidRPr="1BD68A4A">
        <w:rPr>
          <w:vertAlign w:val="superscript"/>
        </w:rPr>
        <w:t xml:space="preserve">7 </w:t>
      </w:r>
      <w:r>
        <w:t>lõike</w:t>
      </w:r>
      <w:r w:rsidR="017FEEFD">
        <w:t xml:space="preserve">le 1 vastava Euroopa Liidus </w:t>
      </w:r>
      <w:r>
        <w:t xml:space="preserve">vahelülina tegutseva ettevõtja nimi ja </w:t>
      </w:r>
      <w:commentRangeStart w:id="816"/>
      <w:r w:rsidR="2364071C">
        <w:t>täpsustus</w:t>
      </w:r>
      <w:r w:rsidR="24543D36">
        <w:t xml:space="preserve"> selle kohta</w:t>
      </w:r>
      <w:r w:rsidR="2364071C">
        <w:t>, mi</w:t>
      </w:r>
      <w:r w:rsidR="245D5D32">
        <w:t>lli</w:t>
      </w:r>
      <w:r w:rsidR="2364071C">
        <w:t>s</w:t>
      </w:r>
      <w:r w:rsidR="245D5D32">
        <w:t>el</w:t>
      </w:r>
      <w:r w:rsidR="2364071C">
        <w:t xml:space="preserve"> kujul ta Euroopa Liidus tegutseb,</w:t>
      </w:r>
      <w:r>
        <w:t xml:space="preserve"> ning </w:t>
      </w:r>
      <w:r w:rsidR="78553490">
        <w:t xml:space="preserve">selle </w:t>
      </w:r>
      <w:commentRangeEnd w:id="816"/>
      <w:r w:rsidR="00903702">
        <w:rPr>
          <w:rStyle w:val="Kommentaariviide"/>
          <w:rFonts w:asciiTheme="minorHAnsi" w:eastAsiaTheme="minorHAnsi" w:hAnsiTheme="minorHAnsi" w:cstheme="minorBidi"/>
          <w:kern w:val="2"/>
          <w:lang w:eastAsia="en-US"/>
          <w14:ligatures w14:val="standardContextual"/>
        </w:rPr>
        <w:commentReference w:id="816"/>
      </w:r>
      <w:r>
        <w:t>kolmanda riigi konsolideerimisgrupi</w:t>
      </w:r>
      <w:r w:rsidR="2364071C">
        <w:t xml:space="preserve"> nimi,</w:t>
      </w:r>
      <w:r w:rsidR="78553490">
        <w:t xml:space="preserve"> </w:t>
      </w:r>
      <w:r w:rsidR="4D5252FF">
        <w:t>kuhu</w:t>
      </w:r>
      <w:r w:rsidR="0ED713D2">
        <w:t xml:space="preserve"> </w:t>
      </w:r>
      <w:r w:rsidR="78553490">
        <w:t>ta kuulub</w:t>
      </w:r>
      <w:r w:rsidR="2364071C">
        <w:t>.</w:t>
      </w:r>
      <w:r w:rsidR="78553490">
        <w:t>“;</w:t>
      </w:r>
    </w:p>
    <w:p w14:paraId="1EACA707" w14:textId="1824C761" w:rsidR="4FA6A224" w:rsidRPr="00FA634D" w:rsidRDefault="4FA6A224" w:rsidP="1BD68A4A">
      <w:pPr>
        <w:pStyle w:val="Normaallaadveeb"/>
        <w:shd w:val="clear" w:color="auto" w:fill="FFFFFF" w:themeFill="background1"/>
        <w:spacing w:before="0" w:beforeAutospacing="0" w:after="0" w:afterAutospacing="0"/>
        <w:jc w:val="both"/>
      </w:pPr>
    </w:p>
    <w:p w14:paraId="3A0BCB81" w14:textId="77777777" w:rsidR="00C95EB2" w:rsidRDefault="033C6404" w:rsidP="1BD68A4A">
      <w:pPr>
        <w:pStyle w:val="Normaallaadveeb"/>
        <w:shd w:val="clear" w:color="auto" w:fill="FFFFFF" w:themeFill="background1"/>
        <w:spacing w:before="0" w:beforeAutospacing="0" w:after="0" w:afterAutospacing="0"/>
        <w:jc w:val="both"/>
      </w:pPr>
      <w:r w:rsidRPr="1BD68A4A">
        <w:rPr>
          <w:b/>
          <w:bCs/>
        </w:rPr>
        <w:t>17</w:t>
      </w:r>
      <w:r w:rsidR="5628F0D5" w:rsidRPr="1BD68A4A">
        <w:rPr>
          <w:b/>
          <w:bCs/>
        </w:rPr>
        <w:t xml:space="preserve">) </w:t>
      </w:r>
      <w:r w:rsidR="5628F0D5">
        <w:t>paragrahvi 47 täiendatakse lõigetega 1</w:t>
      </w:r>
      <w:r w:rsidR="5628F0D5" w:rsidRPr="1BD68A4A">
        <w:rPr>
          <w:vertAlign w:val="superscript"/>
        </w:rPr>
        <w:t>8</w:t>
      </w:r>
      <w:r w:rsidR="5628F0D5">
        <w:t>–1</w:t>
      </w:r>
      <w:r w:rsidR="5628F0D5" w:rsidRPr="1BD68A4A">
        <w:rPr>
          <w:vertAlign w:val="superscript"/>
        </w:rPr>
        <w:t>10</w:t>
      </w:r>
      <w:r w:rsidR="5628F0D5">
        <w:t xml:space="preserve"> järgmises sõnastuses: </w:t>
      </w:r>
    </w:p>
    <w:p w14:paraId="0E2F0213" w14:textId="56F2F360" w:rsidR="4FA6A224" w:rsidRDefault="00D75F6E" w:rsidP="1BD68A4A">
      <w:pPr>
        <w:pStyle w:val="Normaallaadveeb"/>
        <w:shd w:val="clear" w:color="auto" w:fill="FFFFFF" w:themeFill="background1"/>
        <w:spacing w:before="0" w:beforeAutospacing="0" w:after="0" w:afterAutospacing="0"/>
        <w:jc w:val="both"/>
        <w:rPr>
          <w:color w:val="202020"/>
        </w:rPr>
      </w:pPr>
      <w:r>
        <w:t>„</w:t>
      </w:r>
      <w:r w:rsidR="5628F0D5" w:rsidRPr="1BD68A4A">
        <w:rPr>
          <w:color w:val="202020"/>
        </w:rPr>
        <w:t>(1</w:t>
      </w:r>
      <w:r w:rsidR="5628F0D5" w:rsidRPr="1BD68A4A">
        <w:rPr>
          <w:color w:val="202020"/>
          <w:vertAlign w:val="superscript"/>
        </w:rPr>
        <w:t>8</w:t>
      </w:r>
      <w:r w:rsidR="5628F0D5" w:rsidRPr="1BD68A4A">
        <w:rPr>
          <w:color w:val="202020"/>
        </w:rPr>
        <w:t xml:space="preserve">) Inspektsioon edastab koostöö </w:t>
      </w:r>
      <w:r w:rsidR="00767225">
        <w:rPr>
          <w:color w:val="202020"/>
        </w:rPr>
        <w:t>käigus</w:t>
      </w:r>
      <w:r w:rsidR="5628F0D5" w:rsidRPr="1BD68A4A">
        <w:rPr>
          <w:color w:val="202020"/>
        </w:rPr>
        <w:t xml:space="preserve"> </w:t>
      </w:r>
      <w:del w:id="817" w:author="Merike Koppel - JUSTDIGI" w:date="2025-12-30T12:58:00Z" w16du:dateUtc="2025-12-30T10:58:00Z">
        <w:r w:rsidR="5628F0D5" w:rsidRPr="1BD68A4A" w:rsidDel="00C90568">
          <w:rPr>
            <w:color w:val="202020"/>
          </w:rPr>
          <w:delText xml:space="preserve">enda </w:delText>
        </w:r>
      </w:del>
      <w:ins w:id="818" w:author="Merike Koppel - JUSTDIGI" w:date="2025-12-30T12:58:00Z" w16du:dateUtc="2025-12-30T10:58:00Z">
        <w:r w:rsidR="00C90568">
          <w:rPr>
            <w:color w:val="202020"/>
          </w:rPr>
          <w:t>omal</w:t>
        </w:r>
        <w:r w:rsidR="00C90568" w:rsidRPr="1BD68A4A">
          <w:rPr>
            <w:color w:val="202020"/>
          </w:rPr>
          <w:t xml:space="preserve"> </w:t>
        </w:r>
      </w:ins>
      <w:r w:rsidR="5628F0D5" w:rsidRPr="1BD68A4A">
        <w:rPr>
          <w:color w:val="202020"/>
        </w:rPr>
        <w:t xml:space="preserve">algatusel või asjakohase taotluse alusel teise lepinguriigi finantsjärelevalve asutusele sellise teabe, mis on oluline või asjakohane järelevalvefunktsioonide täitmiseks käesoleva seaduse, krediidiasutuste seaduse, väärtpaberituru seaduse ning Euroopa Parlamendi ja nõukogu määruse (EL) nr 575/2013 alusel. Teave on oluline, kui see võib oluliselt mõjutada krediidiasutuse või investeerimisühingu majandusliku toimekindluse hindamist teises lepinguriigis. </w:t>
      </w:r>
    </w:p>
    <w:p w14:paraId="765AA5CC" w14:textId="77777777" w:rsidR="00C95EB2" w:rsidRPr="00C95EB2" w:rsidRDefault="00C95EB2" w:rsidP="1BD68A4A">
      <w:pPr>
        <w:pStyle w:val="Normaallaadveeb"/>
        <w:shd w:val="clear" w:color="auto" w:fill="FFFFFF" w:themeFill="background1"/>
        <w:spacing w:before="0" w:beforeAutospacing="0" w:after="0" w:afterAutospacing="0"/>
        <w:jc w:val="both"/>
      </w:pPr>
    </w:p>
    <w:p w14:paraId="22CB11D9" w14:textId="0685F85D" w:rsidR="5628F0D5" w:rsidRPr="00FA634D" w:rsidRDefault="5628F0D5" w:rsidP="4FA6A224">
      <w:pPr>
        <w:jc w:val="both"/>
        <w:rPr>
          <w:rFonts w:ascii="Times New Roman" w:eastAsia="Times New Roman" w:hAnsi="Times New Roman" w:cs="Times New Roman"/>
          <w:color w:val="202020"/>
          <w:sz w:val="24"/>
          <w:szCs w:val="24"/>
        </w:rPr>
      </w:pPr>
      <w:r w:rsidRPr="1BD68A4A">
        <w:rPr>
          <w:rFonts w:ascii="Times New Roman" w:eastAsia="Times New Roman" w:hAnsi="Times New Roman" w:cs="Times New Roman"/>
          <w:color w:val="202020"/>
          <w:sz w:val="24"/>
          <w:szCs w:val="24"/>
        </w:rPr>
        <w:t>(1</w:t>
      </w:r>
      <w:r w:rsidRPr="1BD68A4A">
        <w:rPr>
          <w:rFonts w:ascii="Times New Roman" w:eastAsia="Times New Roman" w:hAnsi="Times New Roman" w:cs="Times New Roman"/>
          <w:color w:val="202020"/>
          <w:sz w:val="24"/>
          <w:szCs w:val="24"/>
          <w:vertAlign w:val="superscript"/>
        </w:rPr>
        <w:t>9</w:t>
      </w:r>
      <w:r w:rsidRPr="1BD68A4A">
        <w:rPr>
          <w:rFonts w:ascii="Times New Roman" w:eastAsia="Times New Roman" w:hAnsi="Times New Roman" w:cs="Times New Roman"/>
          <w:color w:val="202020"/>
          <w:sz w:val="24"/>
          <w:szCs w:val="24"/>
        </w:rPr>
        <w:t xml:space="preserve">) Inspektsioon teeb käesoleva seaduse, krediidiasutuste seaduse, väärtpaberituru seaduse ning Euroopa Parlamendi ja nõukogu määruse (EL) nr 575/2013 kohaldamiseks koostööd Euroopa Pangandusjärelevalve Ametiga kooskõlas Euroopa Parlamendi ja nõukogu määrusega (EL) nr 1093/2010. </w:t>
      </w:r>
    </w:p>
    <w:p w14:paraId="4A27C940" w14:textId="1356E504" w:rsidR="5628F0D5" w:rsidRPr="00FA634D" w:rsidRDefault="5628F0D5" w:rsidP="4FA6A224">
      <w:pPr>
        <w:jc w:val="both"/>
        <w:rPr>
          <w:rFonts w:ascii="Times New Roman" w:eastAsia="Times New Roman" w:hAnsi="Times New Roman" w:cs="Times New Roman"/>
          <w:color w:val="202020"/>
          <w:sz w:val="24"/>
          <w:szCs w:val="24"/>
        </w:rPr>
      </w:pPr>
      <w:r w:rsidRPr="1BD68A4A">
        <w:rPr>
          <w:rFonts w:ascii="Times New Roman" w:eastAsia="Times New Roman" w:hAnsi="Times New Roman" w:cs="Times New Roman"/>
          <w:color w:val="202020"/>
          <w:sz w:val="24"/>
          <w:szCs w:val="24"/>
        </w:rPr>
        <w:t>(1</w:t>
      </w:r>
      <w:r w:rsidRPr="1BD68A4A">
        <w:rPr>
          <w:rFonts w:ascii="Times New Roman" w:eastAsia="Times New Roman" w:hAnsi="Times New Roman" w:cs="Times New Roman"/>
          <w:color w:val="202020"/>
          <w:sz w:val="24"/>
          <w:szCs w:val="24"/>
          <w:vertAlign w:val="superscript"/>
        </w:rPr>
        <w:t>10</w:t>
      </w:r>
      <w:r w:rsidRPr="1BD68A4A">
        <w:rPr>
          <w:rFonts w:ascii="Times New Roman" w:eastAsia="Times New Roman" w:hAnsi="Times New Roman" w:cs="Times New Roman"/>
          <w:color w:val="202020"/>
          <w:sz w:val="24"/>
          <w:szCs w:val="24"/>
        </w:rPr>
        <w:t xml:space="preserve">) Kui Inspektsioon teostab konsolideeritud järelevalvet Euroopa Liidus emaettevõtjana tegutseva krediidiasutuse, Euroopa Liidus emaettevõtjana tegutseva finantsvaldusettevõtja või Euroopa Liidus emaettevõtjana tegutseva </w:t>
      </w:r>
      <w:proofErr w:type="spellStart"/>
      <w:r w:rsidRPr="1BD68A4A">
        <w:rPr>
          <w:rFonts w:ascii="Times New Roman" w:eastAsia="Times New Roman" w:hAnsi="Times New Roman" w:cs="Times New Roman"/>
          <w:color w:val="202020"/>
          <w:sz w:val="24"/>
          <w:szCs w:val="24"/>
        </w:rPr>
        <w:t>segafinantsvaldusettevõtja</w:t>
      </w:r>
      <w:proofErr w:type="spellEnd"/>
      <w:r w:rsidRPr="1BD68A4A">
        <w:rPr>
          <w:rFonts w:ascii="Times New Roman" w:eastAsia="Times New Roman" w:hAnsi="Times New Roman" w:cs="Times New Roman"/>
          <w:color w:val="202020"/>
          <w:sz w:val="24"/>
          <w:szCs w:val="24"/>
        </w:rPr>
        <w:t xml:space="preserve"> kontrolli all oleva krediidiasutuse või investeerimisühingu üle, edastab ta kogu asjakohase teabe </w:t>
      </w:r>
      <w:del w:id="819" w:author="Merike Koppel - JUSTDIGI" w:date="2025-12-30T12:58:00Z" w16du:dateUtc="2025-12-30T10:58:00Z">
        <w:r w:rsidRPr="1BD68A4A" w:rsidDel="00C90568">
          <w:rPr>
            <w:rFonts w:ascii="Times New Roman" w:eastAsia="Times New Roman" w:hAnsi="Times New Roman" w:cs="Times New Roman"/>
            <w:color w:val="202020"/>
            <w:sz w:val="24"/>
            <w:szCs w:val="24"/>
          </w:rPr>
          <w:delText xml:space="preserve">sellisele </w:delText>
        </w:r>
      </w:del>
      <w:commentRangeStart w:id="820"/>
      <w:r w:rsidRPr="1BD68A4A">
        <w:rPr>
          <w:rFonts w:ascii="Times New Roman" w:eastAsia="Times New Roman" w:hAnsi="Times New Roman" w:cs="Times New Roman"/>
          <w:color w:val="202020"/>
          <w:sz w:val="24"/>
          <w:szCs w:val="24"/>
        </w:rPr>
        <w:t>pädevale asutusele, kes teostab järelevalvet kõnealuse emaettevõtja tütarettevõtja üle</w:t>
      </w:r>
      <w:commentRangeEnd w:id="820"/>
      <w:r w:rsidR="00F10CF5">
        <w:rPr>
          <w:rStyle w:val="Kommentaariviide"/>
        </w:rPr>
        <w:commentReference w:id="820"/>
      </w:r>
      <w:r w:rsidRPr="1BD68A4A">
        <w:rPr>
          <w:rFonts w:ascii="Times New Roman" w:eastAsia="Times New Roman" w:hAnsi="Times New Roman" w:cs="Times New Roman"/>
          <w:color w:val="202020"/>
          <w:sz w:val="24"/>
          <w:szCs w:val="24"/>
        </w:rPr>
        <w:t>. Inspektsioon võtab teabe asjakohasuse hindamisel arvesse tütarettevõtja olulisust Eesti finantssüsteemile.</w:t>
      </w:r>
      <w:r w:rsidR="00FA3317" w:rsidRPr="1BD68A4A">
        <w:rPr>
          <w:rFonts w:ascii="Times New Roman" w:eastAsia="Times New Roman" w:hAnsi="Times New Roman" w:cs="Times New Roman"/>
          <w:color w:val="202020"/>
          <w:sz w:val="24"/>
          <w:szCs w:val="24"/>
        </w:rPr>
        <w:t>“</w:t>
      </w:r>
      <w:r w:rsidRPr="1BD68A4A">
        <w:rPr>
          <w:rFonts w:ascii="Times New Roman" w:eastAsia="Times New Roman" w:hAnsi="Times New Roman" w:cs="Times New Roman"/>
          <w:color w:val="202020"/>
          <w:sz w:val="24"/>
          <w:szCs w:val="24"/>
        </w:rPr>
        <w:t xml:space="preserve">; </w:t>
      </w:r>
    </w:p>
    <w:p w14:paraId="1351BADC" w14:textId="1D1C5CB0" w:rsidR="18047E8A" w:rsidRPr="00FA634D" w:rsidRDefault="3EE1A628" w:rsidP="1BD68A4A">
      <w:pPr>
        <w:pStyle w:val="Normaallaadveeb"/>
        <w:shd w:val="clear" w:color="auto" w:fill="FFFFFF" w:themeFill="background1"/>
        <w:spacing w:before="0" w:beforeAutospacing="0" w:after="0" w:afterAutospacing="0"/>
        <w:jc w:val="both"/>
      </w:pPr>
      <w:r w:rsidRPr="1BD68A4A">
        <w:rPr>
          <w:b/>
          <w:bCs/>
        </w:rPr>
        <w:t>18</w:t>
      </w:r>
      <w:r w:rsidR="18047E8A" w:rsidRPr="1BD68A4A">
        <w:rPr>
          <w:b/>
          <w:bCs/>
        </w:rPr>
        <w:t xml:space="preserve">) </w:t>
      </w:r>
      <w:r w:rsidR="18047E8A">
        <w:t>paragrahvi 47 täiendatakse lõikega 9</w:t>
      </w:r>
      <w:r w:rsidR="18047E8A" w:rsidRPr="1BD68A4A">
        <w:rPr>
          <w:vertAlign w:val="superscript"/>
        </w:rPr>
        <w:t>3</w:t>
      </w:r>
      <w:r w:rsidR="18047E8A">
        <w:t xml:space="preserve"> järgmises sõnastuses:</w:t>
      </w:r>
    </w:p>
    <w:p w14:paraId="6EF78DD2" w14:textId="083EBA84" w:rsidR="18047E8A" w:rsidRPr="00FA634D" w:rsidRDefault="00D75F6E" w:rsidP="1BD68A4A">
      <w:pPr>
        <w:pStyle w:val="Normaallaadveeb"/>
        <w:shd w:val="clear" w:color="auto" w:fill="FFFFFF" w:themeFill="background1"/>
        <w:spacing w:before="0" w:beforeAutospacing="0" w:after="0" w:afterAutospacing="0"/>
        <w:jc w:val="both"/>
      </w:pPr>
      <w:r>
        <w:t>„</w:t>
      </w:r>
      <w:r w:rsidR="18047E8A">
        <w:t>(9</w:t>
      </w:r>
      <w:r w:rsidR="18047E8A" w:rsidRPr="1BD68A4A">
        <w:rPr>
          <w:vertAlign w:val="superscript"/>
        </w:rPr>
        <w:t>3</w:t>
      </w:r>
      <w:r w:rsidR="18047E8A">
        <w:t>) Kui Inspektsioon teostab konsolideeritud järelevalvet ning tal on vaja teavet, mida valdab teise riigi pädev asutus</w:t>
      </w:r>
      <w:r w:rsidR="6C0E8072">
        <w:t>, kes</w:t>
      </w:r>
      <w:r w:rsidR="18047E8A">
        <w:t xml:space="preserve"> on </w:t>
      </w:r>
      <w:ins w:id="821" w:author="Merike Koppel - JUSTDIGI" w:date="2025-12-30T12:58:00Z" w16du:dateUtc="2025-12-30T10:58:00Z">
        <w:r w:rsidR="00F10CF5">
          <w:t xml:space="preserve">selle </w:t>
        </w:r>
      </w:ins>
      <w:r w:rsidR="2930503B">
        <w:t xml:space="preserve">teabe </w:t>
      </w:r>
      <w:r w:rsidR="18047E8A">
        <w:t>juba edastanud kolman</w:t>
      </w:r>
      <w:r w:rsidR="23A41EB0">
        <w:t xml:space="preserve">dale pädevale asutusele, peab Inspektsioon võimaluse korral </w:t>
      </w:r>
      <w:del w:id="822" w:author="Merike Koppel - JUSTDIGI" w:date="2025-12-30T12:58:00Z" w16du:dateUtc="2025-12-30T10:58:00Z">
        <w:r w:rsidR="23A41EB0" w:rsidDel="00F10CF5">
          <w:delText xml:space="preserve">teabe saamiseks </w:delText>
        </w:r>
      </w:del>
      <w:r w:rsidR="004C7A28">
        <w:t xml:space="preserve">pöörduma </w:t>
      </w:r>
      <w:ins w:id="823" w:author="Merike Koppel - JUSTDIGI" w:date="2025-12-30T12:58:00Z" w16du:dateUtc="2025-12-30T10:58:00Z">
        <w:r w:rsidR="00F10CF5">
          <w:t xml:space="preserve">selle teabe saamiseks </w:t>
        </w:r>
      </w:ins>
      <w:r w:rsidR="23A41EB0">
        <w:t xml:space="preserve">esmalt asjaomase kolmanda pädeva asutuse poole, et vältida </w:t>
      </w:r>
      <w:proofErr w:type="spellStart"/>
      <w:r w:rsidR="23A41EB0">
        <w:t>topeltaruandlust</w:t>
      </w:r>
      <w:proofErr w:type="spellEnd"/>
      <w:r w:rsidR="23A41EB0">
        <w:t>.</w:t>
      </w:r>
      <w:r w:rsidR="004C7A28">
        <w:t>“</w:t>
      </w:r>
      <w:r w:rsidR="23A41EB0">
        <w:t xml:space="preserve">; </w:t>
      </w:r>
    </w:p>
    <w:p w14:paraId="404F3C15" w14:textId="43A5B7CA" w:rsidR="4FA6A224" w:rsidRPr="00FA634D" w:rsidRDefault="4FA6A224" w:rsidP="1BD68A4A">
      <w:pPr>
        <w:pStyle w:val="Normaallaadveeb"/>
        <w:shd w:val="clear" w:color="auto" w:fill="FFFFFF" w:themeFill="background1"/>
        <w:spacing w:before="0" w:beforeAutospacing="0" w:after="0" w:afterAutospacing="0"/>
        <w:jc w:val="both"/>
      </w:pPr>
    </w:p>
    <w:p w14:paraId="0358CA44" w14:textId="51DE9419" w:rsidR="2C3AD0E1" w:rsidRPr="00FA634D" w:rsidRDefault="5B5C6399" w:rsidP="1BD68A4A">
      <w:pPr>
        <w:pStyle w:val="Normaallaadveeb"/>
        <w:shd w:val="clear" w:color="auto" w:fill="FFFFFF" w:themeFill="background1"/>
        <w:spacing w:before="0" w:beforeAutospacing="0" w:after="0" w:afterAutospacing="0"/>
        <w:jc w:val="both"/>
      </w:pPr>
      <w:r w:rsidRPr="1BD68A4A">
        <w:rPr>
          <w:b/>
          <w:bCs/>
        </w:rPr>
        <w:t>19</w:t>
      </w:r>
      <w:r w:rsidR="2C3AD0E1" w:rsidRPr="1BD68A4A">
        <w:rPr>
          <w:b/>
          <w:bCs/>
        </w:rPr>
        <w:t xml:space="preserve">) </w:t>
      </w:r>
      <w:r w:rsidR="2C3AD0E1">
        <w:t>paragrahvi 47 täiendatakse lõikega 12</w:t>
      </w:r>
      <w:r w:rsidR="2C3AD0E1" w:rsidRPr="1BD68A4A">
        <w:rPr>
          <w:vertAlign w:val="superscript"/>
        </w:rPr>
        <w:t>1</w:t>
      </w:r>
      <w:r w:rsidR="2C3AD0E1">
        <w:t xml:space="preserve"> järgmises sõnastuses: </w:t>
      </w:r>
    </w:p>
    <w:p w14:paraId="5B420015" w14:textId="54BC24D9" w:rsidR="2C3AD0E1" w:rsidRPr="00FA634D" w:rsidRDefault="00D75F6E" w:rsidP="1BD68A4A">
      <w:pPr>
        <w:pStyle w:val="Normaallaadveeb"/>
        <w:shd w:val="clear" w:color="auto" w:fill="FFFFFF" w:themeFill="background1"/>
        <w:spacing w:before="0" w:beforeAutospacing="0" w:after="0" w:afterAutospacing="0"/>
        <w:jc w:val="both"/>
      </w:pPr>
      <w:r>
        <w:t>„</w:t>
      </w:r>
      <w:r w:rsidR="2C3AD0E1">
        <w:t>(12</w:t>
      </w:r>
      <w:r w:rsidR="2C3AD0E1" w:rsidRPr="1BD68A4A">
        <w:rPr>
          <w:vertAlign w:val="superscript"/>
        </w:rPr>
        <w:t>1</w:t>
      </w:r>
      <w:r w:rsidR="2C3AD0E1">
        <w:t>) Käesoleva paragrahvi lõike 11 punktis 2 nimetatud koostöökokkuleppe</w:t>
      </w:r>
      <w:r w:rsidR="00167E25">
        <w:t>ga</w:t>
      </w:r>
      <w:r w:rsidR="2C3AD0E1">
        <w:t xml:space="preserve"> võib kokku leppida lisaülesannete andmises Inspektsioonile, kui ta teostab konsolideeritud järelevalvet, </w:t>
      </w:r>
      <w:del w:id="824" w:author="Merike Koppel - JUSTDIGI" w:date="2025-12-30T12:59:00Z" w16du:dateUtc="2025-12-30T10:59:00Z">
        <w:r w:rsidR="2C3AD0E1" w:rsidDel="001F2ECB">
          <w:delText>ja</w:delText>
        </w:r>
      </w:del>
      <w:ins w:id="825" w:author="Merike Koppel - JUSTDIGI" w:date="2025-12-30T12:59:00Z" w16du:dateUtc="2025-12-30T10:59:00Z">
        <w:r w:rsidR="001F2ECB">
          <w:t>ning</w:t>
        </w:r>
      </w:ins>
      <w:r w:rsidR="2C3AD0E1">
        <w:t xml:space="preserve"> täpsustada otsuste tegemise korda </w:t>
      </w:r>
      <w:del w:id="826" w:author="Merike Koppel - JUSTDIGI" w:date="2025-12-30T12:59:00Z" w16du:dateUtc="2025-12-30T10:59:00Z">
        <w:r w:rsidR="2C3AD0E1" w:rsidDel="001F2ECB">
          <w:delText xml:space="preserve">ning </w:delText>
        </w:r>
      </w:del>
      <w:ins w:id="827" w:author="Merike Koppel - JUSTDIGI" w:date="2025-12-30T12:59:00Z" w16du:dateUtc="2025-12-30T10:59:00Z">
        <w:r w:rsidR="001F2ECB">
          <w:t xml:space="preserve">ja </w:t>
        </w:r>
      </w:ins>
      <w:r w:rsidR="2C3AD0E1">
        <w:t>koostöö</w:t>
      </w:r>
      <w:r w:rsidR="005E27D0">
        <w:t xml:space="preserve"> tegemist</w:t>
      </w:r>
      <w:r w:rsidR="2C3AD0E1">
        <w:t xml:space="preserve"> teiste pädevate asutustega.</w:t>
      </w:r>
      <w:r w:rsidR="005E27D0">
        <w:t>“</w:t>
      </w:r>
      <w:r w:rsidR="2C3AD0E1">
        <w:t xml:space="preserve">; </w:t>
      </w:r>
    </w:p>
    <w:p w14:paraId="54F10F16" w14:textId="70C1EEAE" w:rsidR="005D7C79" w:rsidRPr="00FA634D" w:rsidRDefault="005D7C79" w:rsidP="1BD68A4A">
      <w:pPr>
        <w:pStyle w:val="Normaallaadveeb"/>
        <w:shd w:val="clear" w:color="auto" w:fill="FFFFFF" w:themeFill="background1"/>
        <w:spacing w:before="0" w:beforeAutospacing="0" w:after="0" w:afterAutospacing="0"/>
        <w:jc w:val="both"/>
        <w:rPr>
          <w:b/>
          <w:bCs/>
        </w:rPr>
      </w:pPr>
    </w:p>
    <w:p w14:paraId="0D600F61" w14:textId="349050D9" w:rsidR="32CA74A2" w:rsidRPr="00FA634D" w:rsidRDefault="5771E93C" w:rsidP="1BD68A4A">
      <w:pPr>
        <w:pStyle w:val="Normaallaadveeb"/>
        <w:shd w:val="clear" w:color="auto" w:fill="FFFFFF" w:themeFill="background1"/>
        <w:spacing w:before="0" w:beforeAutospacing="0" w:after="0" w:afterAutospacing="0"/>
        <w:jc w:val="both"/>
      </w:pPr>
      <w:r w:rsidRPr="1BD68A4A">
        <w:rPr>
          <w:b/>
          <w:bCs/>
        </w:rPr>
        <w:t>20</w:t>
      </w:r>
      <w:r w:rsidR="6392A97B" w:rsidRPr="1BD68A4A">
        <w:rPr>
          <w:b/>
          <w:bCs/>
        </w:rPr>
        <w:t xml:space="preserve">) </w:t>
      </w:r>
      <w:r w:rsidR="6392A97B">
        <w:t>paragrahvi 47</w:t>
      </w:r>
      <w:r w:rsidR="6392A97B" w:rsidRPr="1BD68A4A">
        <w:rPr>
          <w:vertAlign w:val="superscript"/>
        </w:rPr>
        <w:t>1</w:t>
      </w:r>
      <w:r w:rsidR="6392A97B">
        <w:t xml:space="preserve"> lõige 4</w:t>
      </w:r>
      <w:r w:rsidR="6392A97B" w:rsidRPr="1BD68A4A">
        <w:rPr>
          <w:vertAlign w:val="superscript"/>
        </w:rPr>
        <w:t>6</w:t>
      </w:r>
      <w:r w:rsidR="6392A97B">
        <w:t xml:space="preserve"> muudetakse ja sõnastatakse järgmiselt: </w:t>
      </w:r>
    </w:p>
    <w:p w14:paraId="6C291FE4" w14:textId="52737DAD" w:rsidR="32CA74A2" w:rsidRPr="00FA634D" w:rsidRDefault="00C722B6" w:rsidP="1BD68A4A">
      <w:pPr>
        <w:pStyle w:val="Normaallaadveeb"/>
        <w:shd w:val="clear" w:color="auto" w:fill="FFFFFF" w:themeFill="background1"/>
        <w:spacing w:before="0" w:beforeAutospacing="0" w:after="0" w:afterAutospacing="0"/>
        <w:jc w:val="both"/>
        <w:rPr>
          <w:b/>
          <w:bCs/>
        </w:rPr>
      </w:pPr>
      <w:r>
        <w:t>„</w:t>
      </w:r>
      <w:r w:rsidR="6392A97B">
        <w:t>(4</w:t>
      </w:r>
      <w:r w:rsidR="6392A97B" w:rsidRPr="1BD68A4A">
        <w:rPr>
          <w:vertAlign w:val="superscript"/>
        </w:rPr>
        <w:t>6</w:t>
      </w:r>
      <w:r w:rsidR="6392A97B">
        <w:t xml:space="preserve">) Inspektsioon teeb kolmanda riigi krediidiasutuse Eesti filiaali üle järelevalve teostamisel koostööd </w:t>
      </w:r>
      <w:commentRangeStart w:id="828"/>
      <w:r w:rsidR="6392A97B">
        <w:t>selle</w:t>
      </w:r>
      <w:commentRangeEnd w:id="828"/>
      <w:r w:rsidR="00C6351F">
        <w:rPr>
          <w:rStyle w:val="Kommentaariviide"/>
          <w:rFonts w:asciiTheme="minorHAnsi" w:eastAsiaTheme="minorHAnsi" w:hAnsiTheme="minorHAnsi" w:cstheme="minorBidi"/>
          <w:kern w:val="2"/>
          <w:lang w:eastAsia="en-US"/>
          <w14:ligatures w14:val="standardContextual"/>
        </w:rPr>
        <w:commentReference w:id="828"/>
      </w:r>
      <w:r w:rsidR="6392A97B">
        <w:t xml:space="preserve"> kolmanda riigi konsolideerimisgruppi kuuluva tütarettevõtjast krediidiasutuse järelevalveasutusega, et tagada kogu Euroopa Liidus toimiv järelevalve kolmanda riigi konsolideerimisgrupi tegevuse üle ja kolmanda riigi konsolideerimisgrupi</w:t>
      </w:r>
      <w:r>
        <w:t>le</w:t>
      </w:r>
      <w:r w:rsidR="00A10DB6">
        <w:t xml:space="preserve"> </w:t>
      </w:r>
      <w:r w:rsidR="6392A97B">
        <w:t xml:space="preserve">kohaldatavate </w:t>
      </w:r>
      <w:r w:rsidR="6392A97B">
        <w:lastRenderedPageBreak/>
        <w:t>Euroopa Liidu õigusaktide nõuete täitmine ning hoida ära kahjulik mõju Euroopa Liidu finantsstabiilsusele.</w:t>
      </w:r>
      <w:r w:rsidR="612A37DC" w:rsidRPr="1BD68A4A">
        <w:rPr>
          <w:b/>
          <w:bCs/>
        </w:rPr>
        <w:t xml:space="preserve"> </w:t>
      </w:r>
      <w:r w:rsidR="612A37DC">
        <w:t>Inspektsioon teeb kõik endast oleneva, et sõlmida asjaomase järelevalvet teostava asutusega</w:t>
      </w:r>
      <w:r>
        <w:t xml:space="preserve"> koostöökokkulepe</w:t>
      </w:r>
      <w:r w:rsidR="6751E9BE">
        <w:t>.</w:t>
      </w:r>
      <w:r w:rsidR="008F5D56">
        <w:t>“</w:t>
      </w:r>
      <w:r w:rsidR="612A37DC">
        <w:t xml:space="preserve">; </w:t>
      </w:r>
    </w:p>
    <w:p w14:paraId="3A1702B6" w14:textId="6E1E4D6B" w:rsidR="005D7C79" w:rsidRPr="00FA634D" w:rsidRDefault="005D7C79" w:rsidP="1BD68A4A">
      <w:pPr>
        <w:pStyle w:val="Normaallaadveeb"/>
        <w:shd w:val="clear" w:color="auto" w:fill="FFFFFF" w:themeFill="background1"/>
        <w:spacing w:before="0" w:beforeAutospacing="0" w:after="0" w:afterAutospacing="0"/>
        <w:jc w:val="both"/>
        <w:rPr>
          <w:b/>
          <w:bCs/>
        </w:rPr>
      </w:pPr>
    </w:p>
    <w:p w14:paraId="60919DB9" w14:textId="25494222" w:rsidR="005D7C79" w:rsidRPr="00FA634D" w:rsidRDefault="25F3B2FA" w:rsidP="1BD68A4A">
      <w:pPr>
        <w:pStyle w:val="Normaallaadveeb"/>
        <w:shd w:val="clear" w:color="auto" w:fill="FFFFFF" w:themeFill="background1"/>
        <w:spacing w:before="0" w:beforeAutospacing="0" w:after="0" w:afterAutospacing="0"/>
        <w:jc w:val="both"/>
      </w:pPr>
      <w:r w:rsidRPr="1BD68A4A">
        <w:rPr>
          <w:b/>
          <w:bCs/>
        </w:rPr>
        <w:t>21</w:t>
      </w:r>
      <w:r w:rsidR="66EE647E" w:rsidRPr="1BD68A4A">
        <w:rPr>
          <w:b/>
          <w:bCs/>
        </w:rPr>
        <w:t xml:space="preserve">) </w:t>
      </w:r>
      <w:r w:rsidR="66EE647E">
        <w:t>paragrahvi 47</w:t>
      </w:r>
      <w:r w:rsidR="66EE647E" w:rsidRPr="1BD68A4A">
        <w:rPr>
          <w:vertAlign w:val="superscript"/>
        </w:rPr>
        <w:t xml:space="preserve">3 </w:t>
      </w:r>
      <w:r w:rsidR="66EE647E">
        <w:t xml:space="preserve">lõiget 3 täiendatakse </w:t>
      </w:r>
      <w:r w:rsidR="2434D746">
        <w:t xml:space="preserve">teise lausega järgmises sõnastuses: </w:t>
      </w:r>
    </w:p>
    <w:p w14:paraId="3FE4F29A" w14:textId="17825D70" w:rsidR="005D7C79" w:rsidRPr="00FA634D" w:rsidRDefault="00F66821" w:rsidP="1BD68A4A">
      <w:pPr>
        <w:pStyle w:val="Normaallaadveeb"/>
        <w:shd w:val="clear" w:color="auto" w:fill="FFFFFF" w:themeFill="background1"/>
        <w:spacing w:before="0" w:beforeAutospacing="0" w:after="0" w:afterAutospacing="0"/>
        <w:jc w:val="both"/>
        <w:rPr>
          <w:b/>
          <w:bCs/>
        </w:rPr>
      </w:pPr>
      <w:r>
        <w:t>„</w:t>
      </w:r>
      <w:r w:rsidR="2434D746">
        <w:t xml:space="preserve">Riskihinnang </w:t>
      </w:r>
      <w:r w:rsidR="7F88723C">
        <w:t xml:space="preserve">koostatakse kooskõlas krediidiasutuste seaduse </w:t>
      </w:r>
      <w:commentRangeStart w:id="829"/>
      <w:r w:rsidR="7F88723C">
        <w:t>§-des 63</w:t>
      </w:r>
      <w:r w:rsidR="7F88723C" w:rsidRPr="1BD68A4A">
        <w:rPr>
          <w:vertAlign w:val="superscript"/>
        </w:rPr>
        <w:t>1</w:t>
      </w:r>
      <w:r w:rsidR="7F88723C">
        <w:t>, 82, 96, 104</w:t>
      </w:r>
      <w:r w:rsidR="7F88723C" w:rsidRPr="1BD68A4A">
        <w:rPr>
          <w:vertAlign w:val="superscript"/>
        </w:rPr>
        <w:t xml:space="preserve">2 </w:t>
      </w:r>
      <w:r w:rsidR="7F88723C">
        <w:t>ja 104</w:t>
      </w:r>
      <w:r w:rsidR="7F88723C" w:rsidRPr="1BD68A4A">
        <w:rPr>
          <w:vertAlign w:val="superscript"/>
        </w:rPr>
        <w:t>3</w:t>
      </w:r>
      <w:r w:rsidR="7F88723C">
        <w:t xml:space="preserve"> sätestatuga</w:t>
      </w:r>
      <w:commentRangeEnd w:id="829"/>
      <w:r w:rsidR="007F5646">
        <w:rPr>
          <w:rStyle w:val="Kommentaariviide"/>
          <w:rFonts w:asciiTheme="minorHAnsi" w:eastAsiaTheme="minorHAnsi" w:hAnsiTheme="minorHAnsi" w:cstheme="minorBidi"/>
          <w:kern w:val="2"/>
          <w:lang w:eastAsia="en-US"/>
          <w14:ligatures w14:val="standardContextual"/>
        </w:rPr>
        <w:commentReference w:id="829"/>
      </w:r>
      <w:r w:rsidR="7F88723C">
        <w:t>.</w:t>
      </w:r>
      <w:r w:rsidR="00A10DB6">
        <w:t>“</w:t>
      </w:r>
      <w:r w:rsidR="7F88723C">
        <w:t>;</w:t>
      </w:r>
    </w:p>
    <w:p w14:paraId="159C6392" w14:textId="77777777" w:rsidR="00FC0D81" w:rsidRPr="00FA634D" w:rsidRDefault="00FC0D81" w:rsidP="1BD68A4A">
      <w:pPr>
        <w:pStyle w:val="Normaallaadveeb"/>
        <w:shd w:val="clear" w:color="auto" w:fill="FFFFFF" w:themeFill="background1"/>
        <w:spacing w:before="0" w:beforeAutospacing="0" w:after="0" w:afterAutospacing="0"/>
        <w:jc w:val="both"/>
        <w:rPr>
          <w:b/>
          <w:bCs/>
        </w:rPr>
      </w:pPr>
    </w:p>
    <w:p w14:paraId="20B276DE" w14:textId="37057F63" w:rsidR="4D8F0B18" w:rsidRPr="00FA634D" w:rsidRDefault="39FF1371" w:rsidP="1BD68A4A">
      <w:pPr>
        <w:pStyle w:val="Normaallaadveeb"/>
        <w:shd w:val="clear" w:color="auto" w:fill="FFFFFF" w:themeFill="background1"/>
        <w:spacing w:before="0" w:beforeAutospacing="0" w:after="0" w:afterAutospacing="0"/>
        <w:jc w:val="both"/>
        <w:rPr>
          <w:b/>
          <w:bCs/>
        </w:rPr>
      </w:pPr>
      <w:r w:rsidRPr="1BD68A4A">
        <w:rPr>
          <w:b/>
          <w:bCs/>
        </w:rPr>
        <w:t>22</w:t>
      </w:r>
      <w:r w:rsidR="5BBFE428" w:rsidRPr="1BD68A4A">
        <w:rPr>
          <w:b/>
          <w:bCs/>
        </w:rPr>
        <w:t xml:space="preserve">) </w:t>
      </w:r>
      <w:r w:rsidR="5BBFE428">
        <w:t>paragrahvi 47</w:t>
      </w:r>
      <w:r w:rsidR="5BBFE428" w:rsidRPr="1BD68A4A">
        <w:rPr>
          <w:vertAlign w:val="superscript"/>
        </w:rPr>
        <w:t>3</w:t>
      </w:r>
      <w:r w:rsidR="5BBFE428">
        <w:t xml:space="preserve"> lõi</w:t>
      </w:r>
      <w:r w:rsidR="00312D48">
        <w:t>ked</w:t>
      </w:r>
      <w:r w:rsidR="5BBFE428">
        <w:t xml:space="preserve"> 7 </w:t>
      </w:r>
      <w:r w:rsidR="00312D48">
        <w:t xml:space="preserve">ja 8 </w:t>
      </w:r>
      <w:r w:rsidR="5BBFE428">
        <w:t xml:space="preserve">muudetakse </w:t>
      </w:r>
      <w:r w:rsidR="00312D48">
        <w:t>ning</w:t>
      </w:r>
      <w:r w:rsidR="5BBFE428">
        <w:t xml:space="preserve"> sõnastatakse järgmiselt: </w:t>
      </w:r>
    </w:p>
    <w:p w14:paraId="0A96C092" w14:textId="326C7207" w:rsidR="4D8F0B18" w:rsidRPr="00FA634D" w:rsidRDefault="00C16AAC" w:rsidP="1BD68A4A">
      <w:pPr>
        <w:pStyle w:val="Normaallaadveeb"/>
        <w:shd w:val="clear" w:color="auto" w:fill="FFFFFF" w:themeFill="background1"/>
        <w:spacing w:before="0" w:beforeAutospacing="0" w:after="0" w:afterAutospacing="0"/>
        <w:jc w:val="both"/>
        <w:rPr>
          <w:b/>
          <w:bCs/>
        </w:rPr>
      </w:pPr>
      <w:r>
        <w:t>„</w:t>
      </w:r>
      <w:r w:rsidR="5BBFE428">
        <w:t xml:space="preserve">(7) </w:t>
      </w:r>
      <w:r w:rsidR="20A7BAC1">
        <w:t xml:space="preserve">Kui </w:t>
      </w:r>
      <w:proofErr w:type="spellStart"/>
      <w:r w:rsidR="20A7BAC1">
        <w:t>ühisotsuseni</w:t>
      </w:r>
      <w:proofErr w:type="spellEnd"/>
      <w:r w:rsidR="20A7BAC1">
        <w:t xml:space="preserve"> ei jõuta käesoleva paragrahvi lõikes 4 nimetatud tähtaja jooksul, on Inspektsioonil juhul, kui ta teostab konsolideeritud järelevalvet, pärast asjasse puutuva lepinguriigi finantsjärelevalve asutuse poolt tütarettevõtjatele antud riskihinnangute lisaanalüüsimist konsolideeritud andmete alusel õigus otsustada krediidiasutuste seaduse § 96 lõikes 5, § 104 lõikes 4 või § 104</w:t>
      </w:r>
      <w:r w:rsidR="20A7BAC1" w:rsidRPr="1BD68A4A">
        <w:rPr>
          <w:vertAlign w:val="superscript"/>
        </w:rPr>
        <w:t>2</w:t>
      </w:r>
      <w:r w:rsidR="20A7BAC1">
        <w:t xml:space="preserve"> lõikes 1 sätestatud ettekirjutuse tegemise vajadus ning § 104</w:t>
      </w:r>
      <w:r w:rsidR="20A7BAC1" w:rsidRPr="1BD68A4A">
        <w:rPr>
          <w:vertAlign w:val="superscript"/>
        </w:rPr>
        <w:t>3</w:t>
      </w:r>
      <w:r w:rsidR="20A7BAC1">
        <w:t xml:space="preserve"> lõike 1</w:t>
      </w:r>
      <w:r w:rsidR="0079130D">
        <w:t xml:space="preserve"> teises lauses</w:t>
      </w:r>
      <w:r w:rsidR="20A7BAC1">
        <w:t xml:space="preserve"> nimetatud suunise andmine Eestis tegevusloa saanud krediidiasutusele konsolideeritud või </w:t>
      </w:r>
      <w:proofErr w:type="spellStart"/>
      <w:r w:rsidR="20A7BAC1">
        <w:t>allkonsolideeritud</w:t>
      </w:r>
      <w:proofErr w:type="spellEnd"/>
      <w:r w:rsidR="20A7BAC1">
        <w:t xml:space="preserve"> alusel.</w:t>
      </w:r>
      <w:r w:rsidR="00C17C53">
        <w:t xml:space="preserve"> </w:t>
      </w:r>
      <w:commentRangeStart w:id="830"/>
      <w:r w:rsidR="20A7BAC1">
        <w:t xml:space="preserve">Käesoleva lõike esimeses lauses nimetatud otsuste tegemisel </w:t>
      </w:r>
      <w:commentRangeEnd w:id="830"/>
      <w:r w:rsidR="006461ED">
        <w:rPr>
          <w:rStyle w:val="Kommentaariviide"/>
          <w:rFonts w:asciiTheme="minorHAnsi" w:eastAsiaTheme="minorHAnsi" w:hAnsiTheme="minorHAnsi" w:cstheme="minorBidi"/>
          <w:kern w:val="2"/>
          <w:lang w:eastAsia="en-US"/>
          <w14:ligatures w14:val="standardContextual"/>
        </w:rPr>
        <w:commentReference w:id="830"/>
      </w:r>
      <w:r w:rsidR="20A7BAC1">
        <w:t xml:space="preserve">võtab Inspektsioon arvesse asjasse puutuva teise lepinguriigi finantsjärelevalve asutuse seisukohti </w:t>
      </w:r>
      <w:del w:id="831" w:author="Merike Koppel - JUSTDIGI" w:date="2025-12-30T13:00:00Z" w16du:dateUtc="2025-12-30T11:00:00Z">
        <w:r w:rsidR="00F15055" w:rsidDel="006461ED">
          <w:delText>ning</w:delText>
        </w:r>
        <w:r w:rsidR="20A7BAC1" w:rsidDel="006461ED">
          <w:delText xml:space="preserve"> </w:delText>
        </w:r>
      </w:del>
      <w:ins w:id="832" w:author="Merike Koppel - JUSTDIGI" w:date="2025-12-30T13:00:00Z" w16du:dateUtc="2025-12-30T11:00:00Z">
        <w:r w:rsidR="006461ED">
          <w:t xml:space="preserve">ja </w:t>
        </w:r>
      </w:ins>
      <w:r w:rsidR="20A7BAC1">
        <w:t>reservatsioone, kui need on esitatud käesoleva paragrahvi lõikes 4 nimetatud tähtaja jooksul.</w:t>
      </w:r>
    </w:p>
    <w:p w14:paraId="1FBF64B3" w14:textId="77777777" w:rsidR="00312D48" w:rsidRPr="00FA634D" w:rsidRDefault="00312D48" w:rsidP="1BD68A4A">
      <w:pPr>
        <w:pStyle w:val="Normaallaadveeb"/>
        <w:shd w:val="clear" w:color="auto" w:fill="FFFFFF" w:themeFill="background1"/>
        <w:spacing w:before="0" w:beforeAutospacing="0" w:after="0" w:afterAutospacing="0"/>
        <w:jc w:val="both"/>
      </w:pPr>
    </w:p>
    <w:p w14:paraId="40D5EF68" w14:textId="703009D3" w:rsidR="005D7C79" w:rsidRPr="00FA634D" w:rsidRDefault="2F342011" w:rsidP="1BD68A4A">
      <w:pPr>
        <w:pStyle w:val="Normaallaadveeb"/>
        <w:shd w:val="clear" w:color="auto" w:fill="FFFFFF" w:themeFill="background1"/>
        <w:spacing w:before="0" w:beforeAutospacing="0" w:after="0" w:afterAutospacing="0"/>
        <w:jc w:val="both"/>
        <w:rPr>
          <w:b/>
          <w:bCs/>
        </w:rPr>
      </w:pPr>
      <w:r>
        <w:t xml:space="preserve">(8) </w:t>
      </w:r>
      <w:r w:rsidR="76726B42">
        <w:t xml:space="preserve">Kui teise lepinguriigi finantsjärelevalve asutus on käesoleva paragrahvi lõikes 4 nimetatud tähtaja jooksul teavitanud Euroopa Pangandusjärelevalve Asutust </w:t>
      </w:r>
      <w:r w:rsidR="00090A5D">
        <w:t xml:space="preserve">sellest, et </w:t>
      </w:r>
      <w:r w:rsidR="76726B42">
        <w:t>käesoleva paragrahvi lõikes</w:t>
      </w:r>
      <w:r w:rsidR="00965066">
        <w:t> </w:t>
      </w:r>
      <w:r w:rsidR="76726B42">
        <w:t xml:space="preserve">7 nimetatud </w:t>
      </w:r>
      <w:proofErr w:type="spellStart"/>
      <w:r w:rsidR="76726B42">
        <w:t>ühisotsuseni</w:t>
      </w:r>
      <w:proofErr w:type="spellEnd"/>
      <w:r w:rsidR="76726B42">
        <w:t xml:space="preserve"> </w:t>
      </w:r>
      <w:r w:rsidR="00090A5D">
        <w:t xml:space="preserve">ei jõutud </w:t>
      </w:r>
      <w:commentRangeStart w:id="833"/>
      <w:r w:rsidR="76726B42">
        <w:t>vastavalt Euroopa Parlamendi ja nõukogu määruse (EL) nr</w:t>
      </w:r>
      <w:r w:rsidR="00965066">
        <w:t> </w:t>
      </w:r>
      <w:r w:rsidR="76726B42">
        <w:t>1093/2010 artiklile 1</w:t>
      </w:r>
      <w:r w:rsidR="17E95BE4">
        <w:t>9</w:t>
      </w:r>
      <w:commentRangeEnd w:id="833"/>
      <w:r w:rsidR="005C2830">
        <w:rPr>
          <w:rStyle w:val="Kommentaariviide"/>
          <w:rFonts w:asciiTheme="minorHAnsi" w:eastAsiaTheme="minorHAnsi" w:hAnsiTheme="minorHAnsi" w:cstheme="minorBidi"/>
          <w:kern w:val="2"/>
          <w:lang w:eastAsia="en-US"/>
          <w14:ligatures w14:val="standardContextual"/>
        </w:rPr>
        <w:commentReference w:id="833"/>
      </w:r>
      <w:r w:rsidR="76726B42">
        <w:t>,</w:t>
      </w:r>
      <w:r w:rsidR="24C31177">
        <w:t xml:space="preserve"> </w:t>
      </w:r>
      <w:r w:rsidR="76726B42">
        <w:t xml:space="preserve">ootab Inspektsioon ära Euroopa Pangandusjärelevalve Asutuse otsuse ning teeb seejärel oma otsuse, mis on kooskõlas Euroopa Pangandusjärelevalve Asutuse otsusega. </w:t>
      </w:r>
      <w:r>
        <w:t xml:space="preserve">Euroopa Pangandusjärelevalve Asutuse poole ei pöörduta pärast käesoleva paragrahvi lõikes 4 sätestatud </w:t>
      </w:r>
      <w:r w:rsidR="00E31E5E">
        <w:t xml:space="preserve">tähtaja </w:t>
      </w:r>
      <w:r>
        <w:t xml:space="preserve">lõppu ega pärast </w:t>
      </w:r>
      <w:proofErr w:type="spellStart"/>
      <w:r>
        <w:t>ühisotsusele</w:t>
      </w:r>
      <w:proofErr w:type="spellEnd"/>
      <w:r>
        <w:t xml:space="preserve"> jõudmist.</w:t>
      </w:r>
      <w:r w:rsidR="008F6882">
        <w:t>“</w:t>
      </w:r>
      <w:r w:rsidR="1DE6ECEC">
        <w:t xml:space="preserve">; </w:t>
      </w:r>
    </w:p>
    <w:p w14:paraId="1D650000" w14:textId="5A14C5DB" w:rsidR="005D7C79" w:rsidRPr="00FA634D" w:rsidRDefault="005D7C79" w:rsidP="1BD68A4A">
      <w:pPr>
        <w:pStyle w:val="Normaallaadveeb"/>
        <w:shd w:val="clear" w:color="auto" w:fill="FFFFFF" w:themeFill="background1"/>
        <w:spacing w:before="0" w:beforeAutospacing="0" w:after="0" w:afterAutospacing="0"/>
        <w:jc w:val="both"/>
      </w:pPr>
    </w:p>
    <w:p w14:paraId="344A0433" w14:textId="0E92871D" w:rsidR="3C9616DC" w:rsidRPr="00FA634D" w:rsidRDefault="1091DAF3" w:rsidP="1BD68A4A">
      <w:pPr>
        <w:pStyle w:val="Normaallaadveeb"/>
        <w:shd w:val="clear" w:color="auto" w:fill="FFFFFF" w:themeFill="background1"/>
        <w:spacing w:before="0" w:beforeAutospacing="0" w:after="0" w:afterAutospacing="0"/>
        <w:jc w:val="both"/>
      </w:pPr>
      <w:r w:rsidRPr="1BD68A4A">
        <w:rPr>
          <w:b/>
          <w:bCs/>
        </w:rPr>
        <w:t>23</w:t>
      </w:r>
      <w:r w:rsidR="66BDC0A3" w:rsidRPr="1BD68A4A">
        <w:rPr>
          <w:b/>
          <w:bCs/>
        </w:rPr>
        <w:t xml:space="preserve">) </w:t>
      </w:r>
      <w:r w:rsidR="66BDC0A3">
        <w:t>paragrahvi 47</w:t>
      </w:r>
      <w:r w:rsidR="66BDC0A3" w:rsidRPr="1BD68A4A">
        <w:rPr>
          <w:vertAlign w:val="superscript"/>
        </w:rPr>
        <w:t>3</w:t>
      </w:r>
      <w:r w:rsidR="66BDC0A3">
        <w:t xml:space="preserve"> </w:t>
      </w:r>
      <w:r w:rsidR="74043522">
        <w:t>lõiget 10 täiendatakse teise lausega järgmises sõnastuses:</w:t>
      </w:r>
      <w:r w:rsidR="66BDC0A3">
        <w:t xml:space="preserve"> </w:t>
      </w:r>
    </w:p>
    <w:p w14:paraId="1160D44C" w14:textId="6EB99E94" w:rsidR="3C9616DC" w:rsidRPr="00FA634D" w:rsidRDefault="00212A03" w:rsidP="1BD68A4A">
      <w:pPr>
        <w:pStyle w:val="Normaallaadveeb"/>
        <w:shd w:val="clear" w:color="auto" w:fill="FFFFFF" w:themeFill="background1"/>
        <w:spacing w:before="0" w:beforeAutospacing="0" w:after="0" w:afterAutospacing="0"/>
        <w:jc w:val="both"/>
        <w:rPr>
          <w:b/>
          <w:bCs/>
        </w:rPr>
      </w:pPr>
      <w:r>
        <w:t>„</w:t>
      </w:r>
      <w:r w:rsidR="720850AB">
        <w:t xml:space="preserve">Inspektsioon teeb kõik endast oleneva, et leppida </w:t>
      </w:r>
      <w:del w:id="834" w:author="Merike Koppel - JUSTDIGI" w:date="2025-12-30T13:01:00Z" w16du:dateUtc="2025-12-30T11:01:00Z">
        <w:r w:rsidR="000C505F" w:rsidDel="004A459F">
          <w:delText xml:space="preserve">kokku </w:delText>
        </w:r>
      </w:del>
      <w:r w:rsidR="720850AB">
        <w:t>asja</w:t>
      </w:r>
      <w:r w:rsidR="54F19593">
        <w:t>sse puutuva teise</w:t>
      </w:r>
      <w:r w:rsidR="720850AB">
        <w:t xml:space="preserve"> lepinguriigi finantsjärel</w:t>
      </w:r>
      <w:r w:rsidR="2ED0DD22">
        <w:t>e</w:t>
      </w:r>
      <w:r w:rsidR="720850AB">
        <w:t>valve asutusega</w:t>
      </w:r>
      <w:ins w:id="835" w:author="Merike Koppel - JUSTDIGI" w:date="2025-12-30T13:01:00Z" w16du:dateUtc="2025-12-30T11:01:00Z">
        <w:r w:rsidR="004A459F">
          <w:t xml:space="preserve"> kokku</w:t>
        </w:r>
      </w:ins>
      <w:r w:rsidR="720850AB">
        <w:t xml:space="preserve"> </w:t>
      </w:r>
      <w:commentRangeStart w:id="836"/>
      <w:r w:rsidR="720850AB">
        <w:t xml:space="preserve">käesoleva lõike esimeses lauses nimetatud </w:t>
      </w:r>
      <w:r w:rsidR="29616FCE">
        <w:t>erandlike asjaolude kohta</w:t>
      </w:r>
      <w:commentRangeEnd w:id="836"/>
      <w:r w:rsidR="004A459F">
        <w:rPr>
          <w:rStyle w:val="Kommentaariviide"/>
          <w:rFonts w:asciiTheme="minorHAnsi" w:eastAsiaTheme="minorHAnsi" w:hAnsiTheme="minorHAnsi" w:cstheme="minorBidi"/>
          <w:kern w:val="2"/>
          <w:lang w:eastAsia="en-US"/>
          <w14:ligatures w14:val="standardContextual"/>
        </w:rPr>
        <w:commentReference w:id="836"/>
      </w:r>
      <w:r w:rsidR="29616FCE">
        <w:t xml:space="preserve"> </w:t>
      </w:r>
      <w:r w:rsidR="33A29292">
        <w:t xml:space="preserve">tehtud </w:t>
      </w:r>
      <w:r w:rsidR="720850AB">
        <w:t xml:space="preserve">otsuste </w:t>
      </w:r>
      <w:r w:rsidR="7E4575AE">
        <w:t xml:space="preserve">ja suuniste </w:t>
      </w:r>
      <w:r w:rsidR="720850AB">
        <w:t>ajakohastamine.</w:t>
      </w:r>
      <w:r w:rsidR="000C505F">
        <w:t>“</w:t>
      </w:r>
      <w:r w:rsidR="1FD781F2">
        <w:t>;</w:t>
      </w:r>
      <w:r w:rsidR="720850AB">
        <w:t xml:space="preserve"> </w:t>
      </w:r>
    </w:p>
    <w:p w14:paraId="11FA5EAC" w14:textId="445A3FAD" w:rsidR="3E832A45" w:rsidRPr="00FA634D" w:rsidRDefault="3E832A45" w:rsidP="1BD68A4A">
      <w:pPr>
        <w:pStyle w:val="Normaallaadveeb"/>
        <w:shd w:val="clear" w:color="auto" w:fill="FFFFFF" w:themeFill="background1"/>
        <w:spacing w:before="0" w:beforeAutospacing="0" w:after="0" w:afterAutospacing="0"/>
        <w:jc w:val="both"/>
        <w:rPr>
          <w:b/>
          <w:bCs/>
        </w:rPr>
      </w:pPr>
    </w:p>
    <w:p w14:paraId="7A107928" w14:textId="26562207" w:rsidR="005D7C79" w:rsidRPr="00FA634D" w:rsidRDefault="12EB88AE" w:rsidP="1BD68A4A">
      <w:pPr>
        <w:pStyle w:val="Normaallaadveeb"/>
        <w:shd w:val="clear" w:color="auto" w:fill="FFFFFF" w:themeFill="background1"/>
        <w:spacing w:before="0" w:beforeAutospacing="0" w:after="0" w:afterAutospacing="0"/>
        <w:jc w:val="both"/>
      </w:pPr>
      <w:r w:rsidRPr="1BD68A4A">
        <w:rPr>
          <w:b/>
          <w:bCs/>
        </w:rPr>
        <w:t>24</w:t>
      </w:r>
      <w:r w:rsidR="0278BFD6" w:rsidRPr="1BD68A4A">
        <w:rPr>
          <w:b/>
          <w:bCs/>
        </w:rPr>
        <w:t xml:space="preserve">) </w:t>
      </w:r>
      <w:r w:rsidR="0278BFD6">
        <w:t>paragrahvi 47</w:t>
      </w:r>
      <w:r w:rsidR="0278BFD6" w:rsidRPr="1BD68A4A">
        <w:rPr>
          <w:vertAlign w:val="superscript"/>
        </w:rPr>
        <w:t>5</w:t>
      </w:r>
      <w:r w:rsidR="0278BFD6">
        <w:t xml:space="preserve"> täiendatakse lõigetega 8</w:t>
      </w:r>
      <w:r w:rsidR="7CCD5B90">
        <w:t>–10</w:t>
      </w:r>
      <w:r w:rsidR="0278BFD6">
        <w:t xml:space="preserve"> järgmises sõnastuses: </w:t>
      </w:r>
    </w:p>
    <w:p w14:paraId="1CE5783A" w14:textId="38564BE0" w:rsidR="005D7C79" w:rsidRPr="00FA634D" w:rsidRDefault="00AE1C96" w:rsidP="282D440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278BFD6" w:rsidRPr="1BD68A4A">
        <w:rPr>
          <w:rFonts w:ascii="Times New Roman" w:hAnsi="Times New Roman" w:cs="Times New Roman"/>
          <w:sz w:val="24"/>
          <w:szCs w:val="24"/>
        </w:rPr>
        <w:t xml:space="preserve">(8) Kui Inspektsioon teostab järelevalvet kolmanda riigi krediidiasutuse tütarettevõtja või filiaali üle, peab ta </w:t>
      </w:r>
      <w:commentRangeStart w:id="837"/>
      <w:r w:rsidR="00E65998" w:rsidRPr="1BD68A4A">
        <w:rPr>
          <w:rFonts w:ascii="Times New Roman" w:hAnsi="Times New Roman" w:cs="Times New Roman"/>
          <w:sz w:val="24"/>
          <w:szCs w:val="24"/>
        </w:rPr>
        <w:t xml:space="preserve">moodustama </w:t>
      </w:r>
      <w:del w:id="838" w:author="Merike Koppel - JUSTDIGI" w:date="2025-12-30T13:01:00Z" w16du:dateUtc="2025-12-30T11:01:00Z">
        <w:r w:rsidR="00D526CA" w:rsidRPr="1BD68A4A" w:rsidDel="004A459F">
          <w:rPr>
            <w:rFonts w:ascii="Times New Roman" w:hAnsi="Times New Roman" w:cs="Times New Roman"/>
            <w:sz w:val="24"/>
            <w:szCs w:val="24"/>
          </w:rPr>
          <w:delText xml:space="preserve">kolleegiumi </w:delText>
        </w:r>
      </w:del>
      <w:r w:rsidR="0278BFD6" w:rsidRPr="1BD68A4A">
        <w:rPr>
          <w:rFonts w:ascii="Times New Roman" w:hAnsi="Times New Roman" w:cs="Times New Roman"/>
          <w:sz w:val="24"/>
          <w:szCs w:val="24"/>
        </w:rPr>
        <w:t>käesoleva seaduse § 47</w:t>
      </w:r>
      <w:r w:rsidR="0278BFD6" w:rsidRPr="1BD68A4A">
        <w:rPr>
          <w:rFonts w:ascii="Times New Roman" w:hAnsi="Times New Roman" w:cs="Times New Roman"/>
          <w:sz w:val="24"/>
          <w:szCs w:val="24"/>
          <w:vertAlign w:val="superscript"/>
        </w:rPr>
        <w:t>1</w:t>
      </w:r>
      <w:r w:rsidR="0278BFD6" w:rsidRPr="1BD68A4A">
        <w:rPr>
          <w:rFonts w:ascii="Times New Roman" w:hAnsi="Times New Roman" w:cs="Times New Roman"/>
          <w:sz w:val="24"/>
          <w:szCs w:val="24"/>
        </w:rPr>
        <w:t xml:space="preserve"> lõike 4</w:t>
      </w:r>
      <w:r w:rsidR="0278BFD6" w:rsidRPr="1BD68A4A">
        <w:rPr>
          <w:rFonts w:ascii="Times New Roman" w:hAnsi="Times New Roman" w:cs="Times New Roman"/>
          <w:sz w:val="24"/>
          <w:szCs w:val="24"/>
          <w:vertAlign w:val="superscript"/>
        </w:rPr>
        <w:t>6</w:t>
      </w:r>
      <w:r w:rsidR="0278BFD6" w:rsidRPr="1BD68A4A">
        <w:rPr>
          <w:rFonts w:ascii="Times New Roman" w:hAnsi="Times New Roman" w:cs="Times New Roman"/>
          <w:sz w:val="24"/>
          <w:szCs w:val="24"/>
        </w:rPr>
        <w:t xml:space="preserve"> kohaldamiseks</w:t>
      </w:r>
      <w:ins w:id="839" w:author="Merike Koppel - JUSTDIGI" w:date="2025-12-30T13:02:00Z" w16du:dateUtc="2025-12-30T11:02:00Z">
        <w:r w:rsidR="004A459F">
          <w:rPr>
            <w:rFonts w:ascii="Times New Roman" w:hAnsi="Times New Roman" w:cs="Times New Roman"/>
            <w:sz w:val="24"/>
            <w:szCs w:val="24"/>
          </w:rPr>
          <w:t xml:space="preserve"> kolleegiumi</w:t>
        </w:r>
      </w:ins>
      <w:r w:rsidR="0278BFD6" w:rsidRPr="1BD68A4A">
        <w:rPr>
          <w:rFonts w:ascii="Times New Roman" w:hAnsi="Times New Roman" w:cs="Times New Roman"/>
          <w:sz w:val="24"/>
          <w:szCs w:val="24"/>
        </w:rPr>
        <w:t xml:space="preserve">, mis vastab </w:t>
      </w:r>
      <w:commentRangeEnd w:id="837"/>
      <w:r w:rsidR="00A32D06">
        <w:rPr>
          <w:rStyle w:val="Kommentaariviide"/>
        </w:rPr>
        <w:commentReference w:id="837"/>
      </w:r>
      <w:r w:rsidR="0278BFD6" w:rsidRPr="1BD68A4A">
        <w:rPr>
          <w:rFonts w:ascii="Times New Roman" w:hAnsi="Times New Roman" w:cs="Times New Roman"/>
          <w:sz w:val="24"/>
          <w:szCs w:val="24"/>
        </w:rPr>
        <w:t>käesoleva paragrahvi lõigetes 1</w:t>
      </w:r>
      <w:r w:rsidR="0278BFD6" w:rsidRPr="1BD68A4A">
        <w:rPr>
          <w:rFonts w:ascii="Times New Roman" w:hAnsi="Times New Roman" w:cs="Times New Roman"/>
          <w:sz w:val="24"/>
          <w:szCs w:val="24"/>
          <w:vertAlign w:val="superscript"/>
        </w:rPr>
        <w:t>2</w:t>
      </w:r>
      <w:r w:rsidR="00462410" w:rsidRPr="1BD68A4A">
        <w:rPr>
          <w:rFonts w:ascii="Times New Roman" w:hAnsi="Times New Roman" w:cs="Times New Roman"/>
          <w:sz w:val="24"/>
          <w:szCs w:val="24"/>
        </w:rPr>
        <w:t xml:space="preserve"> ja</w:t>
      </w:r>
      <w:r w:rsidR="00495BE3" w:rsidRPr="1BD68A4A">
        <w:rPr>
          <w:rFonts w:ascii="Times New Roman" w:hAnsi="Times New Roman" w:cs="Times New Roman"/>
          <w:sz w:val="24"/>
          <w:szCs w:val="24"/>
        </w:rPr>
        <w:t xml:space="preserve"> </w:t>
      </w:r>
      <w:r w:rsidR="0278BFD6" w:rsidRPr="1BD68A4A">
        <w:rPr>
          <w:rFonts w:ascii="Times New Roman" w:hAnsi="Times New Roman" w:cs="Times New Roman"/>
          <w:sz w:val="24"/>
          <w:szCs w:val="24"/>
        </w:rPr>
        <w:t>1</w:t>
      </w:r>
      <w:r w:rsidR="0278BFD6" w:rsidRPr="1BD68A4A">
        <w:rPr>
          <w:rFonts w:ascii="Times New Roman" w:hAnsi="Times New Roman" w:cs="Times New Roman"/>
          <w:sz w:val="24"/>
          <w:szCs w:val="24"/>
          <w:vertAlign w:val="superscript"/>
        </w:rPr>
        <w:t>3</w:t>
      </w:r>
      <w:r w:rsidR="0278BFD6" w:rsidRPr="1BD68A4A">
        <w:rPr>
          <w:rFonts w:ascii="Times New Roman" w:hAnsi="Times New Roman" w:cs="Times New Roman"/>
          <w:sz w:val="24"/>
          <w:szCs w:val="24"/>
        </w:rPr>
        <w:t xml:space="preserve">, 3–4 ja 5–7 sätestatud tingimustele. </w:t>
      </w:r>
    </w:p>
    <w:p w14:paraId="4FEF0128" w14:textId="7B3876F1" w:rsidR="005D7C79" w:rsidRPr="00FA634D" w:rsidRDefault="005D7C79" w:rsidP="282D4409">
      <w:pPr>
        <w:spacing w:after="0" w:line="240" w:lineRule="auto"/>
        <w:jc w:val="both"/>
        <w:rPr>
          <w:rFonts w:ascii="Times New Roman" w:hAnsi="Times New Roman" w:cs="Times New Roman"/>
          <w:sz w:val="24"/>
          <w:szCs w:val="24"/>
        </w:rPr>
      </w:pPr>
    </w:p>
    <w:p w14:paraId="4C932933" w14:textId="3FA08D12" w:rsidR="005D7C79" w:rsidRPr="00FA634D" w:rsidRDefault="411D4179"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(9) </w:t>
      </w:r>
      <w:r w:rsidR="0278BFD6" w:rsidRPr="1BD68A4A">
        <w:rPr>
          <w:rFonts w:ascii="Times New Roman" w:hAnsi="Times New Roman" w:cs="Times New Roman"/>
          <w:sz w:val="24"/>
          <w:szCs w:val="24"/>
        </w:rPr>
        <w:t>Kolleegiumi moodustamise</w:t>
      </w:r>
      <w:r w:rsidR="001649F9" w:rsidRPr="1BD68A4A">
        <w:rPr>
          <w:rFonts w:ascii="Times New Roman" w:hAnsi="Times New Roman" w:cs="Times New Roman"/>
          <w:sz w:val="24"/>
          <w:szCs w:val="24"/>
        </w:rPr>
        <w:t xml:space="preserve"> korra</w:t>
      </w:r>
      <w:r w:rsidR="0278BFD6" w:rsidRPr="1BD68A4A">
        <w:rPr>
          <w:rFonts w:ascii="Times New Roman" w:hAnsi="Times New Roman" w:cs="Times New Roman"/>
          <w:sz w:val="24"/>
          <w:szCs w:val="24"/>
        </w:rPr>
        <w:t xml:space="preserve">l võetakse arvesse järgmist: </w:t>
      </w:r>
    </w:p>
    <w:p w14:paraId="44A07174" w14:textId="1FB47E6F" w:rsidR="005D7C79" w:rsidRPr="00FA634D" w:rsidRDefault="0278BFD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kui kolleegium on moodustatud </w:t>
      </w:r>
      <w:r w:rsidR="008966B3" w:rsidRPr="1BD68A4A">
        <w:rPr>
          <w:rFonts w:ascii="Times New Roman" w:hAnsi="Times New Roman" w:cs="Times New Roman"/>
          <w:sz w:val="24"/>
          <w:szCs w:val="24"/>
        </w:rPr>
        <w:t xml:space="preserve">järelevalve teostamiseks </w:t>
      </w:r>
      <w:r w:rsidRPr="1BD68A4A">
        <w:rPr>
          <w:rFonts w:ascii="Times New Roman" w:hAnsi="Times New Roman" w:cs="Times New Roman"/>
          <w:sz w:val="24"/>
          <w:szCs w:val="24"/>
        </w:rPr>
        <w:t xml:space="preserve">kolmanda riigi konsolideerimisgrupi </w:t>
      </w:r>
      <w:commentRangeStart w:id="840"/>
      <w:r w:rsidRPr="1BD68A4A">
        <w:rPr>
          <w:rFonts w:ascii="Times New Roman" w:hAnsi="Times New Roman" w:cs="Times New Roman"/>
          <w:sz w:val="24"/>
          <w:szCs w:val="24"/>
        </w:rPr>
        <w:t xml:space="preserve">tütarettevõtja krediidiasutuse </w:t>
      </w:r>
      <w:commentRangeEnd w:id="840"/>
      <w:r w:rsidR="00F045AB">
        <w:rPr>
          <w:rStyle w:val="Kommentaariviide"/>
        </w:rPr>
        <w:commentReference w:id="840"/>
      </w:r>
      <w:r w:rsidRPr="1BD68A4A">
        <w:rPr>
          <w:rFonts w:ascii="Times New Roman" w:hAnsi="Times New Roman" w:cs="Times New Roman"/>
          <w:sz w:val="24"/>
          <w:szCs w:val="24"/>
        </w:rPr>
        <w:t xml:space="preserve">üle, peab järelevalve hõlmama ka samasse konsolideerimisgruppi kuuluvate esimesse klassi </w:t>
      </w:r>
      <w:r w:rsidR="000F287E" w:rsidRPr="1BD68A4A">
        <w:rPr>
          <w:rFonts w:ascii="Times New Roman" w:hAnsi="Times New Roman" w:cs="Times New Roman"/>
          <w:sz w:val="24"/>
          <w:szCs w:val="24"/>
        </w:rPr>
        <w:t xml:space="preserve">liigitatud </w:t>
      </w:r>
      <w:r w:rsidRPr="1BD68A4A">
        <w:rPr>
          <w:rFonts w:ascii="Times New Roman" w:hAnsi="Times New Roman" w:cs="Times New Roman"/>
          <w:sz w:val="24"/>
          <w:szCs w:val="24"/>
        </w:rPr>
        <w:t xml:space="preserve">kolmanda riigi krediidiasutuse filiaale; </w:t>
      </w:r>
    </w:p>
    <w:p w14:paraId="5A2D4681" w14:textId="759696FA" w:rsidR="005D7C79" w:rsidRPr="00FA634D" w:rsidRDefault="0278BFD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kui kolmanda riigi konsolideerimisgrupp on asutanud kolmanda riigi krediidiasutuse filiaale rohkem kui ühes Euroopa Liidu l</w:t>
      </w:r>
      <w:r w:rsidR="733E0F7F"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aga mitte ühtegi </w:t>
      </w:r>
      <w:r w:rsidR="00322DCE" w:rsidRPr="1BD68A4A">
        <w:rPr>
          <w:rFonts w:ascii="Times New Roman" w:hAnsi="Times New Roman" w:cs="Times New Roman"/>
          <w:sz w:val="24"/>
          <w:szCs w:val="24"/>
        </w:rPr>
        <w:t xml:space="preserve">sellist </w:t>
      </w:r>
      <w:r w:rsidRPr="1BD68A4A">
        <w:rPr>
          <w:rFonts w:ascii="Times New Roman" w:hAnsi="Times New Roman" w:cs="Times New Roman"/>
          <w:sz w:val="24"/>
          <w:szCs w:val="24"/>
        </w:rPr>
        <w:t xml:space="preserve">kolmanda riigi krediidiasutusest tütarettevõtjat, kes </w:t>
      </w:r>
      <w:commentRangeStart w:id="841"/>
      <w:r w:rsidRPr="1BD68A4A">
        <w:rPr>
          <w:rFonts w:ascii="Times New Roman" w:hAnsi="Times New Roman" w:cs="Times New Roman"/>
          <w:sz w:val="24"/>
          <w:szCs w:val="24"/>
        </w:rPr>
        <w:t xml:space="preserve">alluks </w:t>
      </w:r>
      <w:commentRangeEnd w:id="841"/>
      <w:r w:rsidR="00B0118B">
        <w:rPr>
          <w:rStyle w:val="Kommentaariviide"/>
        </w:rPr>
        <w:commentReference w:id="841"/>
      </w:r>
      <w:r w:rsidRPr="1BD68A4A">
        <w:rPr>
          <w:rFonts w:ascii="Times New Roman" w:hAnsi="Times New Roman" w:cs="Times New Roman"/>
          <w:sz w:val="24"/>
          <w:szCs w:val="24"/>
        </w:rPr>
        <w:t xml:space="preserve">käesolevas paragrahvis sätestatud kolleegiumi järelevalvele, moodustatakse kolleegium </w:t>
      </w:r>
      <w:r w:rsidR="008E008A" w:rsidRPr="1BD68A4A">
        <w:rPr>
          <w:rFonts w:ascii="Times New Roman" w:hAnsi="Times New Roman" w:cs="Times New Roman"/>
          <w:sz w:val="24"/>
          <w:szCs w:val="24"/>
        </w:rPr>
        <w:t xml:space="preserve">järelevalve teostamiseks </w:t>
      </w:r>
      <w:r w:rsidRPr="1BD68A4A">
        <w:rPr>
          <w:rFonts w:ascii="Times New Roman" w:hAnsi="Times New Roman" w:cs="Times New Roman"/>
          <w:sz w:val="24"/>
          <w:szCs w:val="24"/>
        </w:rPr>
        <w:t xml:space="preserve">samasse konsolideerimisgruppi kuuluvate esimesse klassi </w:t>
      </w:r>
      <w:r w:rsidR="00DE0134" w:rsidRPr="1BD68A4A">
        <w:rPr>
          <w:rFonts w:ascii="Times New Roman" w:hAnsi="Times New Roman" w:cs="Times New Roman"/>
          <w:sz w:val="24"/>
          <w:szCs w:val="24"/>
        </w:rPr>
        <w:t xml:space="preserve">liigitatud </w:t>
      </w:r>
      <w:r w:rsidRPr="1BD68A4A">
        <w:rPr>
          <w:rFonts w:ascii="Times New Roman" w:hAnsi="Times New Roman" w:cs="Times New Roman"/>
          <w:sz w:val="24"/>
          <w:szCs w:val="24"/>
        </w:rPr>
        <w:t>kolmanda riigi krediidiasutuse filiaalide üle;</w:t>
      </w:r>
    </w:p>
    <w:p w14:paraId="15F6BB20" w14:textId="163A5083" w:rsidR="005D7C79" w:rsidRPr="00FA634D" w:rsidRDefault="0278BFD6" w:rsidP="14D1E9C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 xml:space="preserve">3) kui kolmanda riigi konsolideerimisgrupp on asutanud esimesse klassi </w:t>
      </w:r>
      <w:r w:rsidR="00DE0134" w:rsidRPr="1BD68A4A">
        <w:rPr>
          <w:rFonts w:ascii="Times New Roman" w:hAnsi="Times New Roman" w:cs="Times New Roman"/>
          <w:sz w:val="24"/>
          <w:szCs w:val="24"/>
        </w:rPr>
        <w:t xml:space="preserve">liigitatud </w:t>
      </w:r>
      <w:r w:rsidRPr="1BD68A4A">
        <w:rPr>
          <w:rFonts w:ascii="Times New Roman" w:hAnsi="Times New Roman" w:cs="Times New Roman"/>
          <w:sz w:val="24"/>
          <w:szCs w:val="24"/>
        </w:rPr>
        <w:t>kolmanda riigi krediidiasutuse filiaale rohkem kui ühes Euroopa Liidu l</w:t>
      </w:r>
      <w:r w:rsidR="7519FA64" w:rsidRPr="1BD68A4A">
        <w:rPr>
          <w:rFonts w:ascii="Times New Roman" w:hAnsi="Times New Roman" w:cs="Times New Roman"/>
          <w:sz w:val="24"/>
          <w:szCs w:val="24"/>
        </w:rPr>
        <w:t>epingu</w:t>
      </w:r>
      <w:r w:rsidRPr="1BD68A4A">
        <w:rPr>
          <w:rFonts w:ascii="Times New Roman" w:hAnsi="Times New Roman" w:cs="Times New Roman"/>
          <w:sz w:val="24"/>
          <w:szCs w:val="24"/>
        </w:rPr>
        <w:t xml:space="preserve">riigis </w:t>
      </w:r>
      <w:r w:rsidR="003A4E50" w:rsidRPr="1BD68A4A">
        <w:rPr>
          <w:rFonts w:ascii="Times New Roman" w:hAnsi="Times New Roman" w:cs="Times New Roman"/>
          <w:sz w:val="24"/>
          <w:szCs w:val="24"/>
        </w:rPr>
        <w:t xml:space="preserve">ja </w:t>
      </w:r>
      <w:r w:rsidRPr="1BD68A4A">
        <w:rPr>
          <w:rFonts w:ascii="Times New Roman" w:hAnsi="Times New Roman" w:cs="Times New Roman"/>
          <w:sz w:val="24"/>
          <w:szCs w:val="24"/>
        </w:rPr>
        <w:t>vähemalt ühe</w:t>
      </w:r>
      <w:r w:rsidR="003A4E50" w:rsidRPr="1BD68A4A">
        <w:rPr>
          <w:rFonts w:ascii="Times New Roman" w:hAnsi="Times New Roman" w:cs="Times New Roman"/>
          <w:sz w:val="24"/>
          <w:szCs w:val="24"/>
        </w:rPr>
        <w:t xml:space="preserve"> </w:t>
      </w:r>
      <w:r w:rsidR="003A4E50" w:rsidRPr="1BD68A4A">
        <w:rPr>
          <w:rFonts w:ascii="Times New Roman" w:hAnsi="Times New Roman" w:cs="Times New Roman"/>
          <w:sz w:val="24"/>
          <w:szCs w:val="24"/>
        </w:rPr>
        <w:lastRenderedPageBreak/>
        <w:t>sellise</w:t>
      </w:r>
      <w:r w:rsidRPr="1BD68A4A">
        <w:rPr>
          <w:rFonts w:ascii="Times New Roman" w:hAnsi="Times New Roman" w:cs="Times New Roman"/>
          <w:sz w:val="24"/>
          <w:szCs w:val="24"/>
        </w:rPr>
        <w:t xml:space="preserve"> kolmanda riigi krediidiasutuse tütarettevõtja, kes </w:t>
      </w:r>
      <w:commentRangeStart w:id="842"/>
      <w:r w:rsidRPr="1BD68A4A">
        <w:rPr>
          <w:rFonts w:ascii="Times New Roman" w:hAnsi="Times New Roman" w:cs="Times New Roman"/>
          <w:sz w:val="24"/>
          <w:szCs w:val="24"/>
        </w:rPr>
        <w:t xml:space="preserve">ei alluks </w:t>
      </w:r>
      <w:commentRangeEnd w:id="842"/>
      <w:r w:rsidR="005F6138">
        <w:rPr>
          <w:rStyle w:val="Kommentaariviide"/>
        </w:rPr>
        <w:commentReference w:id="842"/>
      </w:r>
      <w:r w:rsidRPr="1BD68A4A">
        <w:rPr>
          <w:rFonts w:ascii="Times New Roman" w:hAnsi="Times New Roman" w:cs="Times New Roman"/>
          <w:sz w:val="24"/>
          <w:szCs w:val="24"/>
        </w:rPr>
        <w:t xml:space="preserve">käesolevas paragrahvis sätestatud kolleegiumi järelevalvele, moodustatakse kolleegium </w:t>
      </w:r>
      <w:r w:rsidR="00756E54" w:rsidRPr="1BD68A4A">
        <w:rPr>
          <w:rFonts w:ascii="Times New Roman" w:hAnsi="Times New Roman" w:cs="Times New Roman"/>
          <w:sz w:val="24"/>
          <w:szCs w:val="24"/>
        </w:rPr>
        <w:t xml:space="preserve">järelevalve teostamiseks </w:t>
      </w:r>
      <w:r w:rsidRPr="1BD68A4A">
        <w:rPr>
          <w:rFonts w:ascii="Times New Roman" w:hAnsi="Times New Roman" w:cs="Times New Roman"/>
          <w:sz w:val="24"/>
          <w:szCs w:val="24"/>
        </w:rPr>
        <w:t xml:space="preserve">samasse konsolideerimisgruppi kuuluvate kolmanda riigi filiaalide ja tütarettevõtjate üle. </w:t>
      </w:r>
    </w:p>
    <w:p w14:paraId="229DF850" w14:textId="77777777" w:rsidR="005D7C79" w:rsidRPr="00FA634D" w:rsidRDefault="005D7C79" w:rsidP="005D7C79">
      <w:pPr>
        <w:spacing w:after="0" w:line="240" w:lineRule="auto"/>
        <w:rPr>
          <w:rFonts w:ascii="Times New Roman" w:hAnsi="Times New Roman" w:cs="Times New Roman"/>
          <w:b/>
          <w:bCs/>
          <w:sz w:val="24"/>
          <w:szCs w:val="24"/>
        </w:rPr>
      </w:pPr>
    </w:p>
    <w:p w14:paraId="457D9021" w14:textId="77777777" w:rsidR="00DD3697" w:rsidRDefault="1A50A18D"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1C979609" w:rsidRPr="1BD68A4A">
        <w:rPr>
          <w:rFonts w:ascii="Times New Roman" w:hAnsi="Times New Roman" w:cs="Times New Roman"/>
          <w:sz w:val="24"/>
          <w:szCs w:val="24"/>
        </w:rPr>
        <w:t>10</w:t>
      </w:r>
      <w:r w:rsidRPr="1BD68A4A">
        <w:rPr>
          <w:rFonts w:ascii="Times New Roman" w:hAnsi="Times New Roman" w:cs="Times New Roman"/>
          <w:sz w:val="24"/>
          <w:szCs w:val="24"/>
        </w:rPr>
        <w:t>) Lisaks käesoleva paragrahvi lõigetes 1</w:t>
      </w:r>
      <w:r w:rsidRPr="1BD68A4A">
        <w:rPr>
          <w:rFonts w:ascii="Times New Roman" w:hAnsi="Times New Roman" w:cs="Times New Roman"/>
          <w:sz w:val="24"/>
          <w:szCs w:val="24"/>
          <w:vertAlign w:val="superscript"/>
        </w:rPr>
        <w:t>2</w:t>
      </w:r>
      <w:r w:rsidR="00D67C9F" w:rsidRPr="1BD68A4A">
        <w:rPr>
          <w:rFonts w:ascii="Times New Roman" w:hAnsi="Times New Roman" w:cs="Times New Roman"/>
          <w:sz w:val="24"/>
          <w:szCs w:val="24"/>
        </w:rPr>
        <w:t xml:space="preserve"> ja </w:t>
      </w: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3</w:t>
      </w:r>
      <w:r w:rsidRPr="1BD68A4A">
        <w:rPr>
          <w:rFonts w:ascii="Times New Roman" w:hAnsi="Times New Roman" w:cs="Times New Roman"/>
          <w:sz w:val="24"/>
          <w:szCs w:val="24"/>
        </w:rPr>
        <w:t>, 3–4 ja 5–7 sätestatule, peab kolleegium:</w:t>
      </w:r>
    </w:p>
    <w:p w14:paraId="781E69CF" w14:textId="0555BE98" w:rsidR="005D7C79" w:rsidRPr="00FA634D" w:rsidRDefault="0278BFD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koostama aruande kolmanda riigi konsolideerimisgrupi struktuuri ja tegevuse kohta Euroopa Liidus ning ajakohastama seda kord aastas; </w:t>
      </w:r>
    </w:p>
    <w:p w14:paraId="41CE1D70" w14:textId="269A495A" w:rsidR="005D7C79" w:rsidRPr="00FA634D" w:rsidRDefault="1A50A18D"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jagama teavet krediidiasutuste seaduse § 96 lõigetes 1, 5 ja 10, § 97</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lõigetes 1, 3 ja 3</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w:t>
      </w:r>
      <w:r w:rsidR="00935D00" w:rsidRPr="1BD68A4A">
        <w:rPr>
          <w:rFonts w:ascii="Times New Roman" w:hAnsi="Times New Roman" w:cs="Times New Roman"/>
          <w:sz w:val="24"/>
          <w:szCs w:val="24"/>
        </w:rPr>
        <w:t>ning</w:t>
      </w:r>
      <w:r w:rsidRPr="1BD68A4A">
        <w:rPr>
          <w:rFonts w:ascii="Times New Roman" w:hAnsi="Times New Roman" w:cs="Times New Roman"/>
          <w:sz w:val="24"/>
          <w:szCs w:val="24"/>
        </w:rPr>
        <w:t xml:space="preserve"> käesoleva seaduse § 53 lõike 3 punktis 3</w:t>
      </w:r>
      <w:r w:rsidRPr="1BD68A4A">
        <w:rPr>
          <w:rFonts w:ascii="Times New Roman" w:hAnsi="Times New Roman" w:cs="Times New Roman"/>
          <w:i/>
          <w:iCs/>
          <w:sz w:val="24"/>
          <w:szCs w:val="24"/>
        </w:rPr>
        <w:t xml:space="preserve"> </w:t>
      </w:r>
      <w:r w:rsidRPr="1BD68A4A">
        <w:rPr>
          <w:rFonts w:ascii="Times New Roman" w:hAnsi="Times New Roman" w:cs="Times New Roman"/>
          <w:sz w:val="24"/>
          <w:szCs w:val="24"/>
        </w:rPr>
        <w:t xml:space="preserve">sätestatud järelevalvealase läbivaatamise ja hindamise tulemuste kohta; </w:t>
      </w:r>
    </w:p>
    <w:p w14:paraId="1B4C399E" w14:textId="07FCB998" w:rsidR="005D7C79" w:rsidRPr="00FA634D" w:rsidRDefault="0278BFD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3) tegema </w:t>
      </w:r>
      <w:r w:rsidR="000A482C" w:rsidRPr="1BD68A4A">
        <w:rPr>
          <w:rFonts w:ascii="Times New Roman" w:hAnsi="Times New Roman" w:cs="Times New Roman"/>
          <w:sz w:val="24"/>
          <w:szCs w:val="24"/>
        </w:rPr>
        <w:t xml:space="preserve">kõik </w:t>
      </w:r>
      <w:r w:rsidRPr="1BD68A4A">
        <w:rPr>
          <w:rFonts w:ascii="Times New Roman" w:hAnsi="Times New Roman" w:cs="Times New Roman"/>
          <w:sz w:val="24"/>
          <w:szCs w:val="24"/>
        </w:rPr>
        <w:t>endast oleneva, et kooskõlastada krediidiasutus</w:t>
      </w:r>
      <w:r w:rsidR="000A482C" w:rsidRPr="1BD68A4A">
        <w:rPr>
          <w:rFonts w:ascii="Times New Roman" w:hAnsi="Times New Roman" w:cs="Times New Roman"/>
          <w:sz w:val="24"/>
          <w:szCs w:val="24"/>
        </w:rPr>
        <w:t>t</w:t>
      </w:r>
      <w:r w:rsidRPr="1BD68A4A">
        <w:rPr>
          <w:rFonts w:ascii="Times New Roman" w:hAnsi="Times New Roman" w:cs="Times New Roman"/>
          <w:sz w:val="24"/>
          <w:szCs w:val="24"/>
        </w:rPr>
        <w:t>e seaduse § 104 lõike 1 punktides 1</w:t>
      </w:r>
      <w:r w:rsidR="3C6E9EA3"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5, 16</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19</w:t>
      </w:r>
      <w:r w:rsidR="003D7380" w:rsidRPr="1BD68A4A">
        <w:rPr>
          <w:rFonts w:ascii="Times New Roman" w:hAnsi="Times New Roman" w:cs="Times New Roman"/>
          <w:sz w:val="24"/>
          <w:szCs w:val="24"/>
        </w:rPr>
        <w:t xml:space="preserve"> ja </w:t>
      </w:r>
      <w:r w:rsidRPr="1BD68A4A">
        <w:rPr>
          <w:rFonts w:ascii="Times New Roman" w:hAnsi="Times New Roman" w:cs="Times New Roman"/>
          <w:sz w:val="24"/>
          <w:szCs w:val="24"/>
        </w:rPr>
        <w:t xml:space="preserve">20 </w:t>
      </w:r>
      <w:r w:rsidR="003D7380" w:rsidRPr="1BD68A4A">
        <w:rPr>
          <w:rFonts w:ascii="Times New Roman" w:hAnsi="Times New Roman" w:cs="Times New Roman"/>
          <w:sz w:val="24"/>
          <w:szCs w:val="24"/>
        </w:rPr>
        <w:t xml:space="preserve">ning </w:t>
      </w:r>
      <w:r w:rsidRPr="1BD68A4A">
        <w:rPr>
          <w:rFonts w:ascii="Times New Roman" w:hAnsi="Times New Roman" w:cs="Times New Roman"/>
          <w:sz w:val="24"/>
          <w:szCs w:val="24"/>
        </w:rPr>
        <w:t>22–24 sätestatud järelevalvemeetmete kohaldamine;</w:t>
      </w:r>
      <w:r w:rsidRPr="1BD68A4A">
        <w:rPr>
          <w:rFonts w:ascii="Times New Roman" w:hAnsi="Times New Roman" w:cs="Times New Roman"/>
          <w:b/>
          <w:bCs/>
          <w:sz w:val="24"/>
          <w:szCs w:val="24"/>
        </w:rPr>
        <w:t xml:space="preserve"> </w:t>
      </w:r>
    </w:p>
    <w:p w14:paraId="564B1367" w14:textId="528EBA13" w:rsidR="005D7C79" w:rsidRPr="00FA634D" w:rsidRDefault="0278BFD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4) tegema ja koordineerima koostööd asja</w:t>
      </w:r>
      <w:r w:rsidR="00A6615F">
        <w:rPr>
          <w:rFonts w:ascii="Times New Roman" w:hAnsi="Times New Roman" w:cs="Times New Roman"/>
          <w:sz w:val="24"/>
          <w:szCs w:val="24"/>
        </w:rPr>
        <w:t>oma</w:t>
      </w:r>
      <w:r w:rsidRPr="1BD68A4A">
        <w:rPr>
          <w:rFonts w:ascii="Times New Roman" w:hAnsi="Times New Roman" w:cs="Times New Roman"/>
          <w:sz w:val="24"/>
          <w:szCs w:val="24"/>
        </w:rPr>
        <w:t xml:space="preserve">ste kolmanda riigi järelevalveasutustega, kui see on </w:t>
      </w:r>
      <w:r w:rsidR="7EFC8A10" w:rsidRPr="1BD68A4A">
        <w:rPr>
          <w:rFonts w:ascii="Times New Roman" w:hAnsi="Times New Roman" w:cs="Times New Roman"/>
          <w:sz w:val="24"/>
          <w:szCs w:val="24"/>
        </w:rPr>
        <w:t>asjak</w:t>
      </w:r>
      <w:r w:rsidRPr="1BD68A4A">
        <w:rPr>
          <w:rFonts w:ascii="Times New Roman" w:hAnsi="Times New Roman" w:cs="Times New Roman"/>
          <w:sz w:val="24"/>
          <w:szCs w:val="24"/>
        </w:rPr>
        <w:t xml:space="preserve">ohane.“; </w:t>
      </w:r>
    </w:p>
    <w:p w14:paraId="4101EFF4" w14:textId="0D8C0BE0" w:rsidR="09084BA4" w:rsidRPr="00FA634D" w:rsidRDefault="09084BA4" w:rsidP="09084BA4">
      <w:pPr>
        <w:spacing w:after="0" w:line="240" w:lineRule="auto"/>
        <w:jc w:val="both"/>
        <w:rPr>
          <w:rFonts w:ascii="Times New Roman" w:hAnsi="Times New Roman" w:cs="Times New Roman"/>
          <w:sz w:val="24"/>
          <w:szCs w:val="24"/>
        </w:rPr>
      </w:pPr>
    </w:p>
    <w:p w14:paraId="2AE4BBA9" w14:textId="22F70BF1" w:rsidR="07D26AA5" w:rsidRPr="00FA634D" w:rsidRDefault="29D701E3"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25</w:t>
      </w:r>
      <w:r w:rsidR="07D26AA5" w:rsidRPr="1BD68A4A">
        <w:rPr>
          <w:rFonts w:ascii="Times New Roman" w:hAnsi="Times New Roman" w:cs="Times New Roman"/>
          <w:b/>
          <w:bCs/>
          <w:sz w:val="24"/>
          <w:szCs w:val="24"/>
        </w:rPr>
        <w:t xml:space="preserve">) </w:t>
      </w:r>
      <w:r w:rsidR="07D26AA5" w:rsidRPr="1BD68A4A">
        <w:rPr>
          <w:rFonts w:ascii="Times New Roman" w:hAnsi="Times New Roman" w:cs="Times New Roman"/>
          <w:sz w:val="24"/>
          <w:szCs w:val="24"/>
        </w:rPr>
        <w:t>paragrahvi 47</w:t>
      </w:r>
      <w:r w:rsidR="07D26AA5" w:rsidRPr="1BD68A4A">
        <w:rPr>
          <w:rFonts w:ascii="Times New Roman" w:hAnsi="Times New Roman" w:cs="Times New Roman"/>
          <w:sz w:val="24"/>
          <w:szCs w:val="24"/>
          <w:vertAlign w:val="superscript"/>
        </w:rPr>
        <w:t>9</w:t>
      </w:r>
      <w:r w:rsidR="07D26AA5" w:rsidRPr="1BD68A4A">
        <w:rPr>
          <w:rFonts w:ascii="Times New Roman" w:hAnsi="Times New Roman" w:cs="Times New Roman"/>
          <w:sz w:val="24"/>
          <w:szCs w:val="24"/>
        </w:rPr>
        <w:t xml:space="preserve"> täiendatakse lõigetega 1</w:t>
      </w:r>
      <w:r w:rsidR="07D26AA5" w:rsidRPr="1BD68A4A">
        <w:rPr>
          <w:rFonts w:ascii="Times New Roman" w:hAnsi="Times New Roman" w:cs="Times New Roman"/>
          <w:sz w:val="24"/>
          <w:szCs w:val="24"/>
          <w:vertAlign w:val="superscript"/>
        </w:rPr>
        <w:t>1</w:t>
      </w:r>
      <w:r w:rsidR="07D26AA5" w:rsidRPr="1BD68A4A">
        <w:rPr>
          <w:rFonts w:ascii="Times New Roman" w:hAnsi="Times New Roman" w:cs="Times New Roman"/>
          <w:sz w:val="24"/>
          <w:szCs w:val="24"/>
        </w:rPr>
        <w:t xml:space="preserve"> ja 1</w:t>
      </w:r>
      <w:r w:rsidR="07D26AA5" w:rsidRPr="1BD68A4A">
        <w:rPr>
          <w:rFonts w:ascii="Times New Roman" w:hAnsi="Times New Roman" w:cs="Times New Roman"/>
          <w:sz w:val="24"/>
          <w:szCs w:val="24"/>
          <w:vertAlign w:val="superscript"/>
        </w:rPr>
        <w:t>2</w:t>
      </w:r>
      <w:r w:rsidR="07D26AA5" w:rsidRPr="1BD68A4A">
        <w:rPr>
          <w:rFonts w:ascii="Times New Roman" w:hAnsi="Times New Roman" w:cs="Times New Roman"/>
          <w:sz w:val="24"/>
          <w:szCs w:val="24"/>
        </w:rPr>
        <w:t xml:space="preserve"> järgmises sõnastuses: </w:t>
      </w:r>
    </w:p>
    <w:p w14:paraId="76C34A0B" w14:textId="384147D3" w:rsidR="55F0D199" w:rsidRPr="00FA634D" w:rsidRDefault="00D75F6E" w:rsidP="09084BA4">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sidR="55F0D199" w:rsidRPr="1BD68A4A">
        <w:rPr>
          <w:rFonts w:ascii="Times New Roman" w:hAnsi="Times New Roman" w:cs="Times New Roman"/>
          <w:sz w:val="24"/>
          <w:szCs w:val="24"/>
        </w:rPr>
        <w:t>(1</w:t>
      </w:r>
      <w:r w:rsidR="55F0D199" w:rsidRPr="1BD68A4A">
        <w:rPr>
          <w:rFonts w:ascii="Times New Roman" w:hAnsi="Times New Roman" w:cs="Times New Roman"/>
          <w:sz w:val="24"/>
          <w:szCs w:val="24"/>
          <w:vertAlign w:val="superscript"/>
        </w:rPr>
        <w:t>1</w:t>
      </w:r>
      <w:r w:rsidR="55F0D199" w:rsidRPr="1BD68A4A">
        <w:rPr>
          <w:rFonts w:ascii="Times New Roman" w:hAnsi="Times New Roman" w:cs="Times New Roman"/>
          <w:sz w:val="24"/>
          <w:szCs w:val="24"/>
        </w:rPr>
        <w:t xml:space="preserve">) Inspektsioon teeb koostööd Rahapesu Andmebürooga </w:t>
      </w:r>
      <w:r w:rsidR="00303597" w:rsidRPr="1BD68A4A">
        <w:rPr>
          <w:rFonts w:ascii="Times New Roman" w:hAnsi="Times New Roman" w:cs="Times New Roman"/>
          <w:sz w:val="24"/>
          <w:szCs w:val="24"/>
        </w:rPr>
        <w:t>ning</w:t>
      </w:r>
      <w:r w:rsidR="55F0D199" w:rsidRPr="1BD68A4A">
        <w:rPr>
          <w:rFonts w:ascii="Times New Roman" w:hAnsi="Times New Roman" w:cs="Times New Roman"/>
          <w:sz w:val="24"/>
          <w:szCs w:val="24"/>
        </w:rPr>
        <w:t xml:space="preserve"> vahetab temaga rahapesu ja terrorismi rahastamise tõkestamisega seotud asjakohast teavet </w:t>
      </w:r>
      <w:r w:rsidR="00303597" w:rsidRPr="1BD68A4A">
        <w:rPr>
          <w:rFonts w:ascii="Times New Roman" w:hAnsi="Times New Roman" w:cs="Times New Roman"/>
          <w:sz w:val="24"/>
          <w:szCs w:val="24"/>
        </w:rPr>
        <w:t xml:space="preserve">järelevalve teostamisel </w:t>
      </w:r>
      <w:r w:rsidR="55F0D199" w:rsidRPr="1BD68A4A">
        <w:rPr>
          <w:rFonts w:ascii="Times New Roman" w:hAnsi="Times New Roman" w:cs="Times New Roman"/>
          <w:sz w:val="24"/>
          <w:szCs w:val="24"/>
        </w:rPr>
        <w:t xml:space="preserve">kolmanda riigi krediidiasutuse filiaali üle. </w:t>
      </w:r>
    </w:p>
    <w:p w14:paraId="346493C4" w14:textId="77777777" w:rsidR="09084BA4" w:rsidRPr="00FA634D" w:rsidRDefault="09084BA4" w:rsidP="09084BA4">
      <w:pPr>
        <w:spacing w:after="0" w:line="240" w:lineRule="auto"/>
        <w:jc w:val="both"/>
        <w:rPr>
          <w:rFonts w:ascii="Times New Roman" w:hAnsi="Times New Roman" w:cs="Times New Roman"/>
          <w:sz w:val="24"/>
          <w:szCs w:val="24"/>
        </w:rPr>
      </w:pPr>
    </w:p>
    <w:p w14:paraId="0DB7171B" w14:textId="76080088" w:rsidR="55F0D199" w:rsidRPr="00FA634D" w:rsidRDefault="55F0D199"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Pr="1BD68A4A">
        <w:rPr>
          <w:rFonts w:ascii="Times New Roman" w:hAnsi="Times New Roman" w:cs="Times New Roman"/>
          <w:sz w:val="24"/>
          <w:szCs w:val="24"/>
          <w:vertAlign w:val="superscript"/>
        </w:rPr>
        <w:t>2</w:t>
      </w:r>
      <w:r w:rsidRPr="1BD68A4A">
        <w:rPr>
          <w:rFonts w:ascii="Times New Roman" w:hAnsi="Times New Roman" w:cs="Times New Roman"/>
          <w:sz w:val="24"/>
          <w:szCs w:val="24"/>
        </w:rPr>
        <w:t xml:space="preserve">) Käesoleva paragrahvi lõikes </w:t>
      </w:r>
      <w:r w:rsidR="08D43FF7" w:rsidRPr="1BD68A4A">
        <w:rPr>
          <w:rFonts w:ascii="Times New Roman" w:hAnsi="Times New Roman" w:cs="Times New Roman"/>
          <w:sz w:val="24"/>
          <w:szCs w:val="24"/>
        </w:rPr>
        <w:t>1</w:t>
      </w:r>
      <w:r w:rsidR="08D43FF7"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vertAlign w:val="superscript"/>
        </w:rPr>
        <w:t xml:space="preserve"> </w:t>
      </w:r>
      <w:r w:rsidRPr="1BD68A4A">
        <w:rPr>
          <w:rFonts w:ascii="Times New Roman" w:hAnsi="Times New Roman" w:cs="Times New Roman"/>
          <w:sz w:val="24"/>
          <w:szCs w:val="24"/>
        </w:rPr>
        <w:t>nimetatud koostöö ja teabevahetus ei või kahjustada kummagi ametiasutuse ühtegi menetlust</w:t>
      </w:r>
      <w:r w:rsidR="00361769" w:rsidRPr="1BD68A4A">
        <w:rPr>
          <w:rFonts w:ascii="Times New Roman" w:hAnsi="Times New Roman" w:cs="Times New Roman"/>
          <w:sz w:val="24"/>
          <w:szCs w:val="24"/>
        </w:rPr>
        <w:t>, mida viiakse läbi</w:t>
      </w:r>
      <w:r w:rsidRPr="1BD68A4A">
        <w:rPr>
          <w:rFonts w:ascii="Times New Roman" w:hAnsi="Times New Roman" w:cs="Times New Roman"/>
          <w:sz w:val="24"/>
          <w:szCs w:val="24"/>
        </w:rPr>
        <w:t xml:space="preserve"> käesoleva seaduse, krediidiasutuste seaduse, rahapesu ja terrorismi rahastamise tõkestamise seaduse, haldusmenetluse seaduse, investeerimisfondide seaduse </w:t>
      </w:r>
      <w:r w:rsidR="00EF0A93">
        <w:rPr>
          <w:rFonts w:ascii="Times New Roman" w:hAnsi="Times New Roman" w:cs="Times New Roman"/>
          <w:sz w:val="24"/>
          <w:szCs w:val="24"/>
        </w:rPr>
        <w:t>ja</w:t>
      </w:r>
      <w:r w:rsidRPr="1BD68A4A">
        <w:rPr>
          <w:rFonts w:ascii="Times New Roman" w:hAnsi="Times New Roman" w:cs="Times New Roman"/>
          <w:sz w:val="24"/>
          <w:szCs w:val="24"/>
        </w:rPr>
        <w:t xml:space="preserve"> karistusseadustiku kohaselt.“;</w:t>
      </w:r>
    </w:p>
    <w:p w14:paraId="2F87E05B" w14:textId="19342851" w:rsidR="005D7C79" w:rsidRPr="00FA634D" w:rsidRDefault="005D7C79" w:rsidP="1BD68A4A">
      <w:pPr>
        <w:pStyle w:val="Normaallaadveeb"/>
        <w:shd w:val="clear" w:color="auto" w:fill="FFFFFF" w:themeFill="background1"/>
        <w:spacing w:before="0" w:beforeAutospacing="0" w:after="0" w:afterAutospacing="0"/>
        <w:jc w:val="both"/>
      </w:pPr>
    </w:p>
    <w:p w14:paraId="2D63412C" w14:textId="0568C308" w:rsidR="005D7C79" w:rsidRPr="00FA634D" w:rsidRDefault="71ECC374" w:rsidP="1BD68A4A">
      <w:pPr>
        <w:pStyle w:val="Normaallaadveeb"/>
        <w:shd w:val="clear" w:color="auto" w:fill="FFFFFF" w:themeFill="background1"/>
        <w:spacing w:before="0" w:beforeAutospacing="0" w:after="0" w:afterAutospacing="0"/>
        <w:jc w:val="both"/>
      </w:pPr>
      <w:r w:rsidRPr="1BD68A4A">
        <w:rPr>
          <w:b/>
          <w:bCs/>
        </w:rPr>
        <w:t>26</w:t>
      </w:r>
      <w:r w:rsidR="0278BFD6" w:rsidRPr="1BD68A4A">
        <w:rPr>
          <w:b/>
          <w:bCs/>
        </w:rPr>
        <w:t xml:space="preserve">) </w:t>
      </w:r>
      <w:r w:rsidR="0278BFD6">
        <w:t>paragrahvi 47</w:t>
      </w:r>
      <w:r w:rsidR="0278BFD6" w:rsidRPr="1BD68A4A">
        <w:rPr>
          <w:vertAlign w:val="superscript"/>
        </w:rPr>
        <w:t>9</w:t>
      </w:r>
      <w:r w:rsidR="0278BFD6">
        <w:t xml:space="preserve"> täiendatakse lõi</w:t>
      </w:r>
      <w:r w:rsidR="32ED6254">
        <w:t>kega 4</w:t>
      </w:r>
      <w:r w:rsidR="0278BFD6">
        <w:t xml:space="preserve"> järgmises sõnastuses: </w:t>
      </w:r>
    </w:p>
    <w:p w14:paraId="064AF2D7" w14:textId="2C3E091A" w:rsidR="005D7C79" w:rsidRDefault="00487602" w:rsidP="005D7C79">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5D7C79" w:rsidRPr="1BD68A4A">
        <w:rPr>
          <w:rFonts w:ascii="Times New Roman" w:hAnsi="Times New Roman" w:cs="Times New Roman"/>
          <w:sz w:val="24"/>
          <w:szCs w:val="24"/>
        </w:rPr>
        <w:t xml:space="preserve">(4) Inspektsioonil on õigus esitada </w:t>
      </w:r>
      <w:r w:rsidR="00B74450" w:rsidRPr="1BD68A4A">
        <w:rPr>
          <w:rFonts w:ascii="Times New Roman" w:hAnsi="Times New Roman" w:cs="Times New Roman"/>
          <w:sz w:val="24"/>
          <w:szCs w:val="24"/>
        </w:rPr>
        <w:t>Euroopa Parlamendi ja nõukogu määruse (EL) 2024/1620, millega asutatakse Rahapesu ja Terrorismi Rahastamise Tõkestamise Amet ning muudetakse määruseid (EL) nr 1093/2010, (EL) nr 1094/2010 ja (EL) nr 1095/2010 (</w:t>
      </w:r>
      <w:commentRangeStart w:id="843"/>
      <w:r w:rsidR="00B74450" w:rsidRPr="1BD68A4A">
        <w:rPr>
          <w:rFonts w:ascii="Times New Roman" w:hAnsi="Times New Roman" w:cs="Times New Roman"/>
          <w:sz w:val="24"/>
          <w:szCs w:val="24"/>
        </w:rPr>
        <w:t>ELT L, 31.05.2024, lk 1–90</w:t>
      </w:r>
      <w:commentRangeEnd w:id="843"/>
      <w:r w:rsidR="008469FC">
        <w:rPr>
          <w:rStyle w:val="Kommentaariviide"/>
        </w:rPr>
        <w:commentReference w:id="843"/>
      </w:r>
      <w:r w:rsidR="00B74450" w:rsidRPr="1BD68A4A">
        <w:rPr>
          <w:rFonts w:ascii="Times New Roman" w:hAnsi="Times New Roman" w:cs="Times New Roman"/>
          <w:sz w:val="24"/>
          <w:szCs w:val="24"/>
        </w:rPr>
        <w:t>)</w:t>
      </w:r>
      <w:r w:rsidR="003F44DC" w:rsidRPr="1BD68A4A">
        <w:rPr>
          <w:rFonts w:ascii="Times New Roman" w:hAnsi="Times New Roman" w:cs="Times New Roman"/>
          <w:sz w:val="24"/>
          <w:szCs w:val="24"/>
        </w:rPr>
        <w:t xml:space="preserve"> </w:t>
      </w:r>
      <w:r w:rsidR="61D94AE3" w:rsidRPr="1BD68A4A">
        <w:rPr>
          <w:rFonts w:ascii="Times New Roman" w:hAnsi="Times New Roman" w:cs="Times New Roman"/>
          <w:sz w:val="24"/>
          <w:szCs w:val="24"/>
        </w:rPr>
        <w:t xml:space="preserve">alusel </w:t>
      </w:r>
      <w:r w:rsidR="003F44DC" w:rsidRPr="1BD68A4A">
        <w:rPr>
          <w:rFonts w:ascii="Times New Roman" w:hAnsi="Times New Roman" w:cs="Times New Roman"/>
          <w:sz w:val="24"/>
          <w:szCs w:val="24"/>
        </w:rPr>
        <w:t xml:space="preserve">asutatud </w:t>
      </w:r>
      <w:r w:rsidR="005D7C79" w:rsidRPr="1BD68A4A">
        <w:rPr>
          <w:rFonts w:ascii="Times New Roman" w:hAnsi="Times New Roman" w:cs="Times New Roman"/>
          <w:sz w:val="24"/>
          <w:szCs w:val="24"/>
        </w:rPr>
        <w:t xml:space="preserve">Rahapesu ja Terrorismi Rahastamise Tõkestamise Ametile </w:t>
      </w:r>
      <w:r w:rsidR="00FA34A5" w:rsidRPr="1BD68A4A">
        <w:rPr>
          <w:rFonts w:ascii="Times New Roman" w:hAnsi="Times New Roman" w:cs="Times New Roman"/>
          <w:sz w:val="24"/>
          <w:szCs w:val="24"/>
        </w:rPr>
        <w:t xml:space="preserve">põhjendatud taotlus </w:t>
      </w:r>
      <w:r w:rsidR="006A7558">
        <w:rPr>
          <w:rFonts w:ascii="Times New Roman" w:hAnsi="Times New Roman" w:cs="Times New Roman"/>
          <w:sz w:val="24"/>
          <w:szCs w:val="24"/>
        </w:rPr>
        <w:t>sama</w:t>
      </w:r>
      <w:r w:rsidR="003F44DC" w:rsidRPr="1BD68A4A">
        <w:rPr>
          <w:rFonts w:ascii="Times New Roman" w:hAnsi="Times New Roman" w:cs="Times New Roman"/>
          <w:sz w:val="24"/>
          <w:szCs w:val="24"/>
        </w:rPr>
        <w:t xml:space="preserve"> määruse </w:t>
      </w:r>
      <w:r w:rsidR="7595DCFF" w:rsidRPr="1BD68A4A">
        <w:rPr>
          <w:rFonts w:ascii="Times New Roman" w:hAnsi="Times New Roman" w:cs="Times New Roman"/>
          <w:sz w:val="24"/>
          <w:szCs w:val="24"/>
        </w:rPr>
        <w:t xml:space="preserve">artiklis 11 nimetatud </w:t>
      </w:r>
      <w:r w:rsidR="005D7C79" w:rsidRPr="1BD68A4A">
        <w:rPr>
          <w:rFonts w:ascii="Times New Roman" w:hAnsi="Times New Roman" w:cs="Times New Roman"/>
          <w:sz w:val="24"/>
          <w:szCs w:val="24"/>
        </w:rPr>
        <w:t>rahapesu ja terrorismi rahastamise tõkestamise keskandmebaasile juurdepääsu ja selles kogutud teabe saamiseks, kui see teave on vajalik finantsjärelevalve teostamise jaoks.</w:t>
      </w:r>
      <w:r w:rsidR="00B47CB2" w:rsidRPr="1BD68A4A">
        <w:rPr>
          <w:rFonts w:ascii="Times New Roman" w:hAnsi="Times New Roman" w:cs="Times New Roman"/>
          <w:sz w:val="24"/>
          <w:szCs w:val="24"/>
        </w:rPr>
        <w:t>“</w:t>
      </w:r>
      <w:r w:rsidR="34A00208" w:rsidRPr="1BD68A4A">
        <w:rPr>
          <w:rFonts w:ascii="Times New Roman" w:hAnsi="Times New Roman" w:cs="Times New Roman"/>
          <w:sz w:val="24"/>
          <w:szCs w:val="24"/>
        </w:rPr>
        <w:t>;</w:t>
      </w:r>
    </w:p>
    <w:p w14:paraId="00699FD1" w14:textId="77777777" w:rsidR="005D7C79" w:rsidRPr="00FA634D" w:rsidRDefault="005D7C79" w:rsidP="005D7C79">
      <w:pPr>
        <w:spacing w:after="0" w:line="240" w:lineRule="auto"/>
        <w:jc w:val="both"/>
        <w:rPr>
          <w:rFonts w:ascii="Times New Roman" w:hAnsi="Times New Roman" w:cs="Times New Roman"/>
          <w:sz w:val="24"/>
          <w:szCs w:val="24"/>
        </w:rPr>
      </w:pPr>
    </w:p>
    <w:p w14:paraId="523526AC" w14:textId="55F9F358" w:rsidR="117A6605" w:rsidRPr="00FA634D" w:rsidRDefault="68EC34F4" w:rsidP="1BD68A4A">
      <w:pPr>
        <w:pStyle w:val="Normaallaadveeb"/>
        <w:shd w:val="clear" w:color="auto" w:fill="FFFFFF" w:themeFill="background1"/>
        <w:spacing w:before="0" w:beforeAutospacing="0" w:after="0" w:afterAutospacing="0"/>
        <w:jc w:val="both"/>
      </w:pPr>
      <w:r w:rsidRPr="1BD68A4A">
        <w:rPr>
          <w:b/>
          <w:bCs/>
        </w:rPr>
        <w:t>27</w:t>
      </w:r>
      <w:r w:rsidR="33A8C027" w:rsidRPr="1BD68A4A">
        <w:rPr>
          <w:b/>
          <w:bCs/>
        </w:rPr>
        <w:t xml:space="preserve">) </w:t>
      </w:r>
      <w:r w:rsidR="33A8C027">
        <w:t>seadus</w:t>
      </w:r>
      <w:r w:rsidR="00F64E0A">
        <w:t>t</w:t>
      </w:r>
      <w:r w:rsidR="33A8C027">
        <w:t xml:space="preserve"> täienda</w:t>
      </w:r>
      <w:r w:rsidR="00F64E0A">
        <w:t>takse</w:t>
      </w:r>
      <w:r w:rsidR="33A8C027">
        <w:t xml:space="preserve"> §-ga 47</w:t>
      </w:r>
      <w:r w:rsidR="33A8C027" w:rsidRPr="1BD68A4A">
        <w:rPr>
          <w:vertAlign w:val="superscript"/>
        </w:rPr>
        <w:t>12</w:t>
      </w:r>
      <w:r w:rsidR="33A8C027">
        <w:t xml:space="preserve"> järgmises sõnastuses: </w:t>
      </w:r>
    </w:p>
    <w:p w14:paraId="67FDB798" w14:textId="68657292" w:rsidR="33A8C027" w:rsidRPr="00FA634D" w:rsidRDefault="00D75F6E" w:rsidP="1BD68A4A">
      <w:pPr>
        <w:pStyle w:val="Normaallaadveeb"/>
        <w:shd w:val="clear" w:color="auto" w:fill="FFFFFF" w:themeFill="background1"/>
        <w:spacing w:before="0" w:beforeAutospacing="0" w:after="0" w:afterAutospacing="0"/>
        <w:jc w:val="both"/>
        <w:rPr>
          <w:b/>
          <w:bCs/>
        </w:rPr>
      </w:pPr>
      <w:r>
        <w:t>„</w:t>
      </w:r>
      <w:r w:rsidR="1ADA5E6E" w:rsidRPr="1BD68A4A">
        <w:rPr>
          <w:b/>
          <w:bCs/>
        </w:rPr>
        <w:t>§ 47</w:t>
      </w:r>
      <w:r w:rsidR="1ADA5E6E" w:rsidRPr="1BD68A4A">
        <w:rPr>
          <w:b/>
          <w:bCs/>
          <w:vertAlign w:val="superscript"/>
        </w:rPr>
        <w:t>12</w:t>
      </w:r>
      <w:r w:rsidR="1ADA5E6E" w:rsidRPr="1BD68A4A">
        <w:rPr>
          <w:b/>
          <w:bCs/>
        </w:rPr>
        <w:t xml:space="preserve">. </w:t>
      </w:r>
      <w:r w:rsidR="302F489E" w:rsidRPr="1BD68A4A">
        <w:rPr>
          <w:b/>
          <w:bCs/>
        </w:rPr>
        <w:t xml:space="preserve">Euroopa Liidu institutsioonide kulude </w:t>
      </w:r>
      <w:r w:rsidR="1E2E1F0A" w:rsidRPr="1BD68A4A">
        <w:rPr>
          <w:b/>
          <w:bCs/>
        </w:rPr>
        <w:t>hüvitamises</w:t>
      </w:r>
      <w:r w:rsidR="302F489E" w:rsidRPr="1BD68A4A">
        <w:rPr>
          <w:b/>
          <w:bCs/>
        </w:rPr>
        <w:t xml:space="preserve"> osalemine seoses järelevalve ja liikmesusega</w:t>
      </w:r>
      <w:r w:rsidR="3F7877C0" w:rsidRPr="1BD68A4A">
        <w:rPr>
          <w:b/>
          <w:bCs/>
        </w:rPr>
        <w:t xml:space="preserve"> </w:t>
      </w:r>
    </w:p>
    <w:p w14:paraId="3998E066" w14:textId="26C6E6F3" w:rsidR="65CAC179" w:rsidRPr="00FA634D" w:rsidRDefault="65CAC179" w:rsidP="73884E2D">
      <w:pPr>
        <w:pStyle w:val="Normaallaadveeb"/>
        <w:shd w:val="clear" w:color="auto" w:fill="FFFFFF" w:themeFill="background1"/>
        <w:spacing w:before="0" w:beforeAutospacing="0" w:after="0" w:afterAutospacing="0"/>
        <w:jc w:val="both"/>
        <w:rPr>
          <w:color w:val="000000" w:themeColor="text1"/>
        </w:rPr>
      </w:pPr>
      <w:r w:rsidRPr="1BD68A4A">
        <w:rPr>
          <w:color w:val="000000" w:themeColor="text1"/>
        </w:rPr>
        <w:t>Finantsinspektsioonil on õigus</w:t>
      </w:r>
      <w:r w:rsidR="6AFEF2E2" w:rsidRPr="1BD68A4A">
        <w:rPr>
          <w:color w:val="000000" w:themeColor="text1"/>
        </w:rPr>
        <w:t xml:space="preserve"> </w:t>
      </w:r>
      <w:r w:rsidRPr="1BD68A4A">
        <w:rPr>
          <w:color w:val="000000" w:themeColor="text1"/>
        </w:rPr>
        <w:t>Euroopa Keskpanga</w:t>
      </w:r>
      <w:r w:rsidR="00EE0452" w:rsidRPr="1BD68A4A">
        <w:rPr>
          <w:color w:val="000000" w:themeColor="text1"/>
        </w:rPr>
        <w:t>le</w:t>
      </w:r>
      <w:r w:rsidRPr="1BD68A4A">
        <w:rPr>
          <w:color w:val="000000" w:themeColor="text1"/>
        </w:rPr>
        <w:t>, Euroopa Pangandusjärelevalve</w:t>
      </w:r>
      <w:r w:rsidR="00EE0452" w:rsidRPr="1BD68A4A">
        <w:rPr>
          <w:color w:val="000000" w:themeColor="text1"/>
        </w:rPr>
        <w:t>le</w:t>
      </w:r>
      <w:r w:rsidRPr="1BD68A4A">
        <w:rPr>
          <w:color w:val="000000" w:themeColor="text1"/>
        </w:rPr>
        <w:t>, Euroopa Väärtpaberiturujärelevalve</w:t>
      </w:r>
      <w:r w:rsidR="00EE0452" w:rsidRPr="1BD68A4A">
        <w:rPr>
          <w:color w:val="000000" w:themeColor="text1"/>
        </w:rPr>
        <w:t>le</w:t>
      </w:r>
      <w:r w:rsidRPr="1BD68A4A">
        <w:rPr>
          <w:color w:val="000000" w:themeColor="text1"/>
        </w:rPr>
        <w:t>, Euroopa Kindlustus- ja Tööandjapensionide Järelevalve</w:t>
      </w:r>
      <w:r w:rsidR="00EE0452" w:rsidRPr="1BD68A4A">
        <w:rPr>
          <w:color w:val="000000" w:themeColor="text1"/>
        </w:rPr>
        <w:t>le</w:t>
      </w:r>
      <w:r w:rsidRPr="1BD68A4A">
        <w:rPr>
          <w:color w:val="000000" w:themeColor="text1"/>
        </w:rPr>
        <w:t xml:space="preserve"> ning Rahapesu ja Terrorismi Rahastamise Tõkestamise Ameti</w:t>
      </w:r>
      <w:r w:rsidR="00EE0452" w:rsidRPr="1BD68A4A">
        <w:rPr>
          <w:color w:val="000000" w:themeColor="text1"/>
        </w:rPr>
        <w:t>le</w:t>
      </w:r>
      <w:r w:rsidR="2F6F0BE0" w:rsidRPr="1BD68A4A">
        <w:rPr>
          <w:color w:val="000000" w:themeColor="text1"/>
        </w:rPr>
        <w:t xml:space="preserve"> hüvitada</w:t>
      </w:r>
      <w:r w:rsidR="00D64AB5" w:rsidRPr="1BD68A4A">
        <w:rPr>
          <w:color w:val="000000" w:themeColor="text1"/>
        </w:rPr>
        <w:t xml:space="preserve"> </w:t>
      </w:r>
      <w:r w:rsidR="00077A5E" w:rsidRPr="1BD68A4A">
        <w:rPr>
          <w:color w:val="000000" w:themeColor="text1"/>
        </w:rPr>
        <w:t>kulud</w:t>
      </w:r>
      <w:r w:rsidRPr="1BD68A4A">
        <w:rPr>
          <w:color w:val="000000" w:themeColor="text1"/>
        </w:rPr>
        <w:t xml:space="preserve">, mis on seotud finantsjärelevalve või </w:t>
      </w:r>
      <w:r w:rsidR="007B2C28" w:rsidRPr="1BD68A4A">
        <w:rPr>
          <w:color w:val="000000" w:themeColor="text1"/>
        </w:rPr>
        <w:t>nende</w:t>
      </w:r>
      <w:r w:rsidRPr="1BD68A4A">
        <w:rPr>
          <w:color w:val="000000" w:themeColor="text1"/>
        </w:rPr>
        <w:t xml:space="preserve"> asutuste ees võetud kohustuste täitmisega</w:t>
      </w:r>
      <w:r w:rsidR="1909A248" w:rsidRPr="1BD68A4A">
        <w:rPr>
          <w:color w:val="000000" w:themeColor="text1"/>
        </w:rPr>
        <w:t>,</w:t>
      </w:r>
      <w:r w:rsidR="00D16DFC" w:rsidRPr="1BD68A4A">
        <w:rPr>
          <w:color w:val="000000" w:themeColor="text1"/>
        </w:rPr>
        <w:t xml:space="preserve"> ning </w:t>
      </w:r>
      <w:commentRangeStart w:id="844"/>
      <w:r w:rsidR="009008B7" w:rsidRPr="1BD68A4A">
        <w:rPr>
          <w:color w:val="000000" w:themeColor="text1"/>
        </w:rPr>
        <w:t>tasuda</w:t>
      </w:r>
      <w:commentRangeEnd w:id="844"/>
      <w:r w:rsidR="00002EBE">
        <w:rPr>
          <w:rStyle w:val="Kommentaariviide"/>
          <w:rFonts w:asciiTheme="minorHAnsi" w:eastAsiaTheme="minorHAnsi" w:hAnsiTheme="minorHAnsi" w:cstheme="minorBidi"/>
          <w:kern w:val="2"/>
          <w:lang w:eastAsia="en-US"/>
          <w14:ligatures w14:val="standardContextual"/>
        </w:rPr>
        <w:commentReference w:id="844"/>
      </w:r>
      <w:r w:rsidR="009008B7" w:rsidRPr="1BD68A4A">
        <w:rPr>
          <w:color w:val="000000" w:themeColor="text1"/>
        </w:rPr>
        <w:t xml:space="preserve"> </w:t>
      </w:r>
      <w:commentRangeStart w:id="845"/>
      <w:r w:rsidR="009008B7" w:rsidRPr="1BD68A4A">
        <w:rPr>
          <w:color w:val="000000" w:themeColor="text1"/>
        </w:rPr>
        <w:t>liikme</w:t>
      </w:r>
      <w:del w:id="846" w:author="Merike Koppel - JUSTDIGI" w:date="2026-01-05T11:30:00Z" w16du:dateUtc="2026-01-05T09:30:00Z">
        <w:r w:rsidR="009008B7" w:rsidRPr="1BD68A4A" w:rsidDel="005B4D65">
          <w:rPr>
            <w:color w:val="000000" w:themeColor="text1"/>
          </w:rPr>
          <w:delText>li</w:delText>
        </w:r>
      </w:del>
      <w:r w:rsidR="009008B7" w:rsidRPr="1BD68A4A">
        <w:rPr>
          <w:color w:val="000000" w:themeColor="text1"/>
        </w:rPr>
        <w:t>susega</w:t>
      </w:r>
      <w:commentRangeEnd w:id="845"/>
      <w:r w:rsidR="00401C15">
        <w:rPr>
          <w:rStyle w:val="Kommentaariviide"/>
          <w:rFonts w:asciiTheme="minorHAnsi" w:eastAsiaTheme="minorHAnsi" w:hAnsiTheme="minorHAnsi" w:cstheme="minorBidi"/>
          <w:kern w:val="2"/>
          <w:lang w:eastAsia="en-US"/>
          <w14:ligatures w14:val="standardContextual"/>
        </w:rPr>
        <w:commentReference w:id="845"/>
      </w:r>
      <w:r w:rsidR="009008B7" w:rsidRPr="1BD68A4A">
        <w:rPr>
          <w:color w:val="000000" w:themeColor="text1"/>
        </w:rPr>
        <w:t xml:space="preserve"> kaasnevad maksed</w:t>
      </w:r>
      <w:r w:rsidRPr="1BD68A4A">
        <w:rPr>
          <w:color w:val="000000" w:themeColor="text1"/>
        </w:rPr>
        <w:t>.</w:t>
      </w:r>
      <w:r w:rsidR="00EF601E" w:rsidRPr="1BD68A4A">
        <w:rPr>
          <w:color w:val="000000" w:themeColor="text1"/>
        </w:rPr>
        <w:t>“</w:t>
      </w:r>
      <w:r w:rsidRPr="1BD68A4A">
        <w:rPr>
          <w:color w:val="000000" w:themeColor="text1"/>
        </w:rPr>
        <w:t xml:space="preserve">; </w:t>
      </w:r>
    </w:p>
    <w:p w14:paraId="37C3C526" w14:textId="56EE810B" w:rsidR="3A7B647B" w:rsidRPr="00FA634D" w:rsidRDefault="3A7B647B" w:rsidP="1BD68A4A">
      <w:pPr>
        <w:pStyle w:val="Normaallaadveeb"/>
        <w:shd w:val="clear" w:color="auto" w:fill="FFFFFF" w:themeFill="background1"/>
        <w:spacing w:before="0" w:beforeAutospacing="0" w:after="0" w:afterAutospacing="0"/>
        <w:jc w:val="both"/>
        <w:rPr>
          <w:color w:val="000000" w:themeColor="text1"/>
        </w:rPr>
      </w:pPr>
    </w:p>
    <w:p w14:paraId="547DBEDD" w14:textId="6328C3E8" w:rsidR="00947792" w:rsidRPr="00FA634D" w:rsidRDefault="773494DD" w:rsidP="1BD68A4A">
      <w:pPr>
        <w:pStyle w:val="Normaallaadveeb"/>
        <w:shd w:val="clear" w:color="auto" w:fill="FFFFFF" w:themeFill="background1"/>
        <w:spacing w:before="0" w:beforeAutospacing="0" w:after="0" w:afterAutospacing="0"/>
        <w:jc w:val="both"/>
      </w:pPr>
      <w:r w:rsidRPr="1BD68A4A">
        <w:rPr>
          <w:b/>
          <w:bCs/>
        </w:rPr>
        <w:t>2</w:t>
      </w:r>
      <w:r w:rsidR="4A7FCAB1" w:rsidRPr="1BD68A4A">
        <w:rPr>
          <w:b/>
          <w:bCs/>
        </w:rPr>
        <w:t>8</w:t>
      </w:r>
      <w:r w:rsidR="069ED623" w:rsidRPr="1BD68A4A">
        <w:rPr>
          <w:b/>
          <w:bCs/>
        </w:rPr>
        <w:t xml:space="preserve">) </w:t>
      </w:r>
      <w:r w:rsidR="069ED623">
        <w:t>paragrahvi 53 lõike 1 teis</w:t>
      </w:r>
      <w:r w:rsidR="742BFB5A">
        <w:t>t</w:t>
      </w:r>
      <w:r w:rsidR="069ED623">
        <w:t xml:space="preserve"> lause</w:t>
      </w:r>
      <w:r w:rsidR="7044C6AB">
        <w:t>t</w:t>
      </w:r>
      <w:r w:rsidR="069ED623">
        <w:t xml:space="preserve"> </w:t>
      </w:r>
      <w:r w:rsidR="770BE64B">
        <w:t xml:space="preserve">täiendatakse pärast </w:t>
      </w:r>
      <w:del w:id="847" w:author="Merike Koppel - JUSTDIGI" w:date="2026-01-05T11:38:00Z" w16du:dateUtc="2026-01-05T09:38:00Z">
        <w:r w:rsidR="00692873" w:rsidDel="00002EBE">
          <w:delText>tekstiosa</w:delText>
        </w:r>
      </w:del>
      <w:ins w:id="848" w:author="Merike Koppel - JUSTDIGI" w:date="2026-01-05T11:38:00Z" w16du:dateUtc="2026-01-05T09:38:00Z">
        <w:r w:rsidR="00002EBE">
          <w:t>sõna</w:t>
        </w:r>
      </w:ins>
      <w:r w:rsidR="00692873">
        <w:t xml:space="preserve"> </w:t>
      </w:r>
      <w:r w:rsidR="2CDF23D6">
        <w:t>„</w:t>
      </w:r>
      <w:r w:rsidR="069ED623">
        <w:t xml:space="preserve">kohta“ tekstiosaga </w:t>
      </w:r>
      <w:r w:rsidR="2CDF23D6">
        <w:t>„</w:t>
      </w:r>
      <w:r w:rsidR="069ED623">
        <w:t xml:space="preserve">, võttes arvesse käesoleva seaduse § 22 lõike 4 teises lauses </w:t>
      </w:r>
      <w:r w:rsidR="1C76057E">
        <w:t xml:space="preserve">sätestatud </w:t>
      </w:r>
      <w:r w:rsidR="069ED623">
        <w:t xml:space="preserve">piirangut“; </w:t>
      </w:r>
    </w:p>
    <w:p w14:paraId="4344C275" w14:textId="4CF66E02" w:rsidR="09084BA4" w:rsidRPr="00FA634D" w:rsidRDefault="09084BA4" w:rsidP="1BD68A4A">
      <w:pPr>
        <w:pStyle w:val="Normaallaadveeb"/>
        <w:shd w:val="clear" w:color="auto" w:fill="FFFFFF" w:themeFill="background1"/>
        <w:spacing w:before="0" w:beforeAutospacing="0" w:after="0" w:afterAutospacing="0"/>
        <w:jc w:val="both"/>
      </w:pPr>
    </w:p>
    <w:p w14:paraId="1CDC6541" w14:textId="1692E241" w:rsidR="152C4430" w:rsidRPr="00FA634D" w:rsidRDefault="23B1A3DD" w:rsidP="1BD68A4A">
      <w:pPr>
        <w:pStyle w:val="Normaallaadveeb"/>
        <w:shd w:val="clear" w:color="auto" w:fill="FFFFFF" w:themeFill="background1"/>
        <w:spacing w:before="0" w:beforeAutospacing="0" w:after="0" w:afterAutospacing="0"/>
        <w:jc w:val="both"/>
      </w:pPr>
      <w:r w:rsidRPr="1BD68A4A">
        <w:rPr>
          <w:b/>
          <w:bCs/>
        </w:rPr>
        <w:t>29</w:t>
      </w:r>
      <w:r w:rsidR="152C4430" w:rsidRPr="1BD68A4A">
        <w:rPr>
          <w:b/>
          <w:bCs/>
        </w:rPr>
        <w:t xml:space="preserve">) </w:t>
      </w:r>
      <w:r w:rsidR="152C4430">
        <w:t xml:space="preserve">paragrahvi 53 lõike 4 sissejuhatavat lauseosa täiendatakse pärast sõna </w:t>
      </w:r>
      <w:r w:rsidR="00D75F6E">
        <w:t>„</w:t>
      </w:r>
      <w:r w:rsidR="152C4430">
        <w:t>aval</w:t>
      </w:r>
      <w:r w:rsidR="009E4668">
        <w:t>ikust</w:t>
      </w:r>
      <w:r w:rsidR="152C4430">
        <w:t>ab</w:t>
      </w:r>
      <w:r w:rsidR="009E4668">
        <w:t>“</w:t>
      </w:r>
      <w:r w:rsidR="152C4430">
        <w:t xml:space="preserve"> sõnadega </w:t>
      </w:r>
      <w:r w:rsidR="00D75F6E">
        <w:t>„</w:t>
      </w:r>
      <w:r w:rsidR="152C4430">
        <w:t>finantssektori läbipaistvuse eesmärgil</w:t>
      </w:r>
      <w:r w:rsidR="00063415">
        <w:t>“</w:t>
      </w:r>
      <w:r w:rsidR="152C4430">
        <w:t>;</w:t>
      </w:r>
    </w:p>
    <w:p w14:paraId="0553E853" w14:textId="73244834" w:rsidR="09084BA4" w:rsidRPr="00FA634D" w:rsidRDefault="09084BA4" w:rsidP="1BD68A4A">
      <w:pPr>
        <w:pStyle w:val="Normaallaadveeb"/>
        <w:shd w:val="clear" w:color="auto" w:fill="FFFFFF" w:themeFill="background1"/>
        <w:spacing w:before="0" w:beforeAutospacing="0" w:after="0" w:afterAutospacing="0"/>
        <w:jc w:val="both"/>
      </w:pPr>
    </w:p>
    <w:p w14:paraId="4D576530" w14:textId="0314A62B" w:rsidR="152C4430" w:rsidRPr="00FA634D" w:rsidRDefault="4C1A1010" w:rsidP="1BD68A4A">
      <w:pPr>
        <w:pStyle w:val="Normaallaadveeb"/>
        <w:shd w:val="clear" w:color="auto" w:fill="FFFFFF" w:themeFill="background1"/>
        <w:spacing w:before="0" w:beforeAutospacing="0" w:after="0" w:afterAutospacing="0"/>
        <w:jc w:val="both"/>
      </w:pPr>
      <w:r w:rsidRPr="1BD68A4A">
        <w:rPr>
          <w:b/>
          <w:bCs/>
        </w:rPr>
        <w:t>30</w:t>
      </w:r>
      <w:r w:rsidR="152C4430" w:rsidRPr="1BD68A4A">
        <w:rPr>
          <w:b/>
          <w:bCs/>
        </w:rPr>
        <w:t xml:space="preserve">) </w:t>
      </w:r>
      <w:r w:rsidR="152C4430">
        <w:t>paragrahvi 53 täiendatakse lõikega 4</w:t>
      </w:r>
      <w:r w:rsidR="152C4430" w:rsidRPr="1BD68A4A">
        <w:rPr>
          <w:vertAlign w:val="superscript"/>
        </w:rPr>
        <w:t>1</w:t>
      </w:r>
      <w:r w:rsidR="152C4430">
        <w:t xml:space="preserve"> järgmises sõnastuses: </w:t>
      </w:r>
    </w:p>
    <w:p w14:paraId="7ACEE204" w14:textId="60391E37" w:rsidR="152C4430" w:rsidRPr="00FA634D" w:rsidRDefault="00D75F6E" w:rsidP="1BD68A4A">
      <w:pPr>
        <w:pStyle w:val="Normaallaadveeb"/>
        <w:shd w:val="clear" w:color="auto" w:fill="FFFFFF" w:themeFill="background1"/>
        <w:spacing w:before="0" w:beforeAutospacing="0" w:after="0" w:afterAutospacing="0"/>
        <w:jc w:val="both"/>
      </w:pPr>
      <w:r>
        <w:t>„</w:t>
      </w:r>
      <w:r w:rsidR="152C4430">
        <w:t>(4</w:t>
      </w:r>
      <w:r w:rsidR="152C4430" w:rsidRPr="1BD68A4A">
        <w:rPr>
          <w:vertAlign w:val="superscript"/>
        </w:rPr>
        <w:t>1</w:t>
      </w:r>
      <w:r w:rsidR="152C4430">
        <w:t>) Käesoleva paragrahvi lõikes 4 sätestatud avalikustamisel võib füüsilisest isikust järelevalve subjekti ja kutselise investori kohta avalikustada järg</w:t>
      </w:r>
      <w:r w:rsidR="007B1656">
        <w:t>mise</w:t>
      </w:r>
      <w:r w:rsidR="152C4430">
        <w:t xml:space="preserve">d </w:t>
      </w:r>
      <w:r w:rsidR="0EBBFFFD">
        <w:t>üld</w:t>
      </w:r>
      <w:r w:rsidR="2ABAFA3B">
        <w:t xml:space="preserve">andmed: </w:t>
      </w:r>
    </w:p>
    <w:p w14:paraId="3B5584AA" w14:textId="1FA5BFBA" w:rsidR="09084BA4" w:rsidRPr="00FA634D" w:rsidRDefault="09084BA4" w:rsidP="1BD68A4A">
      <w:pPr>
        <w:pStyle w:val="Normaallaadveeb"/>
        <w:shd w:val="clear" w:color="auto" w:fill="FFFFFF" w:themeFill="background1"/>
        <w:spacing w:before="0" w:beforeAutospacing="0" w:after="0" w:afterAutospacing="0"/>
        <w:jc w:val="both"/>
      </w:pPr>
      <w:r>
        <w:lastRenderedPageBreak/>
        <w:t xml:space="preserve">1) </w:t>
      </w:r>
      <w:r w:rsidR="046E5886">
        <w:t xml:space="preserve">ees- ja perekonnanimi; </w:t>
      </w:r>
    </w:p>
    <w:p w14:paraId="5570B85E" w14:textId="06EDD3D1" w:rsidR="046E5886" w:rsidRPr="00FA634D" w:rsidRDefault="046E5886" w:rsidP="1BD68A4A">
      <w:pPr>
        <w:pStyle w:val="Normaallaadveeb"/>
        <w:shd w:val="clear" w:color="auto" w:fill="FFFFFF" w:themeFill="background1"/>
        <w:spacing w:before="0" w:beforeAutospacing="0" w:after="0" w:afterAutospacing="0"/>
        <w:jc w:val="both"/>
      </w:pPr>
      <w:r>
        <w:t>2) isikukood või selle puudumisel sünniaeg;</w:t>
      </w:r>
    </w:p>
    <w:p w14:paraId="2172E3F1" w14:textId="24BD3AAC" w:rsidR="046E5886" w:rsidRPr="00FA634D" w:rsidRDefault="046E5886" w:rsidP="1BD68A4A">
      <w:pPr>
        <w:pStyle w:val="Normaallaadveeb"/>
        <w:shd w:val="clear" w:color="auto" w:fill="FFFFFF" w:themeFill="background1"/>
        <w:spacing w:before="0" w:beforeAutospacing="0" w:after="0" w:afterAutospacing="0"/>
        <w:jc w:val="both"/>
      </w:pPr>
      <w:r>
        <w:t>3) aadress, telefon</w:t>
      </w:r>
      <w:ins w:id="849" w:author="Merike Koppel - JUSTDIGI" w:date="2026-01-05T11:39:00Z" w16du:dateUtc="2026-01-05T09:39:00Z">
        <w:r w:rsidR="00E91AF4">
          <w:t>inumber</w:t>
        </w:r>
      </w:ins>
      <w:r>
        <w:t xml:space="preserve"> ja e-posti aadress.</w:t>
      </w:r>
      <w:r w:rsidR="00E961BE">
        <w:t>“</w:t>
      </w:r>
      <w:r>
        <w:t>;</w:t>
      </w:r>
    </w:p>
    <w:p w14:paraId="5044D7BE" w14:textId="15C17A04" w:rsidR="00947792" w:rsidRPr="00FA634D" w:rsidRDefault="00947792" w:rsidP="00464A6C">
      <w:pPr>
        <w:spacing w:after="0" w:line="240" w:lineRule="auto"/>
        <w:jc w:val="both"/>
        <w:rPr>
          <w:rFonts w:ascii="Times New Roman" w:hAnsi="Times New Roman" w:cs="Times New Roman"/>
          <w:sz w:val="24"/>
          <w:szCs w:val="24"/>
        </w:rPr>
      </w:pPr>
    </w:p>
    <w:p w14:paraId="0547DCEA" w14:textId="46553A67" w:rsidR="00015B00" w:rsidRPr="00FA634D" w:rsidRDefault="1B02EF2D"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0312D48" w:rsidRPr="1BD68A4A">
        <w:rPr>
          <w:rFonts w:ascii="Times New Roman" w:hAnsi="Times New Roman" w:cs="Times New Roman"/>
          <w:b/>
          <w:bCs/>
          <w:sz w:val="24"/>
          <w:szCs w:val="24"/>
        </w:rPr>
        <w:t>1</w:t>
      </w:r>
      <w:r w:rsidR="00015B00" w:rsidRPr="1BD68A4A">
        <w:rPr>
          <w:rFonts w:ascii="Times New Roman" w:hAnsi="Times New Roman" w:cs="Times New Roman"/>
          <w:b/>
          <w:bCs/>
          <w:sz w:val="24"/>
          <w:szCs w:val="24"/>
        </w:rPr>
        <w:t xml:space="preserve">) </w:t>
      </w:r>
      <w:r w:rsidR="00015B00" w:rsidRPr="1BD68A4A">
        <w:rPr>
          <w:rFonts w:ascii="Times New Roman" w:hAnsi="Times New Roman" w:cs="Times New Roman"/>
          <w:sz w:val="24"/>
          <w:szCs w:val="24"/>
        </w:rPr>
        <w:t>paragrahvi 54 lõiget 4 täiendatakse punktiga 1</w:t>
      </w:r>
      <w:r w:rsidR="6E0D8A4D" w:rsidRPr="1BD68A4A">
        <w:rPr>
          <w:rFonts w:ascii="Times New Roman" w:hAnsi="Times New Roman" w:cs="Times New Roman"/>
          <w:sz w:val="24"/>
          <w:szCs w:val="24"/>
        </w:rPr>
        <w:t>4</w:t>
      </w:r>
      <w:r w:rsidR="00015B00" w:rsidRPr="1BD68A4A">
        <w:rPr>
          <w:rFonts w:ascii="Times New Roman" w:hAnsi="Times New Roman" w:cs="Times New Roman"/>
          <w:sz w:val="24"/>
          <w:szCs w:val="24"/>
        </w:rPr>
        <w:t xml:space="preserve"> järgmises sõnastuses: </w:t>
      </w:r>
    </w:p>
    <w:p w14:paraId="50BAB739" w14:textId="0291167C" w:rsidR="46710057" w:rsidRPr="00A02667" w:rsidRDefault="46710057"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1A053DF" w:rsidRPr="1BD68A4A">
        <w:rPr>
          <w:rFonts w:ascii="Times New Roman" w:hAnsi="Times New Roman" w:cs="Times New Roman"/>
          <w:sz w:val="24"/>
          <w:szCs w:val="24"/>
        </w:rPr>
        <w:t>1</w:t>
      </w:r>
      <w:r w:rsidR="4EDC208B" w:rsidRPr="1BD68A4A">
        <w:rPr>
          <w:rFonts w:ascii="Times New Roman" w:hAnsi="Times New Roman" w:cs="Times New Roman"/>
          <w:sz w:val="24"/>
          <w:szCs w:val="24"/>
        </w:rPr>
        <w:t>4</w:t>
      </w:r>
      <w:r w:rsidR="71A053DF" w:rsidRPr="1BD68A4A">
        <w:rPr>
          <w:rFonts w:ascii="Times New Roman" w:hAnsi="Times New Roman" w:cs="Times New Roman"/>
          <w:sz w:val="24"/>
          <w:szCs w:val="24"/>
        </w:rPr>
        <w:t>) Maksu- ja Tolliametile krediidiasutuse või tema filiaali</w:t>
      </w:r>
      <w:r w:rsidR="62BD9C07" w:rsidRPr="1BD68A4A">
        <w:rPr>
          <w:rFonts w:ascii="Times New Roman" w:hAnsi="Times New Roman" w:cs="Times New Roman"/>
          <w:sz w:val="24"/>
          <w:szCs w:val="24"/>
        </w:rPr>
        <w:t xml:space="preserve"> üle riikliku järelevalve teostamiseks ning isikute kontrollimiseks maksukorralduse seaduses sätestatud ulatuses</w:t>
      </w:r>
      <w:r w:rsidR="71A053DF" w:rsidRPr="1BD68A4A">
        <w:rPr>
          <w:rFonts w:ascii="Times New Roman" w:hAnsi="Times New Roman" w:cs="Times New Roman"/>
          <w:sz w:val="24"/>
          <w:szCs w:val="24"/>
        </w:rPr>
        <w:t>.</w:t>
      </w:r>
      <w:r w:rsidR="6EA66B8D" w:rsidRPr="1BD68A4A">
        <w:rPr>
          <w:rFonts w:ascii="Times New Roman" w:hAnsi="Times New Roman" w:cs="Times New Roman"/>
          <w:sz w:val="24"/>
          <w:szCs w:val="24"/>
        </w:rPr>
        <w:t>“;</w:t>
      </w:r>
      <w:r w:rsidR="71A053DF" w:rsidRPr="1BD68A4A">
        <w:rPr>
          <w:rFonts w:ascii="Times New Roman" w:hAnsi="Times New Roman" w:cs="Times New Roman"/>
          <w:b/>
          <w:bCs/>
          <w:sz w:val="24"/>
          <w:szCs w:val="24"/>
        </w:rPr>
        <w:t xml:space="preserve"> </w:t>
      </w:r>
    </w:p>
    <w:p w14:paraId="778A563F" w14:textId="5E0DC0EE" w:rsidR="777DC0EF" w:rsidRPr="00FA634D" w:rsidRDefault="777DC0EF" w:rsidP="777DC0EF">
      <w:pPr>
        <w:spacing w:after="0" w:line="240" w:lineRule="auto"/>
        <w:jc w:val="both"/>
        <w:rPr>
          <w:rFonts w:ascii="Times New Roman" w:hAnsi="Times New Roman" w:cs="Times New Roman"/>
          <w:b/>
          <w:bCs/>
          <w:sz w:val="24"/>
          <w:szCs w:val="24"/>
        </w:rPr>
      </w:pPr>
    </w:p>
    <w:p w14:paraId="0362BF03" w14:textId="607ED676" w:rsidR="7B8A9C4A" w:rsidRPr="00FA634D" w:rsidRDefault="67F2891D" w:rsidP="777DC0E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00312D48" w:rsidRPr="1BD68A4A">
        <w:rPr>
          <w:rFonts w:ascii="Times New Roman" w:hAnsi="Times New Roman" w:cs="Times New Roman"/>
          <w:b/>
          <w:bCs/>
          <w:sz w:val="24"/>
          <w:szCs w:val="24"/>
        </w:rPr>
        <w:t>2</w:t>
      </w:r>
      <w:r w:rsidR="6EC68EC9" w:rsidRPr="1BD68A4A">
        <w:rPr>
          <w:rFonts w:ascii="Times New Roman" w:hAnsi="Times New Roman" w:cs="Times New Roman"/>
          <w:b/>
          <w:bCs/>
          <w:sz w:val="24"/>
          <w:szCs w:val="24"/>
        </w:rPr>
        <w:t xml:space="preserve">) </w:t>
      </w:r>
      <w:r w:rsidR="6EC68EC9" w:rsidRPr="1BD68A4A">
        <w:rPr>
          <w:rFonts w:ascii="Times New Roman" w:hAnsi="Times New Roman" w:cs="Times New Roman"/>
          <w:sz w:val="24"/>
          <w:szCs w:val="24"/>
        </w:rPr>
        <w:t>paragrahvi 54 täiendatakse lõikega 4</w:t>
      </w:r>
      <w:r w:rsidR="2740B950" w:rsidRPr="1BD68A4A">
        <w:rPr>
          <w:rFonts w:ascii="Times New Roman" w:hAnsi="Times New Roman" w:cs="Times New Roman"/>
          <w:sz w:val="24"/>
          <w:szCs w:val="24"/>
          <w:vertAlign w:val="superscript"/>
        </w:rPr>
        <w:t>8</w:t>
      </w:r>
      <w:r w:rsidR="6EC68EC9" w:rsidRPr="1BD68A4A">
        <w:rPr>
          <w:rFonts w:ascii="Times New Roman" w:hAnsi="Times New Roman" w:cs="Times New Roman"/>
          <w:sz w:val="24"/>
          <w:szCs w:val="24"/>
          <w:vertAlign w:val="superscript"/>
        </w:rPr>
        <w:t xml:space="preserve"> </w:t>
      </w:r>
      <w:r w:rsidR="6EC68EC9" w:rsidRPr="1BD68A4A">
        <w:rPr>
          <w:rFonts w:ascii="Times New Roman" w:hAnsi="Times New Roman" w:cs="Times New Roman"/>
          <w:sz w:val="24"/>
          <w:szCs w:val="24"/>
        </w:rPr>
        <w:t xml:space="preserve">järgmises sõnastuses: </w:t>
      </w:r>
    </w:p>
    <w:p w14:paraId="690D6590" w14:textId="7A852EDE" w:rsidR="7B8A9C4A" w:rsidRPr="00FA634D" w:rsidRDefault="008A5D0B" w:rsidP="777DC0EF">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6EC68EC9" w:rsidRPr="1BD68A4A">
        <w:rPr>
          <w:rFonts w:ascii="Times New Roman" w:hAnsi="Times New Roman" w:cs="Times New Roman"/>
          <w:sz w:val="24"/>
          <w:szCs w:val="24"/>
        </w:rPr>
        <w:t>(4</w:t>
      </w:r>
      <w:r w:rsidR="21B94C29" w:rsidRPr="1BD68A4A">
        <w:rPr>
          <w:rFonts w:ascii="Times New Roman" w:hAnsi="Times New Roman" w:cs="Times New Roman"/>
          <w:sz w:val="24"/>
          <w:szCs w:val="24"/>
          <w:vertAlign w:val="superscript"/>
        </w:rPr>
        <w:t>8</w:t>
      </w:r>
      <w:r w:rsidR="6EC68EC9" w:rsidRPr="1BD68A4A">
        <w:rPr>
          <w:rFonts w:ascii="Times New Roman" w:hAnsi="Times New Roman" w:cs="Times New Roman"/>
          <w:sz w:val="24"/>
          <w:szCs w:val="24"/>
        </w:rPr>
        <w:t>)</w:t>
      </w:r>
      <w:r w:rsidR="4772EDF6" w:rsidRPr="1BD68A4A">
        <w:rPr>
          <w:rFonts w:ascii="Times New Roman" w:hAnsi="Times New Roman" w:cs="Times New Roman"/>
          <w:sz w:val="24"/>
          <w:szCs w:val="24"/>
        </w:rPr>
        <w:t xml:space="preserve"> </w:t>
      </w:r>
      <w:r w:rsidR="7C4F8180" w:rsidRPr="1BD68A4A">
        <w:rPr>
          <w:rFonts w:ascii="Times New Roman" w:hAnsi="Times New Roman" w:cs="Times New Roman"/>
          <w:sz w:val="24"/>
          <w:szCs w:val="24"/>
        </w:rPr>
        <w:t>Inspektsioo</w:t>
      </w:r>
      <w:r w:rsidR="30201F34" w:rsidRPr="1BD68A4A">
        <w:rPr>
          <w:rFonts w:ascii="Times New Roman" w:hAnsi="Times New Roman" w:cs="Times New Roman"/>
          <w:sz w:val="24"/>
          <w:szCs w:val="24"/>
        </w:rPr>
        <w:t xml:space="preserve">n võib edastada Maksu- ja Tolliametile </w:t>
      </w:r>
      <w:r w:rsidR="0986E1F6" w:rsidRPr="1BD68A4A">
        <w:rPr>
          <w:rFonts w:ascii="Times New Roman" w:hAnsi="Times New Roman" w:cs="Times New Roman"/>
          <w:sz w:val="24"/>
          <w:szCs w:val="24"/>
        </w:rPr>
        <w:t xml:space="preserve">krediidiasutuse ja tema filiaali üle riikliku järelevalve teostamiseks ning isikute kontrollimiseks maksukorralduse seaduses sätestatud ulatuses </w:t>
      </w:r>
      <w:r w:rsidR="30201F34" w:rsidRPr="1BD68A4A">
        <w:rPr>
          <w:rFonts w:ascii="Times New Roman" w:hAnsi="Times New Roman" w:cs="Times New Roman"/>
          <w:sz w:val="24"/>
          <w:szCs w:val="24"/>
        </w:rPr>
        <w:t xml:space="preserve">teise lepinguriigi pädevalt </w:t>
      </w:r>
      <w:r w:rsidR="437546BE" w:rsidRPr="1BD68A4A">
        <w:rPr>
          <w:rFonts w:ascii="Times New Roman" w:hAnsi="Times New Roman" w:cs="Times New Roman"/>
          <w:sz w:val="24"/>
          <w:szCs w:val="24"/>
        </w:rPr>
        <w:t>järelevalve</w:t>
      </w:r>
      <w:r w:rsidR="30201F34" w:rsidRPr="1BD68A4A">
        <w:rPr>
          <w:rFonts w:ascii="Times New Roman" w:hAnsi="Times New Roman" w:cs="Times New Roman"/>
          <w:sz w:val="24"/>
          <w:szCs w:val="24"/>
        </w:rPr>
        <w:t xml:space="preserve">asutuselt saadud konfidentsiaalset teavet ainult asjaomase teise lepinguriigi pädeva </w:t>
      </w:r>
      <w:r w:rsidR="380E0282" w:rsidRPr="1BD68A4A">
        <w:rPr>
          <w:rFonts w:ascii="Times New Roman" w:hAnsi="Times New Roman" w:cs="Times New Roman"/>
          <w:sz w:val="24"/>
          <w:szCs w:val="24"/>
        </w:rPr>
        <w:t>järelevalve</w:t>
      </w:r>
      <w:r w:rsidR="30201F34" w:rsidRPr="1BD68A4A">
        <w:rPr>
          <w:rFonts w:ascii="Times New Roman" w:hAnsi="Times New Roman" w:cs="Times New Roman"/>
          <w:sz w:val="24"/>
          <w:szCs w:val="24"/>
        </w:rPr>
        <w:t>asutuse selgesõnalisel nõusolekul.</w:t>
      </w:r>
      <w:r w:rsidR="00130A16" w:rsidRPr="1BD68A4A">
        <w:rPr>
          <w:rFonts w:ascii="Times New Roman" w:hAnsi="Times New Roman" w:cs="Times New Roman"/>
          <w:sz w:val="24"/>
          <w:szCs w:val="24"/>
        </w:rPr>
        <w:t>“</w:t>
      </w:r>
      <w:r w:rsidR="30201F34" w:rsidRPr="1BD68A4A">
        <w:rPr>
          <w:rFonts w:ascii="Times New Roman" w:hAnsi="Times New Roman" w:cs="Times New Roman"/>
          <w:sz w:val="24"/>
          <w:szCs w:val="24"/>
        </w:rPr>
        <w:t xml:space="preserve">; </w:t>
      </w:r>
    </w:p>
    <w:p w14:paraId="5D6E0B1D" w14:textId="0EA47F07" w:rsidR="09084BA4" w:rsidRPr="00FA634D" w:rsidRDefault="09084BA4" w:rsidP="09084BA4">
      <w:pPr>
        <w:spacing w:after="0" w:line="240" w:lineRule="auto"/>
        <w:jc w:val="both"/>
        <w:rPr>
          <w:rFonts w:ascii="Times New Roman" w:hAnsi="Times New Roman" w:cs="Times New Roman"/>
          <w:sz w:val="24"/>
          <w:szCs w:val="24"/>
        </w:rPr>
      </w:pPr>
    </w:p>
    <w:p w14:paraId="038640BB" w14:textId="6C209DBC" w:rsidR="66A61939" w:rsidRPr="00FA634D" w:rsidRDefault="738BE54C" w:rsidP="09084BA4">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33</w:t>
      </w:r>
      <w:r w:rsidR="66A61939" w:rsidRPr="1BD68A4A">
        <w:rPr>
          <w:rFonts w:ascii="Times New Roman" w:hAnsi="Times New Roman" w:cs="Times New Roman"/>
          <w:b/>
          <w:bCs/>
          <w:sz w:val="24"/>
          <w:szCs w:val="24"/>
        </w:rPr>
        <w:t xml:space="preserve">) </w:t>
      </w:r>
      <w:r w:rsidR="66A61939" w:rsidRPr="1BD68A4A">
        <w:rPr>
          <w:rFonts w:ascii="Times New Roman" w:hAnsi="Times New Roman" w:cs="Times New Roman"/>
          <w:sz w:val="24"/>
          <w:szCs w:val="24"/>
        </w:rPr>
        <w:t>paragrahvi 54</w:t>
      </w:r>
      <w:r w:rsidR="66A61939" w:rsidRPr="1BD68A4A">
        <w:rPr>
          <w:rFonts w:ascii="Times New Roman" w:hAnsi="Times New Roman" w:cs="Times New Roman"/>
          <w:sz w:val="24"/>
          <w:szCs w:val="24"/>
          <w:vertAlign w:val="superscript"/>
        </w:rPr>
        <w:t>2</w:t>
      </w:r>
      <w:r w:rsidR="66A61939" w:rsidRPr="1BD68A4A">
        <w:rPr>
          <w:rFonts w:ascii="Times New Roman" w:hAnsi="Times New Roman" w:cs="Times New Roman"/>
          <w:sz w:val="24"/>
          <w:szCs w:val="24"/>
        </w:rPr>
        <w:t xml:space="preserve"> lõikes 3 </w:t>
      </w:r>
      <w:r w:rsidR="66A61939" w:rsidRPr="00692C50">
        <w:rPr>
          <w:rFonts w:ascii="Times New Roman" w:hAnsi="Times New Roman" w:cs="Times New Roman"/>
          <w:sz w:val="24"/>
          <w:szCs w:val="24"/>
        </w:rPr>
        <w:t xml:space="preserve">asendatakse </w:t>
      </w:r>
      <w:r w:rsidR="34AEEE48" w:rsidRPr="00692C50">
        <w:rPr>
          <w:rFonts w:ascii="Times New Roman" w:hAnsi="Times New Roman" w:cs="Times New Roman"/>
          <w:sz w:val="24"/>
          <w:szCs w:val="24"/>
        </w:rPr>
        <w:t>arv</w:t>
      </w:r>
      <w:r w:rsidR="66A61939" w:rsidRPr="00692C50">
        <w:rPr>
          <w:rFonts w:ascii="Times New Roman" w:hAnsi="Times New Roman" w:cs="Times New Roman"/>
          <w:sz w:val="24"/>
          <w:szCs w:val="24"/>
        </w:rPr>
        <w:t xml:space="preserve"> </w:t>
      </w:r>
      <w:r w:rsidR="00D75F6E" w:rsidRPr="00692C50">
        <w:rPr>
          <w:rFonts w:ascii="Times New Roman" w:hAnsi="Times New Roman" w:cs="Times New Roman"/>
          <w:sz w:val="24"/>
          <w:szCs w:val="24"/>
        </w:rPr>
        <w:t>„</w:t>
      </w:r>
      <w:r w:rsidR="66A61939" w:rsidRPr="00692C50">
        <w:rPr>
          <w:rFonts w:ascii="Times New Roman" w:hAnsi="Times New Roman" w:cs="Times New Roman"/>
          <w:sz w:val="24"/>
          <w:szCs w:val="24"/>
        </w:rPr>
        <w:t>2</w:t>
      </w:r>
      <w:r w:rsidR="00C763CA" w:rsidRPr="00692C50">
        <w:rPr>
          <w:rFonts w:ascii="Times New Roman" w:hAnsi="Times New Roman" w:cs="Times New Roman"/>
          <w:sz w:val="24"/>
          <w:szCs w:val="24"/>
        </w:rPr>
        <w:t>“</w:t>
      </w:r>
      <w:r w:rsidR="66A61939" w:rsidRPr="00692C50">
        <w:rPr>
          <w:rFonts w:ascii="Times New Roman" w:hAnsi="Times New Roman" w:cs="Times New Roman"/>
          <w:sz w:val="24"/>
          <w:szCs w:val="24"/>
        </w:rPr>
        <w:t xml:space="preserve"> </w:t>
      </w:r>
      <w:r w:rsidR="7D39648E" w:rsidRPr="00692C50">
        <w:rPr>
          <w:rFonts w:ascii="Times New Roman" w:hAnsi="Times New Roman" w:cs="Times New Roman"/>
          <w:sz w:val="24"/>
          <w:szCs w:val="24"/>
        </w:rPr>
        <w:t>arvuga</w:t>
      </w:r>
      <w:r w:rsidR="66A61939" w:rsidRPr="00692C50">
        <w:rPr>
          <w:rFonts w:ascii="Times New Roman" w:hAnsi="Times New Roman" w:cs="Times New Roman"/>
          <w:sz w:val="24"/>
          <w:szCs w:val="24"/>
        </w:rPr>
        <w:t xml:space="preserve"> </w:t>
      </w:r>
      <w:r w:rsidR="00D75F6E" w:rsidRPr="00692C50">
        <w:rPr>
          <w:rFonts w:ascii="Times New Roman" w:hAnsi="Times New Roman" w:cs="Times New Roman"/>
          <w:sz w:val="24"/>
          <w:szCs w:val="24"/>
        </w:rPr>
        <w:t>„</w:t>
      </w:r>
      <w:r w:rsidR="66A61939" w:rsidRPr="00692C50">
        <w:rPr>
          <w:rFonts w:ascii="Times New Roman" w:hAnsi="Times New Roman" w:cs="Times New Roman"/>
          <w:sz w:val="24"/>
          <w:szCs w:val="24"/>
        </w:rPr>
        <w:t>1</w:t>
      </w:r>
      <w:r w:rsidR="00C763CA" w:rsidRPr="00692C50">
        <w:rPr>
          <w:rFonts w:ascii="Times New Roman" w:hAnsi="Times New Roman" w:cs="Times New Roman"/>
          <w:sz w:val="24"/>
          <w:szCs w:val="24"/>
        </w:rPr>
        <w:t>“</w:t>
      </w:r>
      <w:r w:rsidR="66A61939" w:rsidRPr="00692C50">
        <w:rPr>
          <w:rFonts w:ascii="Times New Roman" w:hAnsi="Times New Roman" w:cs="Times New Roman"/>
          <w:sz w:val="24"/>
          <w:szCs w:val="24"/>
        </w:rPr>
        <w:t>;</w:t>
      </w:r>
    </w:p>
    <w:p w14:paraId="228C6AFB" w14:textId="08B6F8B4" w:rsidR="004E05F3" w:rsidRPr="00FA634D" w:rsidRDefault="004E05F3" w:rsidP="00464A6C">
      <w:pPr>
        <w:spacing w:after="0" w:line="240" w:lineRule="auto"/>
        <w:jc w:val="both"/>
        <w:rPr>
          <w:rFonts w:ascii="Times New Roman" w:hAnsi="Times New Roman" w:cs="Times New Roman"/>
          <w:sz w:val="24"/>
          <w:szCs w:val="24"/>
        </w:rPr>
      </w:pPr>
    </w:p>
    <w:p w14:paraId="4F8CCD35" w14:textId="13183B5D" w:rsidR="00831330" w:rsidRPr="00FA634D" w:rsidRDefault="5FB6AECD" w:rsidP="20DD2A98">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b/>
          <w:bCs/>
          <w:sz w:val="24"/>
          <w:szCs w:val="24"/>
        </w:rPr>
        <w:t>34</w:t>
      </w:r>
      <w:r w:rsidR="7679D71C" w:rsidRPr="1BD68A4A">
        <w:rPr>
          <w:rFonts w:ascii="Times New Roman" w:hAnsi="Times New Roman" w:cs="Times New Roman"/>
          <w:b/>
          <w:bCs/>
          <w:sz w:val="24"/>
          <w:szCs w:val="24"/>
        </w:rPr>
        <w:t>)</w:t>
      </w:r>
      <w:r w:rsidR="7679D71C" w:rsidRPr="1BD68A4A">
        <w:rPr>
          <w:rFonts w:ascii="Times New Roman" w:hAnsi="Times New Roman" w:cs="Times New Roman"/>
          <w:sz w:val="24"/>
          <w:szCs w:val="24"/>
        </w:rPr>
        <w:t xml:space="preserve"> paragrahvi 64 täiendatakse lõi</w:t>
      </w:r>
      <w:r w:rsidR="74962A04" w:rsidRPr="1BD68A4A">
        <w:rPr>
          <w:rFonts w:ascii="Times New Roman" w:hAnsi="Times New Roman" w:cs="Times New Roman"/>
          <w:sz w:val="24"/>
          <w:szCs w:val="24"/>
        </w:rPr>
        <w:t>getega</w:t>
      </w:r>
      <w:r w:rsidR="7679D71C" w:rsidRPr="1BD68A4A">
        <w:rPr>
          <w:rFonts w:ascii="Times New Roman" w:hAnsi="Times New Roman" w:cs="Times New Roman"/>
          <w:sz w:val="24"/>
          <w:szCs w:val="24"/>
        </w:rPr>
        <w:t xml:space="preserve"> 10</w:t>
      </w:r>
      <w:r w:rsidR="19838A0F" w:rsidRPr="1BD68A4A">
        <w:rPr>
          <w:rFonts w:ascii="Times New Roman" w:hAnsi="Times New Roman" w:cs="Times New Roman"/>
          <w:sz w:val="24"/>
          <w:szCs w:val="24"/>
        </w:rPr>
        <w:t xml:space="preserve"> ja 11</w:t>
      </w:r>
      <w:r w:rsidR="7679D71C" w:rsidRPr="1BD68A4A">
        <w:rPr>
          <w:rFonts w:ascii="Times New Roman" w:hAnsi="Times New Roman" w:cs="Times New Roman"/>
          <w:sz w:val="24"/>
          <w:szCs w:val="24"/>
        </w:rPr>
        <w:t xml:space="preserve"> järgmises sõnastuses:</w:t>
      </w:r>
    </w:p>
    <w:p w14:paraId="168A4E74" w14:textId="16E67374" w:rsidR="00831330" w:rsidRPr="00FA634D" w:rsidRDefault="51E17176" w:rsidP="7D807B20">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F261FAD" w:rsidRPr="1BD68A4A">
        <w:rPr>
          <w:rFonts w:ascii="Times New Roman" w:hAnsi="Times New Roman" w:cs="Times New Roman"/>
          <w:sz w:val="24"/>
          <w:szCs w:val="24"/>
        </w:rPr>
        <w:t xml:space="preserve">(10) </w:t>
      </w:r>
      <w:r w:rsidR="03C62B4E" w:rsidRPr="1BD68A4A">
        <w:rPr>
          <w:rFonts w:ascii="Times New Roman" w:hAnsi="Times New Roman" w:cs="Times New Roman"/>
          <w:sz w:val="24"/>
          <w:szCs w:val="24"/>
        </w:rPr>
        <w:t>Käesoleva seaduse § 21 lõike</w:t>
      </w:r>
      <w:r w:rsidR="0D8CA0DD" w:rsidRPr="1BD68A4A">
        <w:rPr>
          <w:rFonts w:ascii="Times New Roman" w:hAnsi="Times New Roman" w:cs="Times New Roman"/>
          <w:sz w:val="24"/>
          <w:szCs w:val="24"/>
        </w:rPr>
        <w:t xml:space="preserve"> 5 </w:t>
      </w:r>
      <w:r w:rsidR="171DAAE8" w:rsidRPr="1BD68A4A">
        <w:rPr>
          <w:rFonts w:ascii="Times New Roman" w:hAnsi="Times New Roman" w:cs="Times New Roman"/>
          <w:sz w:val="24"/>
          <w:szCs w:val="24"/>
        </w:rPr>
        <w:t>teises</w:t>
      </w:r>
      <w:r w:rsidR="0D8CA0DD" w:rsidRPr="1BD68A4A">
        <w:rPr>
          <w:rFonts w:ascii="Times New Roman" w:hAnsi="Times New Roman" w:cs="Times New Roman"/>
          <w:sz w:val="24"/>
          <w:szCs w:val="24"/>
        </w:rPr>
        <w:t xml:space="preserve"> lauses</w:t>
      </w:r>
      <w:r w:rsidR="03C62B4E" w:rsidRPr="1BD68A4A">
        <w:rPr>
          <w:rFonts w:ascii="Times New Roman" w:hAnsi="Times New Roman" w:cs="Times New Roman"/>
          <w:sz w:val="24"/>
          <w:szCs w:val="24"/>
        </w:rPr>
        <w:t xml:space="preserve"> nimetatud ametiaja piirangu</w:t>
      </w:r>
      <w:r w:rsidR="0CAE8593" w:rsidRPr="1BD68A4A">
        <w:rPr>
          <w:rFonts w:ascii="Times New Roman" w:hAnsi="Times New Roman" w:cs="Times New Roman"/>
          <w:sz w:val="24"/>
          <w:szCs w:val="24"/>
        </w:rPr>
        <w:t xml:space="preserve"> nõue</w:t>
      </w:r>
      <w:r w:rsidR="1B542D20" w:rsidRPr="1BD68A4A">
        <w:rPr>
          <w:rFonts w:ascii="Times New Roman" w:hAnsi="Times New Roman" w:cs="Times New Roman"/>
          <w:sz w:val="24"/>
          <w:szCs w:val="24"/>
        </w:rPr>
        <w:t xml:space="preserve">t kohaldatakse </w:t>
      </w:r>
      <w:r w:rsidR="6FF63ED8" w:rsidRPr="1BD68A4A">
        <w:rPr>
          <w:rFonts w:ascii="Times New Roman" w:hAnsi="Times New Roman" w:cs="Times New Roman"/>
          <w:sz w:val="24"/>
          <w:szCs w:val="24"/>
        </w:rPr>
        <w:t>ameti</w:t>
      </w:r>
      <w:r w:rsidR="26E5B36D" w:rsidRPr="1BD68A4A">
        <w:rPr>
          <w:rFonts w:ascii="Times New Roman" w:hAnsi="Times New Roman" w:cs="Times New Roman"/>
          <w:sz w:val="24"/>
          <w:szCs w:val="24"/>
        </w:rPr>
        <w:t>lepingute</w:t>
      </w:r>
      <w:r w:rsidR="1B542D20" w:rsidRPr="1BD68A4A">
        <w:rPr>
          <w:rFonts w:ascii="Times New Roman" w:hAnsi="Times New Roman" w:cs="Times New Roman"/>
          <w:sz w:val="24"/>
          <w:szCs w:val="24"/>
        </w:rPr>
        <w:t xml:space="preserve"> suhtes,</w:t>
      </w:r>
      <w:r w:rsidR="46B55B26" w:rsidRPr="1BD68A4A">
        <w:rPr>
          <w:rFonts w:ascii="Times New Roman" w:hAnsi="Times New Roman" w:cs="Times New Roman"/>
          <w:sz w:val="24"/>
          <w:szCs w:val="24"/>
        </w:rPr>
        <w:t xml:space="preserve"> mis sõlmitakse juhatuse liikmetega alates 2026. aasta 11.</w:t>
      </w:r>
      <w:r w:rsidR="0056572A" w:rsidRPr="1BD68A4A">
        <w:rPr>
          <w:rFonts w:ascii="Times New Roman" w:hAnsi="Times New Roman" w:cs="Times New Roman"/>
          <w:sz w:val="24"/>
          <w:szCs w:val="24"/>
        </w:rPr>
        <w:t> </w:t>
      </w:r>
      <w:r w:rsidR="62F22CA6" w:rsidRPr="1BD68A4A">
        <w:rPr>
          <w:rFonts w:ascii="Times New Roman" w:hAnsi="Times New Roman" w:cs="Times New Roman"/>
          <w:sz w:val="24"/>
          <w:szCs w:val="24"/>
        </w:rPr>
        <w:t>j</w:t>
      </w:r>
      <w:r w:rsidR="46B55B26" w:rsidRPr="1BD68A4A">
        <w:rPr>
          <w:rFonts w:ascii="Times New Roman" w:hAnsi="Times New Roman" w:cs="Times New Roman"/>
          <w:sz w:val="24"/>
          <w:szCs w:val="24"/>
        </w:rPr>
        <w:t>aanuarist.</w:t>
      </w:r>
    </w:p>
    <w:p w14:paraId="5AC76359" w14:textId="5F24D0F8" w:rsidR="7A128A92" w:rsidRPr="00FA634D" w:rsidRDefault="7A128A92" w:rsidP="058BB9C2">
      <w:pPr>
        <w:spacing w:after="0" w:line="240" w:lineRule="auto"/>
        <w:jc w:val="both"/>
        <w:rPr>
          <w:rFonts w:ascii="Times New Roman" w:hAnsi="Times New Roman" w:cs="Times New Roman"/>
          <w:sz w:val="24"/>
          <w:szCs w:val="24"/>
        </w:rPr>
      </w:pPr>
    </w:p>
    <w:p w14:paraId="528CAE84" w14:textId="5E726905" w:rsidR="6BD67D74" w:rsidRPr="00FA634D" w:rsidRDefault="6BD67D74" w:rsidP="7A128A92">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(11) Inspektsiooni juhatuse ja nõukogu liikmed peavad </w:t>
      </w:r>
      <w:ins w:id="850" w:author="Merike Koppel - JUSTDIGI" w:date="2025-12-30T13:06:00Z" w16du:dateUtc="2025-12-30T11:06:00Z">
        <w:r w:rsidR="00385A67">
          <w:rPr>
            <w:rFonts w:ascii="Times New Roman" w:hAnsi="Times New Roman" w:cs="Times New Roman"/>
            <w:sz w:val="24"/>
            <w:szCs w:val="24"/>
          </w:rPr>
          <w:t xml:space="preserve">viima </w:t>
        </w:r>
      </w:ins>
      <w:r w:rsidRPr="1BD68A4A">
        <w:rPr>
          <w:rFonts w:ascii="Times New Roman" w:hAnsi="Times New Roman" w:cs="Times New Roman"/>
          <w:sz w:val="24"/>
          <w:szCs w:val="24"/>
        </w:rPr>
        <w:t xml:space="preserve">oma tegevuse </w:t>
      </w:r>
      <w:del w:id="851" w:author="Merike Koppel - JUSTDIGI" w:date="2025-12-30T13:06:00Z" w16du:dateUtc="2025-12-30T11:06:00Z">
        <w:r w:rsidRPr="1BD68A4A" w:rsidDel="00385A67">
          <w:rPr>
            <w:rFonts w:ascii="Times New Roman" w:hAnsi="Times New Roman" w:cs="Times New Roman"/>
            <w:sz w:val="24"/>
            <w:szCs w:val="24"/>
          </w:rPr>
          <w:delText xml:space="preserve">viima </w:delText>
        </w:r>
      </w:del>
      <w:r w:rsidRPr="1BD68A4A">
        <w:rPr>
          <w:rFonts w:ascii="Times New Roman" w:hAnsi="Times New Roman" w:cs="Times New Roman"/>
          <w:sz w:val="24"/>
          <w:szCs w:val="24"/>
        </w:rPr>
        <w:t xml:space="preserve">kooskõlla käesoleva </w:t>
      </w:r>
      <w:r w:rsidR="00FE2DF7" w:rsidRPr="1BD68A4A">
        <w:rPr>
          <w:rFonts w:ascii="Times New Roman" w:hAnsi="Times New Roman" w:cs="Times New Roman"/>
          <w:sz w:val="24"/>
          <w:szCs w:val="24"/>
        </w:rPr>
        <w:t xml:space="preserve">seaduse </w:t>
      </w:r>
      <w:r w:rsidR="00C65B66" w:rsidRPr="1BD68A4A">
        <w:rPr>
          <w:rFonts w:ascii="Times New Roman" w:hAnsi="Times New Roman" w:cs="Times New Roman"/>
          <w:sz w:val="24"/>
          <w:szCs w:val="24"/>
        </w:rPr>
        <w:t xml:space="preserve">2026. aasta 11. jaanuaril jõustunud </w:t>
      </w:r>
      <w:r w:rsidRPr="1BD68A4A">
        <w:rPr>
          <w:rFonts w:ascii="Times New Roman" w:hAnsi="Times New Roman" w:cs="Times New Roman"/>
          <w:sz w:val="24"/>
          <w:szCs w:val="24"/>
        </w:rPr>
        <w:t>redaktsiooni §-des 32 ja 32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xml:space="preserve"> sätestatud nõuetega</w:t>
      </w:r>
      <w:r w:rsidR="00CE6D1D" w:rsidRPr="1BD68A4A">
        <w:rPr>
          <w:rFonts w:ascii="Times New Roman" w:hAnsi="Times New Roman" w:cs="Times New Roman"/>
          <w:sz w:val="24"/>
          <w:szCs w:val="24"/>
        </w:rPr>
        <w:t xml:space="preserve"> </w:t>
      </w:r>
      <w:r w:rsidR="003265B5" w:rsidRPr="1BD68A4A">
        <w:rPr>
          <w:rFonts w:ascii="Times New Roman" w:hAnsi="Times New Roman" w:cs="Times New Roman"/>
          <w:sz w:val="24"/>
          <w:szCs w:val="24"/>
        </w:rPr>
        <w:t>20</w:t>
      </w:r>
      <w:r w:rsidR="00CE6D1D" w:rsidRPr="1BD68A4A">
        <w:rPr>
          <w:rFonts w:ascii="Times New Roman" w:hAnsi="Times New Roman" w:cs="Times New Roman"/>
          <w:sz w:val="24"/>
          <w:szCs w:val="24"/>
        </w:rPr>
        <w:t>26. aasta 11. jaanuariks</w:t>
      </w:r>
      <w:r w:rsidRPr="1BD68A4A">
        <w:rPr>
          <w:rFonts w:ascii="Times New Roman" w:hAnsi="Times New Roman" w:cs="Times New Roman"/>
          <w:sz w:val="24"/>
          <w:szCs w:val="24"/>
        </w:rPr>
        <w:t>.</w:t>
      </w:r>
      <w:r w:rsidR="00C763CA" w:rsidRPr="1BD68A4A">
        <w:rPr>
          <w:rFonts w:ascii="Times New Roman" w:hAnsi="Times New Roman" w:cs="Times New Roman"/>
          <w:sz w:val="24"/>
          <w:szCs w:val="24"/>
        </w:rPr>
        <w:t>“</w:t>
      </w:r>
      <w:r w:rsidR="3A46AE61" w:rsidRPr="1BD68A4A">
        <w:rPr>
          <w:rFonts w:ascii="Times New Roman" w:hAnsi="Times New Roman" w:cs="Times New Roman"/>
          <w:sz w:val="24"/>
          <w:szCs w:val="24"/>
        </w:rPr>
        <w:t>.</w:t>
      </w:r>
    </w:p>
    <w:p w14:paraId="60682495" w14:textId="0E386BA6" w:rsidR="7A128A92" w:rsidRPr="00A02667" w:rsidRDefault="7A128A92" w:rsidP="1BD68A4A">
      <w:pPr>
        <w:spacing w:after="0" w:line="240" w:lineRule="auto"/>
        <w:jc w:val="both"/>
        <w:rPr>
          <w:rFonts w:ascii="Times New Roman" w:hAnsi="Times New Roman" w:cs="Times New Roman"/>
          <w:i/>
          <w:iCs/>
          <w:sz w:val="24"/>
          <w:szCs w:val="24"/>
        </w:rPr>
      </w:pPr>
    </w:p>
    <w:p w14:paraId="423EF20A" w14:textId="61CBCEE1" w:rsidR="0D23E150" w:rsidRPr="00FA634D" w:rsidRDefault="0D23E150" w:rsidP="0D23E150">
      <w:pPr>
        <w:spacing w:after="0" w:line="240" w:lineRule="auto"/>
        <w:jc w:val="both"/>
        <w:rPr>
          <w:rFonts w:ascii="Times New Roman" w:hAnsi="Times New Roman" w:cs="Times New Roman"/>
          <w:b/>
          <w:bCs/>
          <w:sz w:val="24"/>
          <w:szCs w:val="24"/>
        </w:rPr>
      </w:pPr>
    </w:p>
    <w:p w14:paraId="700B2C11" w14:textId="505E9F27" w:rsidR="6F09408B" w:rsidRPr="00FA634D" w:rsidRDefault="6F09408B" w:rsidP="0D23E150">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3. Finantskriisi ennetamise ja lahendamise seaduse muutmine</w:t>
      </w:r>
    </w:p>
    <w:p w14:paraId="2A1FDB68" w14:textId="77777777" w:rsidR="0D23E150" w:rsidRPr="00FA634D" w:rsidRDefault="0D23E150" w:rsidP="0D23E150">
      <w:pPr>
        <w:spacing w:after="0" w:line="240" w:lineRule="auto"/>
        <w:rPr>
          <w:rFonts w:ascii="Times New Roman" w:hAnsi="Times New Roman" w:cs="Times New Roman"/>
          <w:b/>
          <w:bCs/>
          <w:sz w:val="24"/>
          <w:szCs w:val="24"/>
        </w:rPr>
      </w:pPr>
    </w:p>
    <w:p w14:paraId="43C2B413" w14:textId="77777777" w:rsidR="6F09408B" w:rsidRPr="00FA634D" w:rsidRDefault="6F09408B" w:rsidP="0D23E150">
      <w:pPr>
        <w:spacing w:after="0" w:line="240" w:lineRule="auto"/>
        <w:rPr>
          <w:rFonts w:ascii="Times New Roman" w:hAnsi="Times New Roman" w:cs="Times New Roman"/>
          <w:sz w:val="24"/>
          <w:szCs w:val="24"/>
        </w:rPr>
      </w:pPr>
      <w:r w:rsidRPr="1BD68A4A">
        <w:rPr>
          <w:rFonts w:ascii="Times New Roman" w:hAnsi="Times New Roman" w:cs="Times New Roman"/>
          <w:sz w:val="24"/>
          <w:szCs w:val="24"/>
        </w:rPr>
        <w:t>Finantskriisi ennetamise ja lahendamise seaduses tehakse järgmised muudatused:</w:t>
      </w:r>
    </w:p>
    <w:p w14:paraId="3C3D415B" w14:textId="7292E879" w:rsidR="062DEDB6" w:rsidRPr="00FA634D" w:rsidRDefault="062DEDB6" w:rsidP="062DEDB6">
      <w:pPr>
        <w:spacing w:after="0" w:line="240" w:lineRule="auto"/>
        <w:rPr>
          <w:rFonts w:ascii="Times New Roman" w:hAnsi="Times New Roman" w:cs="Times New Roman"/>
          <w:sz w:val="24"/>
          <w:szCs w:val="24"/>
        </w:rPr>
      </w:pPr>
    </w:p>
    <w:p w14:paraId="10344A77" w14:textId="0444C1FE" w:rsidR="062DEDB6" w:rsidRPr="00FA634D" w:rsidRDefault="062DEDB6" w:rsidP="062DEDB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Pr="1BD68A4A">
        <w:rPr>
          <w:rFonts w:ascii="Times New Roman" w:hAnsi="Times New Roman" w:cs="Times New Roman"/>
          <w:sz w:val="24"/>
          <w:szCs w:val="24"/>
        </w:rPr>
        <w:t xml:space="preserve"> </w:t>
      </w:r>
      <w:r w:rsidR="12226D80" w:rsidRPr="1BD68A4A">
        <w:rPr>
          <w:rFonts w:ascii="Times New Roman" w:hAnsi="Times New Roman" w:cs="Times New Roman"/>
          <w:sz w:val="24"/>
          <w:szCs w:val="24"/>
        </w:rPr>
        <w:t>paragrahvi 17</w:t>
      </w:r>
      <w:r w:rsidR="12226D80" w:rsidRPr="1BD68A4A">
        <w:rPr>
          <w:rFonts w:ascii="Times New Roman" w:hAnsi="Times New Roman" w:cs="Times New Roman"/>
          <w:sz w:val="24"/>
          <w:szCs w:val="24"/>
          <w:vertAlign w:val="superscript"/>
        </w:rPr>
        <w:t>4</w:t>
      </w:r>
      <w:r w:rsidR="12226D80" w:rsidRPr="1BD68A4A">
        <w:rPr>
          <w:rFonts w:ascii="Times New Roman" w:hAnsi="Times New Roman" w:cs="Times New Roman"/>
          <w:sz w:val="24"/>
          <w:szCs w:val="24"/>
        </w:rPr>
        <w:t xml:space="preserve"> </w:t>
      </w:r>
      <w:r w:rsidR="0E8984ED" w:rsidRPr="1BD68A4A">
        <w:rPr>
          <w:rFonts w:ascii="Times New Roman" w:hAnsi="Times New Roman" w:cs="Times New Roman"/>
          <w:sz w:val="24"/>
          <w:szCs w:val="24"/>
        </w:rPr>
        <w:t xml:space="preserve">lõiget 6 täiendatakse </w:t>
      </w:r>
      <w:r w:rsidR="63C316E4" w:rsidRPr="1BD68A4A">
        <w:rPr>
          <w:rFonts w:ascii="Times New Roman" w:hAnsi="Times New Roman" w:cs="Times New Roman"/>
          <w:sz w:val="24"/>
          <w:szCs w:val="24"/>
        </w:rPr>
        <w:t xml:space="preserve">teise lausega järgmises sõnastuses: </w:t>
      </w:r>
    </w:p>
    <w:p w14:paraId="0EC83157" w14:textId="4B2ED29D" w:rsidR="63C316E4" w:rsidRPr="00FA634D" w:rsidRDefault="005E6454" w:rsidP="062DE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63C316E4" w:rsidRPr="1BD68A4A">
        <w:rPr>
          <w:rFonts w:ascii="Times New Roman" w:hAnsi="Times New Roman" w:cs="Times New Roman"/>
          <w:sz w:val="24"/>
          <w:szCs w:val="24"/>
        </w:rPr>
        <w:t>Erinevalt käesoleva lõike esimeses lauses sätestatust võib Finantsinspektsioon lubada kriis</w:t>
      </w:r>
      <w:r w:rsidR="68B7E6A5" w:rsidRPr="1BD68A4A">
        <w:rPr>
          <w:rFonts w:ascii="Times New Roman" w:hAnsi="Times New Roman" w:cs="Times New Roman"/>
          <w:sz w:val="24"/>
          <w:szCs w:val="24"/>
        </w:rPr>
        <w:t>ilahendussubjektil, kes on globaalne süsteemselt oluline ettevõtja või kelle suhtes kohaldatakse käesoleva seaduse § 18</w:t>
      </w:r>
      <w:r w:rsidR="68B7E6A5" w:rsidRPr="1BD68A4A">
        <w:rPr>
          <w:rFonts w:ascii="Times New Roman" w:hAnsi="Times New Roman" w:cs="Times New Roman"/>
          <w:sz w:val="24"/>
          <w:szCs w:val="24"/>
          <w:vertAlign w:val="superscript"/>
        </w:rPr>
        <w:t>1</w:t>
      </w:r>
      <w:r w:rsidR="68B7E6A5" w:rsidRPr="1BD68A4A">
        <w:rPr>
          <w:rFonts w:ascii="Times New Roman" w:hAnsi="Times New Roman" w:cs="Times New Roman"/>
          <w:sz w:val="24"/>
          <w:szCs w:val="24"/>
        </w:rPr>
        <w:t xml:space="preserve"> lõiget 1 või 3, täita kohust</w:t>
      </w:r>
      <w:r w:rsidR="0E148E92" w:rsidRPr="1BD68A4A">
        <w:rPr>
          <w:rFonts w:ascii="Times New Roman" w:hAnsi="Times New Roman" w:cs="Times New Roman"/>
          <w:sz w:val="24"/>
          <w:szCs w:val="24"/>
        </w:rPr>
        <w:t xml:space="preserve">uste </w:t>
      </w:r>
      <w:commentRangeStart w:id="852"/>
      <w:r w:rsidR="0E148E92" w:rsidRPr="1BD68A4A">
        <w:rPr>
          <w:rFonts w:ascii="Times New Roman" w:hAnsi="Times New Roman" w:cs="Times New Roman"/>
          <w:sz w:val="24"/>
          <w:szCs w:val="24"/>
        </w:rPr>
        <w:t xml:space="preserve">kogusummast </w:t>
      </w:r>
      <w:del w:id="853" w:author="Merike Koppel - JUSTDIGI" w:date="2025-12-30T13:06:00Z" w16du:dateUtc="2025-12-30T11:06:00Z">
        <w:r w:rsidR="0E148E92" w:rsidRPr="1BD68A4A" w:rsidDel="00385A67">
          <w:rPr>
            <w:rFonts w:ascii="Times New Roman" w:hAnsi="Times New Roman" w:cs="Times New Roman"/>
            <w:sz w:val="24"/>
            <w:szCs w:val="24"/>
          </w:rPr>
          <w:delText>väiksema osa kui</w:delText>
        </w:r>
      </w:del>
      <w:ins w:id="854" w:author="Merike Koppel - JUSTDIGI" w:date="2025-12-30T13:06:00Z" w16du:dateUtc="2025-12-30T11:06:00Z">
        <w:r w:rsidR="00385A67">
          <w:rPr>
            <w:rFonts w:ascii="Times New Roman" w:hAnsi="Times New Roman" w:cs="Times New Roman"/>
            <w:sz w:val="24"/>
            <w:szCs w:val="24"/>
          </w:rPr>
          <w:t>alla</w:t>
        </w:r>
      </w:ins>
      <w:r w:rsidR="0E148E92" w:rsidRPr="1BD68A4A">
        <w:rPr>
          <w:rFonts w:ascii="Times New Roman" w:hAnsi="Times New Roman" w:cs="Times New Roman"/>
          <w:sz w:val="24"/>
          <w:szCs w:val="24"/>
        </w:rPr>
        <w:t xml:space="preserve"> kaheksa protsen</w:t>
      </w:r>
      <w:del w:id="855" w:author="Merike Koppel - JUSTDIGI" w:date="2025-12-30T13:06:00Z" w16du:dateUtc="2025-12-30T11:06:00Z">
        <w:r w:rsidR="0E148E92" w:rsidRPr="1BD68A4A" w:rsidDel="00385A67">
          <w:rPr>
            <w:rFonts w:ascii="Times New Roman" w:hAnsi="Times New Roman" w:cs="Times New Roman"/>
            <w:sz w:val="24"/>
            <w:szCs w:val="24"/>
          </w:rPr>
          <w:delText>t</w:delText>
        </w:r>
      </w:del>
      <w:ins w:id="856" w:author="Merike Koppel - JUSTDIGI" w:date="2025-12-30T13:06:00Z" w16du:dateUtc="2025-12-30T11:06:00Z">
        <w:r w:rsidR="00385A67">
          <w:rPr>
            <w:rFonts w:ascii="Times New Roman" w:hAnsi="Times New Roman" w:cs="Times New Roman"/>
            <w:sz w:val="24"/>
            <w:szCs w:val="24"/>
          </w:rPr>
          <w:t>d</w:t>
        </w:r>
      </w:ins>
      <w:r w:rsidR="0E148E92" w:rsidRPr="1BD68A4A">
        <w:rPr>
          <w:rFonts w:ascii="Times New Roman" w:hAnsi="Times New Roman" w:cs="Times New Roman"/>
          <w:sz w:val="24"/>
          <w:szCs w:val="24"/>
        </w:rPr>
        <w:t>i</w:t>
      </w:r>
      <w:ins w:id="857" w:author="Merike Koppel - JUSTDIGI" w:date="2025-12-30T13:06:00Z" w16du:dateUtc="2025-12-30T11:06:00Z">
        <w:r w:rsidR="00385A67">
          <w:rPr>
            <w:rFonts w:ascii="Times New Roman" w:hAnsi="Times New Roman" w:cs="Times New Roman"/>
            <w:sz w:val="24"/>
            <w:szCs w:val="24"/>
          </w:rPr>
          <w:t xml:space="preserve"> suuruse osa</w:t>
        </w:r>
      </w:ins>
      <w:commentRangeEnd w:id="852"/>
      <w:ins w:id="858" w:author="Merike Koppel - JUSTDIGI" w:date="2026-01-05T11:43:00Z" w16du:dateUtc="2026-01-05T09:43:00Z">
        <w:r w:rsidR="00692C50">
          <w:rPr>
            <w:rStyle w:val="Kommentaariviide"/>
          </w:rPr>
          <w:commentReference w:id="852"/>
        </w:r>
      </w:ins>
      <w:r w:rsidR="0E148E92" w:rsidRPr="1BD68A4A">
        <w:rPr>
          <w:rFonts w:ascii="Times New Roman" w:hAnsi="Times New Roman" w:cs="Times New Roman"/>
          <w:sz w:val="24"/>
          <w:szCs w:val="24"/>
        </w:rPr>
        <w:t>.</w:t>
      </w:r>
      <w:r w:rsidR="00027C14" w:rsidRPr="1BD68A4A">
        <w:rPr>
          <w:rFonts w:ascii="Times New Roman" w:hAnsi="Times New Roman" w:cs="Times New Roman"/>
          <w:sz w:val="24"/>
          <w:szCs w:val="24"/>
        </w:rPr>
        <w:t>“</w:t>
      </w:r>
      <w:r w:rsidR="0E148E92" w:rsidRPr="1BD68A4A">
        <w:rPr>
          <w:rFonts w:ascii="Times New Roman" w:hAnsi="Times New Roman" w:cs="Times New Roman"/>
          <w:sz w:val="24"/>
          <w:szCs w:val="24"/>
        </w:rPr>
        <w:t>;</w:t>
      </w:r>
    </w:p>
    <w:p w14:paraId="713F5049" w14:textId="77777777" w:rsidR="0D23E150" w:rsidRPr="00FA634D" w:rsidRDefault="0D23E150" w:rsidP="0D23E150">
      <w:pPr>
        <w:spacing w:after="0" w:line="240" w:lineRule="auto"/>
        <w:rPr>
          <w:rFonts w:ascii="Times New Roman" w:hAnsi="Times New Roman" w:cs="Times New Roman"/>
          <w:sz w:val="24"/>
          <w:szCs w:val="24"/>
        </w:rPr>
      </w:pPr>
    </w:p>
    <w:p w14:paraId="30C07C36" w14:textId="5169D824" w:rsidR="6F09408B" w:rsidRPr="00FA634D" w:rsidRDefault="0E148E92"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7750F0FD" w:rsidRPr="1BD68A4A">
        <w:rPr>
          <w:rFonts w:ascii="Times New Roman" w:hAnsi="Times New Roman" w:cs="Times New Roman"/>
          <w:b/>
          <w:bCs/>
          <w:sz w:val="24"/>
          <w:szCs w:val="24"/>
        </w:rPr>
        <w:t xml:space="preserve">) </w:t>
      </w:r>
      <w:r w:rsidR="7750F0FD" w:rsidRPr="1BD68A4A">
        <w:rPr>
          <w:rFonts w:ascii="Times New Roman" w:hAnsi="Times New Roman" w:cs="Times New Roman"/>
          <w:sz w:val="24"/>
          <w:szCs w:val="24"/>
        </w:rPr>
        <w:t>paragrahvi 55 täiendatakse lõikega 11</w:t>
      </w:r>
      <w:r w:rsidR="7750F0FD" w:rsidRPr="1BD68A4A">
        <w:rPr>
          <w:rFonts w:ascii="Times New Roman" w:hAnsi="Times New Roman" w:cs="Times New Roman"/>
          <w:sz w:val="24"/>
          <w:szCs w:val="24"/>
          <w:vertAlign w:val="superscript"/>
        </w:rPr>
        <w:t>1</w:t>
      </w:r>
      <w:r w:rsidR="7750F0FD" w:rsidRPr="1BD68A4A">
        <w:rPr>
          <w:rFonts w:ascii="Times New Roman" w:hAnsi="Times New Roman" w:cs="Times New Roman"/>
          <w:sz w:val="24"/>
          <w:szCs w:val="24"/>
        </w:rPr>
        <w:t xml:space="preserve"> järgmises sõnastuses: </w:t>
      </w:r>
    </w:p>
    <w:p w14:paraId="757FCFD8" w14:textId="3FCD3E4E" w:rsidR="6F09408B" w:rsidRPr="00FA634D" w:rsidRDefault="00B42764"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7750F0FD" w:rsidRPr="1BD68A4A">
        <w:rPr>
          <w:rFonts w:ascii="Times New Roman" w:hAnsi="Times New Roman" w:cs="Times New Roman"/>
          <w:sz w:val="24"/>
          <w:szCs w:val="24"/>
        </w:rPr>
        <w:t>(11</w:t>
      </w:r>
      <w:r w:rsidR="7750F0FD" w:rsidRPr="1BD68A4A">
        <w:rPr>
          <w:rFonts w:ascii="Times New Roman" w:hAnsi="Times New Roman" w:cs="Times New Roman"/>
          <w:sz w:val="24"/>
          <w:szCs w:val="24"/>
          <w:vertAlign w:val="superscript"/>
        </w:rPr>
        <w:t>1</w:t>
      </w:r>
      <w:r w:rsidR="7750F0FD" w:rsidRPr="1BD68A4A">
        <w:rPr>
          <w:rFonts w:ascii="Times New Roman" w:hAnsi="Times New Roman" w:cs="Times New Roman"/>
          <w:sz w:val="24"/>
          <w:szCs w:val="24"/>
        </w:rPr>
        <w:t>) Kui kriisilahendusmeetmete või -õiguste rakendamise tulemuse</w:t>
      </w:r>
      <w:r w:rsidR="00DA0035" w:rsidRPr="1BD68A4A">
        <w:rPr>
          <w:rFonts w:ascii="Times New Roman" w:hAnsi="Times New Roman" w:cs="Times New Roman"/>
          <w:sz w:val="24"/>
          <w:szCs w:val="24"/>
        </w:rPr>
        <w:t>l</w:t>
      </w:r>
      <w:r w:rsidR="7750F0FD" w:rsidRPr="1BD68A4A">
        <w:rPr>
          <w:rFonts w:ascii="Times New Roman" w:hAnsi="Times New Roman" w:cs="Times New Roman"/>
          <w:sz w:val="24"/>
          <w:szCs w:val="24"/>
        </w:rPr>
        <w:t xml:space="preserve"> krediidiasutus ühineb või jaguneb, ei kohaldata tema suhtes krediidiasutuste seaduse 6. peatüki 1. jaos sätestatut, välja arvatud juhul, kui </w:t>
      </w:r>
      <w:commentRangeStart w:id="859"/>
      <w:r w:rsidR="7750F0FD" w:rsidRPr="1BD68A4A">
        <w:rPr>
          <w:rFonts w:ascii="Times New Roman" w:hAnsi="Times New Roman" w:cs="Times New Roman"/>
          <w:sz w:val="24"/>
          <w:szCs w:val="24"/>
        </w:rPr>
        <w:t>käesolev</w:t>
      </w:r>
      <w:ins w:id="860" w:author="Merike Koppel - JUSTDIGI" w:date="2025-12-30T13:06:00Z" w16du:dateUtc="2025-12-30T11:06:00Z">
        <w:r w:rsidR="00385A67">
          <w:rPr>
            <w:rFonts w:ascii="Times New Roman" w:hAnsi="Times New Roman" w:cs="Times New Roman"/>
            <w:sz w:val="24"/>
            <w:szCs w:val="24"/>
          </w:rPr>
          <w:t>as</w:t>
        </w:r>
      </w:ins>
      <w:r w:rsidR="7750F0FD" w:rsidRPr="1BD68A4A">
        <w:rPr>
          <w:rFonts w:ascii="Times New Roman" w:hAnsi="Times New Roman" w:cs="Times New Roman"/>
          <w:sz w:val="24"/>
          <w:szCs w:val="24"/>
        </w:rPr>
        <w:t xml:space="preserve"> seadus</w:t>
      </w:r>
      <w:ins w:id="861" w:author="Merike Koppel - JUSTDIGI" w:date="2025-12-30T13:06:00Z" w16du:dateUtc="2025-12-30T11:06:00Z">
        <w:r w:rsidR="00385A67">
          <w:rPr>
            <w:rFonts w:ascii="Times New Roman" w:hAnsi="Times New Roman" w:cs="Times New Roman"/>
            <w:sz w:val="24"/>
            <w:szCs w:val="24"/>
          </w:rPr>
          <w:t>es</w:t>
        </w:r>
      </w:ins>
      <w:r w:rsidR="7750F0FD" w:rsidRPr="1BD68A4A">
        <w:rPr>
          <w:rFonts w:ascii="Times New Roman" w:hAnsi="Times New Roman" w:cs="Times New Roman"/>
          <w:sz w:val="24"/>
          <w:szCs w:val="24"/>
        </w:rPr>
        <w:t xml:space="preserve"> ei </w:t>
      </w:r>
      <w:ins w:id="862" w:author="Merike Koppel - JUSTDIGI" w:date="2025-12-30T13:06:00Z" w16du:dateUtc="2025-12-30T11:06:00Z">
        <w:r w:rsidR="00385A67">
          <w:rPr>
            <w:rFonts w:ascii="Times New Roman" w:hAnsi="Times New Roman" w:cs="Times New Roman"/>
            <w:sz w:val="24"/>
            <w:szCs w:val="24"/>
          </w:rPr>
          <w:t xml:space="preserve">ole </w:t>
        </w:r>
      </w:ins>
      <w:r w:rsidR="7750F0FD" w:rsidRPr="1BD68A4A">
        <w:rPr>
          <w:rFonts w:ascii="Times New Roman" w:hAnsi="Times New Roman" w:cs="Times New Roman"/>
          <w:sz w:val="24"/>
          <w:szCs w:val="24"/>
        </w:rPr>
        <w:t>sätesta</w:t>
      </w:r>
      <w:ins w:id="863" w:author="Merike Koppel - JUSTDIGI" w:date="2025-12-30T13:06:00Z" w16du:dateUtc="2025-12-30T11:06:00Z">
        <w:r w:rsidR="00385A67">
          <w:rPr>
            <w:rFonts w:ascii="Times New Roman" w:hAnsi="Times New Roman" w:cs="Times New Roman"/>
            <w:sz w:val="24"/>
            <w:szCs w:val="24"/>
          </w:rPr>
          <w:t>tud</w:t>
        </w:r>
      </w:ins>
      <w:r w:rsidR="7750F0FD" w:rsidRPr="1BD68A4A">
        <w:rPr>
          <w:rFonts w:ascii="Times New Roman" w:hAnsi="Times New Roman" w:cs="Times New Roman"/>
          <w:sz w:val="24"/>
          <w:szCs w:val="24"/>
        </w:rPr>
        <w:t xml:space="preserve"> teisiti</w:t>
      </w:r>
      <w:commentRangeEnd w:id="859"/>
      <w:r w:rsidR="00385A67">
        <w:rPr>
          <w:rStyle w:val="Kommentaariviide"/>
        </w:rPr>
        <w:commentReference w:id="859"/>
      </w:r>
      <w:r w:rsidR="7750F0FD" w:rsidRPr="1BD68A4A">
        <w:rPr>
          <w:rFonts w:ascii="Times New Roman" w:hAnsi="Times New Roman" w:cs="Times New Roman"/>
          <w:sz w:val="24"/>
          <w:szCs w:val="24"/>
        </w:rPr>
        <w:t xml:space="preserve">.“; </w:t>
      </w:r>
    </w:p>
    <w:p w14:paraId="4271D708" w14:textId="09B52F71" w:rsidR="0D23E150" w:rsidRPr="00FA634D" w:rsidRDefault="0D23E150" w:rsidP="0D23E150">
      <w:pPr>
        <w:spacing w:after="0" w:line="240" w:lineRule="auto"/>
        <w:rPr>
          <w:rFonts w:ascii="Times New Roman" w:hAnsi="Times New Roman" w:cs="Times New Roman"/>
          <w:sz w:val="24"/>
          <w:szCs w:val="24"/>
        </w:rPr>
      </w:pPr>
    </w:p>
    <w:p w14:paraId="68AD63DC" w14:textId="15A49BA5" w:rsidR="6F09408B" w:rsidRPr="00FA634D" w:rsidRDefault="1D76384C" w:rsidP="0D23E150">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3</w:t>
      </w:r>
      <w:r w:rsidR="7750F0FD" w:rsidRPr="1BD68A4A">
        <w:rPr>
          <w:rFonts w:ascii="Times New Roman" w:hAnsi="Times New Roman" w:cs="Times New Roman"/>
          <w:b/>
          <w:bCs/>
          <w:sz w:val="24"/>
          <w:szCs w:val="24"/>
        </w:rPr>
        <w:t xml:space="preserve">) </w:t>
      </w:r>
      <w:r w:rsidR="7750F0FD" w:rsidRPr="1BD68A4A">
        <w:rPr>
          <w:rFonts w:ascii="Times New Roman" w:hAnsi="Times New Roman" w:cs="Times New Roman"/>
          <w:sz w:val="24"/>
          <w:szCs w:val="24"/>
        </w:rPr>
        <w:t xml:space="preserve">paragrahvi 68 lõikes 2 asendatakse </w:t>
      </w:r>
      <w:r w:rsidR="088377AD" w:rsidRPr="1BD68A4A">
        <w:rPr>
          <w:rFonts w:ascii="Times New Roman" w:hAnsi="Times New Roman" w:cs="Times New Roman"/>
          <w:sz w:val="24"/>
          <w:szCs w:val="24"/>
        </w:rPr>
        <w:t>tekstiosa</w:t>
      </w:r>
      <w:r w:rsidR="7750F0FD" w:rsidRPr="1BD68A4A">
        <w:rPr>
          <w:rFonts w:ascii="Times New Roman" w:hAnsi="Times New Roman" w:cs="Times New Roman"/>
          <w:sz w:val="24"/>
          <w:szCs w:val="24"/>
        </w:rPr>
        <w:t xml:space="preserve"> </w:t>
      </w:r>
      <w:r w:rsidR="00A6550A" w:rsidRPr="1BD68A4A">
        <w:rPr>
          <w:rFonts w:ascii="Times New Roman" w:hAnsi="Times New Roman" w:cs="Times New Roman"/>
          <w:sz w:val="24"/>
          <w:szCs w:val="24"/>
        </w:rPr>
        <w:t>„</w:t>
      </w:r>
      <w:r w:rsidR="7750F0FD" w:rsidRPr="1BD68A4A">
        <w:rPr>
          <w:rFonts w:ascii="Times New Roman" w:hAnsi="Times New Roman" w:cs="Times New Roman"/>
          <w:sz w:val="24"/>
          <w:szCs w:val="24"/>
        </w:rPr>
        <w:t>6. peatükis</w:t>
      </w:r>
      <w:r w:rsidR="00CC6663" w:rsidRPr="1BD68A4A">
        <w:rPr>
          <w:rFonts w:ascii="Times New Roman" w:hAnsi="Times New Roman" w:cs="Times New Roman"/>
          <w:sz w:val="24"/>
          <w:szCs w:val="24"/>
        </w:rPr>
        <w:t>“</w:t>
      </w:r>
      <w:r w:rsidR="7750F0FD" w:rsidRPr="1BD68A4A">
        <w:rPr>
          <w:rFonts w:ascii="Times New Roman" w:hAnsi="Times New Roman" w:cs="Times New Roman"/>
          <w:sz w:val="24"/>
          <w:szCs w:val="24"/>
        </w:rPr>
        <w:t xml:space="preserve"> </w:t>
      </w:r>
      <w:r w:rsidR="45343862" w:rsidRPr="1BD68A4A">
        <w:rPr>
          <w:rFonts w:ascii="Times New Roman" w:hAnsi="Times New Roman" w:cs="Times New Roman"/>
          <w:sz w:val="24"/>
          <w:szCs w:val="24"/>
        </w:rPr>
        <w:t>tekstiosa</w:t>
      </w:r>
      <w:r w:rsidR="7750F0FD" w:rsidRPr="1BD68A4A">
        <w:rPr>
          <w:rFonts w:ascii="Times New Roman" w:hAnsi="Times New Roman" w:cs="Times New Roman"/>
          <w:sz w:val="24"/>
          <w:szCs w:val="24"/>
        </w:rPr>
        <w:t xml:space="preserve">ga </w:t>
      </w:r>
      <w:r w:rsidR="00A6550A" w:rsidRPr="1BD68A4A">
        <w:rPr>
          <w:rFonts w:ascii="Times New Roman" w:hAnsi="Times New Roman" w:cs="Times New Roman"/>
          <w:sz w:val="24"/>
          <w:szCs w:val="24"/>
        </w:rPr>
        <w:t>„</w:t>
      </w:r>
      <w:r w:rsidR="7750F0FD" w:rsidRPr="1BD68A4A">
        <w:rPr>
          <w:rFonts w:ascii="Times New Roman" w:hAnsi="Times New Roman" w:cs="Times New Roman"/>
          <w:sz w:val="24"/>
          <w:szCs w:val="24"/>
        </w:rPr>
        <w:t>6. peatüki 1. jaos</w:t>
      </w:r>
      <w:r w:rsidR="00CC6663" w:rsidRPr="1BD68A4A">
        <w:rPr>
          <w:rFonts w:ascii="Times New Roman" w:hAnsi="Times New Roman" w:cs="Times New Roman"/>
          <w:sz w:val="24"/>
          <w:szCs w:val="24"/>
        </w:rPr>
        <w:t>“</w:t>
      </w:r>
      <w:r w:rsidR="053DBC23" w:rsidRPr="1BD68A4A">
        <w:rPr>
          <w:rFonts w:ascii="Times New Roman" w:hAnsi="Times New Roman" w:cs="Times New Roman"/>
          <w:sz w:val="24"/>
          <w:szCs w:val="24"/>
        </w:rPr>
        <w:t>.</w:t>
      </w:r>
    </w:p>
    <w:p w14:paraId="07C5A172" w14:textId="06680E8D" w:rsidR="0D23E150" w:rsidRPr="00FA634D" w:rsidRDefault="0D23E150" w:rsidP="0D23E150">
      <w:pPr>
        <w:spacing w:after="0" w:line="240" w:lineRule="auto"/>
        <w:jc w:val="both"/>
        <w:rPr>
          <w:rFonts w:ascii="Times New Roman" w:hAnsi="Times New Roman" w:cs="Times New Roman"/>
          <w:b/>
          <w:bCs/>
          <w:sz w:val="24"/>
          <w:szCs w:val="24"/>
        </w:rPr>
      </w:pPr>
    </w:p>
    <w:p w14:paraId="14F0CB10" w14:textId="26930026" w:rsidR="4EA24086" w:rsidRPr="00FA634D" w:rsidRDefault="4EA24086" w:rsidP="4EA24086">
      <w:pPr>
        <w:spacing w:after="0" w:line="240" w:lineRule="auto"/>
        <w:jc w:val="both"/>
        <w:rPr>
          <w:rFonts w:ascii="Times New Roman" w:hAnsi="Times New Roman" w:cs="Times New Roman"/>
          <w:b/>
          <w:bCs/>
          <w:sz w:val="24"/>
          <w:szCs w:val="24"/>
        </w:rPr>
      </w:pPr>
    </w:p>
    <w:p w14:paraId="0B74CCE0" w14:textId="0A78FFDA" w:rsidR="0AC04FFF" w:rsidRPr="00FA634D" w:rsidRDefault="56933792" w:rsidP="4EA24086">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4. Investeerimisfondide seaduse muutmine </w:t>
      </w:r>
    </w:p>
    <w:p w14:paraId="14E29B1E" w14:textId="7CC010DB" w:rsidR="4BEBB516" w:rsidRPr="00FA634D" w:rsidRDefault="4BEBB516" w:rsidP="4BEBB516">
      <w:pPr>
        <w:spacing w:after="0" w:line="240" w:lineRule="auto"/>
        <w:jc w:val="both"/>
        <w:rPr>
          <w:rFonts w:ascii="Times New Roman" w:hAnsi="Times New Roman" w:cs="Times New Roman"/>
          <w:b/>
          <w:bCs/>
          <w:sz w:val="24"/>
          <w:szCs w:val="24"/>
        </w:rPr>
      </w:pPr>
    </w:p>
    <w:p w14:paraId="70E0E573" w14:textId="118F9586" w:rsidR="30850448" w:rsidRPr="00A02667" w:rsidRDefault="30850448" w:rsidP="4BEBB51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Investeerimisfondide seaduses tehakse järgmised muudatused:</w:t>
      </w:r>
    </w:p>
    <w:p w14:paraId="77902E81" w14:textId="00704E2C" w:rsidR="4EA24086" w:rsidRPr="00FA634D" w:rsidRDefault="4EA24086" w:rsidP="062DEDB6">
      <w:pPr>
        <w:spacing w:after="0" w:line="240" w:lineRule="auto"/>
        <w:jc w:val="both"/>
        <w:rPr>
          <w:rFonts w:ascii="Times New Roman" w:hAnsi="Times New Roman" w:cs="Times New Roman"/>
          <w:b/>
          <w:bCs/>
          <w:sz w:val="24"/>
          <w:szCs w:val="24"/>
        </w:rPr>
      </w:pPr>
    </w:p>
    <w:p w14:paraId="2ADFA0E7" w14:textId="0D39FB85" w:rsidR="44B9F722" w:rsidRPr="00FA634D" w:rsidRDefault="00AE3E01" w:rsidP="321285B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79183194" w:rsidRPr="1BD68A4A">
        <w:rPr>
          <w:rFonts w:ascii="Times New Roman" w:hAnsi="Times New Roman" w:cs="Times New Roman"/>
          <w:b/>
          <w:bCs/>
          <w:sz w:val="24"/>
          <w:szCs w:val="24"/>
        </w:rPr>
        <w:t>)</w:t>
      </w:r>
      <w:r w:rsidR="06AF8778" w:rsidRPr="1BD68A4A">
        <w:rPr>
          <w:rFonts w:ascii="Times New Roman" w:hAnsi="Times New Roman" w:cs="Times New Roman"/>
          <w:b/>
          <w:bCs/>
          <w:sz w:val="24"/>
          <w:szCs w:val="24"/>
        </w:rPr>
        <w:t xml:space="preserve"> </w:t>
      </w:r>
      <w:r w:rsidR="06AF8778" w:rsidRPr="1BD68A4A">
        <w:rPr>
          <w:rFonts w:ascii="Times New Roman" w:hAnsi="Times New Roman" w:cs="Times New Roman"/>
          <w:sz w:val="24"/>
          <w:szCs w:val="24"/>
        </w:rPr>
        <w:t xml:space="preserve">paragrahvi 153 täiendatakse lõikega 5 järgmises sõnastuses: </w:t>
      </w:r>
    </w:p>
    <w:p w14:paraId="50A632B8" w14:textId="64C43574" w:rsidR="5AA88B17" w:rsidRPr="00FA634D" w:rsidRDefault="00316E9F" w:rsidP="062DEDB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w:t>
      </w:r>
      <w:r w:rsidR="0C0D954E" w:rsidRPr="1BD68A4A">
        <w:rPr>
          <w:rFonts w:ascii="Times New Roman" w:hAnsi="Times New Roman" w:cs="Times New Roman"/>
          <w:sz w:val="24"/>
          <w:szCs w:val="24"/>
        </w:rPr>
        <w:t xml:space="preserve">(5) </w:t>
      </w:r>
      <w:r w:rsidR="0C0D954E" w:rsidRPr="1BD68A4A">
        <w:rPr>
          <w:rFonts w:ascii="Times New Roman" w:eastAsia="Aptos" w:hAnsi="Times New Roman" w:cs="Times New Roman"/>
          <w:sz w:val="24"/>
          <w:szCs w:val="24"/>
        </w:rPr>
        <w:t>Vaatamata äriseadustiku § 394 lõikes 2 sätestatul</w:t>
      </w:r>
      <w:commentRangeStart w:id="864"/>
      <w:r w:rsidR="0C0D954E" w:rsidRPr="1BD68A4A">
        <w:rPr>
          <w:rFonts w:ascii="Times New Roman" w:eastAsia="Aptos" w:hAnsi="Times New Roman" w:cs="Times New Roman"/>
          <w:sz w:val="24"/>
          <w:szCs w:val="24"/>
        </w:rPr>
        <w:t>e</w:t>
      </w:r>
      <w:del w:id="865" w:author="Merike Koppel - JUSTDIGI" w:date="2026-01-05T13:23:00Z" w16du:dateUtc="2026-01-05T11:23:00Z">
        <w:r w:rsidR="0C0D954E" w:rsidRPr="1BD68A4A" w:rsidDel="000F3372">
          <w:rPr>
            <w:rFonts w:ascii="Times New Roman" w:eastAsia="Aptos" w:hAnsi="Times New Roman" w:cs="Times New Roman"/>
            <w:sz w:val="24"/>
            <w:szCs w:val="24"/>
          </w:rPr>
          <w:delText>,</w:delText>
        </w:r>
      </w:del>
      <w:r w:rsidR="0C0D954E" w:rsidRPr="1BD68A4A">
        <w:rPr>
          <w:rFonts w:ascii="Times New Roman" w:eastAsia="Aptos" w:hAnsi="Times New Roman" w:cs="Times New Roman"/>
          <w:sz w:val="24"/>
          <w:szCs w:val="24"/>
        </w:rPr>
        <w:t xml:space="preserve"> </w:t>
      </w:r>
      <w:commentRangeEnd w:id="864"/>
      <w:r w:rsidR="000F3372">
        <w:rPr>
          <w:rStyle w:val="Kommentaariviide"/>
        </w:rPr>
        <w:commentReference w:id="864"/>
      </w:r>
      <w:r w:rsidR="0C0D954E" w:rsidRPr="1BD68A4A">
        <w:rPr>
          <w:rFonts w:ascii="Times New Roman" w:eastAsia="Aptos" w:hAnsi="Times New Roman" w:cs="Times New Roman"/>
          <w:sz w:val="24"/>
          <w:szCs w:val="24"/>
        </w:rPr>
        <w:t>võib Finantsinspektsioon</w:t>
      </w:r>
      <w:r w:rsidR="6ACE1134" w:rsidRPr="1BD68A4A">
        <w:rPr>
          <w:rFonts w:ascii="Times New Roman" w:eastAsia="Aptos" w:hAnsi="Times New Roman" w:cs="Times New Roman"/>
          <w:sz w:val="24"/>
          <w:szCs w:val="24"/>
        </w:rPr>
        <w:t xml:space="preserve"> määrata </w:t>
      </w:r>
      <w:r w:rsidR="3D6820B3" w:rsidRPr="1BD68A4A">
        <w:rPr>
          <w:rFonts w:ascii="Times New Roman" w:eastAsia="Aptos" w:hAnsi="Times New Roman" w:cs="Times New Roman"/>
          <w:sz w:val="24"/>
          <w:szCs w:val="24"/>
        </w:rPr>
        <w:t xml:space="preserve">vandeaudiitori ning nõuda </w:t>
      </w:r>
      <w:r w:rsidR="00487020" w:rsidRPr="1BD68A4A">
        <w:rPr>
          <w:rFonts w:ascii="Times New Roman" w:eastAsia="Aptos" w:hAnsi="Times New Roman" w:cs="Times New Roman"/>
          <w:sz w:val="24"/>
          <w:szCs w:val="24"/>
        </w:rPr>
        <w:t>temalt</w:t>
      </w:r>
      <w:r w:rsidR="00562363" w:rsidRPr="1BD68A4A">
        <w:rPr>
          <w:rFonts w:ascii="Times New Roman" w:eastAsia="Aptos" w:hAnsi="Times New Roman" w:cs="Times New Roman"/>
          <w:sz w:val="24"/>
          <w:szCs w:val="24"/>
        </w:rPr>
        <w:t xml:space="preserve"> aruande esitamist</w:t>
      </w:r>
      <w:r w:rsidR="00487020" w:rsidRPr="1BD68A4A">
        <w:rPr>
          <w:rFonts w:ascii="Times New Roman" w:hAnsi="Times New Roman" w:cs="Times New Roman"/>
          <w:sz w:val="24"/>
          <w:szCs w:val="24"/>
        </w:rPr>
        <w:t xml:space="preserve"> </w:t>
      </w:r>
      <w:r w:rsidR="4D20302B" w:rsidRPr="1BD68A4A">
        <w:rPr>
          <w:rFonts w:ascii="Times New Roman" w:hAnsi="Times New Roman" w:cs="Times New Roman"/>
          <w:sz w:val="24"/>
          <w:szCs w:val="24"/>
        </w:rPr>
        <w:t>ühinemislepingu ja -aruande kontrollimise kohta</w:t>
      </w:r>
      <w:r w:rsidR="6D26A38A" w:rsidRPr="1BD68A4A">
        <w:rPr>
          <w:rFonts w:ascii="Times New Roman" w:hAnsi="Times New Roman" w:cs="Times New Roman"/>
          <w:sz w:val="24"/>
          <w:szCs w:val="24"/>
        </w:rPr>
        <w:t>.</w:t>
      </w:r>
      <w:r w:rsidR="00027C14" w:rsidRPr="1BD68A4A">
        <w:rPr>
          <w:rFonts w:ascii="Times New Roman" w:hAnsi="Times New Roman" w:cs="Times New Roman"/>
          <w:sz w:val="24"/>
          <w:szCs w:val="24"/>
        </w:rPr>
        <w:t>“</w:t>
      </w:r>
      <w:r w:rsidR="563224E7" w:rsidRPr="1BD68A4A">
        <w:rPr>
          <w:rFonts w:ascii="Times New Roman" w:hAnsi="Times New Roman" w:cs="Times New Roman"/>
          <w:sz w:val="24"/>
          <w:szCs w:val="24"/>
        </w:rPr>
        <w:t>;</w:t>
      </w:r>
    </w:p>
    <w:p w14:paraId="64EDD513" w14:textId="29034E19" w:rsidR="321285B6" w:rsidRPr="00FA634D" w:rsidRDefault="321285B6" w:rsidP="062DEDB6">
      <w:pPr>
        <w:spacing w:after="0" w:line="240" w:lineRule="auto"/>
        <w:jc w:val="both"/>
        <w:rPr>
          <w:rFonts w:ascii="Times New Roman" w:eastAsia="Aptos" w:hAnsi="Times New Roman" w:cs="Times New Roman"/>
          <w:sz w:val="24"/>
          <w:szCs w:val="24"/>
        </w:rPr>
      </w:pPr>
    </w:p>
    <w:p w14:paraId="32735F16" w14:textId="449583D9" w:rsidR="37F93B78" w:rsidRPr="00FA634D" w:rsidRDefault="00AE3E01" w:rsidP="321285B6">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2</w:t>
      </w:r>
      <w:r w:rsidR="37F93B78" w:rsidRPr="1BD68A4A">
        <w:rPr>
          <w:rFonts w:ascii="Times New Roman" w:eastAsia="Aptos" w:hAnsi="Times New Roman" w:cs="Times New Roman"/>
          <w:b/>
          <w:bCs/>
          <w:sz w:val="24"/>
          <w:szCs w:val="24"/>
        </w:rPr>
        <w:t xml:space="preserve">) </w:t>
      </w:r>
      <w:r w:rsidR="37F93B78" w:rsidRPr="1BD68A4A">
        <w:rPr>
          <w:rFonts w:ascii="Times New Roman" w:eastAsia="Aptos" w:hAnsi="Times New Roman" w:cs="Times New Roman"/>
          <w:sz w:val="24"/>
          <w:szCs w:val="24"/>
        </w:rPr>
        <w:t>paragrahvi 236 täiendatakse lõikega 1</w:t>
      </w:r>
      <w:r w:rsidR="37F93B78" w:rsidRPr="1BD68A4A">
        <w:rPr>
          <w:rFonts w:ascii="Times New Roman" w:eastAsia="Aptos" w:hAnsi="Times New Roman" w:cs="Times New Roman"/>
          <w:sz w:val="24"/>
          <w:szCs w:val="24"/>
          <w:vertAlign w:val="superscript"/>
        </w:rPr>
        <w:t>1</w:t>
      </w:r>
      <w:r w:rsidR="37F93B78" w:rsidRPr="1BD68A4A">
        <w:rPr>
          <w:rFonts w:ascii="Times New Roman" w:eastAsia="Aptos" w:hAnsi="Times New Roman" w:cs="Times New Roman"/>
          <w:sz w:val="24"/>
          <w:szCs w:val="24"/>
        </w:rPr>
        <w:t xml:space="preserve"> järg</w:t>
      </w:r>
      <w:r w:rsidR="0CA66380" w:rsidRPr="1BD68A4A">
        <w:rPr>
          <w:rFonts w:ascii="Times New Roman" w:eastAsia="Aptos" w:hAnsi="Times New Roman" w:cs="Times New Roman"/>
          <w:sz w:val="24"/>
          <w:szCs w:val="24"/>
        </w:rPr>
        <w:t xml:space="preserve">mises sõnastuses: </w:t>
      </w:r>
    </w:p>
    <w:p w14:paraId="0E066DCE" w14:textId="5B9F6896" w:rsidR="63845378" w:rsidRPr="00FA634D" w:rsidRDefault="005D41D8" w:rsidP="062DEDB6">
      <w:pPr>
        <w:spacing w:after="0" w:line="240" w:lineRule="auto"/>
        <w:jc w:val="both"/>
        <w:rPr>
          <w:rFonts w:ascii="Times New Roman" w:eastAsia="Times New Roman" w:hAnsi="Times New Roman" w:cs="Times New Roman"/>
          <w:sz w:val="24"/>
          <w:szCs w:val="24"/>
        </w:rPr>
      </w:pPr>
      <w:r w:rsidRPr="1BD68A4A">
        <w:rPr>
          <w:rFonts w:ascii="Times New Roman" w:eastAsia="Aptos" w:hAnsi="Times New Roman" w:cs="Times New Roman"/>
          <w:sz w:val="24"/>
          <w:szCs w:val="24"/>
        </w:rPr>
        <w:t>„</w:t>
      </w:r>
      <w:r w:rsidR="5B15BF1E" w:rsidRPr="1BD68A4A">
        <w:rPr>
          <w:rFonts w:ascii="Times New Roman" w:eastAsia="Aptos" w:hAnsi="Times New Roman" w:cs="Times New Roman"/>
          <w:sz w:val="24"/>
          <w:szCs w:val="24"/>
        </w:rPr>
        <w:t>(1</w:t>
      </w:r>
      <w:r w:rsidR="5B15BF1E" w:rsidRPr="1BD68A4A">
        <w:rPr>
          <w:rFonts w:ascii="Times New Roman" w:eastAsia="Aptos" w:hAnsi="Times New Roman" w:cs="Times New Roman"/>
          <w:sz w:val="24"/>
          <w:szCs w:val="24"/>
          <w:vertAlign w:val="superscript"/>
        </w:rPr>
        <w:t>1</w:t>
      </w:r>
      <w:r w:rsidR="5B15BF1E" w:rsidRPr="1BD68A4A">
        <w:rPr>
          <w:rFonts w:ascii="Times New Roman" w:eastAsia="Aptos" w:hAnsi="Times New Roman" w:cs="Times New Roman"/>
          <w:sz w:val="24"/>
          <w:szCs w:val="24"/>
        </w:rPr>
        <w:t xml:space="preserve">) </w:t>
      </w:r>
      <w:r w:rsidR="5B15BF1E" w:rsidRPr="1BD68A4A">
        <w:rPr>
          <w:rFonts w:ascii="Times New Roman" w:eastAsia="Times New Roman" w:hAnsi="Times New Roman" w:cs="Times New Roman"/>
          <w:sz w:val="24"/>
          <w:szCs w:val="24"/>
        </w:rPr>
        <w:t xml:space="preserve">Vaatamata äriseadustiku § 394 lõikes 2 </w:t>
      </w:r>
      <w:r w:rsidR="5B15BF1E" w:rsidRPr="000F3372">
        <w:rPr>
          <w:rFonts w:ascii="Times New Roman" w:eastAsia="Times New Roman" w:hAnsi="Times New Roman" w:cs="Times New Roman"/>
          <w:sz w:val="24"/>
          <w:szCs w:val="24"/>
        </w:rPr>
        <w:t>sätestatule</w:t>
      </w:r>
      <w:del w:id="866" w:author="Merike Koppel - JUSTDIGI" w:date="2026-01-05T13:23:00Z" w16du:dateUtc="2026-01-05T11:23:00Z">
        <w:r w:rsidR="5B15BF1E" w:rsidRPr="000F3372" w:rsidDel="000F3372">
          <w:rPr>
            <w:rFonts w:ascii="Times New Roman" w:eastAsia="Times New Roman" w:hAnsi="Times New Roman" w:cs="Times New Roman"/>
            <w:sz w:val="24"/>
            <w:szCs w:val="24"/>
          </w:rPr>
          <w:delText>,</w:delText>
        </w:r>
      </w:del>
      <w:r w:rsidR="5B15BF1E" w:rsidRPr="000F3372">
        <w:rPr>
          <w:rFonts w:ascii="Times New Roman" w:eastAsia="Times New Roman" w:hAnsi="Times New Roman" w:cs="Times New Roman"/>
          <w:sz w:val="24"/>
          <w:szCs w:val="24"/>
        </w:rPr>
        <w:t xml:space="preserve"> võib Fi</w:t>
      </w:r>
      <w:r w:rsidR="5B15BF1E" w:rsidRPr="1BD68A4A">
        <w:rPr>
          <w:rFonts w:ascii="Times New Roman" w:eastAsia="Times New Roman" w:hAnsi="Times New Roman" w:cs="Times New Roman"/>
          <w:sz w:val="24"/>
          <w:szCs w:val="24"/>
        </w:rPr>
        <w:t xml:space="preserve">nantsinspektsioon </w:t>
      </w:r>
      <w:r w:rsidR="34B06AE2" w:rsidRPr="1BD68A4A">
        <w:rPr>
          <w:rFonts w:ascii="Times New Roman" w:eastAsia="Times New Roman" w:hAnsi="Times New Roman" w:cs="Times New Roman"/>
          <w:sz w:val="24"/>
          <w:szCs w:val="24"/>
        </w:rPr>
        <w:t>määrata</w:t>
      </w:r>
      <w:r w:rsidR="40FE82C4" w:rsidRPr="1BD68A4A">
        <w:rPr>
          <w:rFonts w:ascii="Times New Roman" w:eastAsia="Times New Roman" w:hAnsi="Times New Roman" w:cs="Times New Roman"/>
          <w:sz w:val="24"/>
          <w:szCs w:val="24"/>
        </w:rPr>
        <w:t xml:space="preserve"> </w:t>
      </w:r>
      <w:r w:rsidR="5BE41E2D" w:rsidRPr="1BD68A4A">
        <w:rPr>
          <w:rFonts w:ascii="Times New Roman" w:eastAsia="Times New Roman" w:hAnsi="Times New Roman" w:cs="Times New Roman"/>
          <w:sz w:val="24"/>
          <w:szCs w:val="24"/>
        </w:rPr>
        <w:t>vande</w:t>
      </w:r>
      <w:r w:rsidR="40FE82C4" w:rsidRPr="1BD68A4A">
        <w:rPr>
          <w:rFonts w:ascii="Times New Roman" w:eastAsia="Times New Roman" w:hAnsi="Times New Roman" w:cs="Times New Roman"/>
          <w:sz w:val="24"/>
          <w:szCs w:val="24"/>
        </w:rPr>
        <w:t xml:space="preserve">audiitori ning nõuda </w:t>
      </w:r>
      <w:r w:rsidR="00487C4B" w:rsidRPr="1BD68A4A">
        <w:rPr>
          <w:rFonts w:ascii="Times New Roman" w:eastAsia="Aptos" w:hAnsi="Times New Roman" w:cs="Times New Roman"/>
          <w:sz w:val="24"/>
          <w:szCs w:val="24"/>
        </w:rPr>
        <w:t>temalt aruande esitamist</w:t>
      </w:r>
      <w:r w:rsidR="40FE82C4" w:rsidRPr="1BD68A4A">
        <w:rPr>
          <w:rFonts w:ascii="Times New Roman" w:eastAsia="Times New Roman" w:hAnsi="Times New Roman" w:cs="Times New Roman"/>
          <w:sz w:val="24"/>
          <w:szCs w:val="24"/>
        </w:rPr>
        <w:t xml:space="preserve"> ühinemislepingu ja -aruande kontrollimise kohta.</w:t>
      </w:r>
      <w:r w:rsidR="00E7618A" w:rsidRPr="1BD68A4A">
        <w:rPr>
          <w:rFonts w:ascii="Times New Roman" w:eastAsia="Times New Roman" w:hAnsi="Times New Roman" w:cs="Times New Roman"/>
          <w:sz w:val="24"/>
          <w:szCs w:val="24"/>
        </w:rPr>
        <w:t>“</w:t>
      </w:r>
      <w:r w:rsidR="34F99DB4" w:rsidRPr="1BD68A4A">
        <w:rPr>
          <w:rFonts w:ascii="Times New Roman" w:eastAsia="Times New Roman" w:hAnsi="Times New Roman" w:cs="Times New Roman"/>
          <w:sz w:val="24"/>
          <w:szCs w:val="24"/>
        </w:rPr>
        <w:t>;</w:t>
      </w:r>
    </w:p>
    <w:p w14:paraId="570A523D" w14:textId="5406F1BC" w:rsidR="37C65A2B" w:rsidRPr="00FA634D" w:rsidRDefault="37C65A2B" w:rsidP="062DEDB6">
      <w:pPr>
        <w:spacing w:after="0" w:line="240" w:lineRule="auto"/>
        <w:jc w:val="both"/>
        <w:rPr>
          <w:rFonts w:ascii="Times New Roman" w:eastAsia="Times New Roman" w:hAnsi="Times New Roman" w:cs="Times New Roman"/>
          <w:sz w:val="24"/>
          <w:szCs w:val="24"/>
        </w:rPr>
      </w:pPr>
    </w:p>
    <w:p w14:paraId="1F9CD2D2" w14:textId="6570B2BB" w:rsidR="2BE80925" w:rsidRPr="00FA634D" w:rsidRDefault="00AE3E01" w:rsidP="37C65A2B">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3</w:t>
      </w:r>
      <w:r w:rsidR="2BE80925" w:rsidRPr="1BD68A4A">
        <w:rPr>
          <w:rFonts w:ascii="Times New Roman" w:eastAsia="Aptos" w:hAnsi="Times New Roman" w:cs="Times New Roman"/>
          <w:b/>
          <w:bCs/>
          <w:sz w:val="24"/>
          <w:szCs w:val="24"/>
        </w:rPr>
        <w:t xml:space="preserve">) </w:t>
      </w:r>
      <w:r w:rsidR="2BE80925" w:rsidRPr="1BD68A4A">
        <w:rPr>
          <w:rFonts w:ascii="Times New Roman" w:eastAsia="Aptos" w:hAnsi="Times New Roman" w:cs="Times New Roman"/>
          <w:sz w:val="24"/>
          <w:szCs w:val="24"/>
        </w:rPr>
        <w:t>paragrahvi 383 lõiget 1 täiendatakse punktidega 8 ja 9 järgmises sõnastuses:</w:t>
      </w:r>
    </w:p>
    <w:p w14:paraId="6C4E5DC2" w14:textId="21B3BA06" w:rsidR="2BE80925" w:rsidRPr="00FA634D" w:rsidRDefault="2BE80925" w:rsidP="37C65A2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29BACF98" w:rsidRPr="1BD68A4A">
        <w:rPr>
          <w:rFonts w:ascii="Times New Roman" w:hAnsi="Times New Roman" w:cs="Times New Roman"/>
          <w:sz w:val="24"/>
          <w:szCs w:val="24"/>
        </w:rPr>
        <w:t>8</w:t>
      </w:r>
      <w:r w:rsidRPr="1BD68A4A">
        <w:rPr>
          <w:rFonts w:ascii="Times New Roman" w:hAnsi="Times New Roman" w:cs="Times New Roman"/>
          <w:sz w:val="24"/>
          <w:szCs w:val="24"/>
        </w:rPr>
        <w:t xml:space="preserve">) Konkurentsiameti otsus </w:t>
      </w:r>
      <w:ins w:id="867" w:author="Merike Koppel - JUSTDIGI" w:date="2025-12-30T13:06:00Z" w16du:dateUtc="2025-12-30T11:06:00Z">
        <w:r w:rsidR="00385A67">
          <w:rPr>
            <w:rFonts w:ascii="Times New Roman" w:hAnsi="Times New Roman" w:cs="Times New Roman"/>
            <w:sz w:val="24"/>
            <w:szCs w:val="24"/>
          </w:rPr>
          <w:t xml:space="preserve">koondumiseks </w:t>
        </w:r>
      </w:ins>
      <w:r w:rsidRPr="1BD68A4A">
        <w:rPr>
          <w:rFonts w:ascii="Times New Roman" w:hAnsi="Times New Roman" w:cs="Times New Roman"/>
          <w:sz w:val="24"/>
          <w:szCs w:val="24"/>
        </w:rPr>
        <w:t>loa andmise kohta</w:t>
      </w:r>
      <w:del w:id="868" w:author="Merike Koppel - JUSTDIGI" w:date="2025-12-30T13:07:00Z" w16du:dateUtc="2025-12-30T11:07:00Z">
        <w:r w:rsidRPr="1BD68A4A" w:rsidDel="00385A67">
          <w:rPr>
            <w:rFonts w:ascii="Times New Roman" w:hAnsi="Times New Roman" w:cs="Times New Roman"/>
            <w:sz w:val="24"/>
            <w:szCs w:val="24"/>
          </w:rPr>
          <w:delText xml:space="preserve"> koondumiseks</w:delText>
        </w:r>
      </w:del>
      <w:r w:rsidRPr="1BD68A4A">
        <w:rPr>
          <w:rFonts w:ascii="Times New Roman" w:hAnsi="Times New Roman" w:cs="Times New Roman"/>
          <w:sz w:val="24"/>
          <w:szCs w:val="24"/>
        </w:rPr>
        <w:t xml:space="preserve">, kui kohustus seda taotleda tuleneb konkurentsiseadusest, või ühendava </w:t>
      </w:r>
      <w:r w:rsidR="76FDE812" w:rsidRPr="1BD68A4A">
        <w:rPr>
          <w:rFonts w:ascii="Times New Roman" w:hAnsi="Times New Roman" w:cs="Times New Roman"/>
          <w:sz w:val="24"/>
          <w:szCs w:val="24"/>
        </w:rPr>
        <w:t>fondivalitseja</w:t>
      </w:r>
      <w:r w:rsidRPr="1BD68A4A">
        <w:rPr>
          <w:rFonts w:ascii="Times New Roman" w:hAnsi="Times New Roman" w:cs="Times New Roman"/>
          <w:sz w:val="24"/>
          <w:szCs w:val="24"/>
        </w:rPr>
        <w:t xml:space="preserve"> kinnitus, et ta on taotlenud Konkurentsiametilt</w:t>
      </w:r>
      <w:ins w:id="869" w:author="Merike Koppel - JUSTDIGI" w:date="2025-12-30T13:07:00Z" w16du:dateUtc="2025-12-30T11:07:00Z">
        <w:r w:rsidR="00385A67">
          <w:rPr>
            <w:rFonts w:ascii="Times New Roman" w:hAnsi="Times New Roman" w:cs="Times New Roman"/>
            <w:sz w:val="24"/>
            <w:szCs w:val="24"/>
          </w:rPr>
          <w:t xml:space="preserve"> </w:t>
        </w:r>
        <w:commentRangeStart w:id="870"/>
        <w:r w:rsidR="00385A67">
          <w:rPr>
            <w:rFonts w:ascii="Times New Roman" w:hAnsi="Times New Roman" w:cs="Times New Roman"/>
            <w:sz w:val="24"/>
            <w:szCs w:val="24"/>
          </w:rPr>
          <w:t>koondumise</w:t>
        </w:r>
      </w:ins>
      <w:ins w:id="871" w:author="Merike Koppel - JUSTDIGI" w:date="2026-01-05T13:28:00Z" w16du:dateUtc="2026-01-05T11:28:00Z">
        <w:r w:rsidR="00CF1CB4">
          <w:rPr>
            <w:rFonts w:ascii="Times New Roman" w:hAnsi="Times New Roman" w:cs="Times New Roman"/>
            <w:sz w:val="24"/>
            <w:szCs w:val="24"/>
          </w:rPr>
          <w:t>ks</w:t>
        </w:r>
      </w:ins>
      <w:r w:rsidRPr="1BD68A4A">
        <w:rPr>
          <w:rFonts w:ascii="Times New Roman" w:hAnsi="Times New Roman" w:cs="Times New Roman"/>
          <w:sz w:val="24"/>
          <w:szCs w:val="24"/>
        </w:rPr>
        <w:t xml:space="preserve"> luba </w:t>
      </w:r>
      <w:commentRangeEnd w:id="870"/>
      <w:r w:rsidR="00385A67">
        <w:rPr>
          <w:rStyle w:val="Kommentaariviide"/>
        </w:rPr>
        <w:commentReference w:id="870"/>
      </w:r>
      <w:del w:id="872" w:author="Merike Koppel - JUSTDIGI" w:date="2025-12-30T13:07:00Z" w16du:dateUtc="2025-12-30T11:07:00Z">
        <w:r w:rsidRPr="1BD68A4A" w:rsidDel="00385A67">
          <w:rPr>
            <w:rFonts w:ascii="Times New Roman" w:hAnsi="Times New Roman" w:cs="Times New Roman"/>
            <w:sz w:val="24"/>
            <w:szCs w:val="24"/>
          </w:rPr>
          <w:delText xml:space="preserve">koondumiseks </w:delText>
        </w:r>
      </w:del>
      <w:r w:rsidRPr="1BD68A4A">
        <w:rPr>
          <w:rFonts w:ascii="Times New Roman" w:hAnsi="Times New Roman" w:cs="Times New Roman"/>
          <w:sz w:val="24"/>
          <w:szCs w:val="24"/>
        </w:rPr>
        <w:t>ning on selle saanud konkurentsiseaduse § 27 lõike 5 alusel;</w:t>
      </w:r>
      <w:r w:rsidRPr="1BD68A4A">
        <w:rPr>
          <w:rFonts w:ascii="Times New Roman" w:hAnsi="Times New Roman" w:cs="Times New Roman"/>
          <w:b/>
          <w:bCs/>
          <w:sz w:val="24"/>
          <w:szCs w:val="24"/>
        </w:rPr>
        <w:t xml:space="preserve"> </w:t>
      </w:r>
    </w:p>
    <w:p w14:paraId="46367831" w14:textId="39A7B584" w:rsidR="21B5A750" w:rsidRPr="00FA634D" w:rsidRDefault="21B5A750" w:rsidP="37C65A2B">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9</w:t>
      </w:r>
      <w:r w:rsidR="2BE80925" w:rsidRPr="1BD68A4A">
        <w:rPr>
          <w:rFonts w:ascii="Times New Roman" w:hAnsi="Times New Roman" w:cs="Times New Roman"/>
          <w:sz w:val="24"/>
          <w:szCs w:val="24"/>
        </w:rPr>
        <w:t xml:space="preserve">) Tarbijakaitse ja Tehnilise Järelevalve Ameti otsus välisinvesteeringu loa andmise kohta, kui kohustus seda taotleda tuleneb välisinvesteeringu usaldusväärsuse hindamise seadusest, või ühendava </w:t>
      </w:r>
      <w:r w:rsidR="00C15693" w:rsidRPr="1BD68A4A">
        <w:rPr>
          <w:rFonts w:ascii="Times New Roman" w:hAnsi="Times New Roman" w:cs="Times New Roman"/>
          <w:sz w:val="24"/>
          <w:szCs w:val="24"/>
        </w:rPr>
        <w:t>fondivalitseja</w:t>
      </w:r>
      <w:r w:rsidR="2BE80925" w:rsidRPr="1BD68A4A">
        <w:rPr>
          <w:rFonts w:ascii="Times New Roman" w:hAnsi="Times New Roman" w:cs="Times New Roman"/>
          <w:sz w:val="24"/>
          <w:szCs w:val="24"/>
        </w:rPr>
        <w:t xml:space="preserve"> kinnitus, et ta on taotlenud Tarbijakaitse ja Tehnilise Järelevalve Ametilt </w:t>
      </w:r>
      <w:commentRangeStart w:id="873"/>
      <w:r w:rsidR="2BE80925" w:rsidRPr="1BD68A4A">
        <w:rPr>
          <w:rFonts w:ascii="Times New Roman" w:hAnsi="Times New Roman" w:cs="Times New Roman"/>
          <w:sz w:val="24"/>
          <w:szCs w:val="24"/>
        </w:rPr>
        <w:t xml:space="preserve">luba välisinvesteeringu lõpuleviimiseks </w:t>
      </w:r>
      <w:commentRangeEnd w:id="873"/>
      <w:r w:rsidR="00A729EE">
        <w:rPr>
          <w:rStyle w:val="Kommentaariviide"/>
        </w:rPr>
        <w:commentReference w:id="873"/>
      </w:r>
      <w:r w:rsidR="2BE80925" w:rsidRPr="1BD68A4A">
        <w:rPr>
          <w:rFonts w:ascii="Times New Roman" w:hAnsi="Times New Roman" w:cs="Times New Roman"/>
          <w:sz w:val="24"/>
          <w:szCs w:val="24"/>
        </w:rPr>
        <w:t>ning on selle saanud sama seaduse § 11 lõike 1 kohaselt.“;</w:t>
      </w:r>
    </w:p>
    <w:p w14:paraId="2BCAF6F3" w14:textId="1F93BD24" w:rsidR="321285B6" w:rsidRPr="00FA634D" w:rsidRDefault="321285B6" w:rsidP="321285B6">
      <w:pPr>
        <w:spacing w:after="0" w:line="240" w:lineRule="auto"/>
        <w:jc w:val="both"/>
        <w:rPr>
          <w:rFonts w:ascii="Times New Roman" w:eastAsia="Aptos" w:hAnsi="Times New Roman" w:cs="Times New Roman"/>
          <w:sz w:val="24"/>
          <w:szCs w:val="24"/>
        </w:rPr>
      </w:pPr>
    </w:p>
    <w:p w14:paraId="5B9FAC3B" w14:textId="62CC7583" w:rsidR="0CA66380" w:rsidRPr="00FA634D" w:rsidRDefault="00AE3E01" w:rsidP="321285B6">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4</w:t>
      </w:r>
      <w:r w:rsidR="0CA66380" w:rsidRPr="1BD68A4A">
        <w:rPr>
          <w:rFonts w:ascii="Times New Roman" w:eastAsia="Aptos" w:hAnsi="Times New Roman" w:cs="Times New Roman"/>
          <w:b/>
          <w:bCs/>
          <w:sz w:val="24"/>
          <w:szCs w:val="24"/>
        </w:rPr>
        <w:t xml:space="preserve">) </w:t>
      </w:r>
      <w:r w:rsidR="0CA66380" w:rsidRPr="1BD68A4A">
        <w:rPr>
          <w:rFonts w:ascii="Times New Roman" w:eastAsia="Aptos" w:hAnsi="Times New Roman" w:cs="Times New Roman"/>
          <w:sz w:val="24"/>
          <w:szCs w:val="24"/>
        </w:rPr>
        <w:t xml:space="preserve">paragrahvi 383 täiendatakse lõikega 4 järgmises sõnastuses: </w:t>
      </w:r>
    </w:p>
    <w:p w14:paraId="79F270CB" w14:textId="63A24953" w:rsidR="0CA66380" w:rsidRPr="00FA634D" w:rsidRDefault="00AA5E58" w:rsidP="64B3D5B0">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t>„</w:t>
      </w:r>
      <w:r w:rsidR="5B15BF1E" w:rsidRPr="1BD68A4A">
        <w:rPr>
          <w:rFonts w:ascii="Times New Roman" w:eastAsia="Aptos" w:hAnsi="Times New Roman" w:cs="Times New Roman"/>
          <w:sz w:val="24"/>
          <w:szCs w:val="24"/>
        </w:rPr>
        <w:t xml:space="preserve">(4) </w:t>
      </w:r>
      <w:r w:rsidR="5B15BF1E" w:rsidRPr="1BD68A4A">
        <w:rPr>
          <w:rFonts w:ascii="Times New Roman" w:eastAsia="Times New Roman" w:hAnsi="Times New Roman" w:cs="Times New Roman"/>
          <w:sz w:val="24"/>
          <w:szCs w:val="24"/>
        </w:rPr>
        <w:t xml:space="preserve">Vaatamata äriseadustiku § 394 lõikes </w:t>
      </w:r>
      <w:r w:rsidR="5B15BF1E" w:rsidRPr="000F3372">
        <w:rPr>
          <w:rFonts w:ascii="Times New Roman" w:eastAsia="Times New Roman" w:hAnsi="Times New Roman" w:cs="Times New Roman"/>
          <w:sz w:val="24"/>
          <w:szCs w:val="24"/>
        </w:rPr>
        <w:t>2 sätestatule</w:t>
      </w:r>
      <w:del w:id="874" w:author="Merike Koppel - JUSTDIGI" w:date="2026-01-05T13:24:00Z" w16du:dateUtc="2026-01-05T11:24:00Z">
        <w:r w:rsidR="5B15BF1E" w:rsidRPr="000F3372" w:rsidDel="000F3372">
          <w:rPr>
            <w:rFonts w:ascii="Times New Roman" w:eastAsia="Times New Roman" w:hAnsi="Times New Roman" w:cs="Times New Roman"/>
            <w:sz w:val="24"/>
            <w:szCs w:val="24"/>
          </w:rPr>
          <w:delText>,</w:delText>
        </w:r>
      </w:del>
      <w:r w:rsidR="5B15BF1E" w:rsidRPr="000F3372">
        <w:rPr>
          <w:rFonts w:ascii="Times New Roman" w:eastAsia="Times New Roman" w:hAnsi="Times New Roman" w:cs="Times New Roman"/>
          <w:sz w:val="24"/>
          <w:szCs w:val="24"/>
        </w:rPr>
        <w:t xml:space="preserve"> võib</w:t>
      </w:r>
      <w:r w:rsidR="5B15BF1E" w:rsidRPr="1BD68A4A">
        <w:rPr>
          <w:rFonts w:ascii="Times New Roman" w:eastAsia="Times New Roman" w:hAnsi="Times New Roman" w:cs="Times New Roman"/>
          <w:sz w:val="24"/>
          <w:szCs w:val="24"/>
        </w:rPr>
        <w:t xml:space="preserve"> Finantsinspektsioon</w:t>
      </w:r>
      <w:r w:rsidR="59FBDF38" w:rsidRPr="1BD68A4A">
        <w:rPr>
          <w:rFonts w:ascii="Times New Roman" w:eastAsia="Times New Roman" w:hAnsi="Times New Roman" w:cs="Times New Roman"/>
          <w:sz w:val="24"/>
          <w:szCs w:val="24"/>
        </w:rPr>
        <w:t xml:space="preserve"> määrata </w:t>
      </w:r>
      <w:r w:rsidR="004F9AD4" w:rsidRPr="1BD68A4A">
        <w:rPr>
          <w:rFonts w:ascii="Times New Roman" w:eastAsia="Times New Roman" w:hAnsi="Times New Roman" w:cs="Times New Roman"/>
          <w:sz w:val="24"/>
          <w:szCs w:val="24"/>
        </w:rPr>
        <w:t>vande</w:t>
      </w:r>
      <w:r w:rsidR="59FBDF38" w:rsidRPr="1BD68A4A">
        <w:rPr>
          <w:rFonts w:ascii="Times New Roman" w:eastAsia="Times New Roman" w:hAnsi="Times New Roman" w:cs="Times New Roman"/>
          <w:sz w:val="24"/>
          <w:szCs w:val="24"/>
        </w:rPr>
        <w:t>audiitori ning</w:t>
      </w:r>
      <w:r w:rsidR="5B15BF1E" w:rsidRPr="1BD68A4A">
        <w:rPr>
          <w:rFonts w:ascii="Times New Roman" w:eastAsia="Times New Roman" w:hAnsi="Times New Roman" w:cs="Times New Roman"/>
          <w:sz w:val="24"/>
          <w:szCs w:val="24"/>
        </w:rPr>
        <w:t xml:space="preserve"> </w:t>
      </w:r>
      <w:r w:rsidR="41619A16" w:rsidRPr="1BD68A4A">
        <w:rPr>
          <w:rFonts w:ascii="Times New Roman" w:eastAsia="Times New Roman" w:hAnsi="Times New Roman" w:cs="Times New Roman"/>
          <w:sz w:val="24"/>
          <w:szCs w:val="24"/>
        </w:rPr>
        <w:t xml:space="preserve">nõuda </w:t>
      </w:r>
      <w:r w:rsidR="00C206B7" w:rsidRPr="1BD68A4A">
        <w:rPr>
          <w:rFonts w:ascii="Times New Roman" w:eastAsia="Aptos" w:hAnsi="Times New Roman" w:cs="Times New Roman"/>
          <w:sz w:val="24"/>
          <w:szCs w:val="24"/>
        </w:rPr>
        <w:t>temalt aruande esitamist</w:t>
      </w:r>
      <w:r w:rsidR="41619A16" w:rsidRPr="1BD68A4A">
        <w:rPr>
          <w:rFonts w:ascii="Times New Roman" w:eastAsia="Times New Roman" w:hAnsi="Times New Roman" w:cs="Times New Roman"/>
          <w:sz w:val="24"/>
          <w:szCs w:val="24"/>
        </w:rPr>
        <w:t xml:space="preserve"> ühinemislepingu ja -aruande kontrollimise kohta</w:t>
      </w:r>
      <w:r w:rsidR="5B15BF1E" w:rsidRPr="1BD68A4A">
        <w:rPr>
          <w:rFonts w:ascii="Times New Roman" w:eastAsia="Aptos" w:hAnsi="Times New Roman" w:cs="Times New Roman"/>
          <w:sz w:val="24"/>
          <w:szCs w:val="24"/>
        </w:rPr>
        <w:t>.</w:t>
      </w:r>
      <w:r w:rsidR="00F044A5" w:rsidRPr="1BD68A4A">
        <w:rPr>
          <w:rFonts w:ascii="Times New Roman" w:eastAsia="Aptos" w:hAnsi="Times New Roman" w:cs="Times New Roman"/>
          <w:sz w:val="24"/>
          <w:szCs w:val="24"/>
        </w:rPr>
        <w:t>“</w:t>
      </w:r>
      <w:r w:rsidR="2694BCA2" w:rsidRPr="1BD68A4A">
        <w:rPr>
          <w:rFonts w:ascii="Times New Roman" w:eastAsia="Aptos" w:hAnsi="Times New Roman" w:cs="Times New Roman"/>
          <w:sz w:val="24"/>
          <w:szCs w:val="24"/>
        </w:rPr>
        <w:t>;</w:t>
      </w:r>
    </w:p>
    <w:p w14:paraId="3864850E" w14:textId="42ED66B1" w:rsidR="0CA66380" w:rsidRPr="00FA634D" w:rsidRDefault="0CA66380" w:rsidP="64B3D5B0">
      <w:pPr>
        <w:spacing w:after="0" w:line="240" w:lineRule="auto"/>
        <w:jc w:val="both"/>
        <w:rPr>
          <w:rFonts w:ascii="Times New Roman" w:eastAsia="Aptos" w:hAnsi="Times New Roman" w:cs="Times New Roman"/>
          <w:sz w:val="24"/>
          <w:szCs w:val="24"/>
        </w:rPr>
      </w:pPr>
    </w:p>
    <w:p w14:paraId="5B875008" w14:textId="52920145" w:rsidR="0CA66380" w:rsidRPr="00FA634D" w:rsidRDefault="00AE3E01" w:rsidP="64B3D5B0">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5</w:t>
      </w:r>
      <w:r w:rsidR="29EBBC68" w:rsidRPr="1BD68A4A">
        <w:rPr>
          <w:rFonts w:ascii="Times New Roman" w:eastAsia="Aptos" w:hAnsi="Times New Roman" w:cs="Times New Roman"/>
          <w:b/>
          <w:bCs/>
          <w:sz w:val="24"/>
          <w:szCs w:val="24"/>
        </w:rPr>
        <w:t xml:space="preserve">) </w:t>
      </w:r>
      <w:r w:rsidR="29EBBC68" w:rsidRPr="1BD68A4A">
        <w:rPr>
          <w:rFonts w:ascii="Times New Roman" w:eastAsia="Aptos" w:hAnsi="Times New Roman" w:cs="Times New Roman"/>
          <w:sz w:val="24"/>
          <w:szCs w:val="24"/>
        </w:rPr>
        <w:t>paragrahvi 501 lõikes 1</w:t>
      </w:r>
      <w:r w:rsidR="11AAE86F" w:rsidRPr="1BD68A4A">
        <w:rPr>
          <w:rFonts w:ascii="Times New Roman" w:eastAsia="Aptos" w:hAnsi="Times New Roman" w:cs="Times New Roman"/>
          <w:sz w:val="24"/>
          <w:szCs w:val="24"/>
        </w:rPr>
        <w:t xml:space="preserve"> asendatakse </w:t>
      </w:r>
      <w:ins w:id="875" w:author="Merike Koppel - JUSTDIGI" w:date="2026-01-03T12:59:00Z" w16du:dateUtc="2026-01-03T10:59:00Z">
        <w:r w:rsidR="00EC19D6">
          <w:rPr>
            <w:rFonts w:ascii="Times New Roman" w:eastAsia="Aptos" w:hAnsi="Times New Roman" w:cs="Times New Roman"/>
            <w:sz w:val="24"/>
            <w:szCs w:val="24"/>
          </w:rPr>
          <w:t>tekstiosa</w:t>
        </w:r>
      </w:ins>
      <w:del w:id="876" w:author="Merike Koppel - JUSTDIGI" w:date="2026-01-03T12:59:00Z" w16du:dateUtc="2026-01-03T10:59:00Z">
        <w:r w:rsidR="11AAE86F" w:rsidRPr="1BD68A4A" w:rsidDel="00EC19D6">
          <w:rPr>
            <w:rFonts w:ascii="Times New Roman" w:eastAsia="Aptos" w:hAnsi="Times New Roman" w:cs="Times New Roman"/>
            <w:sz w:val="24"/>
            <w:szCs w:val="24"/>
          </w:rPr>
          <w:delText>sõna</w:delText>
        </w:r>
        <w:r w:rsidR="5243854D" w:rsidRPr="1BD68A4A" w:rsidDel="00EC19D6">
          <w:rPr>
            <w:rFonts w:ascii="Times New Roman" w:eastAsia="Aptos" w:hAnsi="Times New Roman" w:cs="Times New Roman"/>
            <w:sz w:val="24"/>
            <w:szCs w:val="24"/>
          </w:rPr>
          <w:delText>d</w:delText>
        </w:r>
      </w:del>
      <w:r w:rsidR="11AAE86F" w:rsidRPr="1BD68A4A">
        <w:rPr>
          <w:rFonts w:ascii="Times New Roman" w:eastAsia="Aptos" w:hAnsi="Times New Roman" w:cs="Times New Roman"/>
          <w:sz w:val="24"/>
          <w:szCs w:val="24"/>
        </w:rPr>
        <w:t xml:space="preserve"> </w:t>
      </w:r>
      <w:r w:rsidR="005E6454">
        <w:rPr>
          <w:rFonts w:ascii="Times New Roman" w:eastAsia="Aptos" w:hAnsi="Times New Roman" w:cs="Times New Roman"/>
          <w:sz w:val="24"/>
          <w:szCs w:val="24"/>
        </w:rPr>
        <w:t>„</w:t>
      </w:r>
      <w:r w:rsidR="11AAE86F" w:rsidRPr="1BD68A4A">
        <w:rPr>
          <w:rFonts w:ascii="Times New Roman" w:eastAsia="Aptos" w:hAnsi="Times New Roman" w:cs="Times New Roman"/>
          <w:sz w:val="24"/>
          <w:szCs w:val="24"/>
        </w:rPr>
        <w:t>300</w:t>
      </w:r>
      <w:r w:rsidR="77D057F1" w:rsidRPr="1BD68A4A">
        <w:rPr>
          <w:rFonts w:ascii="Times New Roman" w:eastAsia="Aptos" w:hAnsi="Times New Roman" w:cs="Times New Roman"/>
          <w:sz w:val="24"/>
          <w:szCs w:val="24"/>
        </w:rPr>
        <w:t xml:space="preserve"> trahviühikut</w:t>
      </w:r>
      <w:r w:rsidR="00402E74">
        <w:rPr>
          <w:rFonts w:ascii="Times New Roman" w:eastAsia="Aptos" w:hAnsi="Times New Roman" w:cs="Times New Roman"/>
          <w:sz w:val="24"/>
          <w:szCs w:val="24"/>
        </w:rPr>
        <w:t>“</w:t>
      </w:r>
      <w:r w:rsidR="11AAE86F" w:rsidRPr="1BD68A4A">
        <w:rPr>
          <w:rFonts w:ascii="Times New Roman" w:eastAsia="Aptos" w:hAnsi="Times New Roman" w:cs="Times New Roman"/>
          <w:sz w:val="24"/>
          <w:szCs w:val="24"/>
        </w:rPr>
        <w:t xml:space="preserve"> </w:t>
      </w:r>
      <w:ins w:id="877" w:author="Merike Koppel - JUSTDIGI" w:date="2026-01-03T12:59:00Z" w16du:dateUtc="2026-01-03T10:59:00Z">
        <w:r w:rsidR="00EC19D6">
          <w:rPr>
            <w:rFonts w:ascii="Times New Roman" w:eastAsia="Aptos" w:hAnsi="Times New Roman" w:cs="Times New Roman"/>
            <w:sz w:val="24"/>
            <w:szCs w:val="24"/>
          </w:rPr>
          <w:t>tekstiosa</w:t>
        </w:r>
      </w:ins>
      <w:del w:id="878" w:author="Merike Koppel - JUSTDIGI" w:date="2026-01-03T12:59:00Z" w16du:dateUtc="2026-01-03T10:59:00Z">
        <w:r w:rsidR="0AFBE970" w:rsidRPr="1BD68A4A" w:rsidDel="00EC19D6">
          <w:rPr>
            <w:rFonts w:ascii="Times New Roman" w:eastAsia="Aptos" w:hAnsi="Times New Roman" w:cs="Times New Roman"/>
            <w:sz w:val="24"/>
            <w:szCs w:val="24"/>
          </w:rPr>
          <w:delText>sõnade</w:delText>
        </w:r>
      </w:del>
      <w:r w:rsidR="0AFBE970" w:rsidRPr="1BD68A4A">
        <w:rPr>
          <w:rFonts w:ascii="Times New Roman" w:eastAsia="Aptos" w:hAnsi="Times New Roman" w:cs="Times New Roman"/>
          <w:sz w:val="24"/>
          <w:szCs w:val="24"/>
        </w:rPr>
        <w:t xml:space="preserve">ga </w:t>
      </w:r>
      <w:r w:rsidR="005E6454">
        <w:rPr>
          <w:rFonts w:ascii="Times New Roman" w:eastAsia="Aptos" w:hAnsi="Times New Roman" w:cs="Times New Roman"/>
          <w:sz w:val="24"/>
          <w:szCs w:val="24"/>
        </w:rPr>
        <w:t>„</w:t>
      </w:r>
      <w:r w:rsidR="0AFBE970" w:rsidRPr="1BD68A4A">
        <w:rPr>
          <w:rFonts w:ascii="Times New Roman" w:eastAsia="Aptos" w:hAnsi="Times New Roman" w:cs="Times New Roman"/>
          <w:sz w:val="24"/>
          <w:szCs w:val="24"/>
        </w:rPr>
        <w:t>5 000 000 eurot või kuni kahekordses väärteo tulemusel teenitud kasule või ära hoitud kahjule vastavas summas</w:t>
      </w:r>
      <w:r w:rsidR="00F84E21" w:rsidRPr="1BD68A4A">
        <w:rPr>
          <w:rFonts w:ascii="Times New Roman" w:eastAsia="Aptos" w:hAnsi="Times New Roman" w:cs="Times New Roman"/>
          <w:sz w:val="24"/>
          <w:szCs w:val="24"/>
        </w:rPr>
        <w:t>“</w:t>
      </w:r>
      <w:r w:rsidR="0CB7F01A" w:rsidRPr="1BD68A4A">
        <w:rPr>
          <w:rFonts w:ascii="Times New Roman" w:eastAsia="Aptos" w:hAnsi="Times New Roman" w:cs="Times New Roman"/>
          <w:sz w:val="24"/>
          <w:szCs w:val="24"/>
        </w:rPr>
        <w:t xml:space="preserve">; </w:t>
      </w:r>
    </w:p>
    <w:p w14:paraId="53EE472B" w14:textId="74C3F3D7" w:rsidR="0CA66380" w:rsidRPr="00FA634D" w:rsidRDefault="0CA66380" w:rsidP="64B3D5B0">
      <w:pPr>
        <w:spacing w:after="0" w:line="240" w:lineRule="auto"/>
        <w:jc w:val="both"/>
        <w:rPr>
          <w:rFonts w:ascii="Times New Roman" w:eastAsia="Aptos" w:hAnsi="Times New Roman" w:cs="Times New Roman"/>
          <w:sz w:val="24"/>
          <w:szCs w:val="24"/>
        </w:rPr>
      </w:pPr>
    </w:p>
    <w:p w14:paraId="3E32153E" w14:textId="1C87941B" w:rsidR="0CA66380" w:rsidRPr="00FA634D" w:rsidRDefault="00AE3E01" w:rsidP="321285B6">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b/>
          <w:bCs/>
          <w:sz w:val="24"/>
          <w:szCs w:val="24"/>
        </w:rPr>
        <w:t>6</w:t>
      </w:r>
      <w:r w:rsidR="0CB7F01A" w:rsidRPr="1BD68A4A">
        <w:rPr>
          <w:rFonts w:ascii="Times New Roman" w:eastAsia="Aptos" w:hAnsi="Times New Roman" w:cs="Times New Roman"/>
          <w:b/>
          <w:bCs/>
          <w:sz w:val="24"/>
          <w:szCs w:val="24"/>
        </w:rPr>
        <w:t xml:space="preserve">) </w:t>
      </w:r>
      <w:r w:rsidR="0CB7F01A" w:rsidRPr="1BD68A4A">
        <w:rPr>
          <w:rFonts w:ascii="Times New Roman" w:eastAsia="Aptos" w:hAnsi="Times New Roman" w:cs="Times New Roman"/>
          <w:sz w:val="24"/>
          <w:szCs w:val="24"/>
        </w:rPr>
        <w:t xml:space="preserve">paragrahvi 501 lõikes 2 asendatakse </w:t>
      </w:r>
      <w:ins w:id="879" w:author="Merike Koppel - JUSTDIGI" w:date="2026-01-03T12:59:00Z" w16du:dateUtc="2026-01-03T10:59:00Z">
        <w:r w:rsidR="00EC19D6">
          <w:rPr>
            <w:rFonts w:ascii="Times New Roman" w:eastAsia="Aptos" w:hAnsi="Times New Roman" w:cs="Times New Roman"/>
            <w:sz w:val="24"/>
            <w:szCs w:val="24"/>
          </w:rPr>
          <w:t>tekstiosa</w:t>
        </w:r>
      </w:ins>
      <w:del w:id="880" w:author="Merike Koppel - JUSTDIGI" w:date="2026-01-03T12:59:00Z" w16du:dateUtc="2026-01-03T10:59:00Z">
        <w:r w:rsidR="0CB7F01A" w:rsidRPr="1BD68A4A" w:rsidDel="00EC19D6">
          <w:rPr>
            <w:rFonts w:ascii="Times New Roman" w:eastAsia="Aptos" w:hAnsi="Times New Roman" w:cs="Times New Roman"/>
            <w:sz w:val="24"/>
            <w:szCs w:val="24"/>
          </w:rPr>
          <w:delText>sõnad</w:delText>
        </w:r>
      </w:del>
      <w:r w:rsidR="0CB7F01A" w:rsidRPr="1BD68A4A">
        <w:rPr>
          <w:rFonts w:ascii="Times New Roman" w:eastAsia="Aptos" w:hAnsi="Times New Roman" w:cs="Times New Roman"/>
          <w:sz w:val="24"/>
          <w:szCs w:val="24"/>
        </w:rPr>
        <w:t xml:space="preserve"> </w:t>
      </w:r>
      <w:r w:rsidR="005E6454">
        <w:rPr>
          <w:rFonts w:ascii="Times New Roman" w:eastAsia="Aptos" w:hAnsi="Times New Roman" w:cs="Times New Roman"/>
          <w:sz w:val="24"/>
          <w:szCs w:val="24"/>
        </w:rPr>
        <w:t>„</w:t>
      </w:r>
      <w:r w:rsidR="0CB7F01A" w:rsidRPr="1BD68A4A">
        <w:rPr>
          <w:rFonts w:ascii="Times New Roman" w:eastAsia="Aptos" w:hAnsi="Times New Roman" w:cs="Times New Roman"/>
          <w:sz w:val="24"/>
          <w:szCs w:val="24"/>
        </w:rPr>
        <w:t>400 000 eurot</w:t>
      </w:r>
      <w:r w:rsidR="001C1AD4">
        <w:rPr>
          <w:rFonts w:ascii="Times New Roman" w:eastAsia="Aptos" w:hAnsi="Times New Roman" w:cs="Times New Roman"/>
          <w:sz w:val="24"/>
          <w:szCs w:val="24"/>
        </w:rPr>
        <w:t>“</w:t>
      </w:r>
      <w:r w:rsidR="0CB7F01A" w:rsidRPr="1BD68A4A">
        <w:rPr>
          <w:rFonts w:ascii="Times New Roman" w:eastAsia="Aptos" w:hAnsi="Times New Roman" w:cs="Times New Roman"/>
          <w:sz w:val="24"/>
          <w:szCs w:val="24"/>
        </w:rPr>
        <w:t xml:space="preserve"> </w:t>
      </w:r>
      <w:ins w:id="881" w:author="Merike Koppel - JUSTDIGI" w:date="2026-01-03T12:59:00Z" w16du:dateUtc="2026-01-03T10:59:00Z">
        <w:r w:rsidR="00EC19D6">
          <w:rPr>
            <w:rFonts w:ascii="Times New Roman" w:eastAsia="Aptos" w:hAnsi="Times New Roman" w:cs="Times New Roman"/>
            <w:sz w:val="24"/>
            <w:szCs w:val="24"/>
          </w:rPr>
          <w:t>tekstiosa</w:t>
        </w:r>
      </w:ins>
      <w:del w:id="882" w:author="Merike Koppel - JUSTDIGI" w:date="2026-01-03T12:59:00Z" w16du:dateUtc="2026-01-03T10:59:00Z">
        <w:r w:rsidR="0CB7F01A" w:rsidRPr="1BD68A4A" w:rsidDel="00EC19D6">
          <w:rPr>
            <w:rFonts w:ascii="Times New Roman" w:eastAsia="Aptos" w:hAnsi="Times New Roman" w:cs="Times New Roman"/>
            <w:sz w:val="24"/>
            <w:szCs w:val="24"/>
          </w:rPr>
          <w:delText>sõnade</w:delText>
        </w:r>
      </w:del>
      <w:r w:rsidR="0CB7F01A" w:rsidRPr="1BD68A4A">
        <w:rPr>
          <w:rFonts w:ascii="Times New Roman" w:eastAsia="Aptos" w:hAnsi="Times New Roman" w:cs="Times New Roman"/>
          <w:sz w:val="24"/>
          <w:szCs w:val="24"/>
        </w:rPr>
        <w:t xml:space="preserve">ga </w:t>
      </w:r>
      <w:r w:rsidR="005E6454">
        <w:rPr>
          <w:rFonts w:ascii="Times New Roman" w:eastAsia="Aptos" w:hAnsi="Times New Roman" w:cs="Times New Roman"/>
          <w:sz w:val="24"/>
          <w:szCs w:val="24"/>
        </w:rPr>
        <w:t>„</w:t>
      </w:r>
      <w:r w:rsidR="0CB7F01A" w:rsidRPr="1BD68A4A">
        <w:rPr>
          <w:rFonts w:ascii="Times New Roman" w:eastAsia="Aptos"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r w:rsidR="00A355E7" w:rsidRPr="1BD68A4A">
        <w:rPr>
          <w:rFonts w:ascii="Times New Roman" w:eastAsia="Aptos" w:hAnsi="Times New Roman" w:cs="Times New Roman"/>
          <w:sz w:val="24"/>
          <w:szCs w:val="24"/>
        </w:rPr>
        <w:t>“</w:t>
      </w:r>
      <w:r w:rsidR="0CB7F01A" w:rsidRPr="1BD68A4A">
        <w:rPr>
          <w:rFonts w:ascii="Times New Roman" w:eastAsia="Aptos" w:hAnsi="Times New Roman" w:cs="Times New Roman"/>
          <w:sz w:val="24"/>
          <w:szCs w:val="24"/>
        </w:rPr>
        <w:t>.</w:t>
      </w:r>
    </w:p>
    <w:p w14:paraId="6AFC3D7C" w14:textId="2E7724FD" w:rsidR="4EA24086" w:rsidRPr="00FA634D" w:rsidRDefault="4EA24086" w:rsidP="4EA24086">
      <w:pPr>
        <w:spacing w:after="0" w:line="240" w:lineRule="auto"/>
        <w:jc w:val="both"/>
        <w:rPr>
          <w:rFonts w:ascii="Times New Roman" w:hAnsi="Times New Roman" w:cs="Times New Roman"/>
          <w:b/>
          <w:bCs/>
          <w:sz w:val="24"/>
          <w:szCs w:val="24"/>
        </w:rPr>
      </w:pPr>
    </w:p>
    <w:p w14:paraId="61D11411" w14:textId="6D29C0E1" w:rsidR="4FA6A224" w:rsidRPr="00FA634D" w:rsidRDefault="4FA6A224" w:rsidP="4FA6A224">
      <w:pPr>
        <w:spacing w:after="0" w:line="240" w:lineRule="auto"/>
        <w:jc w:val="both"/>
        <w:rPr>
          <w:rFonts w:ascii="Times New Roman" w:hAnsi="Times New Roman" w:cs="Times New Roman"/>
          <w:b/>
          <w:bCs/>
          <w:sz w:val="24"/>
          <w:szCs w:val="24"/>
        </w:rPr>
      </w:pPr>
    </w:p>
    <w:p w14:paraId="3EFEAAC8" w14:textId="092FFA53" w:rsidR="0AC04FFF" w:rsidRPr="00FA634D" w:rsidRDefault="7A5EC1EE" w:rsidP="00C17C53">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5. Kindlustustegevuse seaduse muutmine </w:t>
      </w:r>
    </w:p>
    <w:p w14:paraId="7C83EA92" w14:textId="6827AFB0" w:rsidR="4BEBB516" w:rsidRPr="00FA634D" w:rsidRDefault="4BEBB516" w:rsidP="4BEBB516">
      <w:pPr>
        <w:spacing w:after="0" w:line="240" w:lineRule="auto"/>
        <w:jc w:val="both"/>
        <w:rPr>
          <w:rFonts w:ascii="Times New Roman" w:hAnsi="Times New Roman" w:cs="Times New Roman"/>
          <w:b/>
          <w:bCs/>
          <w:sz w:val="24"/>
          <w:szCs w:val="24"/>
        </w:rPr>
      </w:pPr>
    </w:p>
    <w:p w14:paraId="5C31F2B9" w14:textId="79A95F57" w:rsidR="336D0CD4" w:rsidRPr="00A02667" w:rsidRDefault="336D0CD4" w:rsidP="4BEBB51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Kindlustustegevuse seaduses tehakse järgmised muudatused:</w:t>
      </w:r>
    </w:p>
    <w:p w14:paraId="1CF3E57D" w14:textId="34BDC14F" w:rsidR="559D6945" w:rsidRPr="00FA634D" w:rsidRDefault="559D6945" w:rsidP="00C17C53">
      <w:pPr>
        <w:spacing w:after="0" w:line="240" w:lineRule="auto"/>
        <w:jc w:val="both"/>
        <w:rPr>
          <w:rFonts w:ascii="Times New Roman" w:hAnsi="Times New Roman" w:cs="Times New Roman"/>
          <w:b/>
          <w:bCs/>
          <w:sz w:val="24"/>
          <w:szCs w:val="24"/>
        </w:rPr>
      </w:pPr>
    </w:p>
    <w:p w14:paraId="5494E260" w14:textId="517C6222" w:rsidR="4DE61D25" w:rsidRPr="00FA634D" w:rsidRDefault="00480404" w:rsidP="00C17C53">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4DE61D25" w:rsidRPr="1BD68A4A">
        <w:rPr>
          <w:rFonts w:ascii="Times New Roman" w:hAnsi="Times New Roman" w:cs="Times New Roman"/>
          <w:b/>
          <w:bCs/>
          <w:sz w:val="24"/>
          <w:szCs w:val="24"/>
        </w:rPr>
        <w:t xml:space="preserve">) </w:t>
      </w:r>
      <w:r w:rsidR="4DE61D25" w:rsidRPr="1BD68A4A">
        <w:rPr>
          <w:rFonts w:ascii="Times New Roman" w:hAnsi="Times New Roman" w:cs="Times New Roman"/>
          <w:sz w:val="24"/>
          <w:szCs w:val="24"/>
        </w:rPr>
        <w:t>paragrahvi 142</w:t>
      </w:r>
      <w:r w:rsidR="0C386794" w:rsidRPr="1BD68A4A">
        <w:rPr>
          <w:rFonts w:ascii="Times New Roman" w:hAnsi="Times New Roman" w:cs="Times New Roman"/>
          <w:sz w:val="24"/>
          <w:szCs w:val="24"/>
        </w:rPr>
        <w:t xml:space="preserve"> täienda</w:t>
      </w:r>
      <w:r w:rsidR="00A355E7" w:rsidRPr="1BD68A4A">
        <w:rPr>
          <w:rFonts w:ascii="Times New Roman" w:hAnsi="Times New Roman" w:cs="Times New Roman"/>
          <w:sz w:val="24"/>
          <w:szCs w:val="24"/>
        </w:rPr>
        <w:t>takse</w:t>
      </w:r>
      <w:r w:rsidR="0C386794" w:rsidRPr="1BD68A4A">
        <w:rPr>
          <w:rFonts w:ascii="Times New Roman" w:hAnsi="Times New Roman" w:cs="Times New Roman"/>
          <w:sz w:val="24"/>
          <w:szCs w:val="24"/>
        </w:rPr>
        <w:t xml:space="preserve"> lõikega 8 järgmises sõnastuses:</w:t>
      </w:r>
    </w:p>
    <w:p w14:paraId="57B9953A" w14:textId="007AB7B3" w:rsidR="6621E63D" w:rsidRPr="00FA634D" w:rsidRDefault="00F67A4D" w:rsidP="062DEDB6">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20CC2E8E" w:rsidRPr="1BD68A4A">
        <w:rPr>
          <w:rFonts w:ascii="Times New Roman" w:eastAsia="Times New Roman" w:hAnsi="Times New Roman" w:cs="Times New Roman"/>
          <w:sz w:val="24"/>
          <w:szCs w:val="24"/>
        </w:rPr>
        <w:t>(</w:t>
      </w:r>
      <w:r w:rsidR="35E9D18D" w:rsidRPr="1BD68A4A">
        <w:rPr>
          <w:rFonts w:ascii="Times New Roman" w:eastAsia="Times New Roman" w:hAnsi="Times New Roman" w:cs="Times New Roman"/>
          <w:sz w:val="24"/>
          <w:szCs w:val="24"/>
        </w:rPr>
        <w:t>8</w:t>
      </w:r>
      <w:r w:rsidR="20CC2E8E" w:rsidRPr="1BD68A4A">
        <w:rPr>
          <w:rFonts w:ascii="Times New Roman" w:eastAsia="Times New Roman" w:hAnsi="Times New Roman" w:cs="Times New Roman"/>
          <w:sz w:val="24"/>
          <w:szCs w:val="24"/>
        </w:rPr>
        <w:t xml:space="preserve">) Vaatamata äriseadustiku § 394 </w:t>
      </w:r>
      <w:r w:rsidR="20CC2E8E" w:rsidRPr="000F3372">
        <w:rPr>
          <w:rFonts w:ascii="Times New Roman" w:eastAsia="Times New Roman" w:hAnsi="Times New Roman" w:cs="Times New Roman"/>
          <w:sz w:val="24"/>
          <w:szCs w:val="24"/>
        </w:rPr>
        <w:t>lõikes 2 sätestatule</w:t>
      </w:r>
      <w:del w:id="883" w:author="Merike Koppel - JUSTDIGI" w:date="2026-01-05T13:24:00Z" w16du:dateUtc="2026-01-05T11:24:00Z">
        <w:r w:rsidR="20CC2E8E" w:rsidRPr="000F3372" w:rsidDel="000F3372">
          <w:rPr>
            <w:rFonts w:ascii="Times New Roman" w:eastAsia="Times New Roman" w:hAnsi="Times New Roman" w:cs="Times New Roman"/>
            <w:sz w:val="24"/>
            <w:szCs w:val="24"/>
          </w:rPr>
          <w:delText>,</w:delText>
        </w:r>
      </w:del>
      <w:r w:rsidR="20CC2E8E" w:rsidRPr="000F3372">
        <w:rPr>
          <w:rFonts w:ascii="Times New Roman" w:eastAsia="Times New Roman" w:hAnsi="Times New Roman" w:cs="Times New Roman"/>
          <w:sz w:val="24"/>
          <w:szCs w:val="24"/>
        </w:rPr>
        <w:t xml:space="preserve"> võib Finantsinspektsioon</w:t>
      </w:r>
      <w:r w:rsidR="6EFFC84E" w:rsidRPr="1BD68A4A">
        <w:rPr>
          <w:rFonts w:ascii="Times New Roman" w:eastAsia="Times New Roman" w:hAnsi="Times New Roman" w:cs="Times New Roman"/>
          <w:sz w:val="24"/>
          <w:szCs w:val="24"/>
        </w:rPr>
        <w:t xml:space="preserve"> määrata audiitori ning</w:t>
      </w:r>
      <w:r w:rsidR="20CC2E8E" w:rsidRPr="1BD68A4A">
        <w:rPr>
          <w:rFonts w:ascii="Times New Roman" w:eastAsia="Times New Roman" w:hAnsi="Times New Roman" w:cs="Times New Roman"/>
          <w:sz w:val="24"/>
          <w:szCs w:val="24"/>
        </w:rPr>
        <w:t xml:space="preserve"> nõuda</w:t>
      </w:r>
      <w:r w:rsidR="41A41320" w:rsidRPr="1BD68A4A">
        <w:rPr>
          <w:rFonts w:ascii="Times New Roman" w:eastAsia="Times New Roman" w:hAnsi="Times New Roman" w:cs="Times New Roman"/>
          <w:sz w:val="24"/>
          <w:szCs w:val="24"/>
        </w:rPr>
        <w:t xml:space="preserve"> </w:t>
      </w:r>
      <w:r w:rsidR="00445A1A" w:rsidRPr="1BD68A4A">
        <w:rPr>
          <w:rFonts w:ascii="Times New Roman" w:eastAsia="Aptos" w:hAnsi="Times New Roman" w:cs="Times New Roman"/>
          <w:sz w:val="24"/>
          <w:szCs w:val="24"/>
        </w:rPr>
        <w:t>temalt aruande esitamist</w:t>
      </w:r>
      <w:r w:rsidR="41A41320" w:rsidRPr="1BD68A4A">
        <w:rPr>
          <w:rFonts w:ascii="Times New Roman" w:eastAsia="Times New Roman" w:hAnsi="Times New Roman" w:cs="Times New Roman"/>
          <w:sz w:val="24"/>
          <w:szCs w:val="24"/>
        </w:rPr>
        <w:t xml:space="preserve"> ühinemislepingu ja -aruande kontrollimise kohta.</w:t>
      </w:r>
      <w:r w:rsidR="00C41D5E" w:rsidRPr="1BD68A4A">
        <w:rPr>
          <w:rFonts w:ascii="Times New Roman" w:eastAsia="Times New Roman" w:hAnsi="Times New Roman" w:cs="Times New Roman"/>
          <w:sz w:val="24"/>
          <w:szCs w:val="24"/>
        </w:rPr>
        <w:t>“</w:t>
      </w:r>
      <w:r w:rsidR="3485D03D" w:rsidRPr="1BD68A4A">
        <w:rPr>
          <w:rFonts w:ascii="Times New Roman" w:eastAsia="Times New Roman" w:hAnsi="Times New Roman" w:cs="Times New Roman"/>
          <w:sz w:val="24"/>
          <w:szCs w:val="24"/>
        </w:rPr>
        <w:t>;</w:t>
      </w:r>
    </w:p>
    <w:p w14:paraId="06711916" w14:textId="37D4FFEB" w:rsidR="4DE61D25" w:rsidRPr="00FA634D" w:rsidRDefault="4DE61D25" w:rsidP="062DEDB6">
      <w:pPr>
        <w:spacing w:after="0" w:line="240" w:lineRule="auto"/>
        <w:jc w:val="both"/>
        <w:rPr>
          <w:rFonts w:ascii="Times New Roman" w:eastAsia="Times New Roman" w:hAnsi="Times New Roman" w:cs="Times New Roman"/>
          <w:sz w:val="24"/>
          <w:szCs w:val="24"/>
        </w:rPr>
      </w:pPr>
    </w:p>
    <w:p w14:paraId="1A53CCBB" w14:textId="32CFA5C5" w:rsidR="4DE61D25" w:rsidRPr="00FA634D" w:rsidRDefault="451BAA73" w:rsidP="236FEF00">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w:t>
      </w:r>
      <w:r w:rsidR="095DA510" w:rsidRPr="1BD68A4A">
        <w:rPr>
          <w:rFonts w:ascii="Times New Roman" w:eastAsia="Times New Roman" w:hAnsi="Times New Roman" w:cs="Times New Roman"/>
          <w:b/>
          <w:bCs/>
          <w:sz w:val="24"/>
          <w:szCs w:val="24"/>
        </w:rPr>
        <w:t xml:space="preserve">) </w:t>
      </w:r>
      <w:r w:rsidR="095DA510" w:rsidRPr="1BD68A4A">
        <w:rPr>
          <w:rFonts w:ascii="Times New Roman" w:eastAsia="Times New Roman" w:hAnsi="Times New Roman" w:cs="Times New Roman"/>
          <w:sz w:val="24"/>
          <w:szCs w:val="24"/>
        </w:rPr>
        <w:t xml:space="preserve">paragrahvi 143 lõiget 1 täiendatakse punktiga 8 järgmises sõnastuses: </w:t>
      </w:r>
    </w:p>
    <w:p w14:paraId="7DE17307" w14:textId="36AF20E3" w:rsidR="095DA510" w:rsidRPr="00FA634D" w:rsidRDefault="002D08E6" w:rsidP="37C65A2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t>
      </w:r>
      <w:r w:rsidR="095DA510" w:rsidRPr="1BD68A4A">
        <w:rPr>
          <w:rFonts w:ascii="Times New Roman" w:eastAsia="Times New Roman" w:hAnsi="Times New Roman" w:cs="Times New Roman"/>
          <w:sz w:val="24"/>
          <w:szCs w:val="24"/>
        </w:rPr>
        <w:t xml:space="preserve">8) </w:t>
      </w:r>
      <w:r w:rsidR="095DA510" w:rsidRPr="1BD68A4A">
        <w:rPr>
          <w:rFonts w:ascii="Times New Roman" w:hAnsi="Times New Roman" w:cs="Times New Roman"/>
          <w:sz w:val="24"/>
          <w:szCs w:val="24"/>
        </w:rPr>
        <w:t>Tarbijakaitse ja Tehnilise Järelevalve Ameti otsus välisinvesteeringu loa andmise kohta, kui kohustus seda taotleda tuleneb välisinvesteeringu usaldusväärsuse hindamise seadusest, või ühendava k</w:t>
      </w:r>
      <w:r w:rsidR="4B853E7B" w:rsidRPr="1BD68A4A">
        <w:rPr>
          <w:rFonts w:ascii="Times New Roman" w:eastAsia="Times New Roman" w:hAnsi="Times New Roman" w:cs="Times New Roman"/>
          <w:sz w:val="24"/>
          <w:szCs w:val="24"/>
        </w:rPr>
        <w:t>indlustusandja</w:t>
      </w:r>
      <w:r w:rsidR="095DA510" w:rsidRPr="1BD68A4A">
        <w:rPr>
          <w:rFonts w:ascii="Times New Roman" w:hAnsi="Times New Roman" w:cs="Times New Roman"/>
          <w:sz w:val="24"/>
          <w:szCs w:val="24"/>
        </w:rPr>
        <w:t xml:space="preserve"> kinnitus, et ta on taotlenud Tarbijakaitse ja Tehnilise Järelevalve </w:t>
      </w:r>
      <w:r w:rsidR="095DA510" w:rsidRPr="00A52733">
        <w:rPr>
          <w:rFonts w:ascii="Times New Roman" w:hAnsi="Times New Roman" w:cs="Times New Roman"/>
          <w:sz w:val="24"/>
          <w:szCs w:val="24"/>
        </w:rPr>
        <w:t xml:space="preserve">Ametilt </w:t>
      </w:r>
      <w:commentRangeStart w:id="884"/>
      <w:r w:rsidR="095DA510" w:rsidRPr="00A52733">
        <w:rPr>
          <w:rFonts w:ascii="Times New Roman" w:hAnsi="Times New Roman" w:cs="Times New Roman"/>
          <w:sz w:val="24"/>
          <w:szCs w:val="24"/>
        </w:rPr>
        <w:t xml:space="preserve">luba välisinvesteeringu lõpuleviimiseks </w:t>
      </w:r>
      <w:commentRangeEnd w:id="884"/>
      <w:r w:rsidR="00BD5BC0">
        <w:rPr>
          <w:rStyle w:val="Kommentaariviide"/>
        </w:rPr>
        <w:commentReference w:id="884"/>
      </w:r>
      <w:r w:rsidR="095DA510" w:rsidRPr="00A52733">
        <w:rPr>
          <w:rFonts w:ascii="Times New Roman" w:hAnsi="Times New Roman" w:cs="Times New Roman"/>
          <w:sz w:val="24"/>
          <w:szCs w:val="24"/>
        </w:rPr>
        <w:t>ning</w:t>
      </w:r>
      <w:r w:rsidR="095DA510" w:rsidRPr="1BD68A4A">
        <w:rPr>
          <w:rFonts w:ascii="Times New Roman" w:hAnsi="Times New Roman" w:cs="Times New Roman"/>
          <w:sz w:val="24"/>
          <w:szCs w:val="24"/>
        </w:rPr>
        <w:t xml:space="preserve"> on selle saanud sama seaduse § 11 lõike 1 kohaselt.</w:t>
      </w:r>
      <w:r w:rsidR="00301B47" w:rsidRPr="1BD68A4A">
        <w:rPr>
          <w:rFonts w:ascii="Times New Roman" w:hAnsi="Times New Roman" w:cs="Times New Roman"/>
          <w:sz w:val="24"/>
          <w:szCs w:val="24"/>
        </w:rPr>
        <w:t>“</w:t>
      </w:r>
      <w:r w:rsidR="1A1F372A" w:rsidRPr="1BD68A4A">
        <w:rPr>
          <w:rFonts w:ascii="Times New Roman" w:hAnsi="Times New Roman" w:cs="Times New Roman"/>
          <w:sz w:val="24"/>
          <w:szCs w:val="24"/>
        </w:rPr>
        <w:t xml:space="preserve">; </w:t>
      </w:r>
    </w:p>
    <w:p w14:paraId="65E0AE4E" w14:textId="01FE217C" w:rsidR="38B2A4FE" w:rsidRPr="00FA634D" w:rsidRDefault="38B2A4FE" w:rsidP="38B2A4FE">
      <w:pPr>
        <w:spacing w:after="0" w:line="240" w:lineRule="auto"/>
        <w:jc w:val="both"/>
        <w:rPr>
          <w:rFonts w:ascii="Times New Roman" w:hAnsi="Times New Roman" w:cs="Times New Roman"/>
          <w:sz w:val="24"/>
          <w:szCs w:val="24"/>
        </w:rPr>
      </w:pPr>
    </w:p>
    <w:p w14:paraId="7AFAC0A6" w14:textId="051A0F2C" w:rsidR="1A1F372A" w:rsidRPr="00FA634D" w:rsidRDefault="421605B4" w:rsidP="38B2A4FE">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1A1F372A" w:rsidRPr="1BD68A4A">
        <w:rPr>
          <w:rFonts w:ascii="Times New Roman" w:hAnsi="Times New Roman" w:cs="Times New Roman"/>
          <w:b/>
          <w:bCs/>
          <w:sz w:val="24"/>
          <w:szCs w:val="24"/>
        </w:rPr>
        <w:t xml:space="preserve">) </w:t>
      </w:r>
      <w:r w:rsidR="1A1F372A" w:rsidRPr="1BD68A4A">
        <w:rPr>
          <w:rFonts w:ascii="Times New Roman" w:hAnsi="Times New Roman" w:cs="Times New Roman"/>
          <w:sz w:val="24"/>
          <w:szCs w:val="24"/>
        </w:rPr>
        <w:t>seadus</w:t>
      </w:r>
      <w:r w:rsidR="00533875" w:rsidRPr="1BD68A4A">
        <w:rPr>
          <w:rFonts w:ascii="Times New Roman" w:hAnsi="Times New Roman" w:cs="Times New Roman"/>
          <w:sz w:val="24"/>
          <w:szCs w:val="24"/>
        </w:rPr>
        <w:t>t</w:t>
      </w:r>
      <w:r w:rsidR="1A1F372A" w:rsidRPr="1BD68A4A">
        <w:rPr>
          <w:rFonts w:ascii="Times New Roman" w:hAnsi="Times New Roman" w:cs="Times New Roman"/>
          <w:sz w:val="24"/>
          <w:szCs w:val="24"/>
        </w:rPr>
        <w:t xml:space="preserve"> täienda</w:t>
      </w:r>
      <w:r w:rsidR="00533875" w:rsidRPr="1BD68A4A">
        <w:rPr>
          <w:rFonts w:ascii="Times New Roman" w:hAnsi="Times New Roman" w:cs="Times New Roman"/>
          <w:sz w:val="24"/>
          <w:szCs w:val="24"/>
        </w:rPr>
        <w:t>taks</w:t>
      </w:r>
      <w:r w:rsidR="1A1F372A" w:rsidRPr="1BD68A4A">
        <w:rPr>
          <w:rFonts w:ascii="Times New Roman" w:hAnsi="Times New Roman" w:cs="Times New Roman"/>
          <w:sz w:val="24"/>
          <w:szCs w:val="24"/>
        </w:rPr>
        <w:t>e §-ga 255</w:t>
      </w:r>
      <w:r w:rsidR="1A1F372A" w:rsidRPr="1BD68A4A">
        <w:rPr>
          <w:rFonts w:ascii="Times New Roman" w:hAnsi="Times New Roman" w:cs="Times New Roman"/>
          <w:sz w:val="24"/>
          <w:szCs w:val="24"/>
          <w:vertAlign w:val="superscript"/>
        </w:rPr>
        <w:t>2</w:t>
      </w:r>
      <w:r w:rsidR="1A1F372A" w:rsidRPr="1BD68A4A">
        <w:rPr>
          <w:rFonts w:ascii="Times New Roman" w:hAnsi="Times New Roman" w:cs="Times New Roman"/>
          <w:sz w:val="24"/>
          <w:szCs w:val="24"/>
        </w:rPr>
        <w:t xml:space="preserve"> järgmises sõnastuses:</w:t>
      </w:r>
    </w:p>
    <w:p w14:paraId="7AA119A2" w14:textId="401E75BC" w:rsidR="1A1F372A" w:rsidRPr="00A02667" w:rsidRDefault="002D08E6" w:rsidP="38B2A4FE">
      <w:pPr>
        <w:spacing w:after="0" w:line="240" w:lineRule="auto"/>
        <w:jc w:val="both"/>
        <w:rPr>
          <w:rFonts w:ascii="Times New Roman" w:eastAsia="Aptos" w:hAnsi="Times New Roman" w:cs="Times New Roman"/>
          <w:b/>
          <w:bCs/>
          <w:sz w:val="24"/>
          <w:szCs w:val="24"/>
        </w:rPr>
      </w:pPr>
      <w:r>
        <w:rPr>
          <w:rFonts w:ascii="Times New Roman" w:eastAsia="Aptos" w:hAnsi="Times New Roman" w:cs="Times New Roman"/>
          <w:sz w:val="24"/>
          <w:szCs w:val="24"/>
        </w:rPr>
        <w:lastRenderedPageBreak/>
        <w:t>„</w:t>
      </w:r>
      <w:r w:rsidR="1A1F372A" w:rsidRPr="1BD68A4A">
        <w:rPr>
          <w:rFonts w:ascii="Times New Roman" w:eastAsia="Aptos" w:hAnsi="Times New Roman" w:cs="Times New Roman"/>
          <w:b/>
          <w:bCs/>
          <w:sz w:val="24"/>
          <w:szCs w:val="24"/>
        </w:rPr>
        <w:t>§ 255</w:t>
      </w:r>
      <w:r w:rsidR="1A1F372A" w:rsidRPr="1BD68A4A">
        <w:rPr>
          <w:rFonts w:ascii="Times New Roman" w:eastAsia="Aptos" w:hAnsi="Times New Roman" w:cs="Times New Roman"/>
          <w:b/>
          <w:bCs/>
          <w:sz w:val="24"/>
          <w:szCs w:val="24"/>
          <w:vertAlign w:val="superscript"/>
        </w:rPr>
        <w:t>2</w:t>
      </w:r>
      <w:r w:rsidR="1A1F372A" w:rsidRPr="1BD68A4A">
        <w:rPr>
          <w:rFonts w:ascii="Times New Roman" w:eastAsia="Aptos" w:hAnsi="Times New Roman" w:cs="Times New Roman"/>
          <w:b/>
          <w:bCs/>
          <w:sz w:val="24"/>
          <w:szCs w:val="24"/>
        </w:rPr>
        <w:t>. Ühinemisnõuete rikkumine</w:t>
      </w:r>
    </w:p>
    <w:p w14:paraId="5781A009" w14:textId="0004397B" w:rsidR="1A1F372A" w:rsidRPr="00FA634D" w:rsidRDefault="1A1F372A" w:rsidP="00A02667">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t xml:space="preserve">(1) Käesoleva seaduse § </w:t>
      </w:r>
      <w:r w:rsidR="122A34F5" w:rsidRPr="1BD68A4A">
        <w:rPr>
          <w:rFonts w:ascii="Times New Roman" w:eastAsia="Aptos" w:hAnsi="Times New Roman" w:cs="Times New Roman"/>
          <w:sz w:val="24"/>
          <w:szCs w:val="24"/>
        </w:rPr>
        <w:t>143</w:t>
      </w:r>
      <w:r w:rsidRPr="1BD68A4A">
        <w:rPr>
          <w:rFonts w:ascii="Times New Roman" w:eastAsia="Aptos" w:hAnsi="Times New Roman" w:cs="Times New Roman"/>
          <w:sz w:val="24"/>
          <w:szCs w:val="24"/>
        </w:rPr>
        <w:t xml:space="preserve"> lõikes 1 sätestatud </w:t>
      </w:r>
      <w:commentRangeStart w:id="885"/>
      <w:r w:rsidRPr="1BD68A4A">
        <w:rPr>
          <w:rFonts w:ascii="Times New Roman" w:eastAsia="Aptos" w:hAnsi="Times New Roman" w:cs="Times New Roman"/>
          <w:sz w:val="24"/>
          <w:szCs w:val="24"/>
        </w:rPr>
        <w:t>ühinemise</w:t>
      </w:r>
      <w:ins w:id="886" w:author="Merike Koppel - JUSTDIGI" w:date="2025-12-30T13:07:00Z" w16du:dateUtc="2025-12-30T11:07:00Z">
        <w:r w:rsidR="00A729EE">
          <w:rPr>
            <w:rFonts w:ascii="Times New Roman" w:eastAsia="Aptos" w:hAnsi="Times New Roman" w:cs="Times New Roman"/>
            <w:sz w:val="24"/>
            <w:szCs w:val="24"/>
          </w:rPr>
          <w:t>st</w:t>
        </w:r>
      </w:ins>
      <w:r w:rsidRPr="1BD68A4A">
        <w:rPr>
          <w:rFonts w:ascii="Times New Roman" w:eastAsia="Aptos" w:hAnsi="Times New Roman" w:cs="Times New Roman"/>
          <w:sz w:val="24"/>
          <w:szCs w:val="24"/>
        </w:rPr>
        <w:t xml:space="preserve"> teavitamis</w:t>
      </w:r>
      <w:ins w:id="887" w:author="Merike Koppel - JUSTDIGI" w:date="2025-12-30T13:07:00Z" w16du:dateUtc="2025-12-30T11:07:00Z">
        <w:r w:rsidR="00A729EE">
          <w:rPr>
            <w:rFonts w:ascii="Times New Roman" w:eastAsia="Aptos" w:hAnsi="Times New Roman" w:cs="Times New Roman"/>
            <w:sz w:val="24"/>
            <w:szCs w:val="24"/>
          </w:rPr>
          <w:t xml:space="preserve">e </w:t>
        </w:r>
      </w:ins>
      <w:r w:rsidRPr="1BD68A4A">
        <w:rPr>
          <w:rFonts w:ascii="Times New Roman" w:eastAsia="Aptos" w:hAnsi="Times New Roman" w:cs="Times New Roman"/>
          <w:sz w:val="24"/>
          <w:szCs w:val="24"/>
        </w:rPr>
        <w:t xml:space="preserve">kohustuse </w:t>
      </w:r>
      <w:commentRangeEnd w:id="885"/>
      <w:r w:rsidR="00281D30">
        <w:rPr>
          <w:rStyle w:val="Kommentaariviide"/>
        </w:rPr>
        <w:commentReference w:id="885"/>
      </w:r>
      <w:r w:rsidRPr="1BD68A4A">
        <w:rPr>
          <w:rFonts w:ascii="Times New Roman" w:eastAsia="Aptos" w:hAnsi="Times New Roman" w:cs="Times New Roman"/>
          <w:sz w:val="24"/>
          <w:szCs w:val="24"/>
        </w:rPr>
        <w:t xml:space="preserve">rikkumise või </w:t>
      </w:r>
      <w:commentRangeStart w:id="888"/>
      <w:r w:rsidRPr="1BD68A4A">
        <w:rPr>
          <w:rFonts w:ascii="Times New Roman" w:eastAsia="Aptos" w:hAnsi="Times New Roman" w:cs="Times New Roman"/>
          <w:sz w:val="24"/>
          <w:szCs w:val="24"/>
        </w:rPr>
        <w:t xml:space="preserve">ilma eelneva loata tehingu </w:t>
      </w:r>
      <w:del w:id="889" w:author="Merike Koppel - JUSTDIGI" w:date="2025-12-30T13:08:00Z" w16du:dateUtc="2025-12-30T11:08:00Z">
        <w:r w:rsidRPr="1BD68A4A" w:rsidDel="00281D30">
          <w:rPr>
            <w:rFonts w:ascii="Times New Roman" w:eastAsia="Aptos" w:hAnsi="Times New Roman" w:cs="Times New Roman"/>
            <w:sz w:val="24"/>
            <w:szCs w:val="24"/>
          </w:rPr>
          <w:delText>läbivii</w:delText>
        </w:r>
      </w:del>
      <w:ins w:id="890" w:author="Merike Koppel - JUSTDIGI" w:date="2025-12-30T13:08:00Z" w16du:dateUtc="2025-12-30T11:08:00Z">
        <w:r w:rsidR="00281D30">
          <w:rPr>
            <w:rFonts w:ascii="Times New Roman" w:eastAsia="Aptos" w:hAnsi="Times New Roman" w:cs="Times New Roman"/>
            <w:sz w:val="24"/>
            <w:szCs w:val="24"/>
          </w:rPr>
          <w:t>tege</w:t>
        </w:r>
      </w:ins>
      <w:r w:rsidRPr="1BD68A4A">
        <w:rPr>
          <w:rFonts w:ascii="Times New Roman" w:eastAsia="Aptos" w:hAnsi="Times New Roman" w:cs="Times New Roman"/>
          <w:sz w:val="24"/>
          <w:szCs w:val="24"/>
        </w:rPr>
        <w:t xml:space="preserve">mise eest </w:t>
      </w:r>
      <w:commentRangeEnd w:id="888"/>
      <w:r w:rsidR="003E1D12">
        <w:rPr>
          <w:rStyle w:val="Kommentaariviide"/>
        </w:rPr>
        <w:commentReference w:id="888"/>
      </w:r>
      <w:r w:rsidRPr="1BD68A4A">
        <w:rPr>
          <w:rFonts w:ascii="Times New Roman" w:eastAsia="Aptos" w:hAnsi="Times New Roman" w:cs="Times New Roman"/>
          <w:sz w:val="24"/>
          <w:szCs w:val="24"/>
        </w:rPr>
        <w:t xml:space="preserve">– </w:t>
      </w:r>
    </w:p>
    <w:p w14:paraId="4D3E78DE" w14:textId="74B9EA4E" w:rsidR="1A1F372A" w:rsidRPr="00FA634D" w:rsidRDefault="1A1F372A" w:rsidP="00A02667">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t xml:space="preserve">karistatakse rahatrahviga kuni 700 000 eurot või kuni kahekordses väärteo tulemusel teenitud kasule või ära hoitud kahjule vastavas summas. </w:t>
      </w:r>
    </w:p>
    <w:p w14:paraId="265086B0" w14:textId="4C0FD4B5" w:rsidR="1A1F372A" w:rsidRPr="00FA634D" w:rsidRDefault="1A1F372A" w:rsidP="00A02667">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t xml:space="preserve">(2) Sama teo eest, kui selle on toime pannud juriidiline isik, – </w:t>
      </w:r>
    </w:p>
    <w:p w14:paraId="383A5174" w14:textId="5751D907" w:rsidR="38B2A4FE" w:rsidRPr="00FA634D" w:rsidRDefault="1A1F372A" w:rsidP="003A44DC">
      <w:pPr>
        <w:spacing w:after="0" w:line="240" w:lineRule="auto"/>
        <w:jc w:val="both"/>
        <w:rPr>
          <w:rFonts w:ascii="Times New Roman" w:eastAsia="Aptos" w:hAnsi="Times New Roman" w:cs="Times New Roman"/>
          <w:sz w:val="24"/>
          <w:szCs w:val="24"/>
        </w:rPr>
      </w:pPr>
      <w:r w:rsidRPr="1BD68A4A">
        <w:rPr>
          <w:rFonts w:ascii="Times New Roman" w:eastAsia="Aptos"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r w:rsidR="00CF72A4" w:rsidRPr="1BD68A4A">
        <w:rPr>
          <w:rFonts w:ascii="Times New Roman" w:eastAsia="Aptos" w:hAnsi="Times New Roman" w:cs="Times New Roman"/>
          <w:sz w:val="24"/>
          <w:szCs w:val="24"/>
        </w:rPr>
        <w:t>“</w:t>
      </w:r>
      <w:r w:rsidR="7640C614" w:rsidRPr="1BD68A4A">
        <w:rPr>
          <w:rFonts w:ascii="Times New Roman" w:eastAsia="Aptos" w:hAnsi="Times New Roman" w:cs="Times New Roman"/>
          <w:sz w:val="24"/>
          <w:szCs w:val="24"/>
        </w:rPr>
        <w:t>.</w:t>
      </w:r>
    </w:p>
    <w:p w14:paraId="57161B42" w14:textId="43D5E076" w:rsidR="4EA24086" w:rsidRPr="00FA634D" w:rsidRDefault="4EA24086" w:rsidP="4EA24086">
      <w:pPr>
        <w:spacing w:after="0" w:line="240" w:lineRule="auto"/>
        <w:jc w:val="both"/>
        <w:rPr>
          <w:rFonts w:ascii="Times New Roman" w:hAnsi="Times New Roman" w:cs="Times New Roman"/>
          <w:b/>
          <w:bCs/>
          <w:sz w:val="24"/>
          <w:szCs w:val="24"/>
        </w:rPr>
      </w:pPr>
    </w:p>
    <w:p w14:paraId="2AC38639" w14:textId="4B284E74" w:rsidR="37C65A2B" w:rsidRPr="00FA634D" w:rsidRDefault="37C65A2B" w:rsidP="37C65A2B">
      <w:pPr>
        <w:spacing w:after="0" w:line="240" w:lineRule="auto"/>
        <w:jc w:val="both"/>
        <w:rPr>
          <w:rFonts w:ascii="Times New Roman" w:hAnsi="Times New Roman" w:cs="Times New Roman"/>
          <w:b/>
          <w:bCs/>
          <w:sz w:val="24"/>
          <w:szCs w:val="24"/>
        </w:rPr>
      </w:pPr>
    </w:p>
    <w:p w14:paraId="51EEFCFB" w14:textId="66F8A934" w:rsidR="4BEBB516" w:rsidRPr="00FA634D" w:rsidRDefault="7D87990A" w:rsidP="4BEBB516">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w:t>
      </w:r>
      <w:r w:rsidR="494BDDAD" w:rsidRPr="1BD68A4A">
        <w:rPr>
          <w:rFonts w:ascii="Times New Roman" w:hAnsi="Times New Roman" w:cs="Times New Roman"/>
          <w:b/>
          <w:bCs/>
          <w:sz w:val="24"/>
          <w:szCs w:val="24"/>
        </w:rPr>
        <w:t xml:space="preserve"> 6</w:t>
      </w:r>
      <w:r w:rsidRPr="1BD68A4A">
        <w:rPr>
          <w:rFonts w:ascii="Times New Roman" w:hAnsi="Times New Roman" w:cs="Times New Roman"/>
          <w:b/>
          <w:bCs/>
          <w:sz w:val="24"/>
          <w:szCs w:val="24"/>
        </w:rPr>
        <w:t xml:space="preserve">. Konkurentsiseaduse muutmine </w:t>
      </w:r>
    </w:p>
    <w:p w14:paraId="746B2F7D" w14:textId="6939D071" w:rsidR="36BF53BE" w:rsidRPr="00FA634D" w:rsidRDefault="36BF53BE" w:rsidP="36BF53BE">
      <w:pPr>
        <w:spacing w:after="0" w:line="240" w:lineRule="auto"/>
        <w:jc w:val="both"/>
        <w:rPr>
          <w:rFonts w:ascii="Times New Roman" w:hAnsi="Times New Roman" w:cs="Times New Roman"/>
          <w:b/>
          <w:bCs/>
          <w:sz w:val="24"/>
          <w:szCs w:val="24"/>
        </w:rPr>
      </w:pPr>
    </w:p>
    <w:p w14:paraId="5A488755" w14:textId="43BAC4F9" w:rsidR="4EBD5C44" w:rsidRPr="00FA634D" w:rsidRDefault="4EBD5C44" w:rsidP="36BF53BE">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Konkurentsiseaduse § 25 lõige 4 tunnistatakse kehtetuks. </w:t>
      </w:r>
    </w:p>
    <w:p w14:paraId="487526D5" w14:textId="481080A3" w:rsidR="36BF53BE" w:rsidRPr="00A02667" w:rsidRDefault="36BF53BE" w:rsidP="36BF53BE">
      <w:pPr>
        <w:spacing w:after="0" w:line="240" w:lineRule="auto"/>
        <w:jc w:val="both"/>
        <w:rPr>
          <w:rFonts w:ascii="Times New Roman" w:hAnsi="Times New Roman" w:cs="Times New Roman"/>
          <w:sz w:val="24"/>
          <w:szCs w:val="24"/>
        </w:rPr>
      </w:pPr>
    </w:p>
    <w:p w14:paraId="7BC2D39D" w14:textId="508D844D" w:rsidR="36BF53BE" w:rsidRPr="00FA634D" w:rsidRDefault="36BF53BE" w:rsidP="36BF53BE">
      <w:pPr>
        <w:spacing w:after="0" w:line="240" w:lineRule="auto"/>
        <w:jc w:val="both"/>
        <w:rPr>
          <w:rFonts w:ascii="Times New Roman" w:hAnsi="Times New Roman" w:cs="Times New Roman"/>
          <w:b/>
          <w:bCs/>
          <w:sz w:val="24"/>
          <w:szCs w:val="24"/>
        </w:rPr>
      </w:pPr>
    </w:p>
    <w:p w14:paraId="6394D574" w14:textId="7C0C609C" w:rsidR="0AC04FFF" w:rsidRPr="00FA634D" w:rsidRDefault="046C4EF2" w:rsidP="4EA24086">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w:t>
      </w:r>
      <w:r w:rsidR="2B550712" w:rsidRPr="1BD68A4A">
        <w:rPr>
          <w:rFonts w:ascii="Times New Roman" w:hAnsi="Times New Roman" w:cs="Times New Roman"/>
          <w:b/>
          <w:bCs/>
          <w:sz w:val="24"/>
          <w:szCs w:val="24"/>
        </w:rPr>
        <w:t>7</w:t>
      </w:r>
      <w:r w:rsidRPr="1BD68A4A">
        <w:rPr>
          <w:rFonts w:ascii="Times New Roman" w:hAnsi="Times New Roman" w:cs="Times New Roman"/>
          <w:b/>
          <w:bCs/>
          <w:sz w:val="24"/>
          <w:szCs w:val="24"/>
        </w:rPr>
        <w:t xml:space="preserve">. Krediidiandjate ja </w:t>
      </w:r>
      <w:r w:rsidR="3BD683A2" w:rsidRPr="1BD68A4A">
        <w:rPr>
          <w:rFonts w:ascii="Times New Roman" w:hAnsi="Times New Roman" w:cs="Times New Roman"/>
          <w:b/>
          <w:bCs/>
          <w:sz w:val="24"/>
          <w:szCs w:val="24"/>
        </w:rPr>
        <w:t>-</w:t>
      </w:r>
      <w:r w:rsidRPr="1BD68A4A">
        <w:rPr>
          <w:rFonts w:ascii="Times New Roman" w:hAnsi="Times New Roman" w:cs="Times New Roman"/>
          <w:b/>
          <w:bCs/>
          <w:sz w:val="24"/>
          <w:szCs w:val="24"/>
        </w:rPr>
        <w:t>vahendajate seaduse muutmine</w:t>
      </w:r>
    </w:p>
    <w:p w14:paraId="0A9EAF74" w14:textId="1242454E" w:rsidR="4BEBB516" w:rsidRPr="00FA634D" w:rsidRDefault="4BEBB516" w:rsidP="4BEBB516">
      <w:pPr>
        <w:spacing w:after="0" w:line="240" w:lineRule="auto"/>
        <w:jc w:val="both"/>
        <w:rPr>
          <w:rFonts w:ascii="Times New Roman" w:hAnsi="Times New Roman" w:cs="Times New Roman"/>
          <w:b/>
          <w:bCs/>
          <w:sz w:val="24"/>
          <w:szCs w:val="24"/>
        </w:rPr>
      </w:pPr>
    </w:p>
    <w:p w14:paraId="76B5FA55" w14:textId="393B4266" w:rsidR="5DEFE8A3" w:rsidRPr="00A02667" w:rsidRDefault="5DEFE8A3" w:rsidP="4BEBB51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Krediidiandjate ja -vahendajate seaduses tehakse järgmised muudatused:</w:t>
      </w:r>
    </w:p>
    <w:p w14:paraId="1F710928" w14:textId="0B39AC64" w:rsidR="321285B6" w:rsidRPr="00FA634D" w:rsidRDefault="321285B6" w:rsidP="321285B6">
      <w:pPr>
        <w:spacing w:after="0" w:line="240" w:lineRule="auto"/>
        <w:jc w:val="both"/>
        <w:rPr>
          <w:rFonts w:ascii="Times New Roman" w:hAnsi="Times New Roman" w:cs="Times New Roman"/>
          <w:b/>
          <w:bCs/>
          <w:sz w:val="24"/>
          <w:szCs w:val="24"/>
        </w:rPr>
      </w:pPr>
    </w:p>
    <w:p w14:paraId="48D27FBA" w14:textId="142C194D" w:rsidR="51277598" w:rsidRPr="00FA634D" w:rsidRDefault="00480404" w:rsidP="321285B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51277598" w:rsidRPr="1BD68A4A">
        <w:rPr>
          <w:rFonts w:ascii="Times New Roman" w:hAnsi="Times New Roman" w:cs="Times New Roman"/>
          <w:b/>
          <w:bCs/>
          <w:sz w:val="24"/>
          <w:szCs w:val="24"/>
        </w:rPr>
        <w:t xml:space="preserve">) </w:t>
      </w:r>
      <w:r w:rsidR="51277598" w:rsidRPr="1BD68A4A">
        <w:rPr>
          <w:rFonts w:ascii="Times New Roman" w:hAnsi="Times New Roman" w:cs="Times New Roman"/>
          <w:sz w:val="24"/>
          <w:szCs w:val="24"/>
        </w:rPr>
        <w:t>paragrahvi 62 täiendatakse lõikega 5 järgmises sõnastuses:</w:t>
      </w:r>
    </w:p>
    <w:p w14:paraId="2893D138" w14:textId="5458580D" w:rsidR="24390918" w:rsidRPr="00FA634D" w:rsidRDefault="4B7CBE96" w:rsidP="321285B6">
      <w:pPr>
        <w:spacing w:after="0" w:line="240" w:lineRule="auto"/>
        <w:jc w:val="both"/>
        <w:rPr>
          <w:rFonts w:ascii="Times New Roman" w:eastAsia="Aptos" w:hAnsi="Times New Roman" w:cs="Times New Roman"/>
          <w:sz w:val="24"/>
          <w:szCs w:val="24"/>
        </w:rPr>
      </w:pPr>
      <w:r w:rsidRPr="1BD68A4A">
        <w:rPr>
          <w:rFonts w:ascii="Times New Roman" w:hAnsi="Times New Roman" w:cs="Times New Roman"/>
          <w:sz w:val="24"/>
          <w:szCs w:val="24"/>
        </w:rPr>
        <w:t>„</w:t>
      </w:r>
      <w:r w:rsidR="74A03F15" w:rsidRPr="1BD68A4A">
        <w:rPr>
          <w:rFonts w:ascii="Times New Roman" w:hAnsi="Times New Roman" w:cs="Times New Roman"/>
          <w:sz w:val="24"/>
          <w:szCs w:val="24"/>
        </w:rPr>
        <w:t xml:space="preserve">(5) </w:t>
      </w:r>
      <w:r w:rsidR="1F83A782" w:rsidRPr="1BD68A4A">
        <w:rPr>
          <w:rFonts w:ascii="Times New Roman" w:eastAsia="Times New Roman" w:hAnsi="Times New Roman" w:cs="Times New Roman"/>
          <w:sz w:val="24"/>
          <w:szCs w:val="24"/>
        </w:rPr>
        <w:t xml:space="preserve">Vaatamata äriseadustiku § 394 </w:t>
      </w:r>
      <w:r w:rsidR="1F83A782" w:rsidRPr="000F3372">
        <w:rPr>
          <w:rFonts w:ascii="Times New Roman" w:eastAsia="Times New Roman" w:hAnsi="Times New Roman" w:cs="Times New Roman"/>
          <w:sz w:val="24"/>
          <w:szCs w:val="24"/>
        </w:rPr>
        <w:t>lõikes 2 sätestatule</w:t>
      </w:r>
      <w:del w:id="891" w:author="Merike Koppel - JUSTDIGI" w:date="2026-01-05T13:24:00Z" w16du:dateUtc="2026-01-05T11:24:00Z">
        <w:r w:rsidR="1F83A782" w:rsidRPr="000F3372" w:rsidDel="000F3372">
          <w:rPr>
            <w:rFonts w:ascii="Times New Roman" w:eastAsia="Times New Roman" w:hAnsi="Times New Roman" w:cs="Times New Roman"/>
            <w:sz w:val="24"/>
            <w:szCs w:val="24"/>
          </w:rPr>
          <w:delText>,</w:delText>
        </w:r>
      </w:del>
      <w:r w:rsidR="1F83A782" w:rsidRPr="000F3372">
        <w:rPr>
          <w:rFonts w:ascii="Times New Roman" w:eastAsia="Times New Roman" w:hAnsi="Times New Roman" w:cs="Times New Roman"/>
          <w:sz w:val="24"/>
          <w:szCs w:val="24"/>
        </w:rPr>
        <w:t xml:space="preserve"> võib</w:t>
      </w:r>
      <w:r w:rsidR="1F83A782" w:rsidRPr="1BD68A4A">
        <w:rPr>
          <w:rFonts w:ascii="Times New Roman" w:eastAsia="Times New Roman" w:hAnsi="Times New Roman" w:cs="Times New Roman"/>
          <w:sz w:val="24"/>
          <w:szCs w:val="24"/>
        </w:rPr>
        <w:t xml:space="preserve"> Finantsinspektsioon </w:t>
      </w:r>
      <w:r w:rsidR="61490390" w:rsidRPr="1BD68A4A">
        <w:rPr>
          <w:rFonts w:ascii="Times New Roman" w:eastAsia="Times New Roman" w:hAnsi="Times New Roman" w:cs="Times New Roman"/>
          <w:sz w:val="24"/>
          <w:szCs w:val="24"/>
        </w:rPr>
        <w:t xml:space="preserve">määrata audiitori ning nõuda </w:t>
      </w:r>
      <w:r w:rsidR="411C5CE5" w:rsidRPr="1BD68A4A">
        <w:rPr>
          <w:rFonts w:ascii="Times New Roman" w:eastAsia="Aptos" w:hAnsi="Times New Roman" w:cs="Times New Roman"/>
          <w:sz w:val="24"/>
          <w:szCs w:val="24"/>
        </w:rPr>
        <w:t>temalt aruande esitamist</w:t>
      </w:r>
      <w:r w:rsidR="61490390" w:rsidRPr="1BD68A4A">
        <w:rPr>
          <w:rFonts w:ascii="Times New Roman" w:eastAsia="Times New Roman" w:hAnsi="Times New Roman" w:cs="Times New Roman"/>
          <w:sz w:val="24"/>
          <w:szCs w:val="24"/>
        </w:rPr>
        <w:t xml:space="preserve"> ühinemislepingu ja -aruande kontrollimise kohta</w:t>
      </w:r>
      <w:r w:rsidR="74A03F15" w:rsidRPr="1BD68A4A">
        <w:rPr>
          <w:rFonts w:ascii="Times New Roman" w:eastAsia="Aptos" w:hAnsi="Times New Roman" w:cs="Times New Roman"/>
          <w:sz w:val="24"/>
          <w:szCs w:val="24"/>
        </w:rPr>
        <w:t>.</w:t>
      </w:r>
      <w:r w:rsidRPr="1BD68A4A">
        <w:rPr>
          <w:rFonts w:ascii="Times New Roman" w:eastAsia="Aptos" w:hAnsi="Times New Roman" w:cs="Times New Roman"/>
          <w:sz w:val="24"/>
          <w:szCs w:val="24"/>
        </w:rPr>
        <w:t>“</w:t>
      </w:r>
      <w:r w:rsidR="74A03F15" w:rsidRPr="1BD68A4A">
        <w:rPr>
          <w:rFonts w:ascii="Times New Roman" w:eastAsia="Aptos" w:hAnsi="Times New Roman" w:cs="Times New Roman"/>
          <w:sz w:val="24"/>
          <w:szCs w:val="24"/>
        </w:rPr>
        <w:t>;</w:t>
      </w:r>
    </w:p>
    <w:p w14:paraId="1C94B9F9" w14:textId="5943FAFD" w:rsidR="321285B6" w:rsidRPr="00FA634D" w:rsidRDefault="321285B6" w:rsidP="321285B6">
      <w:pPr>
        <w:spacing w:after="0" w:line="240" w:lineRule="auto"/>
        <w:jc w:val="both"/>
        <w:rPr>
          <w:rFonts w:ascii="Times New Roman" w:hAnsi="Times New Roman" w:cs="Times New Roman"/>
          <w:b/>
          <w:bCs/>
          <w:sz w:val="24"/>
          <w:szCs w:val="24"/>
        </w:rPr>
      </w:pPr>
    </w:p>
    <w:p w14:paraId="5D56CFC4" w14:textId="1753FFDC" w:rsidR="51277598" w:rsidRPr="00FA634D" w:rsidRDefault="00480404" w:rsidP="321285B6">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51277598" w:rsidRPr="1BD68A4A">
        <w:rPr>
          <w:rFonts w:ascii="Times New Roman" w:hAnsi="Times New Roman" w:cs="Times New Roman"/>
          <w:b/>
          <w:bCs/>
          <w:sz w:val="24"/>
          <w:szCs w:val="24"/>
        </w:rPr>
        <w:t xml:space="preserve">) </w:t>
      </w:r>
      <w:r w:rsidR="51277598" w:rsidRPr="1BD68A4A">
        <w:rPr>
          <w:rFonts w:ascii="Times New Roman" w:hAnsi="Times New Roman" w:cs="Times New Roman"/>
          <w:sz w:val="24"/>
          <w:szCs w:val="24"/>
        </w:rPr>
        <w:t>paragrahvi 63 täiendatakse lõikega 5 järgmises sõnastuses:</w:t>
      </w:r>
    </w:p>
    <w:p w14:paraId="5950C3BA" w14:textId="19F4B862" w:rsidR="321285B6" w:rsidRPr="00FA634D" w:rsidRDefault="4B7CBE96" w:rsidP="559D6945">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w:t>
      </w:r>
      <w:r w:rsidR="012A7F3C" w:rsidRPr="1BD68A4A">
        <w:rPr>
          <w:rFonts w:ascii="Times New Roman" w:hAnsi="Times New Roman" w:cs="Times New Roman"/>
          <w:sz w:val="24"/>
          <w:szCs w:val="24"/>
        </w:rPr>
        <w:t xml:space="preserve">(5) </w:t>
      </w:r>
      <w:r w:rsidR="384B8BE1" w:rsidRPr="1BD68A4A">
        <w:rPr>
          <w:rFonts w:ascii="Times New Roman" w:eastAsia="Times New Roman" w:hAnsi="Times New Roman" w:cs="Times New Roman"/>
          <w:sz w:val="24"/>
          <w:szCs w:val="24"/>
        </w:rPr>
        <w:t xml:space="preserve">Vaatamata äriseadustiku § 437 lõikes </w:t>
      </w:r>
      <w:r w:rsidR="384B8BE1" w:rsidRPr="00BB04C9">
        <w:rPr>
          <w:rFonts w:ascii="Times New Roman" w:eastAsia="Times New Roman" w:hAnsi="Times New Roman" w:cs="Times New Roman"/>
          <w:sz w:val="24"/>
          <w:szCs w:val="24"/>
        </w:rPr>
        <w:t>2 sätestatule</w:t>
      </w:r>
      <w:del w:id="892" w:author="Merike Koppel - JUSTDIGI" w:date="2026-01-05T13:24:00Z" w16du:dateUtc="2026-01-05T11:24:00Z">
        <w:r w:rsidR="384B8BE1" w:rsidRPr="00BB04C9" w:rsidDel="00BB04C9">
          <w:rPr>
            <w:rFonts w:ascii="Times New Roman" w:eastAsia="Times New Roman" w:hAnsi="Times New Roman" w:cs="Times New Roman"/>
            <w:sz w:val="24"/>
            <w:szCs w:val="24"/>
          </w:rPr>
          <w:delText>,</w:delText>
        </w:r>
      </w:del>
      <w:r w:rsidR="384B8BE1" w:rsidRPr="00BB04C9">
        <w:rPr>
          <w:rFonts w:ascii="Times New Roman" w:eastAsia="Times New Roman" w:hAnsi="Times New Roman" w:cs="Times New Roman"/>
          <w:sz w:val="24"/>
          <w:szCs w:val="24"/>
        </w:rPr>
        <w:t xml:space="preserve"> võib Finantsinspektsioon</w:t>
      </w:r>
      <w:r w:rsidR="384B8BE1" w:rsidRPr="1BD68A4A">
        <w:rPr>
          <w:rFonts w:ascii="Times New Roman" w:eastAsia="Times New Roman" w:hAnsi="Times New Roman" w:cs="Times New Roman"/>
          <w:sz w:val="24"/>
          <w:szCs w:val="24"/>
        </w:rPr>
        <w:t xml:space="preserve"> </w:t>
      </w:r>
      <w:r w:rsidR="49618E24" w:rsidRPr="1BD68A4A">
        <w:rPr>
          <w:rFonts w:ascii="Times New Roman" w:eastAsia="Times New Roman" w:hAnsi="Times New Roman" w:cs="Times New Roman"/>
          <w:sz w:val="24"/>
          <w:szCs w:val="24"/>
        </w:rPr>
        <w:t xml:space="preserve">määrata audiitori ning </w:t>
      </w:r>
      <w:r w:rsidR="384B8BE1" w:rsidRPr="1BD68A4A">
        <w:rPr>
          <w:rFonts w:ascii="Times New Roman" w:eastAsia="Times New Roman" w:hAnsi="Times New Roman" w:cs="Times New Roman"/>
          <w:sz w:val="24"/>
          <w:szCs w:val="24"/>
        </w:rPr>
        <w:t>nõuda</w:t>
      </w:r>
      <w:r w:rsidR="363F938E" w:rsidRPr="1BD68A4A">
        <w:rPr>
          <w:rFonts w:ascii="Times New Roman" w:eastAsia="Times New Roman" w:hAnsi="Times New Roman" w:cs="Times New Roman"/>
          <w:sz w:val="24"/>
          <w:szCs w:val="24"/>
        </w:rPr>
        <w:t xml:space="preserve"> </w:t>
      </w:r>
      <w:r w:rsidR="362C216D" w:rsidRPr="1BD68A4A">
        <w:rPr>
          <w:rFonts w:ascii="Times New Roman" w:eastAsia="Aptos" w:hAnsi="Times New Roman" w:cs="Times New Roman"/>
          <w:sz w:val="24"/>
          <w:szCs w:val="24"/>
        </w:rPr>
        <w:t>temalt aruande esitamist</w:t>
      </w:r>
      <w:r w:rsidR="363F938E" w:rsidRPr="1BD68A4A">
        <w:rPr>
          <w:rFonts w:ascii="Times New Roman" w:eastAsia="Times New Roman" w:hAnsi="Times New Roman" w:cs="Times New Roman"/>
          <w:sz w:val="24"/>
          <w:szCs w:val="24"/>
        </w:rPr>
        <w:t xml:space="preserve"> jagunemislepingu ja -aruande kontrollimise kohta.</w:t>
      </w:r>
      <w:r w:rsidR="37A112CC" w:rsidRPr="1BD68A4A">
        <w:rPr>
          <w:rFonts w:ascii="Times New Roman" w:eastAsia="Times New Roman" w:hAnsi="Times New Roman" w:cs="Times New Roman"/>
          <w:sz w:val="24"/>
          <w:szCs w:val="24"/>
        </w:rPr>
        <w:t>“</w:t>
      </w:r>
      <w:r w:rsidR="363F938E" w:rsidRPr="1BD68A4A">
        <w:rPr>
          <w:rFonts w:ascii="Times New Roman" w:eastAsia="Times New Roman" w:hAnsi="Times New Roman" w:cs="Times New Roman"/>
          <w:sz w:val="24"/>
          <w:szCs w:val="24"/>
        </w:rPr>
        <w:t>.</w:t>
      </w:r>
    </w:p>
    <w:p w14:paraId="483BE24B" w14:textId="5C693BF1" w:rsidR="321285B6" w:rsidRPr="00FA634D" w:rsidRDefault="321285B6" w:rsidP="559D6945">
      <w:pPr>
        <w:spacing w:after="0" w:line="240" w:lineRule="auto"/>
        <w:jc w:val="both"/>
        <w:rPr>
          <w:rFonts w:ascii="Times New Roman" w:eastAsia="Times New Roman" w:hAnsi="Times New Roman" w:cs="Times New Roman"/>
          <w:sz w:val="24"/>
          <w:szCs w:val="24"/>
        </w:rPr>
      </w:pPr>
    </w:p>
    <w:p w14:paraId="17AAA135" w14:textId="152C4EC9" w:rsidR="37C65A2B" w:rsidRPr="00FA634D" w:rsidRDefault="37C65A2B" w:rsidP="37C65A2B">
      <w:pPr>
        <w:spacing w:after="0" w:line="240" w:lineRule="auto"/>
        <w:jc w:val="both"/>
        <w:rPr>
          <w:rFonts w:ascii="Times New Roman" w:eastAsia="Times New Roman" w:hAnsi="Times New Roman" w:cs="Times New Roman"/>
          <w:sz w:val="24"/>
          <w:szCs w:val="24"/>
        </w:rPr>
      </w:pPr>
    </w:p>
    <w:p w14:paraId="1D30F8DB" w14:textId="013FCA69" w:rsidR="0AC04FFF" w:rsidRPr="00FA634D" w:rsidRDefault="046C4EF2" w:rsidP="4EA24086">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w:t>
      </w:r>
      <w:r w:rsidR="6A8CFBB3" w:rsidRPr="1BD68A4A">
        <w:rPr>
          <w:rFonts w:ascii="Times New Roman" w:hAnsi="Times New Roman" w:cs="Times New Roman"/>
          <w:b/>
          <w:bCs/>
          <w:sz w:val="24"/>
          <w:szCs w:val="24"/>
        </w:rPr>
        <w:t>8</w:t>
      </w:r>
      <w:r w:rsidRPr="1BD68A4A">
        <w:rPr>
          <w:rFonts w:ascii="Times New Roman" w:hAnsi="Times New Roman" w:cs="Times New Roman"/>
          <w:b/>
          <w:bCs/>
          <w:sz w:val="24"/>
          <w:szCs w:val="24"/>
        </w:rPr>
        <w:t xml:space="preserve">. Makseasutuste ja e-raha asutuste seaduse muutmine </w:t>
      </w:r>
    </w:p>
    <w:p w14:paraId="1D2BFBDC" w14:textId="72C592CE" w:rsidR="4BEBB516" w:rsidRPr="00FA634D" w:rsidRDefault="4BEBB516" w:rsidP="4BEBB516">
      <w:pPr>
        <w:spacing w:after="0" w:line="240" w:lineRule="auto"/>
        <w:jc w:val="both"/>
        <w:rPr>
          <w:rFonts w:ascii="Times New Roman" w:hAnsi="Times New Roman" w:cs="Times New Roman"/>
          <w:b/>
          <w:bCs/>
          <w:sz w:val="24"/>
          <w:szCs w:val="24"/>
        </w:rPr>
      </w:pPr>
    </w:p>
    <w:p w14:paraId="0ADCB11D" w14:textId="2E6F1B5F" w:rsidR="54E13F92" w:rsidRPr="00A02667" w:rsidRDefault="54E13F92" w:rsidP="4BEBB51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Makseasutuste ja e-raha asutuste seaduses tehakse järgmised muudatused:</w:t>
      </w:r>
    </w:p>
    <w:p w14:paraId="7FDF5332" w14:textId="71745E5A" w:rsidR="37C65A2B" w:rsidRPr="00FA634D" w:rsidRDefault="37C65A2B" w:rsidP="062DEDB6">
      <w:pPr>
        <w:spacing w:after="0" w:line="240" w:lineRule="auto"/>
        <w:jc w:val="both"/>
        <w:rPr>
          <w:rFonts w:ascii="Times New Roman" w:hAnsi="Times New Roman" w:cs="Times New Roman"/>
          <w:b/>
          <w:bCs/>
          <w:sz w:val="24"/>
          <w:szCs w:val="24"/>
        </w:rPr>
      </w:pPr>
    </w:p>
    <w:p w14:paraId="0B592C9B" w14:textId="1107D7BD" w:rsidR="373488B5" w:rsidRPr="00FA634D" w:rsidRDefault="7E781CAA" w:rsidP="37C65A2B">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373488B5" w:rsidRPr="1BD68A4A">
        <w:rPr>
          <w:rFonts w:ascii="Times New Roman" w:hAnsi="Times New Roman" w:cs="Times New Roman"/>
          <w:b/>
          <w:bCs/>
          <w:sz w:val="24"/>
          <w:szCs w:val="24"/>
        </w:rPr>
        <w:t xml:space="preserve">) </w:t>
      </w:r>
      <w:r w:rsidR="373488B5" w:rsidRPr="1BD68A4A">
        <w:rPr>
          <w:rFonts w:ascii="Times New Roman" w:hAnsi="Times New Roman" w:cs="Times New Roman"/>
          <w:sz w:val="24"/>
          <w:szCs w:val="24"/>
        </w:rPr>
        <w:t xml:space="preserve">paragrahvi 55 lõiget 1 täiendatakse punktidega </w:t>
      </w:r>
      <w:r w:rsidR="007A262B" w:rsidRPr="1BD68A4A">
        <w:rPr>
          <w:rFonts w:ascii="Times New Roman" w:hAnsi="Times New Roman" w:cs="Times New Roman"/>
          <w:sz w:val="24"/>
          <w:szCs w:val="24"/>
        </w:rPr>
        <w:t>8</w:t>
      </w:r>
      <w:r w:rsidR="373488B5" w:rsidRPr="1BD68A4A">
        <w:rPr>
          <w:rFonts w:ascii="Times New Roman" w:hAnsi="Times New Roman" w:cs="Times New Roman"/>
          <w:sz w:val="24"/>
          <w:szCs w:val="24"/>
        </w:rPr>
        <w:t xml:space="preserve"> ja </w:t>
      </w:r>
      <w:r w:rsidR="007A262B" w:rsidRPr="1BD68A4A">
        <w:rPr>
          <w:rFonts w:ascii="Times New Roman" w:hAnsi="Times New Roman" w:cs="Times New Roman"/>
          <w:sz w:val="24"/>
          <w:szCs w:val="24"/>
        </w:rPr>
        <w:t>9</w:t>
      </w:r>
      <w:r w:rsidR="373488B5" w:rsidRPr="1BD68A4A">
        <w:rPr>
          <w:rFonts w:ascii="Times New Roman" w:hAnsi="Times New Roman" w:cs="Times New Roman"/>
          <w:sz w:val="24"/>
          <w:szCs w:val="24"/>
        </w:rPr>
        <w:t xml:space="preserve"> järgmises sõnastuses: </w:t>
      </w:r>
    </w:p>
    <w:p w14:paraId="122E06E0" w14:textId="110B1BEB" w:rsidR="373488B5" w:rsidRPr="00FA634D" w:rsidRDefault="373488B5" w:rsidP="37C65A2B">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007A262B" w:rsidRPr="1BD68A4A">
        <w:rPr>
          <w:rFonts w:ascii="Times New Roman" w:hAnsi="Times New Roman" w:cs="Times New Roman"/>
          <w:sz w:val="24"/>
          <w:szCs w:val="24"/>
        </w:rPr>
        <w:t>8</w:t>
      </w:r>
      <w:r w:rsidRPr="1BD68A4A">
        <w:rPr>
          <w:rFonts w:ascii="Times New Roman" w:hAnsi="Times New Roman" w:cs="Times New Roman"/>
          <w:sz w:val="24"/>
          <w:szCs w:val="24"/>
        </w:rPr>
        <w:t xml:space="preserve">) Konkurentsiameti otsus </w:t>
      </w:r>
      <w:ins w:id="893" w:author="Merike Koppel - JUSTDIGI" w:date="2025-12-30T13:08:00Z" w16du:dateUtc="2025-12-30T11:08:00Z">
        <w:r w:rsidR="00281D30">
          <w:rPr>
            <w:rFonts w:ascii="Times New Roman" w:hAnsi="Times New Roman" w:cs="Times New Roman"/>
            <w:sz w:val="24"/>
            <w:szCs w:val="24"/>
          </w:rPr>
          <w:t xml:space="preserve">koondumiseks </w:t>
        </w:r>
      </w:ins>
      <w:r w:rsidRPr="1BD68A4A">
        <w:rPr>
          <w:rFonts w:ascii="Times New Roman" w:hAnsi="Times New Roman" w:cs="Times New Roman"/>
          <w:sz w:val="24"/>
          <w:szCs w:val="24"/>
        </w:rPr>
        <w:t>loa andmise kohta</w:t>
      </w:r>
      <w:del w:id="894" w:author="Merike Koppel - JUSTDIGI" w:date="2025-12-30T13:08:00Z" w16du:dateUtc="2025-12-30T11:08:00Z">
        <w:r w:rsidRPr="1BD68A4A" w:rsidDel="00281D30">
          <w:rPr>
            <w:rFonts w:ascii="Times New Roman" w:hAnsi="Times New Roman" w:cs="Times New Roman"/>
            <w:sz w:val="24"/>
            <w:szCs w:val="24"/>
          </w:rPr>
          <w:delText xml:space="preserve"> koondumiseks</w:delText>
        </w:r>
      </w:del>
      <w:r w:rsidRPr="1BD68A4A">
        <w:rPr>
          <w:rFonts w:ascii="Times New Roman" w:hAnsi="Times New Roman" w:cs="Times New Roman"/>
          <w:sz w:val="24"/>
          <w:szCs w:val="24"/>
        </w:rPr>
        <w:t xml:space="preserve">, kui kohustus seda taotleda tuleneb konkurentsiseadusest, või ühendava </w:t>
      </w:r>
      <w:r w:rsidR="4928F3D6" w:rsidRPr="1BD68A4A">
        <w:rPr>
          <w:rFonts w:ascii="Times New Roman" w:hAnsi="Times New Roman" w:cs="Times New Roman"/>
          <w:sz w:val="24"/>
          <w:szCs w:val="24"/>
        </w:rPr>
        <w:t>makseasutuse või ühendava e-raha asutuse</w:t>
      </w:r>
      <w:r w:rsidRPr="1BD68A4A">
        <w:rPr>
          <w:rFonts w:ascii="Times New Roman" w:hAnsi="Times New Roman" w:cs="Times New Roman"/>
          <w:sz w:val="24"/>
          <w:szCs w:val="24"/>
        </w:rPr>
        <w:t xml:space="preserve"> kinnitus, et ta on taotlenud Konkurentsiametilt </w:t>
      </w:r>
      <w:del w:id="895" w:author="Merike Koppel - JUSTDIGI" w:date="2025-12-30T13:08:00Z" w16du:dateUtc="2025-12-30T11:08:00Z">
        <w:r w:rsidRPr="1BD68A4A" w:rsidDel="00281D30">
          <w:rPr>
            <w:rFonts w:ascii="Times New Roman" w:hAnsi="Times New Roman" w:cs="Times New Roman"/>
            <w:sz w:val="24"/>
            <w:szCs w:val="24"/>
          </w:rPr>
          <w:delText xml:space="preserve">luba </w:delText>
        </w:r>
      </w:del>
      <w:r w:rsidRPr="1BD68A4A">
        <w:rPr>
          <w:rFonts w:ascii="Times New Roman" w:hAnsi="Times New Roman" w:cs="Times New Roman"/>
          <w:sz w:val="24"/>
          <w:szCs w:val="24"/>
        </w:rPr>
        <w:t>koondumise</w:t>
      </w:r>
      <w:ins w:id="896" w:author="Merike Koppel - JUSTDIGI" w:date="2026-01-05T13:28:00Z" w16du:dateUtc="2026-01-05T11:28:00Z">
        <w:r w:rsidR="00CF1CB4">
          <w:rPr>
            <w:rFonts w:ascii="Times New Roman" w:hAnsi="Times New Roman" w:cs="Times New Roman"/>
            <w:sz w:val="24"/>
            <w:szCs w:val="24"/>
          </w:rPr>
          <w:t>ks</w:t>
        </w:r>
      </w:ins>
      <w:ins w:id="897" w:author="Merike Koppel - JUSTDIGI" w:date="2025-12-30T13:08:00Z" w16du:dateUtc="2025-12-30T11:08:00Z">
        <w:r w:rsidR="00281D30">
          <w:rPr>
            <w:rFonts w:ascii="Times New Roman" w:hAnsi="Times New Roman" w:cs="Times New Roman"/>
            <w:sz w:val="24"/>
            <w:szCs w:val="24"/>
          </w:rPr>
          <w:t xml:space="preserve"> luba</w:t>
        </w:r>
      </w:ins>
      <w:del w:id="898" w:author="Merike Koppel - JUSTDIGI" w:date="2025-12-30T13:08:00Z" w16du:dateUtc="2025-12-30T11:08:00Z">
        <w:r w:rsidRPr="1BD68A4A" w:rsidDel="00281D30">
          <w:rPr>
            <w:rFonts w:ascii="Times New Roman" w:hAnsi="Times New Roman" w:cs="Times New Roman"/>
            <w:sz w:val="24"/>
            <w:szCs w:val="24"/>
          </w:rPr>
          <w:delText>ks</w:delText>
        </w:r>
      </w:del>
      <w:r w:rsidRPr="1BD68A4A">
        <w:rPr>
          <w:rFonts w:ascii="Times New Roman" w:hAnsi="Times New Roman" w:cs="Times New Roman"/>
          <w:sz w:val="24"/>
          <w:szCs w:val="24"/>
        </w:rPr>
        <w:t xml:space="preserve"> ning on selle saanud konkurentsiseaduse § 27 lõike 5 alusel;</w:t>
      </w:r>
      <w:r w:rsidRPr="1BD68A4A">
        <w:rPr>
          <w:rFonts w:ascii="Times New Roman" w:hAnsi="Times New Roman" w:cs="Times New Roman"/>
          <w:b/>
          <w:bCs/>
          <w:sz w:val="24"/>
          <w:szCs w:val="24"/>
        </w:rPr>
        <w:t xml:space="preserve"> </w:t>
      </w:r>
    </w:p>
    <w:p w14:paraId="0E5537A1" w14:textId="6635CC58" w:rsidR="321285B6" w:rsidRPr="00FA634D" w:rsidRDefault="007A262B" w:rsidP="062DEDB6">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9</w:t>
      </w:r>
      <w:r w:rsidR="373488B5" w:rsidRPr="1BD68A4A">
        <w:rPr>
          <w:rFonts w:ascii="Times New Roman" w:hAnsi="Times New Roman" w:cs="Times New Roman"/>
          <w:sz w:val="24"/>
          <w:szCs w:val="24"/>
        </w:rPr>
        <w:t xml:space="preserve">) Tarbijakaitse ja Tehnilise Järelevalve Ameti otsus välisinvesteeringu loa andmise kohta, kui kohustus seda taotleda tuleneb välisinvesteeringu usaldusväärsuse hindamise seadusest, või ühendava </w:t>
      </w:r>
      <w:r w:rsidR="5234339E" w:rsidRPr="1BD68A4A">
        <w:rPr>
          <w:rFonts w:ascii="Times New Roman" w:hAnsi="Times New Roman" w:cs="Times New Roman"/>
          <w:sz w:val="24"/>
          <w:szCs w:val="24"/>
        </w:rPr>
        <w:t>makseasutuse või ühendava e-raha asutuse</w:t>
      </w:r>
      <w:r w:rsidR="373488B5" w:rsidRPr="1BD68A4A">
        <w:rPr>
          <w:rFonts w:ascii="Times New Roman" w:hAnsi="Times New Roman" w:cs="Times New Roman"/>
          <w:sz w:val="24"/>
          <w:szCs w:val="24"/>
        </w:rPr>
        <w:t xml:space="preserve"> kinnitus, et ta on taotlenud Tarbijakaitse ja Tehnilise Järelevalve Ametilt </w:t>
      </w:r>
      <w:commentRangeStart w:id="899"/>
      <w:del w:id="900" w:author="Merike Koppel - JUSTDIGI" w:date="2025-12-30T13:08:00Z" w16du:dateUtc="2025-12-30T11:08:00Z">
        <w:r w:rsidR="373488B5" w:rsidRPr="00350D08" w:rsidDel="00281D30">
          <w:rPr>
            <w:rFonts w:ascii="Times New Roman" w:hAnsi="Times New Roman" w:cs="Times New Roman"/>
            <w:sz w:val="24"/>
            <w:szCs w:val="24"/>
          </w:rPr>
          <w:delText xml:space="preserve">luba </w:delText>
        </w:r>
      </w:del>
      <w:r w:rsidR="373488B5" w:rsidRPr="00350D08">
        <w:rPr>
          <w:rFonts w:ascii="Times New Roman" w:hAnsi="Times New Roman" w:cs="Times New Roman"/>
          <w:sz w:val="24"/>
          <w:szCs w:val="24"/>
        </w:rPr>
        <w:t>välisinvesteeringu lõpuleviimise</w:t>
      </w:r>
      <w:del w:id="901" w:author="Merike Koppel - JUSTDIGI" w:date="2025-12-30T13:08:00Z" w16du:dateUtc="2025-12-30T11:08:00Z">
        <w:r w:rsidR="373488B5" w:rsidRPr="00350D08" w:rsidDel="00281D30">
          <w:rPr>
            <w:rFonts w:ascii="Times New Roman" w:hAnsi="Times New Roman" w:cs="Times New Roman"/>
            <w:sz w:val="24"/>
            <w:szCs w:val="24"/>
          </w:rPr>
          <w:delText>ks</w:delText>
        </w:r>
      </w:del>
      <w:ins w:id="902" w:author="Merike Koppel - JUSTDIGI" w:date="2025-12-30T13:08:00Z" w16du:dateUtc="2025-12-30T11:08:00Z">
        <w:r w:rsidR="00281D30" w:rsidRPr="00350D08">
          <w:rPr>
            <w:rFonts w:ascii="Times New Roman" w:hAnsi="Times New Roman" w:cs="Times New Roman"/>
            <w:sz w:val="24"/>
            <w:szCs w:val="24"/>
          </w:rPr>
          <w:t xml:space="preserve"> luba</w:t>
        </w:r>
      </w:ins>
      <w:r w:rsidR="373488B5" w:rsidRPr="00350D08">
        <w:rPr>
          <w:rFonts w:ascii="Times New Roman" w:hAnsi="Times New Roman" w:cs="Times New Roman"/>
          <w:sz w:val="24"/>
          <w:szCs w:val="24"/>
        </w:rPr>
        <w:t xml:space="preserve"> </w:t>
      </w:r>
      <w:commentRangeEnd w:id="899"/>
      <w:r w:rsidR="00350D08">
        <w:rPr>
          <w:rStyle w:val="Kommentaariviide"/>
        </w:rPr>
        <w:commentReference w:id="899"/>
      </w:r>
      <w:r w:rsidR="373488B5" w:rsidRPr="00350D08">
        <w:rPr>
          <w:rFonts w:ascii="Times New Roman" w:hAnsi="Times New Roman" w:cs="Times New Roman"/>
          <w:sz w:val="24"/>
          <w:szCs w:val="24"/>
        </w:rPr>
        <w:t>ning</w:t>
      </w:r>
      <w:r w:rsidR="373488B5" w:rsidRPr="1BD68A4A">
        <w:rPr>
          <w:rFonts w:ascii="Times New Roman" w:hAnsi="Times New Roman" w:cs="Times New Roman"/>
          <w:sz w:val="24"/>
          <w:szCs w:val="24"/>
        </w:rPr>
        <w:t xml:space="preserve"> on selle saanud sama seaduse § 11 lõike 1 kohaselt.“;</w:t>
      </w:r>
    </w:p>
    <w:p w14:paraId="43BE1CB0" w14:textId="01C71D75" w:rsidR="321285B6" w:rsidRPr="00FA634D" w:rsidRDefault="321285B6" w:rsidP="062DEDB6">
      <w:pPr>
        <w:spacing w:after="0" w:line="240" w:lineRule="auto"/>
        <w:jc w:val="both"/>
        <w:rPr>
          <w:rFonts w:ascii="Times New Roman" w:hAnsi="Times New Roman" w:cs="Times New Roman"/>
          <w:b/>
          <w:bCs/>
          <w:sz w:val="24"/>
          <w:szCs w:val="24"/>
        </w:rPr>
      </w:pPr>
    </w:p>
    <w:p w14:paraId="352D49E4" w14:textId="471F35D3" w:rsidR="321285B6" w:rsidRPr="00FA634D" w:rsidRDefault="70BF189F" w:rsidP="559D694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w:t>
      </w:r>
      <w:r w:rsidR="3A22060B" w:rsidRPr="1BD68A4A">
        <w:rPr>
          <w:rFonts w:ascii="Times New Roman" w:hAnsi="Times New Roman" w:cs="Times New Roman"/>
          <w:b/>
          <w:bCs/>
          <w:sz w:val="24"/>
          <w:szCs w:val="24"/>
        </w:rPr>
        <w:t xml:space="preserve">) </w:t>
      </w:r>
      <w:r w:rsidR="6950302F" w:rsidRPr="1BD68A4A">
        <w:rPr>
          <w:rFonts w:ascii="Times New Roman" w:hAnsi="Times New Roman" w:cs="Times New Roman"/>
          <w:sz w:val="24"/>
          <w:szCs w:val="24"/>
        </w:rPr>
        <w:t>paragrahvi 55 täiendatakse lõikega 3 järgmises sõnastuses:</w:t>
      </w:r>
    </w:p>
    <w:p w14:paraId="33272696" w14:textId="30FE3F99" w:rsidR="467E0711" w:rsidRPr="00FA634D" w:rsidRDefault="005F44A3" w:rsidP="02D2476B">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37F92273" w:rsidRPr="1BD68A4A">
        <w:rPr>
          <w:rFonts w:ascii="Times New Roman" w:hAnsi="Times New Roman" w:cs="Times New Roman"/>
          <w:sz w:val="24"/>
          <w:szCs w:val="24"/>
        </w:rPr>
        <w:t xml:space="preserve">(3) </w:t>
      </w:r>
      <w:r w:rsidR="37F92273" w:rsidRPr="1BD68A4A">
        <w:rPr>
          <w:rFonts w:ascii="Times New Roman" w:eastAsia="Times New Roman" w:hAnsi="Times New Roman" w:cs="Times New Roman"/>
          <w:sz w:val="24"/>
          <w:szCs w:val="24"/>
        </w:rPr>
        <w:t xml:space="preserve">Vaatamata äriseadustiku § 394 lõikes 2 </w:t>
      </w:r>
      <w:r w:rsidR="37F92273" w:rsidRPr="00BB04C9">
        <w:rPr>
          <w:rFonts w:ascii="Times New Roman" w:eastAsia="Times New Roman" w:hAnsi="Times New Roman" w:cs="Times New Roman"/>
          <w:sz w:val="24"/>
          <w:szCs w:val="24"/>
        </w:rPr>
        <w:t>sätestatule</w:t>
      </w:r>
      <w:del w:id="903" w:author="Merike Koppel - JUSTDIGI" w:date="2026-01-05T13:24:00Z" w16du:dateUtc="2026-01-05T11:24:00Z">
        <w:r w:rsidR="37F92273" w:rsidRPr="00BB04C9" w:rsidDel="00BB04C9">
          <w:rPr>
            <w:rFonts w:ascii="Times New Roman" w:eastAsia="Times New Roman" w:hAnsi="Times New Roman" w:cs="Times New Roman"/>
            <w:sz w:val="24"/>
            <w:szCs w:val="24"/>
          </w:rPr>
          <w:delText>,</w:delText>
        </w:r>
      </w:del>
      <w:r w:rsidR="37F92273" w:rsidRPr="00BB04C9">
        <w:rPr>
          <w:rFonts w:ascii="Times New Roman" w:eastAsia="Times New Roman" w:hAnsi="Times New Roman" w:cs="Times New Roman"/>
          <w:sz w:val="24"/>
          <w:szCs w:val="24"/>
        </w:rPr>
        <w:t xml:space="preserve"> võib</w:t>
      </w:r>
      <w:r w:rsidR="37F92273" w:rsidRPr="1BD68A4A">
        <w:rPr>
          <w:rFonts w:ascii="Times New Roman" w:eastAsia="Times New Roman" w:hAnsi="Times New Roman" w:cs="Times New Roman"/>
          <w:sz w:val="24"/>
          <w:szCs w:val="24"/>
        </w:rPr>
        <w:t xml:space="preserve"> Finantsinspektsioon </w:t>
      </w:r>
      <w:r w:rsidR="7CA5956B" w:rsidRPr="1BD68A4A">
        <w:rPr>
          <w:rFonts w:ascii="Times New Roman" w:eastAsia="Times New Roman" w:hAnsi="Times New Roman" w:cs="Times New Roman"/>
          <w:sz w:val="24"/>
          <w:szCs w:val="24"/>
        </w:rPr>
        <w:t xml:space="preserve">määrata audiitori ning nõuda </w:t>
      </w:r>
      <w:r w:rsidR="00514F69" w:rsidRPr="1BD68A4A">
        <w:rPr>
          <w:rFonts w:ascii="Times New Roman" w:eastAsia="Aptos" w:hAnsi="Times New Roman" w:cs="Times New Roman"/>
          <w:sz w:val="24"/>
          <w:szCs w:val="24"/>
        </w:rPr>
        <w:t xml:space="preserve">temalt aruande esitamist </w:t>
      </w:r>
      <w:r w:rsidR="7CA5956B" w:rsidRPr="1BD68A4A">
        <w:rPr>
          <w:rFonts w:ascii="Times New Roman" w:eastAsia="Times New Roman" w:hAnsi="Times New Roman" w:cs="Times New Roman"/>
          <w:sz w:val="24"/>
          <w:szCs w:val="24"/>
        </w:rPr>
        <w:t>ühinemislepingu ja -aruande kontrollimise kohta.</w:t>
      </w:r>
      <w:r w:rsidR="002572A3" w:rsidRPr="1BD68A4A">
        <w:rPr>
          <w:rFonts w:ascii="Times New Roman" w:eastAsia="Times New Roman" w:hAnsi="Times New Roman" w:cs="Times New Roman"/>
          <w:sz w:val="24"/>
          <w:szCs w:val="24"/>
        </w:rPr>
        <w:t>“</w:t>
      </w:r>
      <w:r w:rsidR="2B268937" w:rsidRPr="1BD68A4A">
        <w:rPr>
          <w:rFonts w:ascii="Times New Roman" w:eastAsia="Times New Roman" w:hAnsi="Times New Roman" w:cs="Times New Roman"/>
          <w:sz w:val="24"/>
          <w:szCs w:val="24"/>
        </w:rPr>
        <w:t>;</w:t>
      </w:r>
      <w:r w:rsidR="0F810DA6" w:rsidRPr="1BD68A4A">
        <w:rPr>
          <w:rFonts w:ascii="Times New Roman" w:eastAsia="Times New Roman" w:hAnsi="Times New Roman" w:cs="Times New Roman"/>
          <w:sz w:val="24"/>
          <w:szCs w:val="24"/>
        </w:rPr>
        <w:t xml:space="preserve"> </w:t>
      </w:r>
    </w:p>
    <w:p w14:paraId="1AF57D79" w14:textId="374E6D0D" w:rsidR="17FE6840" w:rsidRPr="00FA634D" w:rsidRDefault="17FE6840" w:rsidP="17FE6840">
      <w:pPr>
        <w:spacing w:after="0" w:line="240" w:lineRule="auto"/>
        <w:jc w:val="both"/>
        <w:rPr>
          <w:rFonts w:ascii="Times New Roman" w:eastAsia="Times New Roman" w:hAnsi="Times New Roman" w:cs="Times New Roman"/>
          <w:sz w:val="24"/>
          <w:szCs w:val="24"/>
        </w:rPr>
      </w:pPr>
    </w:p>
    <w:p w14:paraId="699CCA3E" w14:textId="7D024CB5" w:rsidR="0F810DA6" w:rsidRPr="00FA634D" w:rsidRDefault="124AF648" w:rsidP="17FE6840">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3</w:t>
      </w:r>
      <w:r w:rsidR="0F810DA6" w:rsidRPr="1BD68A4A">
        <w:rPr>
          <w:rFonts w:ascii="Times New Roman" w:eastAsia="Times New Roman" w:hAnsi="Times New Roman" w:cs="Times New Roman"/>
          <w:b/>
          <w:bCs/>
          <w:sz w:val="24"/>
          <w:szCs w:val="24"/>
        </w:rPr>
        <w:t xml:space="preserve">) </w:t>
      </w:r>
      <w:r w:rsidR="0F810DA6" w:rsidRPr="1BD68A4A">
        <w:rPr>
          <w:rFonts w:ascii="Times New Roman" w:eastAsia="Times New Roman" w:hAnsi="Times New Roman" w:cs="Times New Roman"/>
          <w:sz w:val="24"/>
          <w:szCs w:val="24"/>
        </w:rPr>
        <w:t>seadus</w:t>
      </w:r>
      <w:r w:rsidR="007C621A" w:rsidRPr="1BD68A4A">
        <w:rPr>
          <w:rFonts w:ascii="Times New Roman" w:eastAsia="Times New Roman" w:hAnsi="Times New Roman" w:cs="Times New Roman"/>
          <w:sz w:val="24"/>
          <w:szCs w:val="24"/>
        </w:rPr>
        <w:t>t</w:t>
      </w:r>
      <w:r w:rsidR="0F810DA6" w:rsidRPr="1BD68A4A">
        <w:rPr>
          <w:rFonts w:ascii="Times New Roman" w:eastAsia="Times New Roman" w:hAnsi="Times New Roman" w:cs="Times New Roman"/>
          <w:sz w:val="24"/>
          <w:szCs w:val="24"/>
        </w:rPr>
        <w:t xml:space="preserve"> täienda</w:t>
      </w:r>
      <w:r w:rsidR="007C621A" w:rsidRPr="1BD68A4A">
        <w:rPr>
          <w:rFonts w:ascii="Times New Roman" w:eastAsia="Times New Roman" w:hAnsi="Times New Roman" w:cs="Times New Roman"/>
          <w:sz w:val="24"/>
          <w:szCs w:val="24"/>
        </w:rPr>
        <w:t>taks</w:t>
      </w:r>
      <w:r w:rsidR="0F810DA6" w:rsidRPr="1BD68A4A">
        <w:rPr>
          <w:rFonts w:ascii="Times New Roman" w:eastAsia="Times New Roman" w:hAnsi="Times New Roman" w:cs="Times New Roman"/>
          <w:sz w:val="24"/>
          <w:szCs w:val="24"/>
        </w:rPr>
        <w:t>e §-ga 108</w:t>
      </w:r>
      <w:r w:rsidR="0F810DA6" w:rsidRPr="1BD68A4A">
        <w:rPr>
          <w:rFonts w:ascii="Times New Roman" w:eastAsia="Times New Roman" w:hAnsi="Times New Roman" w:cs="Times New Roman"/>
          <w:sz w:val="24"/>
          <w:szCs w:val="24"/>
          <w:vertAlign w:val="superscript"/>
        </w:rPr>
        <w:t>1</w:t>
      </w:r>
      <w:r w:rsidR="0F810DA6" w:rsidRPr="1BD68A4A">
        <w:rPr>
          <w:rFonts w:ascii="Times New Roman" w:eastAsia="Times New Roman" w:hAnsi="Times New Roman" w:cs="Times New Roman"/>
          <w:sz w:val="24"/>
          <w:szCs w:val="24"/>
        </w:rPr>
        <w:t xml:space="preserve"> järgmises sõnastuses: </w:t>
      </w:r>
    </w:p>
    <w:p w14:paraId="3DA73EBE" w14:textId="18DBDD53" w:rsidR="703DAF1D" w:rsidRPr="00A02667" w:rsidRDefault="002D08E6" w:rsidP="2F62B81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lastRenderedPageBreak/>
        <w:t>„</w:t>
      </w:r>
      <w:r w:rsidR="703DAF1D" w:rsidRPr="1BD68A4A">
        <w:rPr>
          <w:rFonts w:ascii="Times New Roman" w:eastAsia="Times New Roman" w:hAnsi="Times New Roman" w:cs="Times New Roman"/>
          <w:b/>
          <w:bCs/>
          <w:sz w:val="24"/>
          <w:szCs w:val="24"/>
        </w:rPr>
        <w:t>§ 108</w:t>
      </w:r>
      <w:r w:rsidR="703DAF1D" w:rsidRPr="1BD68A4A">
        <w:rPr>
          <w:rFonts w:ascii="Times New Roman" w:eastAsia="Times New Roman" w:hAnsi="Times New Roman" w:cs="Times New Roman"/>
          <w:b/>
          <w:bCs/>
          <w:sz w:val="24"/>
          <w:szCs w:val="24"/>
          <w:vertAlign w:val="superscript"/>
        </w:rPr>
        <w:t>1</w:t>
      </w:r>
      <w:r w:rsidR="703DAF1D" w:rsidRPr="1BD68A4A">
        <w:rPr>
          <w:rFonts w:ascii="Times New Roman" w:eastAsia="Times New Roman" w:hAnsi="Times New Roman" w:cs="Times New Roman"/>
          <w:b/>
          <w:bCs/>
          <w:sz w:val="24"/>
          <w:szCs w:val="24"/>
        </w:rPr>
        <w:t>. Ühinemisnõuete rikkumine</w:t>
      </w:r>
    </w:p>
    <w:p w14:paraId="657B6A3F" w14:textId="34151E4B" w:rsidR="0F810DA6" w:rsidRPr="00FA634D" w:rsidRDefault="0F810DA6" w:rsidP="00A0266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Käesoleva seaduse § 55 lõikes 1 sätestatud </w:t>
      </w:r>
      <w:commentRangeStart w:id="904"/>
      <w:r w:rsidRPr="1BD68A4A">
        <w:rPr>
          <w:rFonts w:ascii="Times New Roman" w:eastAsia="Times New Roman" w:hAnsi="Times New Roman" w:cs="Times New Roman"/>
          <w:sz w:val="24"/>
          <w:szCs w:val="24"/>
        </w:rPr>
        <w:t>ühinemise</w:t>
      </w:r>
      <w:ins w:id="905" w:author="Merike Koppel - JUSTDIGI" w:date="2025-12-30T13:09:00Z" w16du:dateUtc="2025-12-30T11:09:00Z">
        <w:r w:rsidR="00281D30">
          <w:rPr>
            <w:rFonts w:ascii="Times New Roman" w:eastAsia="Times New Roman" w:hAnsi="Times New Roman" w:cs="Times New Roman"/>
            <w:sz w:val="24"/>
            <w:szCs w:val="24"/>
          </w:rPr>
          <w:t>st</w:t>
        </w:r>
      </w:ins>
      <w:r w:rsidRPr="1BD68A4A">
        <w:rPr>
          <w:rFonts w:ascii="Times New Roman" w:eastAsia="Times New Roman" w:hAnsi="Times New Roman" w:cs="Times New Roman"/>
          <w:sz w:val="24"/>
          <w:szCs w:val="24"/>
        </w:rPr>
        <w:t xml:space="preserve"> teavitamis</w:t>
      </w:r>
      <w:ins w:id="906" w:author="Merike Koppel - JUSTDIGI" w:date="2025-12-30T13:09:00Z" w16du:dateUtc="2025-12-30T11:09:00Z">
        <w:r w:rsidR="00281D30">
          <w:rPr>
            <w:rFonts w:ascii="Times New Roman" w:eastAsia="Times New Roman" w:hAnsi="Times New Roman" w:cs="Times New Roman"/>
            <w:sz w:val="24"/>
            <w:szCs w:val="24"/>
          </w:rPr>
          <w:t xml:space="preserve">e </w:t>
        </w:r>
      </w:ins>
      <w:r w:rsidRPr="1BD68A4A">
        <w:rPr>
          <w:rFonts w:ascii="Times New Roman" w:eastAsia="Times New Roman" w:hAnsi="Times New Roman" w:cs="Times New Roman"/>
          <w:sz w:val="24"/>
          <w:szCs w:val="24"/>
        </w:rPr>
        <w:t xml:space="preserve">kohustuse </w:t>
      </w:r>
      <w:commentRangeEnd w:id="904"/>
      <w:r w:rsidR="00D93492">
        <w:rPr>
          <w:rStyle w:val="Kommentaariviide"/>
        </w:rPr>
        <w:commentReference w:id="904"/>
      </w:r>
      <w:r w:rsidRPr="1BD68A4A">
        <w:rPr>
          <w:rFonts w:ascii="Times New Roman" w:eastAsia="Times New Roman" w:hAnsi="Times New Roman" w:cs="Times New Roman"/>
          <w:sz w:val="24"/>
          <w:szCs w:val="24"/>
        </w:rPr>
        <w:t xml:space="preserve">rikkumise või </w:t>
      </w:r>
      <w:commentRangeStart w:id="907"/>
      <w:r w:rsidRPr="1BD68A4A">
        <w:rPr>
          <w:rFonts w:ascii="Times New Roman" w:eastAsia="Times New Roman" w:hAnsi="Times New Roman" w:cs="Times New Roman"/>
          <w:sz w:val="24"/>
          <w:szCs w:val="24"/>
        </w:rPr>
        <w:t xml:space="preserve">ilma eelneva loata tehingu </w:t>
      </w:r>
      <w:del w:id="908" w:author="Merike Koppel - JUSTDIGI" w:date="2026-01-02T10:23:00Z" w16du:dateUtc="2026-01-02T08:23:00Z">
        <w:r w:rsidRPr="1BD68A4A" w:rsidDel="003E1D12">
          <w:rPr>
            <w:rFonts w:ascii="Times New Roman" w:eastAsia="Times New Roman" w:hAnsi="Times New Roman" w:cs="Times New Roman"/>
            <w:sz w:val="24"/>
            <w:szCs w:val="24"/>
          </w:rPr>
          <w:delText xml:space="preserve">läbiviimise </w:delText>
        </w:r>
      </w:del>
      <w:ins w:id="909" w:author="Merike Koppel - JUSTDIGI" w:date="2026-01-02T10:23:00Z" w16du:dateUtc="2026-01-02T08:23:00Z">
        <w:r w:rsidR="003E1D12">
          <w:rPr>
            <w:rFonts w:ascii="Times New Roman" w:eastAsia="Times New Roman" w:hAnsi="Times New Roman" w:cs="Times New Roman"/>
            <w:sz w:val="24"/>
            <w:szCs w:val="24"/>
          </w:rPr>
          <w:t>tege</w:t>
        </w:r>
        <w:r w:rsidR="003E1D12" w:rsidRPr="1BD68A4A">
          <w:rPr>
            <w:rFonts w:ascii="Times New Roman" w:eastAsia="Times New Roman" w:hAnsi="Times New Roman" w:cs="Times New Roman"/>
            <w:sz w:val="24"/>
            <w:szCs w:val="24"/>
          </w:rPr>
          <w:t xml:space="preserve">mise </w:t>
        </w:r>
      </w:ins>
      <w:r w:rsidRPr="1BD68A4A">
        <w:rPr>
          <w:rFonts w:ascii="Times New Roman" w:eastAsia="Times New Roman" w:hAnsi="Times New Roman" w:cs="Times New Roman"/>
          <w:sz w:val="24"/>
          <w:szCs w:val="24"/>
        </w:rPr>
        <w:t xml:space="preserve">eest </w:t>
      </w:r>
      <w:commentRangeEnd w:id="907"/>
      <w:r w:rsidR="003E1D12">
        <w:rPr>
          <w:rStyle w:val="Kommentaariviide"/>
        </w:rPr>
        <w:commentReference w:id="907"/>
      </w:r>
      <w:r w:rsidRPr="1BD68A4A">
        <w:rPr>
          <w:rFonts w:ascii="Times New Roman" w:eastAsia="Times New Roman" w:hAnsi="Times New Roman" w:cs="Times New Roman"/>
          <w:sz w:val="24"/>
          <w:szCs w:val="24"/>
        </w:rPr>
        <w:t xml:space="preserve">– </w:t>
      </w:r>
    </w:p>
    <w:p w14:paraId="41899792" w14:textId="3B583A39" w:rsidR="0F810DA6" w:rsidRPr="00FA634D" w:rsidRDefault="0F810DA6" w:rsidP="00A0266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karistatakse rahatrahviga kuni 700 000 eurot või kuni kahekordses väärteo tulemusel teenitud kasule või ära hoitud kahjule vastavas summas. </w:t>
      </w:r>
    </w:p>
    <w:p w14:paraId="4415A2A0" w14:textId="38728C69" w:rsidR="0F810DA6" w:rsidRPr="00FA634D" w:rsidRDefault="0F810DA6" w:rsidP="00A0266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Sama teo eest, kui selle on toime pannud juriidiline isik, – </w:t>
      </w:r>
    </w:p>
    <w:p w14:paraId="148120E3" w14:textId="7F5C51C1" w:rsidR="0F810DA6" w:rsidRPr="00FA634D" w:rsidRDefault="0F810DA6" w:rsidP="00A02667">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r w:rsidR="007C621A" w:rsidRPr="1BD68A4A">
        <w:rPr>
          <w:rFonts w:ascii="Times New Roman" w:eastAsia="Times New Roman" w:hAnsi="Times New Roman" w:cs="Times New Roman"/>
          <w:sz w:val="24"/>
          <w:szCs w:val="24"/>
        </w:rPr>
        <w:t>“</w:t>
      </w:r>
      <w:r w:rsidR="6EECE340" w:rsidRPr="1BD68A4A">
        <w:rPr>
          <w:rFonts w:ascii="Times New Roman" w:eastAsia="Times New Roman" w:hAnsi="Times New Roman" w:cs="Times New Roman"/>
          <w:sz w:val="24"/>
          <w:szCs w:val="24"/>
        </w:rPr>
        <w:t>.</w:t>
      </w:r>
    </w:p>
    <w:p w14:paraId="251BB06B" w14:textId="743DE528" w:rsidR="0D23E150" w:rsidRPr="00FA634D" w:rsidRDefault="0D23E150" w:rsidP="4FA6A224">
      <w:pPr>
        <w:spacing w:after="0" w:line="240" w:lineRule="auto"/>
        <w:jc w:val="both"/>
        <w:rPr>
          <w:rFonts w:ascii="Times New Roman" w:eastAsia="Times New Roman" w:hAnsi="Times New Roman" w:cs="Times New Roman"/>
          <w:b/>
          <w:bCs/>
          <w:sz w:val="24"/>
          <w:szCs w:val="24"/>
        </w:rPr>
      </w:pPr>
    </w:p>
    <w:p w14:paraId="30A76073" w14:textId="3FFC0637" w:rsidR="2F62B815" w:rsidRPr="00FA634D" w:rsidRDefault="2F62B815" w:rsidP="2F62B815">
      <w:pPr>
        <w:spacing w:after="0" w:line="240" w:lineRule="auto"/>
        <w:jc w:val="both"/>
        <w:rPr>
          <w:rFonts w:ascii="Times New Roman" w:hAnsi="Times New Roman" w:cs="Times New Roman"/>
          <w:b/>
          <w:bCs/>
          <w:sz w:val="24"/>
          <w:szCs w:val="24"/>
        </w:rPr>
      </w:pPr>
    </w:p>
    <w:p w14:paraId="475102C7" w14:textId="469690B8" w:rsidR="0036574A" w:rsidRPr="00FA634D" w:rsidRDefault="59F82729" w:rsidP="00464A6C">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w:t>
      </w:r>
      <w:r w:rsidR="1C370FBD" w:rsidRPr="1BD68A4A">
        <w:rPr>
          <w:rFonts w:ascii="Times New Roman" w:hAnsi="Times New Roman" w:cs="Times New Roman"/>
          <w:b/>
          <w:bCs/>
          <w:sz w:val="24"/>
          <w:szCs w:val="24"/>
        </w:rPr>
        <w:t>9</w:t>
      </w:r>
      <w:r w:rsidRPr="1BD68A4A">
        <w:rPr>
          <w:rFonts w:ascii="Times New Roman" w:hAnsi="Times New Roman" w:cs="Times New Roman"/>
          <w:b/>
          <w:bCs/>
          <w:sz w:val="24"/>
          <w:szCs w:val="24"/>
        </w:rPr>
        <w:t xml:space="preserve">. Väärtpaberituru seaduse muutmine </w:t>
      </w:r>
    </w:p>
    <w:p w14:paraId="7B97C76E" w14:textId="77777777" w:rsidR="0036574A" w:rsidRPr="00FA634D" w:rsidRDefault="0036574A" w:rsidP="00464A6C">
      <w:pPr>
        <w:spacing w:after="0" w:line="240" w:lineRule="auto"/>
        <w:jc w:val="both"/>
        <w:rPr>
          <w:rFonts w:ascii="Times New Roman" w:hAnsi="Times New Roman" w:cs="Times New Roman"/>
          <w:sz w:val="24"/>
          <w:szCs w:val="24"/>
        </w:rPr>
      </w:pPr>
    </w:p>
    <w:p w14:paraId="62F54029" w14:textId="67D33451" w:rsidR="004D2116" w:rsidRPr="00FA634D" w:rsidRDefault="3301AD3B" w:rsidP="18D58178">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Väärtpaberituru seaduses tehakse järgmised muudatused: </w:t>
      </w:r>
    </w:p>
    <w:p w14:paraId="787F839F" w14:textId="6C8D2C62" w:rsidR="559D6945" w:rsidRPr="00FA634D" w:rsidRDefault="559D6945" w:rsidP="559D6945">
      <w:pPr>
        <w:spacing w:after="0" w:line="240" w:lineRule="auto"/>
        <w:jc w:val="both"/>
        <w:rPr>
          <w:rFonts w:ascii="Times New Roman" w:hAnsi="Times New Roman" w:cs="Times New Roman"/>
          <w:sz w:val="24"/>
          <w:szCs w:val="24"/>
        </w:rPr>
      </w:pPr>
    </w:p>
    <w:p w14:paraId="1CE832BE" w14:textId="6E69A2DA" w:rsidR="004D2116" w:rsidRPr="00FA634D" w:rsidRDefault="00AE3E01" w:rsidP="18D58178">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4334FFF3" w:rsidRPr="1BD68A4A">
        <w:rPr>
          <w:rFonts w:ascii="Times New Roman" w:hAnsi="Times New Roman" w:cs="Times New Roman"/>
          <w:b/>
          <w:bCs/>
          <w:sz w:val="24"/>
          <w:szCs w:val="24"/>
        </w:rPr>
        <w:t xml:space="preserve">) </w:t>
      </w:r>
      <w:r w:rsidR="4334FFF3" w:rsidRPr="1BD68A4A">
        <w:rPr>
          <w:rFonts w:ascii="Times New Roman" w:hAnsi="Times New Roman" w:cs="Times New Roman"/>
          <w:sz w:val="24"/>
          <w:szCs w:val="24"/>
        </w:rPr>
        <w:t xml:space="preserve">paragrahvi 40 täiendatakse lõikega 9 järgmises sõnastuses: </w:t>
      </w:r>
    </w:p>
    <w:p w14:paraId="7D8647BA" w14:textId="253E7602" w:rsidR="004D2116" w:rsidRPr="00FA634D" w:rsidRDefault="008D5C89" w:rsidP="18D58178">
      <w:pPr>
        <w:spacing w:after="0" w:line="240" w:lineRule="auto"/>
        <w:jc w:val="both"/>
        <w:rPr>
          <w:rFonts w:ascii="Times New Roman" w:eastAsia="Times New Roman" w:hAnsi="Times New Roman" w:cs="Times New Roman"/>
          <w:b/>
          <w:bCs/>
          <w:sz w:val="24"/>
          <w:szCs w:val="24"/>
        </w:rPr>
      </w:pPr>
      <w:r w:rsidRPr="1BD68A4A">
        <w:rPr>
          <w:rFonts w:ascii="Times New Roman" w:hAnsi="Times New Roman" w:cs="Times New Roman"/>
          <w:sz w:val="24"/>
          <w:szCs w:val="24"/>
        </w:rPr>
        <w:t>„</w:t>
      </w:r>
      <w:r w:rsidR="4334FFF3" w:rsidRPr="1BD68A4A">
        <w:rPr>
          <w:rFonts w:ascii="Times New Roman" w:hAnsi="Times New Roman" w:cs="Times New Roman"/>
          <w:sz w:val="24"/>
          <w:szCs w:val="24"/>
        </w:rPr>
        <w:t xml:space="preserve">(9) </w:t>
      </w:r>
      <w:r w:rsidR="4334FFF3" w:rsidRPr="1BD68A4A">
        <w:rPr>
          <w:rFonts w:ascii="Times New Roman" w:eastAsia="Times New Roman" w:hAnsi="Times New Roman" w:cs="Times New Roman"/>
          <w:sz w:val="24"/>
          <w:szCs w:val="24"/>
        </w:rPr>
        <w:t>Kolmanda riigi konsolideerimisgrupi investeerimisühingu tegevuse</w:t>
      </w:r>
      <w:r w:rsidR="00C71D1F" w:rsidRPr="1BD68A4A">
        <w:rPr>
          <w:rFonts w:ascii="Times New Roman" w:eastAsia="Times New Roman" w:hAnsi="Times New Roman" w:cs="Times New Roman"/>
          <w:sz w:val="24"/>
          <w:szCs w:val="24"/>
        </w:rPr>
        <w:t xml:space="preserve"> suhtes</w:t>
      </w:r>
      <w:r w:rsidR="4334FFF3" w:rsidRPr="1BD68A4A">
        <w:rPr>
          <w:rFonts w:ascii="Times New Roman" w:eastAsia="Times New Roman" w:hAnsi="Times New Roman" w:cs="Times New Roman"/>
          <w:sz w:val="24"/>
          <w:szCs w:val="24"/>
        </w:rPr>
        <w:t xml:space="preserve"> kohaldatakse krediidiasutuste seaduse §-s 20</w:t>
      </w:r>
      <w:r w:rsidR="4334FFF3" w:rsidRPr="1BD68A4A">
        <w:rPr>
          <w:rFonts w:ascii="Times New Roman" w:eastAsia="Times New Roman" w:hAnsi="Times New Roman" w:cs="Times New Roman"/>
          <w:sz w:val="24"/>
          <w:szCs w:val="24"/>
          <w:vertAlign w:val="superscript"/>
        </w:rPr>
        <w:t>7</w:t>
      </w:r>
      <w:r w:rsidR="4334FFF3" w:rsidRPr="1BD68A4A">
        <w:rPr>
          <w:rFonts w:ascii="Times New Roman" w:eastAsia="Times New Roman" w:hAnsi="Times New Roman" w:cs="Times New Roman"/>
          <w:sz w:val="24"/>
          <w:szCs w:val="24"/>
        </w:rPr>
        <w:t xml:space="preserve"> sätestatut.</w:t>
      </w:r>
      <w:r w:rsidR="008C68FA" w:rsidRPr="1BD68A4A">
        <w:rPr>
          <w:rFonts w:ascii="Times New Roman" w:eastAsia="Times New Roman" w:hAnsi="Times New Roman" w:cs="Times New Roman"/>
          <w:sz w:val="24"/>
          <w:szCs w:val="24"/>
        </w:rPr>
        <w:t>“</w:t>
      </w:r>
      <w:r w:rsidR="4334FFF3" w:rsidRPr="1BD68A4A">
        <w:rPr>
          <w:rFonts w:ascii="Times New Roman" w:eastAsia="Times New Roman" w:hAnsi="Times New Roman" w:cs="Times New Roman"/>
          <w:sz w:val="24"/>
          <w:szCs w:val="24"/>
        </w:rPr>
        <w:t>;</w:t>
      </w:r>
      <w:r w:rsidR="4334FFF3" w:rsidRPr="1BD68A4A">
        <w:rPr>
          <w:rFonts w:ascii="Times New Roman" w:eastAsia="Times New Roman" w:hAnsi="Times New Roman" w:cs="Times New Roman"/>
          <w:b/>
          <w:bCs/>
          <w:sz w:val="24"/>
          <w:szCs w:val="24"/>
        </w:rPr>
        <w:t xml:space="preserve"> </w:t>
      </w:r>
    </w:p>
    <w:p w14:paraId="1EBE4EB3" w14:textId="1BD56AA7" w:rsidR="321285B6" w:rsidRPr="00FA634D" w:rsidRDefault="321285B6" w:rsidP="00A82A7D">
      <w:pPr>
        <w:spacing w:after="0" w:line="240" w:lineRule="auto"/>
        <w:jc w:val="both"/>
        <w:rPr>
          <w:rFonts w:ascii="Times New Roman" w:eastAsia="Times New Roman" w:hAnsi="Times New Roman" w:cs="Times New Roman"/>
          <w:sz w:val="24"/>
          <w:szCs w:val="24"/>
        </w:rPr>
      </w:pPr>
    </w:p>
    <w:p w14:paraId="2DDA1D61" w14:textId="77777777" w:rsidR="002D08E6" w:rsidRDefault="00AE3E01" w:rsidP="4FA6A224">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w:t>
      </w:r>
      <w:r w:rsidR="62A97200" w:rsidRPr="1BD68A4A">
        <w:rPr>
          <w:rFonts w:ascii="Times New Roman" w:eastAsia="Times New Roman" w:hAnsi="Times New Roman" w:cs="Times New Roman"/>
          <w:b/>
          <w:bCs/>
          <w:sz w:val="24"/>
          <w:szCs w:val="24"/>
        </w:rPr>
        <w:t xml:space="preserve">) </w:t>
      </w:r>
      <w:r w:rsidR="62A97200" w:rsidRPr="1BD68A4A">
        <w:rPr>
          <w:rFonts w:ascii="Times New Roman" w:eastAsia="Times New Roman" w:hAnsi="Times New Roman" w:cs="Times New Roman"/>
          <w:sz w:val="24"/>
          <w:szCs w:val="24"/>
        </w:rPr>
        <w:t>paragrahvi 79 pealkir</w:t>
      </w:r>
      <w:r w:rsidR="1F1167B9" w:rsidRPr="1BD68A4A">
        <w:rPr>
          <w:rFonts w:ascii="Times New Roman" w:eastAsia="Times New Roman" w:hAnsi="Times New Roman" w:cs="Times New Roman"/>
          <w:sz w:val="24"/>
          <w:szCs w:val="24"/>
        </w:rPr>
        <w:t>i ning lõiked 1 ja 1</w:t>
      </w:r>
      <w:r w:rsidR="1F1167B9" w:rsidRPr="1BD68A4A">
        <w:rPr>
          <w:rFonts w:ascii="Times New Roman" w:eastAsia="Times New Roman" w:hAnsi="Times New Roman" w:cs="Times New Roman"/>
          <w:sz w:val="24"/>
          <w:szCs w:val="24"/>
          <w:vertAlign w:val="superscript"/>
        </w:rPr>
        <w:t>1</w:t>
      </w:r>
      <w:r w:rsidR="1F1167B9" w:rsidRPr="1BD68A4A">
        <w:rPr>
          <w:rFonts w:ascii="Times New Roman" w:eastAsia="Times New Roman" w:hAnsi="Times New Roman" w:cs="Times New Roman"/>
          <w:sz w:val="24"/>
          <w:szCs w:val="24"/>
        </w:rPr>
        <w:t xml:space="preserve"> muudetakse </w:t>
      </w:r>
      <w:r w:rsidR="00A61B0A" w:rsidRPr="1BD68A4A">
        <w:rPr>
          <w:rFonts w:ascii="Times New Roman" w:eastAsia="Times New Roman" w:hAnsi="Times New Roman" w:cs="Times New Roman"/>
          <w:sz w:val="24"/>
          <w:szCs w:val="24"/>
        </w:rPr>
        <w:t>ning</w:t>
      </w:r>
      <w:r w:rsidR="1F1167B9" w:rsidRPr="1BD68A4A">
        <w:rPr>
          <w:rFonts w:ascii="Times New Roman" w:eastAsia="Times New Roman" w:hAnsi="Times New Roman" w:cs="Times New Roman"/>
          <w:sz w:val="24"/>
          <w:szCs w:val="24"/>
        </w:rPr>
        <w:t xml:space="preserve"> sõnastatakse järgmiselt:</w:t>
      </w:r>
    </w:p>
    <w:p w14:paraId="04A5633A" w14:textId="226DB598" w:rsidR="108C1BF0" w:rsidRPr="002D08E6" w:rsidRDefault="002D08E6" w:rsidP="4FA6A224">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108C1BF0" w:rsidRPr="1BD68A4A">
        <w:rPr>
          <w:rFonts w:ascii="Times New Roman" w:eastAsia="Times New Roman" w:hAnsi="Times New Roman" w:cs="Times New Roman"/>
          <w:b/>
          <w:bCs/>
          <w:sz w:val="24"/>
          <w:szCs w:val="24"/>
          <w:lang w:val="en-US"/>
        </w:rPr>
        <w:t xml:space="preserve">§ 79. </w:t>
      </w:r>
      <w:proofErr w:type="spellStart"/>
      <w:r w:rsidR="108C1BF0" w:rsidRPr="1BD68A4A">
        <w:rPr>
          <w:rFonts w:ascii="Times New Roman" w:eastAsia="Times New Roman" w:hAnsi="Times New Roman" w:cs="Times New Roman"/>
          <w:b/>
          <w:bCs/>
          <w:sz w:val="24"/>
          <w:szCs w:val="24"/>
          <w:lang w:val="en-US"/>
        </w:rPr>
        <w:t>Investeerimisühingu</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investeerimisvaldusettevõtja</w:t>
      </w:r>
      <w:proofErr w:type="spellEnd"/>
      <w:r w:rsidR="108C1BF0" w:rsidRPr="1BD68A4A">
        <w:rPr>
          <w:rFonts w:ascii="Times New Roman" w:eastAsia="Times New Roman" w:hAnsi="Times New Roman" w:cs="Times New Roman"/>
          <w:b/>
          <w:bCs/>
          <w:sz w:val="24"/>
          <w:szCs w:val="24"/>
          <w:lang w:val="en-US"/>
        </w:rPr>
        <w:t xml:space="preserve"> ja </w:t>
      </w:r>
      <w:proofErr w:type="spellStart"/>
      <w:r w:rsidR="108C1BF0" w:rsidRPr="1BD68A4A">
        <w:rPr>
          <w:rFonts w:ascii="Times New Roman" w:eastAsia="Times New Roman" w:hAnsi="Times New Roman" w:cs="Times New Roman"/>
          <w:b/>
          <w:bCs/>
          <w:sz w:val="24"/>
          <w:szCs w:val="24"/>
          <w:lang w:val="en-US"/>
        </w:rPr>
        <w:t>segafinantsvaldusettevõtja</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juhtide</w:t>
      </w:r>
      <w:proofErr w:type="spellEnd"/>
      <w:r w:rsidR="108C1BF0" w:rsidRPr="1BD68A4A">
        <w:rPr>
          <w:rFonts w:ascii="Times New Roman" w:eastAsia="Times New Roman" w:hAnsi="Times New Roman" w:cs="Times New Roman"/>
          <w:b/>
          <w:bCs/>
          <w:sz w:val="24"/>
          <w:szCs w:val="24"/>
          <w:lang w:val="en-US"/>
        </w:rPr>
        <w:t xml:space="preserve"> ja </w:t>
      </w:r>
      <w:proofErr w:type="spellStart"/>
      <w:r w:rsidR="108C1BF0" w:rsidRPr="1BD68A4A">
        <w:rPr>
          <w:rFonts w:ascii="Times New Roman" w:eastAsia="Times New Roman" w:hAnsi="Times New Roman" w:cs="Times New Roman"/>
          <w:b/>
          <w:bCs/>
          <w:sz w:val="24"/>
          <w:szCs w:val="24"/>
          <w:lang w:val="en-US"/>
        </w:rPr>
        <w:t>võtmeisikute</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valimisele</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pädevusele</w:t>
      </w:r>
      <w:proofErr w:type="spellEnd"/>
      <w:r w:rsidR="108C1BF0" w:rsidRPr="1BD68A4A">
        <w:rPr>
          <w:rFonts w:ascii="Times New Roman" w:eastAsia="Times New Roman" w:hAnsi="Times New Roman" w:cs="Times New Roman"/>
          <w:b/>
          <w:bCs/>
          <w:sz w:val="24"/>
          <w:szCs w:val="24"/>
          <w:lang w:val="en-US"/>
        </w:rPr>
        <w:t xml:space="preserve"> ja </w:t>
      </w:r>
      <w:proofErr w:type="spellStart"/>
      <w:r w:rsidR="108C1BF0" w:rsidRPr="1BD68A4A">
        <w:rPr>
          <w:rFonts w:ascii="Times New Roman" w:eastAsia="Times New Roman" w:hAnsi="Times New Roman" w:cs="Times New Roman"/>
          <w:b/>
          <w:bCs/>
          <w:sz w:val="24"/>
          <w:szCs w:val="24"/>
          <w:lang w:val="en-US"/>
        </w:rPr>
        <w:t>tegevusele</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esitatavad</w:t>
      </w:r>
      <w:proofErr w:type="spellEnd"/>
      <w:r w:rsidR="108C1BF0" w:rsidRPr="1BD68A4A">
        <w:rPr>
          <w:rFonts w:ascii="Times New Roman" w:eastAsia="Times New Roman" w:hAnsi="Times New Roman" w:cs="Times New Roman"/>
          <w:b/>
          <w:bCs/>
          <w:sz w:val="24"/>
          <w:szCs w:val="24"/>
          <w:lang w:val="en-US"/>
        </w:rPr>
        <w:t xml:space="preserve"> </w:t>
      </w:r>
      <w:proofErr w:type="spellStart"/>
      <w:r w:rsidR="108C1BF0" w:rsidRPr="1BD68A4A">
        <w:rPr>
          <w:rFonts w:ascii="Times New Roman" w:eastAsia="Times New Roman" w:hAnsi="Times New Roman" w:cs="Times New Roman"/>
          <w:b/>
          <w:bCs/>
          <w:sz w:val="24"/>
          <w:szCs w:val="24"/>
          <w:lang w:val="en-US"/>
        </w:rPr>
        <w:t>nõuded</w:t>
      </w:r>
      <w:proofErr w:type="spellEnd"/>
    </w:p>
    <w:p w14:paraId="6E7D3233" w14:textId="10544973" w:rsidR="14D1E9CD" w:rsidRPr="00FA634D" w:rsidRDefault="14D1E9CD" w:rsidP="14D1E9CD">
      <w:pPr>
        <w:spacing w:after="0" w:line="240" w:lineRule="auto"/>
        <w:jc w:val="both"/>
        <w:rPr>
          <w:rFonts w:ascii="Times New Roman" w:eastAsia="Times New Roman" w:hAnsi="Times New Roman" w:cs="Times New Roman"/>
          <w:sz w:val="24"/>
          <w:szCs w:val="24"/>
        </w:rPr>
      </w:pPr>
    </w:p>
    <w:p w14:paraId="408229D2" w14:textId="1C41813D" w:rsidR="77D5E508" w:rsidRPr="00FA634D" w:rsidRDefault="785797FA" w:rsidP="70F8BE8E">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 xml:space="preserve">(1) Investeerimisühing peab </w:t>
      </w:r>
      <w:r w:rsidRPr="1BD68A4A">
        <w:rPr>
          <w:rFonts w:ascii="Times New Roman" w:eastAsia="Times New Roman" w:hAnsi="Times New Roman" w:cs="Times New Roman"/>
          <w:sz w:val="24"/>
          <w:szCs w:val="24"/>
        </w:rPr>
        <w:t>tagama, et tema</w:t>
      </w:r>
      <w:r w:rsidR="44C3AE69" w:rsidRPr="1BD68A4A">
        <w:rPr>
          <w:rFonts w:ascii="Times New Roman" w:eastAsia="Times New Roman" w:hAnsi="Times New Roman" w:cs="Times New Roman"/>
          <w:sz w:val="24"/>
          <w:szCs w:val="24"/>
        </w:rPr>
        <w:t xml:space="preserve"> juhatuse või nõukogu liikmel (edaspidi käesolevas peatükis </w:t>
      </w:r>
      <w:r w:rsidR="44C3AE69" w:rsidRPr="1BD68A4A">
        <w:rPr>
          <w:rFonts w:ascii="Times New Roman" w:eastAsia="Times New Roman" w:hAnsi="Times New Roman" w:cs="Times New Roman"/>
          <w:i/>
          <w:iCs/>
          <w:sz w:val="24"/>
          <w:szCs w:val="24"/>
        </w:rPr>
        <w:t>juht</w:t>
      </w:r>
      <w:r w:rsidR="44C3AE69" w:rsidRPr="1BD68A4A">
        <w:rPr>
          <w:rFonts w:ascii="Times New Roman" w:eastAsia="Times New Roman" w:hAnsi="Times New Roman" w:cs="Times New Roman"/>
          <w:sz w:val="24"/>
          <w:szCs w:val="24"/>
        </w:rPr>
        <w:t>)</w:t>
      </w:r>
      <w:r w:rsidR="087BF4FA" w:rsidRPr="1BD68A4A">
        <w:rPr>
          <w:rFonts w:ascii="Times New Roman" w:eastAsia="Times New Roman" w:hAnsi="Times New Roman" w:cs="Times New Roman"/>
          <w:sz w:val="24"/>
          <w:szCs w:val="24"/>
        </w:rPr>
        <w:t xml:space="preserve"> </w:t>
      </w:r>
      <w:r w:rsidR="6633288E" w:rsidRPr="1BD68A4A">
        <w:rPr>
          <w:rFonts w:ascii="Times New Roman" w:eastAsia="Times New Roman" w:hAnsi="Times New Roman" w:cs="Times New Roman"/>
          <w:sz w:val="24"/>
          <w:szCs w:val="24"/>
        </w:rPr>
        <w:t xml:space="preserve">ning </w:t>
      </w:r>
      <w:r w:rsidR="087BF4FA" w:rsidRPr="1BD68A4A">
        <w:rPr>
          <w:rFonts w:ascii="Times New Roman" w:eastAsia="Times New Roman" w:hAnsi="Times New Roman" w:cs="Times New Roman"/>
          <w:sz w:val="24"/>
          <w:szCs w:val="24"/>
        </w:rPr>
        <w:t>võtmeisikul</w:t>
      </w:r>
      <w:r w:rsidRPr="1BD68A4A">
        <w:rPr>
          <w:rFonts w:ascii="Times New Roman" w:eastAsia="Times New Roman" w:hAnsi="Times New Roman" w:cs="Times New Roman"/>
          <w:sz w:val="24"/>
          <w:szCs w:val="24"/>
        </w:rPr>
        <w:t xml:space="preserve"> on </w:t>
      </w:r>
      <w:r w:rsidR="7AF816D4" w:rsidRPr="1BD68A4A">
        <w:rPr>
          <w:rFonts w:ascii="Times New Roman" w:eastAsia="Times New Roman" w:hAnsi="Times New Roman" w:cs="Times New Roman"/>
          <w:sz w:val="24"/>
          <w:szCs w:val="24"/>
        </w:rPr>
        <w:t>investeerimisühingu juhtimiseks</w:t>
      </w:r>
      <w:r w:rsidR="6633288E" w:rsidRPr="1BD68A4A">
        <w:rPr>
          <w:rFonts w:ascii="Times New Roman" w:eastAsia="Times New Roman" w:hAnsi="Times New Roman" w:cs="Times New Roman"/>
          <w:sz w:val="24"/>
          <w:szCs w:val="24"/>
        </w:rPr>
        <w:t xml:space="preserve"> ja ülesannete täitmiseks</w:t>
      </w:r>
      <w:r w:rsidR="7AF816D4" w:rsidRPr="1BD68A4A">
        <w:rPr>
          <w:rFonts w:ascii="Times New Roman" w:eastAsia="Times New Roman" w:hAnsi="Times New Roman" w:cs="Times New Roman"/>
          <w:sz w:val="24"/>
          <w:szCs w:val="24"/>
        </w:rPr>
        <w:t xml:space="preserve"> vajalikud teadmised, oskused</w:t>
      </w:r>
      <w:r w:rsidR="008B1F2D">
        <w:rPr>
          <w:rFonts w:ascii="Times New Roman" w:eastAsia="Times New Roman" w:hAnsi="Times New Roman" w:cs="Times New Roman"/>
          <w:sz w:val="24"/>
          <w:szCs w:val="24"/>
        </w:rPr>
        <w:t xml:space="preserve"> ja</w:t>
      </w:r>
      <w:r w:rsidR="7AF816D4" w:rsidRPr="1BD68A4A">
        <w:rPr>
          <w:rFonts w:ascii="Times New Roman" w:eastAsia="Times New Roman" w:hAnsi="Times New Roman" w:cs="Times New Roman"/>
          <w:sz w:val="24"/>
          <w:szCs w:val="24"/>
        </w:rPr>
        <w:t xml:space="preserve"> kogemused, </w:t>
      </w:r>
      <w:r w:rsidR="00CA5250">
        <w:rPr>
          <w:rFonts w:ascii="Times New Roman" w:eastAsia="Times New Roman" w:hAnsi="Times New Roman" w:cs="Times New Roman"/>
          <w:sz w:val="24"/>
          <w:szCs w:val="24"/>
        </w:rPr>
        <w:t xml:space="preserve">vajalik </w:t>
      </w:r>
      <w:r w:rsidR="00CA5250" w:rsidRPr="1BD68A4A">
        <w:rPr>
          <w:rFonts w:ascii="Times New Roman" w:eastAsia="Times New Roman" w:hAnsi="Times New Roman" w:cs="Times New Roman"/>
          <w:sz w:val="24"/>
          <w:szCs w:val="24"/>
        </w:rPr>
        <w:t xml:space="preserve">haridus, </w:t>
      </w:r>
      <w:r w:rsidR="7AF816D4" w:rsidRPr="1BD68A4A">
        <w:rPr>
          <w:rFonts w:ascii="Times New Roman" w:eastAsia="Times New Roman" w:hAnsi="Times New Roman" w:cs="Times New Roman"/>
          <w:sz w:val="24"/>
          <w:szCs w:val="24"/>
        </w:rPr>
        <w:t>kutsesobivus</w:t>
      </w:r>
      <w:r w:rsidR="31226312" w:rsidRPr="1BD68A4A">
        <w:rPr>
          <w:rFonts w:ascii="Times New Roman" w:eastAsia="Times New Roman" w:hAnsi="Times New Roman" w:cs="Times New Roman"/>
          <w:sz w:val="24"/>
          <w:szCs w:val="24"/>
        </w:rPr>
        <w:t xml:space="preserve"> ja</w:t>
      </w:r>
      <w:r w:rsidR="7AF816D4" w:rsidRPr="1BD68A4A">
        <w:rPr>
          <w:rFonts w:ascii="Times New Roman" w:eastAsia="Times New Roman" w:hAnsi="Times New Roman" w:cs="Times New Roman"/>
          <w:sz w:val="24"/>
          <w:szCs w:val="24"/>
        </w:rPr>
        <w:t xml:space="preserve"> laitmatu ärialane maine ning kes</w:t>
      </w:r>
      <w:r w:rsidR="6799ABCF" w:rsidRPr="1BD68A4A">
        <w:rPr>
          <w:rFonts w:ascii="Times New Roman" w:eastAsia="Times New Roman" w:hAnsi="Times New Roman" w:cs="Times New Roman"/>
          <w:sz w:val="24"/>
          <w:szCs w:val="24"/>
        </w:rPr>
        <w:t xml:space="preserve"> </w:t>
      </w:r>
      <w:r w:rsidR="7AF816D4" w:rsidRPr="1BD68A4A">
        <w:rPr>
          <w:rFonts w:ascii="Times New Roman" w:eastAsia="Times New Roman" w:hAnsi="Times New Roman" w:cs="Times New Roman"/>
          <w:sz w:val="24"/>
          <w:szCs w:val="24"/>
        </w:rPr>
        <w:t xml:space="preserve">sobitub oma teadmiste, kogemuste ja oskuste poolest </w:t>
      </w:r>
      <w:commentRangeStart w:id="910"/>
      <w:r w:rsidR="7AF816D4" w:rsidRPr="1BD68A4A">
        <w:rPr>
          <w:rFonts w:ascii="Times New Roman" w:eastAsia="Times New Roman" w:hAnsi="Times New Roman" w:cs="Times New Roman"/>
          <w:sz w:val="24"/>
          <w:szCs w:val="24"/>
        </w:rPr>
        <w:t>juhtide koosseisu</w:t>
      </w:r>
      <w:commentRangeEnd w:id="910"/>
      <w:r w:rsidR="00C83208">
        <w:rPr>
          <w:rStyle w:val="Kommentaariviide"/>
        </w:rPr>
        <w:commentReference w:id="910"/>
      </w:r>
      <w:r w:rsidR="7AF816D4" w:rsidRPr="1BD68A4A">
        <w:rPr>
          <w:rFonts w:ascii="Times New Roman" w:eastAsia="Times New Roman" w:hAnsi="Times New Roman" w:cs="Times New Roman"/>
          <w:sz w:val="24"/>
          <w:szCs w:val="24"/>
        </w:rPr>
        <w:t>.</w:t>
      </w:r>
      <w:r w:rsidR="31226312" w:rsidRPr="1BD68A4A">
        <w:rPr>
          <w:rFonts w:ascii="Times New Roman" w:eastAsia="Times New Roman" w:hAnsi="Times New Roman" w:cs="Times New Roman"/>
          <w:sz w:val="24"/>
          <w:szCs w:val="24"/>
        </w:rPr>
        <w:t>“</w:t>
      </w:r>
      <w:r w:rsidR="7AF816D4" w:rsidRPr="1BD68A4A">
        <w:rPr>
          <w:rFonts w:ascii="Times New Roman" w:eastAsia="Times New Roman" w:hAnsi="Times New Roman" w:cs="Times New Roman"/>
          <w:sz w:val="24"/>
          <w:szCs w:val="24"/>
        </w:rPr>
        <w:t>;</w:t>
      </w:r>
    </w:p>
    <w:p w14:paraId="28AFC909" w14:textId="7A61BD8F" w:rsidR="435FA170" w:rsidRPr="00FA634D" w:rsidRDefault="435FA170" w:rsidP="435FA170">
      <w:pPr>
        <w:spacing w:after="0" w:line="240" w:lineRule="auto"/>
        <w:jc w:val="both"/>
        <w:rPr>
          <w:rFonts w:ascii="Times New Roman" w:eastAsia="Times New Roman" w:hAnsi="Times New Roman" w:cs="Times New Roman"/>
          <w:sz w:val="24"/>
          <w:szCs w:val="24"/>
        </w:rPr>
      </w:pPr>
    </w:p>
    <w:p w14:paraId="04E73789" w14:textId="3AD2F7B4" w:rsidR="5EB57AB5" w:rsidRPr="00FA634D" w:rsidRDefault="0D180D20" w:rsidP="435FA170">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(1</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 xml:space="preserve">) </w:t>
      </w:r>
      <w:r w:rsidR="6820B232" w:rsidRPr="1BD68A4A">
        <w:rPr>
          <w:rFonts w:ascii="Times New Roman" w:eastAsia="Times New Roman" w:hAnsi="Times New Roman" w:cs="Times New Roman"/>
          <w:sz w:val="24"/>
          <w:szCs w:val="24"/>
        </w:rPr>
        <w:t>Võtmeisik on isik, kellel on märkimisväärne mõju investeerimisühingu juhtimisele, aga kes ei ole juhtorgani liige. Võtmeisik on eelkõige finantsjuht ning vastavuskontrolli, riskikontrolli või siseauditi üksuse juht. Lisaks käesolevas seaduses töötaja kohta sätestatule kohaldatakse võtmeisikule käesoleva paragrahvi lõikeid 1 ja 2.</w:t>
      </w:r>
      <w:r w:rsidR="00752EB7" w:rsidRPr="1BD68A4A">
        <w:rPr>
          <w:rFonts w:ascii="Times New Roman" w:eastAsia="Times New Roman" w:hAnsi="Times New Roman" w:cs="Times New Roman"/>
          <w:sz w:val="24"/>
          <w:szCs w:val="24"/>
        </w:rPr>
        <w:t>“</w:t>
      </w:r>
      <w:r w:rsidR="6FD81EE8" w:rsidRPr="1BD68A4A">
        <w:rPr>
          <w:rFonts w:ascii="Times New Roman" w:eastAsia="Times New Roman" w:hAnsi="Times New Roman" w:cs="Times New Roman"/>
          <w:sz w:val="24"/>
          <w:szCs w:val="24"/>
        </w:rPr>
        <w:t>;</w:t>
      </w:r>
    </w:p>
    <w:p w14:paraId="49E23B1B" w14:textId="42F7DC90" w:rsidR="75765300" w:rsidRPr="00FA634D" w:rsidRDefault="75765300" w:rsidP="75765300">
      <w:pPr>
        <w:spacing w:after="0" w:line="240" w:lineRule="auto"/>
        <w:rPr>
          <w:rFonts w:ascii="Times New Roman" w:hAnsi="Times New Roman" w:cs="Times New Roman"/>
          <w:b/>
          <w:bCs/>
          <w:sz w:val="24"/>
          <w:szCs w:val="24"/>
        </w:rPr>
      </w:pPr>
    </w:p>
    <w:p w14:paraId="34BC9C6B" w14:textId="7EECA728" w:rsidR="00111357" w:rsidRPr="00FA634D" w:rsidRDefault="00AE3E01" w:rsidP="00752C1F">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w:t>
      </w:r>
      <w:r w:rsidR="6F3F3E57" w:rsidRPr="1BD68A4A">
        <w:rPr>
          <w:rFonts w:ascii="Times New Roman" w:hAnsi="Times New Roman" w:cs="Times New Roman"/>
          <w:b/>
          <w:bCs/>
          <w:sz w:val="24"/>
          <w:szCs w:val="24"/>
        </w:rPr>
        <w:t xml:space="preserve">) </w:t>
      </w:r>
      <w:r w:rsidR="6F3F3E57" w:rsidRPr="1BD68A4A">
        <w:rPr>
          <w:rFonts w:ascii="Times New Roman" w:hAnsi="Times New Roman" w:cs="Times New Roman"/>
          <w:sz w:val="24"/>
          <w:szCs w:val="24"/>
        </w:rPr>
        <w:t>paragrahvi 79 lõike 3 teine lause muudetakse ja sõnastatakse järgmiselt:</w:t>
      </w:r>
    </w:p>
    <w:p w14:paraId="02BD8991" w14:textId="374014EA" w:rsidR="00111357" w:rsidRPr="00FA634D" w:rsidRDefault="0F8E2D3D" w:rsidP="00752C1F">
      <w:pPr>
        <w:spacing w:after="0" w:line="240" w:lineRule="auto"/>
        <w:jc w:val="both"/>
        <w:rPr>
          <w:rFonts w:ascii="Times New Roman" w:hAnsi="Times New Roman" w:cs="Times New Roman"/>
          <w:b/>
          <w:bCs/>
          <w:sz w:val="24"/>
          <w:szCs w:val="24"/>
        </w:rPr>
      </w:pPr>
      <w:r w:rsidRPr="1BD68A4A">
        <w:rPr>
          <w:rFonts w:ascii="Times New Roman" w:eastAsia="Times New Roman" w:hAnsi="Times New Roman" w:cs="Times New Roman"/>
          <w:sz w:val="24"/>
          <w:szCs w:val="24"/>
        </w:rPr>
        <w:t xml:space="preserve">„Kõikidel juhtidel peavad olema piisavad teadmised, oskused ja kogemused, et mõista investeerimisühingu tegevust, sealhulgas peamisi riske, millele investeerimisühing </w:t>
      </w:r>
      <w:r w:rsidR="00752EB7" w:rsidRPr="1BD68A4A">
        <w:rPr>
          <w:rFonts w:ascii="Times New Roman" w:eastAsia="Times New Roman" w:hAnsi="Times New Roman" w:cs="Times New Roman"/>
          <w:sz w:val="24"/>
          <w:szCs w:val="24"/>
        </w:rPr>
        <w:t xml:space="preserve">on </w:t>
      </w:r>
      <w:r w:rsidRPr="1BD68A4A">
        <w:rPr>
          <w:rFonts w:ascii="Times New Roman" w:eastAsia="Times New Roman" w:hAnsi="Times New Roman" w:cs="Times New Roman"/>
          <w:sz w:val="24"/>
          <w:szCs w:val="24"/>
        </w:rPr>
        <w:t>avatud</w:t>
      </w:r>
      <w:r w:rsidR="00752EB7"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ning oma tehtavate otsuste mõju lühi</w:t>
      </w:r>
      <w:del w:id="911" w:author="Merike Koppel - JUSTDIGI" w:date="2025-12-30T13:10:00Z" w16du:dateUtc="2025-12-30T11:10:00Z">
        <w:r w:rsidRPr="1BD68A4A" w:rsidDel="00C83208">
          <w:rPr>
            <w:rFonts w:ascii="Times New Roman" w:eastAsia="Times New Roman" w:hAnsi="Times New Roman" w:cs="Times New Roman"/>
            <w:sz w:val="24"/>
            <w:szCs w:val="24"/>
          </w:rPr>
          <w:delText>-</w:delText>
        </w:r>
      </w:del>
      <w:ins w:id="912" w:author="Merike Koppel - JUSTDIGI" w:date="2025-12-30T13:10:00Z" w16du:dateUtc="2025-12-30T11:10:00Z">
        <w:r w:rsidR="00C83208">
          <w:rPr>
            <w:rFonts w:ascii="Times New Roman" w:eastAsia="Times New Roman" w:hAnsi="Times New Roman" w:cs="Times New Roman"/>
            <w:sz w:val="24"/>
            <w:szCs w:val="24"/>
          </w:rPr>
          <w:t>keses</w:t>
        </w:r>
      </w:ins>
      <w:r w:rsidRPr="1BD68A4A">
        <w:rPr>
          <w:rFonts w:ascii="Times New Roman" w:eastAsia="Times New Roman" w:hAnsi="Times New Roman" w:cs="Times New Roman"/>
          <w:sz w:val="24"/>
          <w:szCs w:val="24"/>
        </w:rPr>
        <w:t xml:space="preserve">, </w:t>
      </w:r>
      <w:proofErr w:type="spellStart"/>
      <w:r w:rsidRPr="1BD68A4A">
        <w:rPr>
          <w:rFonts w:ascii="Times New Roman" w:eastAsia="Times New Roman" w:hAnsi="Times New Roman" w:cs="Times New Roman"/>
          <w:sz w:val="24"/>
          <w:szCs w:val="24"/>
        </w:rPr>
        <w:t>kesk</w:t>
      </w:r>
      <w:ins w:id="913" w:author="Merike Koppel - JUSTDIGI" w:date="2025-12-30T13:09:00Z" w16du:dateUtc="2025-12-30T11:09:00Z">
        <w:r w:rsidR="00C83208">
          <w:rPr>
            <w:rFonts w:ascii="Times New Roman" w:eastAsia="Times New Roman" w:hAnsi="Times New Roman" w:cs="Times New Roman"/>
            <w:sz w:val="24"/>
            <w:szCs w:val="24"/>
          </w:rPr>
          <w:t>pikas</w:t>
        </w:r>
      </w:ins>
      <w:proofErr w:type="spellEnd"/>
      <w:del w:id="914" w:author="Merike Koppel - JUSTDIGI" w:date="2025-12-30T13:10:00Z" w16du:dateUtc="2025-12-30T11:10:00Z">
        <w:r w:rsidR="05F594A9" w:rsidRPr="1BD68A4A" w:rsidDel="00C83208">
          <w:rPr>
            <w:rFonts w:ascii="Times New Roman" w:eastAsia="Times New Roman" w:hAnsi="Times New Roman" w:cs="Times New Roman"/>
            <w:sz w:val="24"/>
            <w:szCs w:val="24"/>
          </w:rPr>
          <w:delText>-</w:delText>
        </w:r>
      </w:del>
      <w:r w:rsidRPr="1BD68A4A">
        <w:rPr>
          <w:rFonts w:ascii="Times New Roman" w:eastAsia="Times New Roman" w:hAnsi="Times New Roman" w:cs="Times New Roman"/>
          <w:sz w:val="24"/>
          <w:szCs w:val="24"/>
        </w:rPr>
        <w:t xml:space="preserve"> ja pika</w:t>
      </w:r>
      <w:ins w:id="915" w:author="Merike Koppel - JUSTDIGI" w:date="2025-12-30T13:10:00Z" w16du:dateUtc="2025-12-30T11:10:00Z">
        <w:r w:rsidR="00C83208">
          <w:rPr>
            <w:rFonts w:ascii="Times New Roman" w:eastAsia="Times New Roman" w:hAnsi="Times New Roman" w:cs="Times New Roman"/>
            <w:sz w:val="24"/>
            <w:szCs w:val="24"/>
          </w:rPr>
          <w:t>s</w:t>
        </w:r>
      </w:ins>
      <w:del w:id="916" w:author="Merike Koppel - JUSTDIGI" w:date="2025-12-30T13:10:00Z" w16du:dateUtc="2025-12-30T11:10:00Z">
        <w:r w:rsidRPr="1BD68A4A" w:rsidDel="00C83208">
          <w:rPr>
            <w:rFonts w:ascii="Times New Roman" w:eastAsia="Times New Roman" w:hAnsi="Times New Roman" w:cs="Times New Roman"/>
            <w:sz w:val="24"/>
            <w:szCs w:val="24"/>
          </w:rPr>
          <w:delText>ajalises</w:delText>
        </w:r>
      </w:del>
      <w:r w:rsidRPr="1BD68A4A">
        <w:rPr>
          <w:rFonts w:ascii="Times New Roman" w:eastAsia="Times New Roman" w:hAnsi="Times New Roman" w:cs="Times New Roman"/>
          <w:sz w:val="24"/>
          <w:szCs w:val="24"/>
        </w:rPr>
        <w:t xml:space="preserve"> perspektiivis, muu</w:t>
      </w:r>
      <w:r w:rsidR="0053609A"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hulgas võttes arves</w:t>
      </w:r>
      <w:r w:rsidR="0053609A" w:rsidRPr="1BD68A4A">
        <w:rPr>
          <w:rFonts w:ascii="Times New Roman" w:eastAsia="Times New Roman" w:hAnsi="Times New Roman" w:cs="Times New Roman"/>
          <w:sz w:val="24"/>
          <w:szCs w:val="24"/>
        </w:rPr>
        <w:t>se</w:t>
      </w:r>
      <w:r w:rsidRPr="1BD68A4A">
        <w:rPr>
          <w:rFonts w:ascii="Times New Roman" w:eastAsia="Times New Roman" w:hAnsi="Times New Roman" w:cs="Times New Roman"/>
          <w:sz w:val="24"/>
          <w:szCs w:val="24"/>
        </w:rPr>
        <w:t xml:space="preserve"> keskkonna-, sotsiaalseid ja juhtimistegureid.“;</w:t>
      </w:r>
    </w:p>
    <w:p w14:paraId="563EF288" w14:textId="77777777" w:rsidR="00111357" w:rsidRPr="00FA634D" w:rsidRDefault="00111357" w:rsidP="75765300">
      <w:pPr>
        <w:spacing w:after="0" w:line="240" w:lineRule="auto"/>
        <w:rPr>
          <w:rFonts w:ascii="Times New Roman" w:hAnsi="Times New Roman" w:cs="Times New Roman"/>
          <w:b/>
          <w:bCs/>
          <w:sz w:val="24"/>
          <w:szCs w:val="24"/>
        </w:rPr>
      </w:pPr>
    </w:p>
    <w:p w14:paraId="3E1767EC" w14:textId="501BB134" w:rsidR="5B5CC3F8" w:rsidRPr="00FA634D" w:rsidRDefault="00AE3E01" w:rsidP="70F8BE8E">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4</w:t>
      </w:r>
      <w:r w:rsidR="7F833D58" w:rsidRPr="1BD68A4A">
        <w:rPr>
          <w:rFonts w:ascii="Times New Roman" w:hAnsi="Times New Roman" w:cs="Times New Roman"/>
          <w:b/>
          <w:bCs/>
          <w:sz w:val="24"/>
          <w:szCs w:val="24"/>
        </w:rPr>
        <w:t xml:space="preserve">) </w:t>
      </w:r>
      <w:r w:rsidR="7F833D58" w:rsidRPr="1BD68A4A">
        <w:rPr>
          <w:rFonts w:ascii="Times New Roman" w:hAnsi="Times New Roman" w:cs="Times New Roman"/>
          <w:sz w:val="24"/>
          <w:szCs w:val="24"/>
        </w:rPr>
        <w:t>paragrahvi 79 täiendatakse lõi</w:t>
      </w:r>
      <w:r w:rsidR="782C1BF1" w:rsidRPr="1BD68A4A">
        <w:rPr>
          <w:rFonts w:ascii="Times New Roman" w:hAnsi="Times New Roman" w:cs="Times New Roman"/>
          <w:sz w:val="24"/>
          <w:szCs w:val="24"/>
        </w:rPr>
        <w:t>ke</w:t>
      </w:r>
      <w:r w:rsidR="7F833D58" w:rsidRPr="1BD68A4A">
        <w:rPr>
          <w:rFonts w:ascii="Times New Roman" w:hAnsi="Times New Roman" w:cs="Times New Roman"/>
          <w:sz w:val="24"/>
          <w:szCs w:val="24"/>
        </w:rPr>
        <w:t xml:space="preserve">ga </w:t>
      </w:r>
      <w:r w:rsidR="19186306" w:rsidRPr="1BD68A4A">
        <w:rPr>
          <w:rFonts w:ascii="Times New Roman" w:hAnsi="Times New Roman" w:cs="Times New Roman"/>
          <w:sz w:val="24"/>
          <w:szCs w:val="24"/>
        </w:rPr>
        <w:t>4</w:t>
      </w:r>
      <w:r w:rsidR="7F833D58" w:rsidRPr="1BD68A4A">
        <w:rPr>
          <w:rFonts w:ascii="Times New Roman" w:hAnsi="Times New Roman" w:cs="Times New Roman"/>
          <w:sz w:val="24"/>
          <w:szCs w:val="24"/>
          <w:vertAlign w:val="superscript"/>
        </w:rPr>
        <w:t>1</w:t>
      </w:r>
      <w:r w:rsidR="1DD089E0" w:rsidRPr="1BD68A4A">
        <w:rPr>
          <w:rFonts w:ascii="Times New Roman" w:hAnsi="Times New Roman" w:cs="Times New Roman"/>
          <w:sz w:val="24"/>
          <w:szCs w:val="24"/>
          <w:vertAlign w:val="superscript"/>
        </w:rPr>
        <w:t xml:space="preserve"> </w:t>
      </w:r>
      <w:r w:rsidR="7F833D58" w:rsidRPr="1BD68A4A">
        <w:rPr>
          <w:rFonts w:ascii="Times New Roman" w:hAnsi="Times New Roman" w:cs="Times New Roman"/>
          <w:sz w:val="24"/>
          <w:szCs w:val="24"/>
        </w:rPr>
        <w:t>järgmises sõnastuses:</w:t>
      </w:r>
    </w:p>
    <w:p w14:paraId="1F85A371" w14:textId="77394AF1" w:rsidR="5B5CC3F8" w:rsidRPr="00FA634D" w:rsidRDefault="00971F12"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7F833D58" w:rsidRPr="1BD68A4A">
        <w:rPr>
          <w:rFonts w:ascii="Times New Roman" w:hAnsi="Times New Roman" w:cs="Times New Roman"/>
          <w:sz w:val="24"/>
          <w:szCs w:val="24"/>
        </w:rPr>
        <w:t>(</w:t>
      </w:r>
      <w:r w:rsidR="084A9265" w:rsidRPr="1BD68A4A">
        <w:rPr>
          <w:rFonts w:ascii="Times New Roman" w:hAnsi="Times New Roman" w:cs="Times New Roman"/>
          <w:sz w:val="24"/>
          <w:szCs w:val="24"/>
        </w:rPr>
        <w:t>4</w:t>
      </w:r>
      <w:r w:rsidR="7F833D58" w:rsidRPr="1BD68A4A">
        <w:rPr>
          <w:rFonts w:ascii="Times New Roman" w:eastAsia="Times New Roman" w:hAnsi="Times New Roman" w:cs="Times New Roman"/>
          <w:sz w:val="24"/>
          <w:szCs w:val="24"/>
          <w:vertAlign w:val="superscript"/>
        </w:rPr>
        <w:t>1</w:t>
      </w:r>
      <w:r w:rsidR="7F833D58" w:rsidRPr="1BD68A4A">
        <w:rPr>
          <w:rFonts w:ascii="Times New Roman" w:eastAsia="Times New Roman" w:hAnsi="Times New Roman" w:cs="Times New Roman"/>
          <w:sz w:val="24"/>
          <w:szCs w:val="24"/>
        </w:rPr>
        <w:t>) Investeerimisühingu juh</w:t>
      </w:r>
      <w:r w:rsidR="1BC9D76B" w:rsidRPr="1BD68A4A">
        <w:rPr>
          <w:rFonts w:ascii="Times New Roman" w:eastAsia="Times New Roman" w:hAnsi="Times New Roman" w:cs="Times New Roman"/>
          <w:sz w:val="24"/>
          <w:szCs w:val="24"/>
        </w:rPr>
        <w:t>id</w:t>
      </w:r>
      <w:r w:rsidR="00371F63" w:rsidRPr="1BD68A4A">
        <w:rPr>
          <w:rFonts w:ascii="Times New Roman" w:eastAsia="Times New Roman" w:hAnsi="Times New Roman" w:cs="Times New Roman"/>
          <w:sz w:val="24"/>
          <w:szCs w:val="24"/>
        </w:rPr>
        <w:t xml:space="preserve"> ja võtmeisikud</w:t>
      </w:r>
      <w:r w:rsidR="7F833D58" w:rsidRPr="1BD68A4A">
        <w:rPr>
          <w:rFonts w:ascii="Times New Roman" w:eastAsia="Times New Roman" w:hAnsi="Times New Roman" w:cs="Times New Roman"/>
          <w:sz w:val="24"/>
          <w:szCs w:val="24"/>
        </w:rPr>
        <w:t xml:space="preserve"> pea</w:t>
      </w:r>
      <w:r w:rsidR="11399C1A" w:rsidRPr="1BD68A4A">
        <w:rPr>
          <w:rFonts w:ascii="Times New Roman" w:eastAsia="Times New Roman" w:hAnsi="Times New Roman" w:cs="Times New Roman"/>
          <w:sz w:val="24"/>
          <w:szCs w:val="24"/>
        </w:rPr>
        <w:t>vad</w:t>
      </w:r>
      <w:r w:rsidR="7F833D58" w:rsidRPr="1BD68A4A">
        <w:rPr>
          <w:rFonts w:ascii="Times New Roman" w:eastAsia="Times New Roman" w:hAnsi="Times New Roman" w:cs="Times New Roman"/>
          <w:sz w:val="24"/>
          <w:szCs w:val="24"/>
        </w:rPr>
        <w:t xml:space="preserve"> tegutsema ausalt ja usaldusväärselt </w:t>
      </w:r>
      <w:r w:rsidR="00BA655D" w:rsidRPr="1BD68A4A">
        <w:rPr>
          <w:rFonts w:ascii="Times New Roman" w:hAnsi="Times New Roman" w:cs="Times New Roman"/>
          <w:sz w:val="24"/>
          <w:szCs w:val="24"/>
        </w:rPr>
        <w:t xml:space="preserve">ning olema oma otsuste tegemisel </w:t>
      </w:r>
      <w:commentRangeStart w:id="917"/>
      <w:r w:rsidR="00BA655D" w:rsidRPr="1BD68A4A">
        <w:rPr>
          <w:rFonts w:ascii="Times New Roman" w:hAnsi="Times New Roman" w:cs="Times New Roman"/>
          <w:sz w:val="24"/>
          <w:szCs w:val="24"/>
        </w:rPr>
        <w:t>vabad</w:t>
      </w:r>
      <w:commentRangeEnd w:id="917"/>
      <w:r w:rsidR="00B35EA0">
        <w:rPr>
          <w:rStyle w:val="Kommentaariviide"/>
        </w:rPr>
        <w:commentReference w:id="917"/>
      </w:r>
      <w:r w:rsidR="7F833D58" w:rsidRPr="1BD68A4A">
        <w:rPr>
          <w:rFonts w:ascii="Times New Roman" w:eastAsia="Times New Roman" w:hAnsi="Times New Roman" w:cs="Times New Roman"/>
          <w:sz w:val="24"/>
          <w:szCs w:val="24"/>
        </w:rPr>
        <w:t>.</w:t>
      </w:r>
      <w:r w:rsidR="00375FFF" w:rsidRPr="1BD68A4A">
        <w:rPr>
          <w:rFonts w:ascii="Times New Roman" w:eastAsia="Times New Roman" w:hAnsi="Times New Roman" w:cs="Times New Roman"/>
          <w:sz w:val="24"/>
          <w:szCs w:val="24"/>
        </w:rPr>
        <w:t>“</w:t>
      </w:r>
      <w:r w:rsidR="43263DDD" w:rsidRPr="1BD68A4A">
        <w:rPr>
          <w:rFonts w:ascii="Times New Roman" w:eastAsia="Times New Roman" w:hAnsi="Times New Roman" w:cs="Times New Roman"/>
          <w:sz w:val="24"/>
          <w:szCs w:val="24"/>
        </w:rPr>
        <w:t>;</w:t>
      </w:r>
    </w:p>
    <w:p w14:paraId="15917CA9" w14:textId="0B10A141" w:rsidR="70F8BE8E" w:rsidRPr="00FA634D" w:rsidRDefault="70F8BE8E" w:rsidP="70F8BE8E">
      <w:pPr>
        <w:shd w:val="clear" w:color="auto" w:fill="FFFFFF" w:themeFill="background1"/>
        <w:spacing w:after="0" w:line="240" w:lineRule="auto"/>
        <w:jc w:val="both"/>
        <w:rPr>
          <w:rFonts w:ascii="Times New Roman" w:eastAsia="Times New Roman" w:hAnsi="Times New Roman" w:cs="Times New Roman"/>
          <w:sz w:val="24"/>
          <w:szCs w:val="24"/>
        </w:rPr>
      </w:pPr>
    </w:p>
    <w:p w14:paraId="12D3BBEE" w14:textId="6AEF47A2" w:rsidR="00A82A7D" w:rsidRPr="00FA634D" w:rsidRDefault="00AE3E01" w:rsidP="00A82A7D">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5</w:t>
      </w:r>
      <w:r w:rsidR="14E397D8" w:rsidRPr="1BD68A4A">
        <w:rPr>
          <w:rFonts w:ascii="Times New Roman" w:hAnsi="Times New Roman" w:cs="Times New Roman"/>
          <w:b/>
          <w:bCs/>
          <w:sz w:val="24"/>
          <w:szCs w:val="24"/>
        </w:rPr>
        <w:t>)</w:t>
      </w:r>
      <w:r w:rsidR="14E397D8" w:rsidRPr="1BD68A4A">
        <w:rPr>
          <w:rFonts w:ascii="Times New Roman" w:hAnsi="Times New Roman" w:cs="Times New Roman"/>
          <w:sz w:val="24"/>
          <w:szCs w:val="24"/>
        </w:rPr>
        <w:t xml:space="preserve"> paragrahvi 79 täiendatakse lõigetega 7</w:t>
      </w:r>
      <w:r w:rsidR="14E397D8" w:rsidRPr="1BD68A4A">
        <w:rPr>
          <w:rFonts w:ascii="Times New Roman" w:hAnsi="Times New Roman" w:cs="Times New Roman"/>
          <w:sz w:val="24"/>
          <w:szCs w:val="24"/>
          <w:vertAlign w:val="superscript"/>
        </w:rPr>
        <w:t>1</w:t>
      </w:r>
      <w:r w:rsidR="14E397D8" w:rsidRPr="1BD68A4A">
        <w:rPr>
          <w:rFonts w:ascii="Times New Roman" w:hAnsi="Times New Roman" w:cs="Times New Roman"/>
          <w:sz w:val="24"/>
          <w:szCs w:val="24"/>
        </w:rPr>
        <w:t xml:space="preserve"> ja 7</w:t>
      </w:r>
      <w:r w:rsidR="14E397D8" w:rsidRPr="1BD68A4A">
        <w:rPr>
          <w:rFonts w:ascii="Times New Roman" w:hAnsi="Times New Roman" w:cs="Times New Roman"/>
          <w:sz w:val="24"/>
          <w:szCs w:val="24"/>
          <w:vertAlign w:val="superscript"/>
        </w:rPr>
        <w:t>2</w:t>
      </w:r>
      <w:r w:rsidR="14E397D8" w:rsidRPr="1BD68A4A">
        <w:rPr>
          <w:rFonts w:ascii="Times New Roman" w:hAnsi="Times New Roman" w:cs="Times New Roman"/>
          <w:sz w:val="24"/>
          <w:szCs w:val="24"/>
        </w:rPr>
        <w:t xml:space="preserve"> järgmises sõnastuses:</w:t>
      </w:r>
    </w:p>
    <w:p w14:paraId="5FDD674F" w14:textId="229E7E28" w:rsidR="00A82A7D" w:rsidRPr="00FA634D" w:rsidRDefault="00A82A7D"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„(7</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Lisaks käesoleva paragrahvi lõigetes 5–7 sätestatule kuuluvad investeerimisühingu nõukogu pädevusse ja kohustuste hulka muu</w:t>
      </w:r>
      <w:r w:rsidR="00EA6F49" w:rsidRPr="1BD68A4A">
        <w:rPr>
          <w:rFonts w:ascii="Times New Roman" w:hAnsi="Times New Roman" w:cs="Times New Roman"/>
          <w:sz w:val="24"/>
          <w:szCs w:val="24"/>
        </w:rPr>
        <w:t xml:space="preserve"> </w:t>
      </w:r>
      <w:r w:rsidRPr="1BD68A4A">
        <w:rPr>
          <w:rFonts w:ascii="Times New Roman" w:hAnsi="Times New Roman" w:cs="Times New Roman"/>
          <w:sz w:val="24"/>
          <w:szCs w:val="24"/>
        </w:rPr>
        <w:t>hulgas:</w:t>
      </w:r>
    </w:p>
    <w:p w14:paraId="3444BED3" w14:textId="535618C2"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 investeerimisühingu sisekontrolli üksuse juhi ametisse nimetamine ja </w:t>
      </w:r>
      <w:del w:id="918" w:author="Merike Koppel - JUSTDIGI" w:date="2025-12-30T13:10:00Z" w16du:dateUtc="2025-12-30T11:10:00Z">
        <w:r w:rsidR="002E4F42" w:rsidRPr="00FA634D" w:rsidDel="00C83208">
          <w:rPr>
            <w:rFonts w:ascii="Times New Roman" w:eastAsia="Times New Roman" w:hAnsi="Times New Roman" w:cs="Times New Roman"/>
            <w:kern w:val="0"/>
            <w:sz w:val="24"/>
            <w:szCs w:val="24"/>
            <w:lang w:eastAsia="et-EE"/>
            <w14:ligatures w14:val="none"/>
          </w:rPr>
          <w:delText xml:space="preserve">sealt </w:delText>
        </w:r>
      </w:del>
      <w:ins w:id="919" w:author="Merike Koppel - JUSTDIGI" w:date="2025-12-30T13:10:00Z" w16du:dateUtc="2025-12-30T11:10:00Z">
        <w:r w:rsidR="00C83208">
          <w:rPr>
            <w:rFonts w:ascii="Times New Roman" w:eastAsia="Times New Roman" w:hAnsi="Times New Roman" w:cs="Times New Roman"/>
            <w:kern w:val="0"/>
            <w:sz w:val="24"/>
            <w:szCs w:val="24"/>
            <w:lang w:eastAsia="et-EE"/>
            <w14:ligatures w14:val="none"/>
          </w:rPr>
          <w:t>ametist</w:t>
        </w:r>
        <w:r w:rsidR="00C83208" w:rsidRPr="00FA634D">
          <w:rPr>
            <w:rFonts w:ascii="Times New Roman" w:eastAsia="Times New Roman" w:hAnsi="Times New Roman" w:cs="Times New Roman"/>
            <w:kern w:val="0"/>
            <w:sz w:val="24"/>
            <w:szCs w:val="24"/>
            <w:lang w:eastAsia="et-EE"/>
            <w14:ligatures w14:val="none"/>
          </w:rPr>
          <w:t xml:space="preserve"> </w:t>
        </w:r>
      </w:ins>
      <w:r w:rsidRPr="00FA634D">
        <w:rPr>
          <w:rFonts w:ascii="Times New Roman" w:eastAsia="Times New Roman" w:hAnsi="Times New Roman" w:cs="Times New Roman"/>
          <w:kern w:val="0"/>
          <w:sz w:val="24"/>
          <w:szCs w:val="24"/>
          <w:lang w:eastAsia="et-EE"/>
          <w14:ligatures w14:val="none"/>
        </w:rPr>
        <w:t xml:space="preserve">vabastamine ning </w:t>
      </w:r>
      <w:r w:rsidR="006C2D00" w:rsidRPr="00FA634D">
        <w:rPr>
          <w:rFonts w:ascii="Times New Roman" w:eastAsia="Times New Roman" w:hAnsi="Times New Roman" w:cs="Times New Roman"/>
          <w:kern w:val="0"/>
          <w:sz w:val="24"/>
          <w:szCs w:val="24"/>
          <w:lang w:eastAsia="et-EE"/>
          <w14:ligatures w14:val="none"/>
        </w:rPr>
        <w:t xml:space="preserve">siseauditi üksuse juhi ettepanekul </w:t>
      </w:r>
      <w:r w:rsidR="00551C80" w:rsidRPr="00FA634D">
        <w:rPr>
          <w:rFonts w:ascii="Times New Roman" w:eastAsia="Times New Roman" w:hAnsi="Times New Roman" w:cs="Times New Roman"/>
          <w:kern w:val="0"/>
          <w:sz w:val="24"/>
          <w:szCs w:val="24"/>
          <w:lang w:eastAsia="et-EE"/>
          <w14:ligatures w14:val="none"/>
        </w:rPr>
        <w:t>asjakohaste</w:t>
      </w:r>
      <w:r w:rsidR="00741708" w:rsidRPr="00FA634D">
        <w:rPr>
          <w:rFonts w:ascii="Times New Roman" w:eastAsia="Times New Roman" w:hAnsi="Times New Roman" w:cs="Times New Roman"/>
          <w:kern w:val="0"/>
          <w:sz w:val="24"/>
          <w:szCs w:val="24"/>
          <w:lang w:eastAsia="et-EE"/>
          <w14:ligatures w14:val="none"/>
        </w:rPr>
        <w:t xml:space="preserve"> üksuste töötajate ametisse nimetamine ja </w:t>
      </w:r>
      <w:del w:id="920" w:author="Merike Koppel - JUSTDIGI" w:date="2025-12-30T13:10:00Z" w16du:dateUtc="2025-12-30T11:10:00Z">
        <w:r w:rsidR="00741708" w:rsidRPr="00FA634D" w:rsidDel="00C83208">
          <w:rPr>
            <w:rFonts w:ascii="Times New Roman" w:eastAsia="Times New Roman" w:hAnsi="Times New Roman" w:cs="Times New Roman"/>
            <w:kern w:val="0"/>
            <w:sz w:val="24"/>
            <w:szCs w:val="24"/>
            <w:lang w:eastAsia="et-EE"/>
            <w14:ligatures w14:val="none"/>
          </w:rPr>
          <w:delText>seal</w:delText>
        </w:r>
      </w:del>
      <w:ins w:id="921" w:author="Merike Koppel - JUSTDIGI" w:date="2025-12-30T13:10:00Z" w16du:dateUtc="2025-12-30T11:10:00Z">
        <w:r w:rsidR="00C83208">
          <w:rPr>
            <w:rFonts w:ascii="Times New Roman" w:eastAsia="Times New Roman" w:hAnsi="Times New Roman" w:cs="Times New Roman"/>
            <w:kern w:val="0"/>
            <w:sz w:val="24"/>
            <w:szCs w:val="24"/>
            <w:lang w:eastAsia="et-EE"/>
            <w14:ligatures w14:val="none"/>
          </w:rPr>
          <w:t>ametis</w:t>
        </w:r>
      </w:ins>
      <w:r w:rsidR="00741708" w:rsidRPr="00FA634D">
        <w:rPr>
          <w:rFonts w:ascii="Times New Roman" w:eastAsia="Times New Roman" w:hAnsi="Times New Roman" w:cs="Times New Roman"/>
          <w:kern w:val="0"/>
          <w:sz w:val="24"/>
          <w:szCs w:val="24"/>
          <w:lang w:eastAsia="et-EE"/>
          <w14:ligatures w14:val="none"/>
        </w:rPr>
        <w:t>t vabastamine</w:t>
      </w:r>
      <w:r w:rsidRPr="00FA634D">
        <w:rPr>
          <w:rFonts w:ascii="Times New Roman" w:eastAsia="Times New Roman" w:hAnsi="Times New Roman" w:cs="Times New Roman"/>
          <w:kern w:val="0"/>
          <w:sz w:val="24"/>
          <w:szCs w:val="24"/>
          <w:lang w:eastAsia="et-EE"/>
          <w14:ligatures w14:val="none"/>
        </w:rPr>
        <w:t>;</w:t>
      </w:r>
    </w:p>
    <w:p w14:paraId="4C5983A9" w14:textId="1DDC415C"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2) </w:t>
      </w:r>
      <w:r w:rsidR="006C2D00" w:rsidRPr="00FA634D">
        <w:rPr>
          <w:rFonts w:ascii="Times New Roman" w:eastAsia="Times New Roman" w:hAnsi="Times New Roman" w:cs="Times New Roman"/>
          <w:kern w:val="0"/>
          <w:sz w:val="24"/>
          <w:szCs w:val="24"/>
          <w:lang w:eastAsia="et-EE"/>
          <w14:ligatures w14:val="none"/>
        </w:rPr>
        <w:t xml:space="preserve">riskikomitee, </w:t>
      </w:r>
      <w:proofErr w:type="spellStart"/>
      <w:r w:rsidR="001813F7" w:rsidRPr="00FA634D">
        <w:rPr>
          <w:rFonts w:ascii="Times New Roman" w:eastAsia="Times New Roman" w:hAnsi="Times New Roman" w:cs="Times New Roman"/>
          <w:kern w:val="0"/>
          <w:sz w:val="24"/>
          <w:szCs w:val="24"/>
          <w:lang w:eastAsia="et-EE"/>
          <w14:ligatures w14:val="none"/>
        </w:rPr>
        <w:t>nomineerimiskomitee</w:t>
      </w:r>
      <w:proofErr w:type="spellEnd"/>
      <w:r w:rsidR="001813F7" w:rsidRPr="00FA634D">
        <w:rPr>
          <w:rFonts w:ascii="Times New Roman" w:eastAsia="Times New Roman" w:hAnsi="Times New Roman" w:cs="Times New Roman"/>
          <w:kern w:val="0"/>
          <w:sz w:val="24"/>
          <w:szCs w:val="24"/>
          <w:lang w:eastAsia="et-EE"/>
          <w14:ligatures w14:val="none"/>
        </w:rPr>
        <w:t xml:space="preserve"> ja </w:t>
      </w:r>
      <w:r w:rsidR="001813F7" w:rsidRPr="0009168F">
        <w:rPr>
          <w:rFonts w:ascii="Times New Roman" w:eastAsia="Times New Roman" w:hAnsi="Times New Roman" w:cs="Times New Roman"/>
          <w:kern w:val="0"/>
          <w:sz w:val="24"/>
          <w:szCs w:val="24"/>
          <w:lang w:eastAsia="et-EE"/>
          <w14:ligatures w14:val="none"/>
        </w:rPr>
        <w:t>töötasukomitee</w:t>
      </w:r>
      <w:r w:rsidR="006C2D00" w:rsidRPr="0009168F">
        <w:rPr>
          <w:rFonts w:ascii="Times New Roman" w:eastAsia="Times New Roman" w:hAnsi="Times New Roman" w:cs="Times New Roman"/>
          <w:kern w:val="0"/>
          <w:sz w:val="24"/>
          <w:szCs w:val="24"/>
          <w:lang w:eastAsia="et-EE"/>
          <w14:ligatures w14:val="none"/>
        </w:rPr>
        <w:t xml:space="preserve"> </w:t>
      </w:r>
      <w:r w:rsidRPr="0009168F">
        <w:rPr>
          <w:rFonts w:ascii="Times New Roman" w:eastAsia="Times New Roman" w:hAnsi="Times New Roman" w:cs="Times New Roman"/>
          <w:kern w:val="0"/>
          <w:sz w:val="24"/>
          <w:szCs w:val="24"/>
          <w:lang w:eastAsia="et-EE"/>
          <w14:ligatures w14:val="none"/>
        </w:rPr>
        <w:t xml:space="preserve">pädevuse, õiguste ja tegevuste </w:t>
      </w:r>
      <w:commentRangeStart w:id="922"/>
      <w:r w:rsidR="00C17745" w:rsidRPr="0009168F">
        <w:rPr>
          <w:rFonts w:ascii="Times New Roman" w:eastAsia="Times New Roman" w:hAnsi="Times New Roman" w:cs="Times New Roman"/>
          <w:kern w:val="0"/>
          <w:sz w:val="24"/>
          <w:szCs w:val="24"/>
          <w:lang w:eastAsia="et-EE"/>
          <w14:ligatures w14:val="none"/>
        </w:rPr>
        <w:t>kohta käivate</w:t>
      </w:r>
      <w:r w:rsidR="00DF139E" w:rsidRPr="0009168F">
        <w:rPr>
          <w:rFonts w:ascii="Times New Roman" w:eastAsia="Times New Roman" w:hAnsi="Times New Roman" w:cs="Times New Roman"/>
          <w:kern w:val="0"/>
          <w:sz w:val="24"/>
          <w:szCs w:val="24"/>
          <w:lang w:eastAsia="et-EE"/>
          <w14:ligatures w14:val="none"/>
        </w:rPr>
        <w:t xml:space="preserve"> </w:t>
      </w:r>
      <w:r w:rsidRPr="0009168F">
        <w:rPr>
          <w:rFonts w:ascii="Times New Roman" w:eastAsia="Times New Roman" w:hAnsi="Times New Roman" w:cs="Times New Roman"/>
          <w:kern w:val="0"/>
          <w:sz w:val="24"/>
          <w:szCs w:val="24"/>
          <w:lang w:eastAsia="et-EE"/>
          <w14:ligatures w14:val="none"/>
        </w:rPr>
        <w:t>põhimõtete</w:t>
      </w:r>
      <w:r w:rsidRPr="00FA634D">
        <w:rPr>
          <w:rFonts w:ascii="Times New Roman" w:eastAsia="Times New Roman" w:hAnsi="Times New Roman" w:cs="Times New Roman"/>
          <w:kern w:val="0"/>
          <w:sz w:val="24"/>
          <w:szCs w:val="24"/>
          <w:lang w:eastAsia="et-EE"/>
          <w14:ligatures w14:val="none"/>
        </w:rPr>
        <w:t xml:space="preserve"> </w:t>
      </w:r>
      <w:commentRangeEnd w:id="922"/>
      <w:r w:rsidR="003147DC">
        <w:rPr>
          <w:rStyle w:val="Kommentaariviide"/>
        </w:rPr>
        <w:commentReference w:id="922"/>
      </w:r>
      <w:r w:rsidRPr="00FA634D">
        <w:rPr>
          <w:rFonts w:ascii="Times New Roman" w:eastAsia="Times New Roman" w:hAnsi="Times New Roman" w:cs="Times New Roman"/>
          <w:kern w:val="0"/>
          <w:sz w:val="24"/>
          <w:szCs w:val="24"/>
          <w:lang w:eastAsia="et-EE"/>
          <w14:ligatures w14:val="none"/>
        </w:rPr>
        <w:t>kinnitamine;</w:t>
      </w:r>
    </w:p>
    <w:p w14:paraId="211CD086" w14:textId="25C42BF5"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lastRenderedPageBreak/>
        <w:t>3) käesoleva seaduse § 79</w:t>
      </w:r>
      <w:r w:rsidRPr="00FA634D">
        <w:rPr>
          <w:rFonts w:ascii="Times New Roman" w:eastAsia="Times New Roman" w:hAnsi="Times New Roman" w:cs="Times New Roman"/>
          <w:kern w:val="0"/>
          <w:sz w:val="24"/>
          <w:szCs w:val="24"/>
          <w:vertAlign w:val="superscript"/>
          <w:lang w:eastAsia="et-EE"/>
          <w14:ligatures w14:val="none"/>
        </w:rPr>
        <w:t>2</w:t>
      </w:r>
      <w:r w:rsidRPr="00FA634D">
        <w:rPr>
          <w:rFonts w:ascii="Times New Roman" w:eastAsia="Times New Roman" w:hAnsi="Times New Roman" w:cs="Times New Roman"/>
          <w:kern w:val="0"/>
          <w:sz w:val="24"/>
          <w:szCs w:val="24"/>
          <w:lang w:eastAsia="et-EE"/>
          <w14:ligatures w14:val="none"/>
        </w:rPr>
        <w:t xml:space="preserve"> lõikes 1 sätestatud investeerimisühingu juhatuse liikmete ja töötajate tasustamise põhimõtete kinnitamine </w:t>
      </w:r>
      <w:r w:rsidR="00A67BCA" w:rsidRPr="00FA634D">
        <w:rPr>
          <w:rFonts w:ascii="Times New Roman" w:eastAsia="Times New Roman" w:hAnsi="Times New Roman" w:cs="Times New Roman"/>
          <w:kern w:val="0"/>
          <w:sz w:val="24"/>
          <w:szCs w:val="24"/>
          <w:lang w:eastAsia="et-EE"/>
          <w14:ligatures w14:val="none"/>
        </w:rPr>
        <w:t>ning</w:t>
      </w:r>
      <w:r w:rsidRPr="00FA634D">
        <w:rPr>
          <w:rFonts w:ascii="Times New Roman" w:eastAsia="Times New Roman" w:hAnsi="Times New Roman" w:cs="Times New Roman"/>
          <w:kern w:val="0"/>
          <w:sz w:val="24"/>
          <w:szCs w:val="24"/>
          <w:lang w:eastAsia="et-EE"/>
          <w14:ligatures w14:val="none"/>
        </w:rPr>
        <w:t xml:space="preserve"> nende rakendamise järelevalve, välja arvatud juhul, kui investeerimisühingus on moodustatud töötasukomitee;</w:t>
      </w:r>
    </w:p>
    <w:p w14:paraId="404EA033" w14:textId="26D1CD0A"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4) kohaldatavuse korral finantskriisi ennetamise ja lahendamise seaduse alusel koostatud finantsseisundi taastamise kava kinnitamine;</w:t>
      </w:r>
    </w:p>
    <w:p w14:paraId="23648D36" w14:textId="5D2EFC39"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5) muude põhikirjaga nõukogu pädevusse antud küsimuste otsustamine.</w:t>
      </w:r>
    </w:p>
    <w:p w14:paraId="638A0B6F" w14:textId="77777777" w:rsidR="00A82A7D" w:rsidRPr="00FA634D" w:rsidRDefault="00A82A7D" w:rsidP="00A82A7D">
      <w:pPr>
        <w:spacing w:after="0" w:line="240" w:lineRule="auto"/>
        <w:jc w:val="both"/>
        <w:rPr>
          <w:rFonts w:ascii="Times New Roman" w:eastAsia="Times New Roman" w:hAnsi="Times New Roman" w:cs="Times New Roman"/>
          <w:kern w:val="0"/>
          <w:sz w:val="24"/>
          <w:szCs w:val="24"/>
          <w:lang w:eastAsia="et-EE"/>
          <w14:ligatures w14:val="none"/>
        </w:rPr>
      </w:pPr>
    </w:p>
    <w:p w14:paraId="41E591B8" w14:textId="577CB673"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w:t>
      </w:r>
      <w:r w:rsidRPr="00FA634D">
        <w:rPr>
          <w:rFonts w:ascii="Times New Roman" w:hAnsi="Times New Roman" w:cs="Times New Roman"/>
          <w:sz w:val="24"/>
          <w:szCs w:val="24"/>
        </w:rPr>
        <w:t>7</w:t>
      </w:r>
      <w:r w:rsidRPr="00FA634D">
        <w:rPr>
          <w:rFonts w:ascii="Times New Roman" w:hAnsi="Times New Roman" w:cs="Times New Roman"/>
          <w:sz w:val="24"/>
          <w:szCs w:val="24"/>
          <w:vertAlign w:val="superscript"/>
        </w:rPr>
        <w:t>2</w:t>
      </w:r>
      <w:r w:rsidRPr="00FA634D">
        <w:rPr>
          <w:rFonts w:ascii="Times New Roman" w:eastAsia="Times New Roman" w:hAnsi="Times New Roman" w:cs="Times New Roman"/>
          <w:kern w:val="0"/>
          <w:sz w:val="24"/>
          <w:szCs w:val="24"/>
          <w:lang w:eastAsia="et-EE"/>
          <w14:ligatures w14:val="none"/>
        </w:rPr>
        <w:t>) Lisaks käesoleva paragrahvi lõigetes 5–7 sätestatule on investeerimisühingu juhatus muu</w:t>
      </w:r>
      <w:r w:rsidR="00E1313A" w:rsidRPr="00FA634D">
        <w:rPr>
          <w:rFonts w:ascii="Times New Roman" w:eastAsia="Times New Roman" w:hAnsi="Times New Roman" w:cs="Times New Roman"/>
          <w:kern w:val="0"/>
          <w:sz w:val="24"/>
          <w:szCs w:val="24"/>
          <w:lang w:eastAsia="et-EE"/>
          <w14:ligatures w14:val="none"/>
        </w:rPr>
        <w:t xml:space="preserve"> </w:t>
      </w:r>
      <w:r w:rsidRPr="00FA634D">
        <w:rPr>
          <w:rFonts w:ascii="Times New Roman" w:eastAsia="Times New Roman" w:hAnsi="Times New Roman" w:cs="Times New Roman"/>
          <w:kern w:val="0"/>
          <w:sz w:val="24"/>
          <w:szCs w:val="24"/>
          <w:lang w:eastAsia="et-EE"/>
          <w14:ligatures w14:val="none"/>
        </w:rPr>
        <w:t>hulgas kohustatud:</w:t>
      </w:r>
    </w:p>
    <w:p w14:paraId="5E10C3F0" w14:textId="596F3932" w:rsidR="00A82A7D" w:rsidRPr="00FA634D" w:rsidRDefault="14E397D8" w:rsidP="00A82A7D">
      <w:pPr>
        <w:spacing w:after="0" w:line="240" w:lineRule="auto"/>
        <w:jc w:val="both"/>
        <w:rPr>
          <w:rFonts w:ascii="Times New Roman" w:eastAsia="Times New Roman" w:hAnsi="Times New Roman" w:cs="Times New Roman"/>
          <w:b/>
          <w:bCs/>
          <w:kern w:val="0"/>
          <w:sz w:val="24"/>
          <w:szCs w:val="24"/>
          <w:lang w:eastAsia="et-EE"/>
          <w14:ligatures w14:val="none"/>
        </w:rPr>
      </w:pPr>
      <w:r w:rsidRPr="00FA634D">
        <w:rPr>
          <w:rFonts w:ascii="Times New Roman" w:eastAsia="Times New Roman" w:hAnsi="Times New Roman" w:cs="Times New Roman"/>
          <w:kern w:val="0"/>
          <w:sz w:val="24"/>
          <w:szCs w:val="24"/>
          <w:lang w:eastAsia="et-EE"/>
          <w14:ligatures w14:val="none"/>
        </w:rPr>
        <w:t xml:space="preserve">1) kehtestama ja </w:t>
      </w:r>
      <w:r w:rsidR="00A23845" w:rsidRPr="00FA634D">
        <w:rPr>
          <w:rFonts w:ascii="Times New Roman" w:eastAsia="Times New Roman" w:hAnsi="Times New Roman" w:cs="Times New Roman"/>
          <w:kern w:val="0"/>
          <w:sz w:val="24"/>
          <w:szCs w:val="24"/>
          <w:lang w:eastAsia="et-EE"/>
          <w14:ligatures w14:val="none"/>
        </w:rPr>
        <w:t>regulaarselt</w:t>
      </w:r>
      <w:r w:rsidRPr="00FA634D">
        <w:rPr>
          <w:rFonts w:ascii="Times New Roman" w:eastAsia="Times New Roman" w:hAnsi="Times New Roman" w:cs="Times New Roman"/>
          <w:kern w:val="0"/>
          <w:sz w:val="24"/>
          <w:szCs w:val="24"/>
          <w:lang w:eastAsia="et-EE"/>
          <w14:ligatures w14:val="none"/>
        </w:rPr>
        <w:t xml:space="preserve"> üle vaatama investeerimisühingu riskide võtmise, juhtimise, jälgimise </w:t>
      </w:r>
      <w:r w:rsidR="0032518F" w:rsidRPr="00FA634D">
        <w:rPr>
          <w:rFonts w:ascii="Times New Roman" w:eastAsia="Times New Roman" w:hAnsi="Times New Roman" w:cs="Times New Roman"/>
          <w:kern w:val="0"/>
          <w:sz w:val="24"/>
          <w:szCs w:val="24"/>
          <w:lang w:eastAsia="et-EE"/>
          <w14:ligatures w14:val="none"/>
        </w:rPr>
        <w:t xml:space="preserve">ja </w:t>
      </w:r>
      <w:r w:rsidRPr="00FA634D">
        <w:rPr>
          <w:rFonts w:ascii="Times New Roman" w:eastAsia="Times New Roman" w:hAnsi="Times New Roman" w:cs="Times New Roman"/>
          <w:kern w:val="0"/>
          <w:sz w:val="24"/>
          <w:szCs w:val="24"/>
          <w:lang w:eastAsia="et-EE"/>
          <w14:ligatures w14:val="none"/>
        </w:rPr>
        <w:t xml:space="preserve">maandamise põhimõtted ja protseduurid, mis hõlmavad nii olemasolevaid kui ka </w:t>
      </w:r>
      <w:r w:rsidR="005326E1">
        <w:rPr>
          <w:rFonts w:ascii="Times New Roman" w:eastAsia="Times New Roman" w:hAnsi="Times New Roman" w:cs="Times New Roman"/>
          <w:kern w:val="0"/>
          <w:sz w:val="24"/>
          <w:szCs w:val="24"/>
          <w:lang w:eastAsia="et-EE"/>
          <w14:ligatures w14:val="none"/>
        </w:rPr>
        <w:t>potentsiaalseid</w:t>
      </w:r>
      <w:r w:rsidR="00DB12A3" w:rsidRPr="00FA634D">
        <w:rPr>
          <w:rFonts w:ascii="Times New Roman" w:eastAsia="Times New Roman" w:hAnsi="Times New Roman" w:cs="Times New Roman"/>
          <w:kern w:val="0"/>
          <w:sz w:val="24"/>
          <w:szCs w:val="24"/>
          <w:lang w:eastAsia="et-EE"/>
          <w14:ligatures w14:val="none"/>
        </w:rPr>
        <w:t xml:space="preserve"> </w:t>
      </w:r>
      <w:r w:rsidRPr="00FA634D">
        <w:rPr>
          <w:rFonts w:ascii="Times New Roman" w:eastAsia="Times New Roman" w:hAnsi="Times New Roman" w:cs="Times New Roman"/>
          <w:kern w:val="0"/>
          <w:sz w:val="24"/>
          <w:szCs w:val="24"/>
          <w:lang w:eastAsia="et-EE"/>
          <w14:ligatures w14:val="none"/>
        </w:rPr>
        <w:t>riske, sealhulgas makromajanduskeskkonnast tulenevaid majandustsükli faasiga seotud riske;</w:t>
      </w:r>
    </w:p>
    <w:p w14:paraId="7698FC0D" w14:textId="1A385DBF" w:rsidR="00A82A7D" w:rsidRPr="00FA634D" w:rsidRDefault="008E5CF6"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2</w:t>
      </w:r>
      <w:r w:rsidR="14E397D8" w:rsidRPr="00FA634D">
        <w:rPr>
          <w:rFonts w:ascii="Times New Roman" w:hAnsi="Times New Roman" w:cs="Times New Roman"/>
          <w:sz w:val="24"/>
          <w:szCs w:val="24"/>
        </w:rPr>
        <w:t xml:space="preserve">) pidevalt kindlaks </w:t>
      </w:r>
      <w:del w:id="923" w:author="Merike Koppel - JUSTDIGI" w:date="2025-12-30T13:10:00Z" w16du:dateUtc="2025-12-30T11:10:00Z">
        <w:r w:rsidR="14E397D8" w:rsidRPr="00FA634D" w:rsidDel="00C83208">
          <w:rPr>
            <w:rFonts w:ascii="Times New Roman" w:hAnsi="Times New Roman" w:cs="Times New Roman"/>
            <w:sz w:val="24"/>
            <w:szCs w:val="24"/>
          </w:rPr>
          <w:delText xml:space="preserve">määrama </w:delText>
        </w:r>
      </w:del>
      <w:ins w:id="924" w:author="Merike Koppel - JUSTDIGI" w:date="2025-12-30T13:10:00Z" w16du:dateUtc="2025-12-30T11:10:00Z">
        <w:r w:rsidR="00C83208">
          <w:rPr>
            <w:rFonts w:ascii="Times New Roman" w:hAnsi="Times New Roman" w:cs="Times New Roman"/>
            <w:sz w:val="24"/>
            <w:szCs w:val="24"/>
          </w:rPr>
          <w:t>tegema</w:t>
        </w:r>
        <w:r w:rsidR="00C83208" w:rsidRPr="00FA634D">
          <w:rPr>
            <w:rFonts w:ascii="Times New Roman" w:hAnsi="Times New Roman" w:cs="Times New Roman"/>
            <w:sz w:val="24"/>
            <w:szCs w:val="24"/>
          </w:rPr>
          <w:t xml:space="preserve"> </w:t>
        </w:r>
      </w:ins>
      <w:r w:rsidR="14E397D8" w:rsidRPr="00FA634D">
        <w:rPr>
          <w:rFonts w:ascii="Times New Roman" w:hAnsi="Times New Roman" w:cs="Times New Roman"/>
          <w:sz w:val="24"/>
          <w:szCs w:val="24"/>
        </w:rPr>
        <w:t xml:space="preserve">ja hindama kõiki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tegevusega kaasnevaid riske ning tagama nende suuruse jälgimise </w:t>
      </w:r>
      <w:r w:rsidR="00161D7D" w:rsidRPr="00FA634D">
        <w:rPr>
          <w:rFonts w:ascii="Times New Roman" w:hAnsi="Times New Roman" w:cs="Times New Roman"/>
          <w:sz w:val="24"/>
          <w:szCs w:val="24"/>
        </w:rPr>
        <w:t xml:space="preserve">ja </w:t>
      </w:r>
      <w:r w:rsidR="14E397D8" w:rsidRPr="00FA634D">
        <w:rPr>
          <w:rFonts w:ascii="Times New Roman" w:hAnsi="Times New Roman" w:cs="Times New Roman"/>
          <w:sz w:val="24"/>
          <w:szCs w:val="24"/>
        </w:rPr>
        <w:t>kontrollimise;</w:t>
      </w:r>
    </w:p>
    <w:p w14:paraId="660A7DB9" w14:textId="1A9F8C39" w:rsidR="00A82A7D" w:rsidRPr="00FA634D" w:rsidRDefault="008E5CF6"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3</w:t>
      </w:r>
      <w:r w:rsidR="14E397D8" w:rsidRPr="00FA634D">
        <w:rPr>
          <w:rFonts w:ascii="Times New Roman" w:hAnsi="Times New Roman" w:cs="Times New Roman"/>
          <w:sz w:val="24"/>
          <w:szCs w:val="24"/>
        </w:rPr>
        <w:t xml:space="preserve">) kujundama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organisatsiooni</w:t>
      </w:r>
      <w:r w:rsidR="008564E3" w:rsidRPr="00FA634D">
        <w:rPr>
          <w:rFonts w:ascii="Times New Roman" w:hAnsi="Times New Roman" w:cs="Times New Roman"/>
          <w:sz w:val="24"/>
          <w:szCs w:val="24"/>
        </w:rPr>
        <w:t xml:space="preserve"> </w:t>
      </w:r>
      <w:r w:rsidR="14E397D8" w:rsidRPr="00FA634D">
        <w:rPr>
          <w:rFonts w:ascii="Times New Roman" w:hAnsi="Times New Roman" w:cs="Times New Roman"/>
          <w:sz w:val="24"/>
          <w:szCs w:val="24"/>
        </w:rPr>
        <w:t xml:space="preserve">struktuuri põhikirjas sätestatud põhimõtete alusel </w:t>
      </w:r>
      <w:r w:rsidR="00B15302" w:rsidRPr="00FA634D">
        <w:rPr>
          <w:rFonts w:ascii="Times New Roman" w:hAnsi="Times New Roman" w:cs="Times New Roman"/>
          <w:sz w:val="24"/>
          <w:szCs w:val="24"/>
        </w:rPr>
        <w:t xml:space="preserve">ja </w:t>
      </w:r>
      <w:r w:rsidR="14E397D8" w:rsidRPr="00FA634D">
        <w:rPr>
          <w:rFonts w:ascii="Times New Roman" w:hAnsi="Times New Roman" w:cs="Times New Roman"/>
          <w:sz w:val="24"/>
          <w:szCs w:val="24"/>
        </w:rPr>
        <w:t xml:space="preserve">kinnitama </w:t>
      </w:r>
      <w:r w:rsidR="00CF60CB">
        <w:rPr>
          <w:rFonts w:ascii="Times New Roman" w:eastAsia="Times New Roman" w:hAnsi="Times New Roman" w:cs="Times New Roman"/>
          <w:kern w:val="0"/>
          <w:sz w:val="24"/>
          <w:szCs w:val="24"/>
          <w:lang w:eastAsia="et-EE"/>
          <w14:ligatures w14:val="none"/>
        </w:rPr>
        <w:t>selle</w:t>
      </w:r>
      <w:r w:rsidR="001D7EDD" w:rsidRPr="00FA634D">
        <w:rPr>
          <w:rFonts w:ascii="Times New Roman" w:hAnsi="Times New Roman" w:cs="Times New Roman"/>
          <w:sz w:val="24"/>
          <w:szCs w:val="24"/>
        </w:rPr>
        <w:t xml:space="preserve"> </w:t>
      </w:r>
      <w:r w:rsidR="14E397D8" w:rsidRPr="00FA634D">
        <w:rPr>
          <w:rFonts w:ascii="Times New Roman" w:hAnsi="Times New Roman" w:cs="Times New Roman"/>
          <w:sz w:val="24"/>
          <w:szCs w:val="24"/>
        </w:rPr>
        <w:t>struktuuri;</w:t>
      </w:r>
    </w:p>
    <w:p w14:paraId="11FC34A0" w14:textId="77777777" w:rsidR="009724C7" w:rsidRDefault="008E5CF6"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4</w:t>
      </w:r>
      <w:r w:rsidR="14E397D8" w:rsidRPr="00FA634D">
        <w:rPr>
          <w:rFonts w:ascii="Times New Roman" w:hAnsi="Times New Roman" w:cs="Times New Roman"/>
          <w:sz w:val="24"/>
          <w:szCs w:val="24"/>
        </w:rPr>
        <w:t xml:space="preserve">) töötama välja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tegevuse kontrollimise süsteemid</w:t>
      </w:r>
      <w:r w:rsidRPr="00FA634D">
        <w:rPr>
          <w:rFonts w:ascii="Times New Roman" w:hAnsi="Times New Roman" w:cs="Times New Roman"/>
          <w:sz w:val="24"/>
          <w:szCs w:val="24"/>
        </w:rPr>
        <w:t>, muu</w:t>
      </w:r>
      <w:r w:rsidR="005B21B6">
        <w:rPr>
          <w:rFonts w:ascii="Times New Roman" w:hAnsi="Times New Roman" w:cs="Times New Roman"/>
          <w:sz w:val="24"/>
          <w:szCs w:val="24"/>
        </w:rPr>
        <w:t xml:space="preserve"> </w:t>
      </w:r>
      <w:r w:rsidRPr="00FA634D">
        <w:rPr>
          <w:rFonts w:ascii="Times New Roman" w:hAnsi="Times New Roman" w:cs="Times New Roman"/>
          <w:sz w:val="24"/>
          <w:szCs w:val="24"/>
        </w:rPr>
        <w:t>hulgas sisekontrolli süsteemi</w:t>
      </w:r>
      <w:r w:rsidR="00045C0B">
        <w:rPr>
          <w:rFonts w:ascii="Times New Roman" w:hAnsi="Times New Roman" w:cs="Times New Roman"/>
          <w:sz w:val="24"/>
          <w:szCs w:val="24"/>
        </w:rPr>
        <w:t>,</w:t>
      </w:r>
      <w:r w:rsidR="00B25B14" w:rsidRPr="00FA634D">
        <w:rPr>
          <w:rFonts w:ascii="Times New Roman" w:hAnsi="Times New Roman" w:cs="Times New Roman"/>
          <w:sz w:val="24"/>
          <w:szCs w:val="24"/>
        </w:rPr>
        <w:t xml:space="preserve"> ja neid rakendama</w:t>
      </w:r>
      <w:r w:rsidR="14E397D8" w:rsidRPr="00FA634D">
        <w:rPr>
          <w:rFonts w:ascii="Times New Roman" w:hAnsi="Times New Roman" w:cs="Times New Roman"/>
          <w:sz w:val="24"/>
          <w:szCs w:val="24"/>
        </w:rPr>
        <w:t xml:space="preserve">, </w:t>
      </w:r>
      <w:r w:rsidR="0032320E" w:rsidRPr="00FA634D">
        <w:rPr>
          <w:rFonts w:ascii="Times New Roman" w:hAnsi="Times New Roman" w:cs="Times New Roman"/>
          <w:sz w:val="24"/>
          <w:szCs w:val="24"/>
        </w:rPr>
        <w:t xml:space="preserve">samuti </w:t>
      </w:r>
      <w:r w:rsidR="14E397D8" w:rsidRPr="00FA634D">
        <w:rPr>
          <w:rFonts w:ascii="Times New Roman" w:hAnsi="Times New Roman" w:cs="Times New Roman"/>
          <w:sz w:val="24"/>
          <w:szCs w:val="24"/>
        </w:rPr>
        <w:t xml:space="preserve">tagama nende järgimise, pidevalt hindama </w:t>
      </w:r>
      <w:r w:rsidR="00B25B14" w:rsidRPr="00FA634D">
        <w:rPr>
          <w:rFonts w:ascii="Times New Roman" w:hAnsi="Times New Roman" w:cs="Times New Roman"/>
          <w:sz w:val="24"/>
          <w:szCs w:val="24"/>
        </w:rPr>
        <w:t xml:space="preserve">selliste süsteemide </w:t>
      </w:r>
      <w:r w:rsidR="14E397D8" w:rsidRPr="00FA634D">
        <w:rPr>
          <w:rFonts w:ascii="Times New Roman" w:hAnsi="Times New Roman" w:cs="Times New Roman"/>
          <w:sz w:val="24"/>
          <w:szCs w:val="24"/>
        </w:rPr>
        <w:t>piisavust ning vajaduse</w:t>
      </w:r>
      <w:r w:rsidR="00792D66" w:rsidRPr="00FA634D">
        <w:rPr>
          <w:rFonts w:ascii="Times New Roman" w:hAnsi="Times New Roman" w:cs="Times New Roman"/>
          <w:sz w:val="24"/>
          <w:szCs w:val="24"/>
        </w:rPr>
        <w:t xml:space="preserve"> korra</w:t>
      </w:r>
      <w:r w:rsidR="14E397D8" w:rsidRPr="00FA634D">
        <w:rPr>
          <w:rFonts w:ascii="Times New Roman" w:hAnsi="Times New Roman" w:cs="Times New Roman"/>
          <w:sz w:val="24"/>
          <w:szCs w:val="24"/>
        </w:rPr>
        <w:t>l neid täiustama;</w:t>
      </w:r>
    </w:p>
    <w:p w14:paraId="23366F94" w14:textId="7C3DB39C" w:rsidR="00A82A7D" w:rsidRPr="00FA634D" w:rsidRDefault="00F70E6D"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5</w:t>
      </w:r>
      <w:r w:rsidR="14E397D8" w:rsidRPr="00FA634D">
        <w:rPr>
          <w:rFonts w:ascii="Times New Roman" w:hAnsi="Times New Roman" w:cs="Times New Roman"/>
          <w:sz w:val="24"/>
          <w:szCs w:val="24"/>
        </w:rPr>
        <w:t xml:space="preserve">) tagama, et kõik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töötajad oleksid teadlikud </w:t>
      </w:r>
      <w:del w:id="925" w:author="Merike Koppel - JUSTDIGI" w:date="2025-12-30T13:10:00Z" w16du:dateUtc="2025-12-30T11:10:00Z">
        <w:r w:rsidR="14E397D8" w:rsidRPr="00FA634D" w:rsidDel="00C83208">
          <w:rPr>
            <w:rFonts w:ascii="Times New Roman" w:hAnsi="Times New Roman" w:cs="Times New Roman"/>
            <w:sz w:val="24"/>
            <w:szCs w:val="24"/>
          </w:rPr>
          <w:delText xml:space="preserve">nende </w:delText>
        </w:r>
      </w:del>
      <w:ins w:id="926" w:author="Merike Koppel - JUSTDIGI" w:date="2025-12-30T13:10:00Z" w16du:dateUtc="2025-12-30T11:10:00Z">
        <w:r w:rsidR="00C83208">
          <w:rPr>
            <w:rFonts w:ascii="Times New Roman" w:hAnsi="Times New Roman" w:cs="Times New Roman"/>
            <w:sz w:val="24"/>
            <w:szCs w:val="24"/>
          </w:rPr>
          <w:t>oma</w:t>
        </w:r>
        <w:r w:rsidR="00C83208" w:rsidRPr="00FA634D">
          <w:rPr>
            <w:rFonts w:ascii="Times New Roman" w:hAnsi="Times New Roman" w:cs="Times New Roman"/>
            <w:sz w:val="24"/>
            <w:szCs w:val="24"/>
          </w:rPr>
          <w:t xml:space="preserve"> </w:t>
        </w:r>
      </w:ins>
      <w:r w:rsidR="14E397D8" w:rsidRPr="00FA634D">
        <w:rPr>
          <w:rFonts w:ascii="Times New Roman" w:hAnsi="Times New Roman" w:cs="Times New Roman"/>
          <w:sz w:val="24"/>
          <w:szCs w:val="24"/>
        </w:rPr>
        <w:t xml:space="preserve">töökohustustega seotud õigusaktide sätetest </w:t>
      </w:r>
      <w:r w:rsidR="00BE1473" w:rsidRPr="00FA634D">
        <w:rPr>
          <w:rFonts w:ascii="Times New Roman" w:hAnsi="Times New Roman" w:cs="Times New Roman"/>
          <w:sz w:val="24"/>
          <w:szCs w:val="24"/>
        </w:rPr>
        <w:t xml:space="preserve">ja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juhtimisorganite kinnitatud dokumentides sätestatud põhimõtetest</w:t>
      </w:r>
      <w:r w:rsidR="00F15C59" w:rsidRPr="00FA634D">
        <w:rPr>
          <w:rFonts w:ascii="Times New Roman" w:hAnsi="Times New Roman" w:cs="Times New Roman"/>
          <w:sz w:val="24"/>
          <w:szCs w:val="24"/>
        </w:rPr>
        <w:t xml:space="preserve"> ning tagama kontrolli selle üle, et </w:t>
      </w:r>
      <w:r w:rsidR="00F15C59" w:rsidRPr="00FA634D">
        <w:rPr>
          <w:rFonts w:ascii="Times New Roman" w:eastAsia="Times New Roman" w:hAnsi="Times New Roman" w:cs="Times New Roman"/>
          <w:kern w:val="0"/>
          <w:sz w:val="24"/>
          <w:szCs w:val="24"/>
          <w:lang w:eastAsia="et-EE"/>
          <w14:ligatures w14:val="none"/>
        </w:rPr>
        <w:t>investeerimisühingu</w:t>
      </w:r>
      <w:r w:rsidR="00F15C59" w:rsidRPr="00FA634D">
        <w:rPr>
          <w:rFonts w:ascii="Times New Roman" w:hAnsi="Times New Roman" w:cs="Times New Roman"/>
          <w:sz w:val="24"/>
          <w:szCs w:val="24"/>
        </w:rPr>
        <w:t xml:space="preserve"> ning selle juhtide ja töötajate tegevus oleks kooskõlas õigusaktidega ja </w:t>
      </w:r>
      <w:r w:rsidR="00F15C59" w:rsidRPr="00FA634D">
        <w:rPr>
          <w:rFonts w:ascii="Times New Roman" w:eastAsia="Times New Roman" w:hAnsi="Times New Roman" w:cs="Times New Roman"/>
          <w:kern w:val="0"/>
          <w:sz w:val="24"/>
          <w:szCs w:val="24"/>
          <w:lang w:eastAsia="et-EE"/>
          <w14:ligatures w14:val="none"/>
        </w:rPr>
        <w:t>investeerimisühingu</w:t>
      </w:r>
      <w:r w:rsidR="00F15C59" w:rsidRPr="00FA634D">
        <w:rPr>
          <w:rFonts w:ascii="Times New Roman" w:hAnsi="Times New Roman" w:cs="Times New Roman"/>
          <w:sz w:val="24"/>
          <w:szCs w:val="24"/>
        </w:rPr>
        <w:t xml:space="preserve"> juhtimisorganite kinnitatud dokumentidega</w:t>
      </w:r>
      <w:r w:rsidR="14E397D8" w:rsidRPr="00FA634D">
        <w:rPr>
          <w:rFonts w:ascii="Times New Roman" w:hAnsi="Times New Roman" w:cs="Times New Roman"/>
          <w:sz w:val="24"/>
          <w:szCs w:val="24"/>
        </w:rPr>
        <w:t>;</w:t>
      </w:r>
    </w:p>
    <w:p w14:paraId="284C095E" w14:textId="4F73D7D5" w:rsidR="00F70E6D" w:rsidRPr="00FA634D" w:rsidRDefault="00F70E6D"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 xml:space="preserve">6) teavitama nõukogu kõigist avastatud õigusaktide ja </w:t>
      </w:r>
      <w:r w:rsidRPr="00FA634D">
        <w:rPr>
          <w:rFonts w:ascii="Times New Roman" w:eastAsia="Times New Roman" w:hAnsi="Times New Roman" w:cs="Times New Roman"/>
          <w:kern w:val="0"/>
          <w:sz w:val="24"/>
          <w:szCs w:val="24"/>
          <w:lang w:eastAsia="et-EE"/>
          <w14:ligatures w14:val="none"/>
        </w:rPr>
        <w:t>investeerimisühingu</w:t>
      </w:r>
      <w:r w:rsidRPr="00FA634D">
        <w:rPr>
          <w:rFonts w:ascii="Times New Roman" w:hAnsi="Times New Roman" w:cs="Times New Roman"/>
          <w:sz w:val="24"/>
          <w:szCs w:val="24"/>
        </w:rPr>
        <w:t xml:space="preserve"> juhtimisorganite kehtestatud </w:t>
      </w:r>
      <w:proofErr w:type="spellStart"/>
      <w:r w:rsidRPr="00FA634D">
        <w:rPr>
          <w:rFonts w:ascii="Times New Roman" w:hAnsi="Times New Roman" w:cs="Times New Roman"/>
          <w:sz w:val="24"/>
          <w:szCs w:val="24"/>
        </w:rPr>
        <w:t>sise</w:t>
      </w:r>
      <w:proofErr w:type="spellEnd"/>
      <w:r w:rsidRPr="00FA634D">
        <w:rPr>
          <w:rFonts w:ascii="Times New Roman" w:hAnsi="Times New Roman" w:cs="Times New Roman"/>
          <w:sz w:val="24"/>
          <w:szCs w:val="24"/>
        </w:rPr>
        <w:t>-eeskirjade ja muude reeglite rikkumistest tema kehtestatud ulatuses ja korras;</w:t>
      </w:r>
    </w:p>
    <w:p w14:paraId="4D56237C" w14:textId="31FA8419" w:rsidR="00A82A7D" w:rsidRPr="00FA634D" w:rsidRDefault="00C16719"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7</w:t>
      </w:r>
      <w:r w:rsidR="0049721D">
        <w:rPr>
          <w:rFonts w:ascii="Times New Roman" w:hAnsi="Times New Roman" w:cs="Times New Roman"/>
          <w:sz w:val="24"/>
          <w:szCs w:val="24"/>
        </w:rPr>
        <w:t>)</w:t>
      </w:r>
      <w:r w:rsidR="14E397D8" w:rsidRPr="00FA634D">
        <w:rPr>
          <w:rFonts w:ascii="Times New Roman" w:hAnsi="Times New Roman" w:cs="Times New Roman"/>
          <w:sz w:val="24"/>
          <w:szCs w:val="24"/>
        </w:rPr>
        <w:t xml:space="preserve"> tagama </w:t>
      </w:r>
      <w:ins w:id="927" w:author="Merike Koppel - JUSTDIGI" w:date="2025-12-30T13:11:00Z" w16du:dateUtc="2025-12-30T11:11:00Z">
        <w:r w:rsidR="00C83208">
          <w:rPr>
            <w:rFonts w:ascii="Times New Roman" w:hAnsi="Times New Roman" w:cs="Times New Roman"/>
            <w:sz w:val="24"/>
            <w:szCs w:val="24"/>
          </w:rPr>
          <w:t xml:space="preserve">selliste </w:t>
        </w:r>
      </w:ins>
      <w:r w:rsidR="14E397D8" w:rsidRPr="00FA634D">
        <w:rPr>
          <w:rFonts w:ascii="Times New Roman" w:hAnsi="Times New Roman" w:cs="Times New Roman"/>
          <w:sz w:val="24"/>
          <w:szCs w:val="24"/>
        </w:rPr>
        <w:t xml:space="preserve">süsteemide olemasolu </w:t>
      </w:r>
      <w:r w:rsidR="002F4663" w:rsidRPr="00FA634D">
        <w:rPr>
          <w:rFonts w:ascii="Times New Roman" w:hAnsi="Times New Roman" w:cs="Times New Roman"/>
          <w:sz w:val="24"/>
          <w:szCs w:val="24"/>
        </w:rPr>
        <w:t xml:space="preserve">ja </w:t>
      </w:r>
      <w:r w:rsidR="14E397D8" w:rsidRPr="00FA634D">
        <w:rPr>
          <w:rFonts w:ascii="Times New Roman" w:hAnsi="Times New Roman" w:cs="Times New Roman"/>
          <w:sz w:val="24"/>
          <w:szCs w:val="24"/>
        </w:rPr>
        <w:t xml:space="preserve">töötamise, mis </w:t>
      </w:r>
      <w:commentRangeStart w:id="928"/>
      <w:r w:rsidR="14E397D8" w:rsidRPr="00FA634D">
        <w:rPr>
          <w:rFonts w:ascii="Times New Roman" w:hAnsi="Times New Roman" w:cs="Times New Roman"/>
          <w:sz w:val="24"/>
          <w:szCs w:val="24"/>
        </w:rPr>
        <w:t xml:space="preserve">tagaksid </w:t>
      </w:r>
      <w:commentRangeEnd w:id="928"/>
      <w:r w:rsidR="00C83208">
        <w:rPr>
          <w:rStyle w:val="Kommentaariviide"/>
        </w:rPr>
        <w:commentReference w:id="928"/>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töötajatele nende tööülesannete täitmiseks vajaliku </w:t>
      </w:r>
      <w:r w:rsidR="002F4663" w:rsidRPr="00FA634D">
        <w:rPr>
          <w:rFonts w:ascii="Times New Roman" w:hAnsi="Times New Roman" w:cs="Times New Roman"/>
          <w:sz w:val="24"/>
          <w:szCs w:val="24"/>
        </w:rPr>
        <w:t xml:space="preserve">teabe </w:t>
      </w:r>
      <w:r w:rsidR="14E397D8" w:rsidRPr="00FA634D">
        <w:rPr>
          <w:rFonts w:ascii="Times New Roman" w:hAnsi="Times New Roman" w:cs="Times New Roman"/>
          <w:sz w:val="24"/>
          <w:szCs w:val="24"/>
        </w:rPr>
        <w:t>õigeaegse edastamise;</w:t>
      </w:r>
    </w:p>
    <w:p w14:paraId="7C9C2B47" w14:textId="573AE34B" w:rsidR="00A82A7D" w:rsidRPr="00FA634D" w:rsidRDefault="00C16719"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8</w:t>
      </w:r>
      <w:r w:rsidR="14E397D8" w:rsidRPr="00FA634D">
        <w:rPr>
          <w:rFonts w:ascii="Times New Roman" w:hAnsi="Times New Roman" w:cs="Times New Roman"/>
          <w:sz w:val="24"/>
          <w:szCs w:val="24"/>
        </w:rPr>
        <w:t xml:space="preserve">) tagama </w:t>
      </w:r>
      <w:r w:rsidR="14E397D8" w:rsidRPr="00FA634D">
        <w:rPr>
          <w:rFonts w:ascii="Times New Roman" w:eastAsia="Times New Roman" w:hAnsi="Times New Roman" w:cs="Times New Roman"/>
          <w:kern w:val="0"/>
          <w:sz w:val="24"/>
          <w:szCs w:val="24"/>
          <w:lang w:eastAsia="et-EE"/>
          <w14:ligatures w14:val="none"/>
        </w:rPr>
        <w:t>investeerimisühingu</w:t>
      </w:r>
      <w:r w:rsidR="14E397D8" w:rsidRPr="00FA634D">
        <w:rPr>
          <w:rFonts w:ascii="Times New Roman" w:hAnsi="Times New Roman" w:cs="Times New Roman"/>
          <w:sz w:val="24"/>
          <w:szCs w:val="24"/>
        </w:rPr>
        <w:t xml:space="preserve"> kasutatavate infotehnoloogil</w:t>
      </w:r>
      <w:r w:rsidR="00D85AEF" w:rsidRPr="00FA634D">
        <w:rPr>
          <w:rFonts w:ascii="Times New Roman" w:hAnsi="Times New Roman" w:cs="Times New Roman"/>
          <w:sz w:val="24"/>
          <w:szCs w:val="24"/>
        </w:rPr>
        <w:t>i</w:t>
      </w:r>
      <w:r w:rsidR="14E397D8" w:rsidRPr="00FA634D">
        <w:rPr>
          <w:rFonts w:ascii="Times New Roman" w:hAnsi="Times New Roman" w:cs="Times New Roman"/>
          <w:sz w:val="24"/>
          <w:szCs w:val="24"/>
        </w:rPr>
        <w:t xml:space="preserve">ste </w:t>
      </w:r>
      <w:r w:rsidR="00DE4A55" w:rsidRPr="00FA634D">
        <w:rPr>
          <w:rFonts w:ascii="Times New Roman" w:hAnsi="Times New Roman" w:cs="Times New Roman"/>
          <w:sz w:val="24"/>
          <w:szCs w:val="24"/>
        </w:rPr>
        <w:t xml:space="preserve">ja </w:t>
      </w:r>
      <w:r w:rsidR="14E397D8" w:rsidRPr="00FA634D">
        <w:rPr>
          <w:rFonts w:ascii="Times New Roman" w:hAnsi="Times New Roman" w:cs="Times New Roman"/>
          <w:sz w:val="24"/>
          <w:szCs w:val="24"/>
        </w:rPr>
        <w:t>klientide vara hoidmiseks kasutatavate süsteemide turvalisuse ning nende regulaarse kontrollimise;</w:t>
      </w:r>
    </w:p>
    <w:p w14:paraId="2B91AB62" w14:textId="3ABA436E" w:rsidR="00A82A7D" w:rsidRPr="00FA634D" w:rsidRDefault="00C16719"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9</w:t>
      </w:r>
      <w:r w:rsidR="14E397D8" w:rsidRPr="00FA634D">
        <w:rPr>
          <w:rFonts w:ascii="Times New Roman" w:hAnsi="Times New Roman" w:cs="Times New Roman"/>
          <w:sz w:val="24"/>
          <w:szCs w:val="24"/>
        </w:rPr>
        <w:t xml:space="preserve">) jälgima, et </w:t>
      </w:r>
      <w:r w:rsidR="14E397D8" w:rsidRPr="00353FBC">
        <w:rPr>
          <w:rFonts w:ascii="Times New Roman" w:eastAsia="Times New Roman" w:hAnsi="Times New Roman" w:cs="Times New Roman"/>
          <w:kern w:val="0"/>
          <w:sz w:val="24"/>
          <w:szCs w:val="24"/>
          <w:lang w:eastAsia="et-EE"/>
          <w14:ligatures w14:val="none"/>
        </w:rPr>
        <w:t>investeerimisühingu</w:t>
      </w:r>
      <w:r w:rsidR="14E397D8" w:rsidRPr="00353FBC">
        <w:rPr>
          <w:rFonts w:ascii="Times New Roman" w:hAnsi="Times New Roman" w:cs="Times New Roman"/>
          <w:sz w:val="24"/>
          <w:szCs w:val="24"/>
        </w:rPr>
        <w:t xml:space="preserve"> kõigi tegevuste puhul oleks tagatud</w:t>
      </w:r>
      <w:r w:rsidR="14E397D8" w:rsidRPr="00FA634D">
        <w:rPr>
          <w:rFonts w:ascii="Times New Roman" w:hAnsi="Times New Roman" w:cs="Times New Roman"/>
          <w:sz w:val="24"/>
          <w:szCs w:val="24"/>
        </w:rPr>
        <w:t xml:space="preserve"> piisav funktsioonide lahusus, </w:t>
      </w:r>
      <w:r w:rsidR="00D83ED0" w:rsidRPr="00FA634D">
        <w:rPr>
          <w:rFonts w:ascii="Times New Roman" w:hAnsi="Times New Roman" w:cs="Times New Roman"/>
          <w:sz w:val="24"/>
          <w:szCs w:val="24"/>
        </w:rPr>
        <w:t xml:space="preserve">ja </w:t>
      </w:r>
      <w:r w:rsidR="14E397D8" w:rsidRPr="00FA634D">
        <w:rPr>
          <w:rFonts w:ascii="Times New Roman" w:hAnsi="Times New Roman" w:cs="Times New Roman"/>
          <w:sz w:val="24"/>
          <w:szCs w:val="24"/>
        </w:rPr>
        <w:t>vältima huvide konflikti tekkimist;</w:t>
      </w:r>
    </w:p>
    <w:p w14:paraId="27410273" w14:textId="27D56BAC" w:rsidR="00ED3DB0" w:rsidRPr="00FA634D" w:rsidRDefault="14E397D8"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w:t>
      </w:r>
      <w:r w:rsidR="00C16719" w:rsidRPr="1BD68A4A">
        <w:rPr>
          <w:rFonts w:ascii="Times New Roman" w:hAnsi="Times New Roman" w:cs="Times New Roman"/>
          <w:sz w:val="24"/>
          <w:szCs w:val="24"/>
        </w:rPr>
        <w:t>0</w:t>
      </w:r>
      <w:r w:rsidRPr="1BD68A4A">
        <w:rPr>
          <w:rFonts w:ascii="Times New Roman" w:hAnsi="Times New Roman" w:cs="Times New Roman"/>
          <w:sz w:val="24"/>
          <w:szCs w:val="24"/>
        </w:rPr>
        <w:t>) korraldama</w:t>
      </w:r>
      <w:r w:rsidR="00D83ED0" w:rsidRPr="1BD68A4A">
        <w:rPr>
          <w:rFonts w:ascii="Times New Roman" w:hAnsi="Times New Roman" w:cs="Times New Roman"/>
          <w:sz w:val="24"/>
          <w:szCs w:val="24"/>
        </w:rPr>
        <w:t>, et investeerimisühing avalikustaks</w:t>
      </w:r>
      <w:r w:rsidR="00ED3DB0" w:rsidRPr="1BD68A4A">
        <w:rPr>
          <w:rFonts w:ascii="Times New Roman" w:hAnsi="Times New Roman" w:cs="Times New Roman"/>
          <w:sz w:val="24"/>
          <w:szCs w:val="24"/>
        </w:rPr>
        <w:t xml:space="preserve"> õigusaktide kohaselt nõutava</w:t>
      </w:r>
      <w:r w:rsidRPr="1BD68A4A">
        <w:rPr>
          <w:rFonts w:ascii="Times New Roman" w:hAnsi="Times New Roman" w:cs="Times New Roman"/>
          <w:sz w:val="24"/>
          <w:szCs w:val="24"/>
        </w:rPr>
        <w:t xml:space="preserve"> </w:t>
      </w:r>
      <w:r w:rsidR="00D83ED0" w:rsidRPr="1BD68A4A">
        <w:rPr>
          <w:rFonts w:ascii="Times New Roman" w:hAnsi="Times New Roman" w:cs="Times New Roman"/>
          <w:sz w:val="24"/>
          <w:szCs w:val="24"/>
        </w:rPr>
        <w:t>teabe</w:t>
      </w:r>
      <w:r w:rsidR="00ED3DB0" w:rsidRPr="1BD68A4A">
        <w:rPr>
          <w:rFonts w:ascii="Times New Roman" w:hAnsi="Times New Roman" w:cs="Times New Roman"/>
          <w:sz w:val="24"/>
          <w:szCs w:val="24"/>
        </w:rPr>
        <w:t>;</w:t>
      </w:r>
    </w:p>
    <w:p w14:paraId="0E689F61" w14:textId="42CF98F3" w:rsidR="00A82A7D" w:rsidRPr="00FA634D" w:rsidRDefault="00C16719" w:rsidP="00A82A7D">
      <w:pPr>
        <w:spacing w:after="0" w:line="240" w:lineRule="auto"/>
        <w:jc w:val="both"/>
        <w:rPr>
          <w:rFonts w:ascii="Times New Roman" w:hAnsi="Times New Roman" w:cs="Times New Roman"/>
          <w:sz w:val="24"/>
          <w:szCs w:val="24"/>
        </w:rPr>
      </w:pPr>
      <w:r w:rsidRPr="00FA634D">
        <w:rPr>
          <w:rFonts w:ascii="Times New Roman" w:hAnsi="Times New Roman" w:cs="Times New Roman"/>
          <w:sz w:val="24"/>
          <w:szCs w:val="24"/>
        </w:rPr>
        <w:t>11</w:t>
      </w:r>
      <w:r w:rsidR="00ED3DB0" w:rsidRPr="00FA634D">
        <w:rPr>
          <w:rFonts w:ascii="Times New Roman" w:hAnsi="Times New Roman" w:cs="Times New Roman"/>
          <w:sz w:val="24"/>
          <w:szCs w:val="24"/>
        </w:rPr>
        <w:t xml:space="preserve">) </w:t>
      </w:r>
      <w:r w:rsidR="00ED3DB0" w:rsidRPr="00FA634D">
        <w:rPr>
          <w:rFonts w:ascii="Times New Roman" w:eastAsia="Times New Roman" w:hAnsi="Times New Roman" w:cs="Times New Roman"/>
          <w:kern w:val="0"/>
          <w:sz w:val="24"/>
          <w:szCs w:val="24"/>
          <w:lang w:eastAsia="et-EE"/>
          <w14:ligatures w14:val="none"/>
        </w:rPr>
        <w:t xml:space="preserve">kohaldatavuse korral </w:t>
      </w:r>
      <w:r w:rsidR="00ED3DB0" w:rsidRPr="00FA634D">
        <w:rPr>
          <w:rFonts w:ascii="Times New Roman" w:hAnsi="Times New Roman" w:cs="Times New Roman"/>
          <w:sz w:val="24"/>
          <w:szCs w:val="24"/>
        </w:rPr>
        <w:t xml:space="preserve">heaks kiitma ja esitama inspektsioonile finantskriisi ennetamise ja lahendamise seaduse alusel koostatud finantsseisundi taastamise kava ning </w:t>
      </w:r>
      <w:del w:id="929" w:author="Merike Koppel - JUSTDIGI" w:date="2025-12-30T13:11:00Z" w16du:dateUtc="2025-12-30T11:11:00Z">
        <w:r w:rsidR="00ED3DB0" w:rsidRPr="00FA634D" w:rsidDel="00C83208">
          <w:rPr>
            <w:rFonts w:ascii="Times New Roman" w:hAnsi="Times New Roman" w:cs="Times New Roman"/>
            <w:sz w:val="24"/>
            <w:szCs w:val="24"/>
          </w:rPr>
          <w:delText xml:space="preserve">võtma teadmiseks </w:delText>
        </w:r>
      </w:del>
      <w:r w:rsidR="00ED3DB0" w:rsidRPr="00FA634D">
        <w:rPr>
          <w:rFonts w:ascii="Times New Roman" w:hAnsi="Times New Roman" w:cs="Times New Roman"/>
          <w:sz w:val="24"/>
          <w:szCs w:val="24"/>
        </w:rPr>
        <w:t>asjakohase teabe regulaarselt</w:t>
      </w:r>
      <w:ins w:id="930" w:author="Merike Koppel - JUSTDIGI" w:date="2025-12-30T13:11:00Z" w16du:dateUtc="2025-12-30T11:11:00Z">
        <w:r w:rsidR="00C83208">
          <w:rPr>
            <w:rFonts w:ascii="Times New Roman" w:hAnsi="Times New Roman" w:cs="Times New Roman"/>
            <w:sz w:val="24"/>
            <w:szCs w:val="24"/>
          </w:rPr>
          <w:t xml:space="preserve"> teadmiseks võtma</w:t>
        </w:r>
      </w:ins>
      <w:r w:rsidRPr="00FA634D">
        <w:rPr>
          <w:rFonts w:ascii="Times New Roman" w:hAnsi="Times New Roman" w:cs="Times New Roman"/>
          <w:sz w:val="24"/>
          <w:szCs w:val="24"/>
        </w:rPr>
        <w:t>.</w:t>
      </w:r>
      <w:r w:rsidR="14E397D8" w:rsidRPr="00FA634D">
        <w:rPr>
          <w:rFonts w:ascii="Times New Roman" w:hAnsi="Times New Roman" w:cs="Times New Roman"/>
          <w:sz w:val="24"/>
          <w:szCs w:val="24"/>
        </w:rPr>
        <w:t>“;</w:t>
      </w:r>
    </w:p>
    <w:p w14:paraId="39D3DB31" w14:textId="77777777" w:rsidR="00BF11CC" w:rsidRPr="00FA634D" w:rsidRDefault="00BF11CC" w:rsidP="00A82A7D">
      <w:pPr>
        <w:spacing w:after="0" w:line="240" w:lineRule="auto"/>
        <w:jc w:val="both"/>
        <w:rPr>
          <w:rFonts w:ascii="Times New Roman" w:hAnsi="Times New Roman" w:cs="Times New Roman"/>
          <w:sz w:val="24"/>
          <w:szCs w:val="24"/>
        </w:rPr>
      </w:pPr>
    </w:p>
    <w:p w14:paraId="5B4F7DE8" w14:textId="19D3E7EF" w:rsidR="00625983" w:rsidRPr="00FA634D" w:rsidRDefault="00AE3E01" w:rsidP="00625983">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6</w:t>
      </w:r>
      <w:r w:rsidR="00625983" w:rsidRPr="1BD68A4A">
        <w:rPr>
          <w:rFonts w:ascii="Times New Roman" w:hAnsi="Times New Roman" w:cs="Times New Roman"/>
          <w:b/>
          <w:bCs/>
          <w:sz w:val="24"/>
          <w:szCs w:val="24"/>
        </w:rPr>
        <w:t>)</w:t>
      </w:r>
      <w:r w:rsidR="00625983" w:rsidRPr="1BD68A4A">
        <w:rPr>
          <w:rFonts w:ascii="Times New Roman" w:hAnsi="Times New Roman" w:cs="Times New Roman"/>
          <w:sz w:val="24"/>
          <w:szCs w:val="24"/>
        </w:rPr>
        <w:t xml:space="preserve"> paragrahvi 79 lõi</w:t>
      </w:r>
      <w:r w:rsidR="00E31BEB" w:rsidRPr="1BD68A4A">
        <w:rPr>
          <w:rFonts w:ascii="Times New Roman" w:hAnsi="Times New Roman" w:cs="Times New Roman"/>
          <w:sz w:val="24"/>
          <w:szCs w:val="24"/>
        </w:rPr>
        <w:t>g</w:t>
      </w:r>
      <w:r w:rsidR="00625983" w:rsidRPr="1BD68A4A">
        <w:rPr>
          <w:rFonts w:ascii="Times New Roman" w:hAnsi="Times New Roman" w:cs="Times New Roman"/>
          <w:sz w:val="24"/>
          <w:szCs w:val="24"/>
        </w:rPr>
        <w:t>e 9 muudetakse ja sõnastatakse järgmiselt:</w:t>
      </w:r>
    </w:p>
    <w:p w14:paraId="07E76F9B" w14:textId="49C7CDBE" w:rsidR="00111357" w:rsidRPr="00FA634D" w:rsidRDefault="00625983"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„I</w:t>
      </w:r>
      <w:r w:rsidR="0051599A" w:rsidRPr="1BD68A4A">
        <w:rPr>
          <w:rFonts w:ascii="Times New Roman" w:hAnsi="Times New Roman" w:cs="Times New Roman"/>
          <w:sz w:val="24"/>
          <w:szCs w:val="24"/>
        </w:rPr>
        <w:t>nvesteerimisühingu juhid peavad omama ja pühendama piisavalt aega oma ülesannete täitmiseks investeerimisühingu juhtimisel</w:t>
      </w:r>
      <w:r w:rsidRPr="1BD68A4A">
        <w:rPr>
          <w:rFonts w:ascii="Times New Roman" w:hAnsi="Times New Roman" w:cs="Times New Roman"/>
          <w:sz w:val="24"/>
          <w:szCs w:val="24"/>
        </w:rPr>
        <w:t>, muu</w:t>
      </w:r>
      <w:r w:rsidR="007B57A1" w:rsidRPr="1BD68A4A">
        <w:rPr>
          <w:rFonts w:ascii="Times New Roman" w:hAnsi="Times New Roman" w:cs="Times New Roman"/>
          <w:sz w:val="24"/>
          <w:szCs w:val="24"/>
        </w:rPr>
        <w:t xml:space="preserve"> </w:t>
      </w:r>
      <w:r w:rsidRPr="1BD68A4A">
        <w:rPr>
          <w:rFonts w:ascii="Times New Roman" w:hAnsi="Times New Roman" w:cs="Times New Roman"/>
          <w:sz w:val="24"/>
          <w:szCs w:val="24"/>
        </w:rPr>
        <w:t>hulgas tuleb</w:t>
      </w:r>
      <w:r w:rsidR="00BF11CC" w:rsidRPr="1BD68A4A">
        <w:rPr>
          <w:rFonts w:ascii="Times New Roman" w:hAnsi="Times New Roman" w:cs="Times New Roman"/>
          <w:sz w:val="24"/>
          <w:szCs w:val="24"/>
        </w:rPr>
        <w:t xml:space="preserve"> pühenda</w:t>
      </w:r>
      <w:r w:rsidRPr="1BD68A4A">
        <w:rPr>
          <w:rFonts w:ascii="Times New Roman" w:hAnsi="Times New Roman" w:cs="Times New Roman"/>
          <w:sz w:val="24"/>
          <w:szCs w:val="24"/>
        </w:rPr>
        <w:t>d</w:t>
      </w:r>
      <w:r w:rsidR="00BF11CC" w:rsidRPr="1BD68A4A">
        <w:rPr>
          <w:rFonts w:ascii="Times New Roman" w:hAnsi="Times New Roman" w:cs="Times New Roman"/>
          <w:sz w:val="24"/>
          <w:szCs w:val="24"/>
        </w:rPr>
        <w:t>a piisavalt aega ja vahendeid, et tagada käesoleva paragrahvi lõike</w:t>
      </w:r>
      <w:r w:rsidRPr="1BD68A4A">
        <w:rPr>
          <w:rFonts w:ascii="Times New Roman" w:hAnsi="Times New Roman" w:cs="Times New Roman"/>
          <w:sz w:val="24"/>
          <w:szCs w:val="24"/>
        </w:rPr>
        <w:t xml:space="preserve"> 7</w:t>
      </w:r>
      <w:r w:rsidRPr="1BD68A4A">
        <w:rPr>
          <w:rFonts w:ascii="Times New Roman" w:hAnsi="Times New Roman" w:cs="Times New Roman"/>
          <w:sz w:val="24"/>
          <w:szCs w:val="24"/>
          <w:vertAlign w:val="superscript"/>
        </w:rPr>
        <w:t>2</w:t>
      </w:r>
      <w:r w:rsidR="00BF11CC"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punktis </w:t>
      </w:r>
      <w:r w:rsidR="00BF11CC" w:rsidRPr="1BD68A4A">
        <w:rPr>
          <w:rFonts w:ascii="Times New Roman" w:hAnsi="Times New Roman" w:cs="Times New Roman"/>
          <w:sz w:val="24"/>
          <w:szCs w:val="24"/>
        </w:rPr>
        <w:t>1 nimetatud ülesannete nõuetekohane täitmine.</w:t>
      </w:r>
      <w:r w:rsidR="00E31BEB" w:rsidRPr="1BD68A4A">
        <w:rPr>
          <w:rFonts w:ascii="Times New Roman" w:hAnsi="Times New Roman" w:cs="Times New Roman"/>
          <w:sz w:val="24"/>
          <w:szCs w:val="24"/>
        </w:rPr>
        <w:t xml:space="preserve"> Investeerimisühing peab eraldama piisavalt ressurssi ametisse nimetatud juhtide juhendamiseks ja nende kutsealaste teadmiste täiendamiseks vastavalt ametikohale esitatavatele nõuetele</w:t>
      </w:r>
      <w:r w:rsidR="00111357" w:rsidRPr="1BD68A4A">
        <w:rPr>
          <w:rFonts w:ascii="Times New Roman" w:hAnsi="Times New Roman" w:cs="Times New Roman"/>
          <w:sz w:val="24"/>
          <w:szCs w:val="24"/>
        </w:rPr>
        <w:t xml:space="preserve">, </w:t>
      </w:r>
      <w:r w:rsidR="00111357" w:rsidRPr="1BD68A4A">
        <w:rPr>
          <w:rFonts w:ascii="Times New Roman" w:eastAsia="Times New Roman" w:hAnsi="Times New Roman" w:cs="Times New Roman"/>
          <w:sz w:val="24"/>
          <w:szCs w:val="24"/>
        </w:rPr>
        <w:t xml:space="preserve">sealhulgas </w:t>
      </w:r>
      <w:r w:rsidR="00E31BEB" w:rsidRPr="1BD68A4A">
        <w:rPr>
          <w:rFonts w:ascii="Times New Roman" w:eastAsia="Times New Roman" w:hAnsi="Times New Roman" w:cs="Times New Roman"/>
          <w:sz w:val="24"/>
          <w:szCs w:val="24"/>
        </w:rPr>
        <w:t xml:space="preserve">võttes arvesse </w:t>
      </w:r>
      <w:r w:rsidR="00111357" w:rsidRPr="1BD68A4A">
        <w:rPr>
          <w:rFonts w:ascii="Times New Roman" w:eastAsia="Times New Roman" w:hAnsi="Times New Roman" w:cs="Times New Roman"/>
          <w:sz w:val="24"/>
          <w:szCs w:val="24"/>
        </w:rPr>
        <w:t>keskkonna-, sotsiaalse</w:t>
      </w:r>
      <w:r w:rsidR="003476BC" w:rsidRPr="1BD68A4A">
        <w:rPr>
          <w:rFonts w:ascii="Times New Roman" w:eastAsia="Times New Roman" w:hAnsi="Times New Roman" w:cs="Times New Roman"/>
          <w:sz w:val="24"/>
          <w:szCs w:val="24"/>
        </w:rPr>
        <w:t>i</w:t>
      </w:r>
      <w:r w:rsidR="00111357" w:rsidRPr="1BD68A4A">
        <w:rPr>
          <w:rFonts w:ascii="Times New Roman" w:eastAsia="Times New Roman" w:hAnsi="Times New Roman" w:cs="Times New Roman"/>
          <w:sz w:val="24"/>
          <w:szCs w:val="24"/>
        </w:rPr>
        <w:t>d ja juhtimisrisk</w:t>
      </w:r>
      <w:r w:rsidR="00E31BEB" w:rsidRPr="1BD68A4A">
        <w:rPr>
          <w:rFonts w:ascii="Times New Roman" w:eastAsia="Times New Roman" w:hAnsi="Times New Roman" w:cs="Times New Roman"/>
          <w:sz w:val="24"/>
          <w:szCs w:val="24"/>
        </w:rPr>
        <w:t>e</w:t>
      </w:r>
      <w:r w:rsidR="00111357" w:rsidRPr="1BD68A4A">
        <w:rPr>
          <w:rFonts w:ascii="Times New Roman" w:eastAsia="Times New Roman" w:hAnsi="Times New Roman" w:cs="Times New Roman"/>
          <w:sz w:val="24"/>
          <w:szCs w:val="24"/>
        </w:rPr>
        <w:t xml:space="preserve"> ja </w:t>
      </w:r>
      <w:commentRangeStart w:id="931"/>
      <w:r w:rsidR="00111357" w:rsidRPr="1BD68A4A">
        <w:rPr>
          <w:rFonts w:ascii="Times New Roman" w:eastAsia="Times New Roman" w:hAnsi="Times New Roman" w:cs="Times New Roman"/>
          <w:sz w:val="24"/>
          <w:szCs w:val="24"/>
        </w:rPr>
        <w:t>-mõju</w:t>
      </w:r>
      <w:r w:rsidR="00E31BEB" w:rsidRPr="1BD68A4A">
        <w:rPr>
          <w:rFonts w:ascii="Times New Roman" w:eastAsia="Times New Roman" w:hAnsi="Times New Roman" w:cs="Times New Roman"/>
          <w:sz w:val="24"/>
          <w:szCs w:val="24"/>
        </w:rPr>
        <w:t>si</w:t>
      </w:r>
      <w:r w:rsidR="00111357" w:rsidRPr="1BD68A4A">
        <w:rPr>
          <w:rFonts w:ascii="Times New Roman" w:eastAsia="Times New Roman" w:hAnsi="Times New Roman" w:cs="Times New Roman"/>
          <w:sz w:val="24"/>
          <w:szCs w:val="24"/>
        </w:rPr>
        <w:t xml:space="preserve">d </w:t>
      </w:r>
      <w:commentRangeEnd w:id="931"/>
      <w:r w:rsidR="00C83208">
        <w:rPr>
          <w:rStyle w:val="Kommentaariviide"/>
        </w:rPr>
        <w:commentReference w:id="931"/>
      </w:r>
      <w:r w:rsidR="00111357" w:rsidRPr="1BD68A4A">
        <w:rPr>
          <w:rFonts w:ascii="Times New Roman" w:eastAsia="Times New Roman" w:hAnsi="Times New Roman" w:cs="Times New Roman"/>
          <w:sz w:val="24"/>
          <w:szCs w:val="24"/>
        </w:rPr>
        <w:t>ning Euroopa Parlamendi ja nõukogu määruse (EL) nr 575/2013 artikli 4 lõike 1 punktis 52c määratletud IKT-risk</w:t>
      </w:r>
      <w:r w:rsidR="00E31BEB" w:rsidRPr="1BD68A4A">
        <w:rPr>
          <w:rFonts w:ascii="Times New Roman" w:eastAsia="Times New Roman" w:hAnsi="Times New Roman" w:cs="Times New Roman"/>
          <w:sz w:val="24"/>
          <w:szCs w:val="24"/>
        </w:rPr>
        <w:t>e</w:t>
      </w:r>
      <w:r w:rsidR="00111357" w:rsidRPr="1BD68A4A">
        <w:rPr>
          <w:rFonts w:ascii="Times New Roman" w:eastAsia="Times New Roman" w:hAnsi="Times New Roman" w:cs="Times New Roman"/>
          <w:sz w:val="24"/>
          <w:szCs w:val="24"/>
        </w:rPr>
        <w:t>.</w:t>
      </w:r>
      <w:r w:rsidR="00111357" w:rsidRPr="1BD68A4A">
        <w:rPr>
          <w:rFonts w:ascii="Times New Roman" w:hAnsi="Times New Roman" w:cs="Times New Roman"/>
          <w:sz w:val="24"/>
          <w:szCs w:val="24"/>
        </w:rPr>
        <w:t xml:space="preserve">“; </w:t>
      </w:r>
    </w:p>
    <w:p w14:paraId="3632479D" w14:textId="77777777" w:rsidR="00A82A7D" w:rsidRPr="00FA634D" w:rsidRDefault="00A82A7D" w:rsidP="00A82A7D">
      <w:pPr>
        <w:spacing w:after="0" w:line="240" w:lineRule="auto"/>
        <w:jc w:val="both"/>
        <w:rPr>
          <w:rFonts w:ascii="Times New Roman" w:eastAsia="Times New Roman" w:hAnsi="Times New Roman" w:cs="Times New Roman"/>
          <w:sz w:val="24"/>
          <w:szCs w:val="24"/>
        </w:rPr>
      </w:pPr>
    </w:p>
    <w:p w14:paraId="485718D5" w14:textId="0DF49BD4" w:rsidR="68BE39C1" w:rsidRPr="00FA634D" w:rsidRDefault="00080218" w:rsidP="0DB0296E">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7</w:t>
      </w:r>
      <w:r w:rsidR="5F10466A" w:rsidRPr="1BD68A4A">
        <w:rPr>
          <w:rFonts w:ascii="Times New Roman" w:hAnsi="Times New Roman" w:cs="Times New Roman"/>
          <w:b/>
          <w:bCs/>
          <w:sz w:val="24"/>
          <w:szCs w:val="24"/>
        </w:rPr>
        <w:t xml:space="preserve">) </w:t>
      </w:r>
      <w:r w:rsidR="5F10466A" w:rsidRPr="1BD68A4A">
        <w:rPr>
          <w:rFonts w:ascii="Times New Roman" w:hAnsi="Times New Roman" w:cs="Times New Roman"/>
          <w:sz w:val="24"/>
          <w:szCs w:val="24"/>
        </w:rPr>
        <w:t>paragrahvi 79 täiendatakse lõigetega 9</w:t>
      </w:r>
      <w:r w:rsidR="5F10466A" w:rsidRPr="1BD68A4A">
        <w:rPr>
          <w:rFonts w:ascii="Times New Roman" w:hAnsi="Times New Roman" w:cs="Times New Roman"/>
          <w:sz w:val="24"/>
          <w:szCs w:val="24"/>
          <w:vertAlign w:val="superscript"/>
        </w:rPr>
        <w:t>1</w:t>
      </w:r>
      <w:r w:rsidR="65C4A45E" w:rsidRPr="1BD68A4A">
        <w:rPr>
          <w:rFonts w:ascii="Times New Roman" w:eastAsia="Times New Roman" w:hAnsi="Times New Roman" w:cs="Times New Roman"/>
          <w:sz w:val="24"/>
          <w:szCs w:val="24"/>
        </w:rPr>
        <w:t>–</w:t>
      </w:r>
      <w:r w:rsidR="5F10466A" w:rsidRPr="1BD68A4A">
        <w:rPr>
          <w:rFonts w:ascii="Times New Roman" w:hAnsi="Times New Roman" w:cs="Times New Roman"/>
          <w:sz w:val="24"/>
          <w:szCs w:val="24"/>
        </w:rPr>
        <w:t>9</w:t>
      </w:r>
      <w:r w:rsidR="01D89D27" w:rsidRPr="1BD68A4A">
        <w:rPr>
          <w:rFonts w:ascii="Times New Roman" w:hAnsi="Times New Roman" w:cs="Times New Roman"/>
          <w:sz w:val="24"/>
          <w:szCs w:val="24"/>
          <w:vertAlign w:val="superscript"/>
        </w:rPr>
        <w:t>6</w:t>
      </w:r>
      <w:r w:rsidR="5F10466A" w:rsidRPr="1BD68A4A">
        <w:rPr>
          <w:rFonts w:ascii="Times New Roman" w:hAnsi="Times New Roman" w:cs="Times New Roman"/>
          <w:sz w:val="24"/>
          <w:szCs w:val="24"/>
          <w:vertAlign w:val="superscript"/>
        </w:rPr>
        <w:t xml:space="preserve"> </w:t>
      </w:r>
      <w:r w:rsidR="5F10466A" w:rsidRPr="1BD68A4A">
        <w:rPr>
          <w:rFonts w:ascii="Times New Roman" w:hAnsi="Times New Roman" w:cs="Times New Roman"/>
          <w:sz w:val="24"/>
          <w:szCs w:val="24"/>
        </w:rPr>
        <w:t>järgmises sõnastuses:</w:t>
      </w:r>
    </w:p>
    <w:p w14:paraId="11D88CE7" w14:textId="50EA5422" w:rsidR="68BE39C1" w:rsidRPr="00FA634D" w:rsidRDefault="2C028570" w:rsidP="0DB0296E">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0F6181AB" w:rsidRPr="1BD68A4A">
        <w:rPr>
          <w:rFonts w:ascii="Times New Roman" w:eastAsia="Times New Roman" w:hAnsi="Times New Roman" w:cs="Times New Roman"/>
          <w:sz w:val="24"/>
          <w:szCs w:val="24"/>
        </w:rPr>
        <w:t>(9</w:t>
      </w:r>
      <w:r w:rsidR="0ECA1F74" w:rsidRPr="1BD68A4A">
        <w:rPr>
          <w:rFonts w:ascii="Times New Roman" w:eastAsia="Times New Roman" w:hAnsi="Times New Roman" w:cs="Times New Roman"/>
          <w:sz w:val="24"/>
          <w:szCs w:val="24"/>
          <w:vertAlign w:val="superscript"/>
        </w:rPr>
        <w:t>1</w:t>
      </w:r>
      <w:r w:rsidR="0F6181AB" w:rsidRPr="1BD68A4A">
        <w:rPr>
          <w:rFonts w:ascii="Times New Roman" w:eastAsia="Times New Roman" w:hAnsi="Times New Roman" w:cs="Times New Roman"/>
          <w:sz w:val="24"/>
          <w:szCs w:val="24"/>
        </w:rPr>
        <w:t>)</w:t>
      </w:r>
      <w:r w:rsidR="4DAEE5F2" w:rsidRPr="1BD68A4A">
        <w:rPr>
          <w:rFonts w:ascii="Times New Roman" w:eastAsia="Times New Roman" w:hAnsi="Times New Roman" w:cs="Times New Roman"/>
          <w:sz w:val="24"/>
          <w:szCs w:val="24"/>
        </w:rPr>
        <w:t xml:space="preserve"> </w:t>
      </w:r>
      <w:r w:rsidR="4BD3492C" w:rsidRPr="1BD68A4A">
        <w:rPr>
          <w:rFonts w:ascii="Times New Roman" w:eastAsia="Times New Roman" w:hAnsi="Times New Roman" w:cs="Times New Roman"/>
          <w:sz w:val="24"/>
          <w:szCs w:val="24"/>
        </w:rPr>
        <w:t xml:space="preserve">Investeerimisühing </w:t>
      </w:r>
      <w:commentRangeStart w:id="932"/>
      <w:r w:rsidR="4BD3492C" w:rsidRPr="1BD68A4A">
        <w:rPr>
          <w:rFonts w:ascii="Times New Roman" w:eastAsia="Times New Roman" w:hAnsi="Times New Roman" w:cs="Times New Roman"/>
          <w:sz w:val="24"/>
          <w:szCs w:val="24"/>
        </w:rPr>
        <w:t>kontrollib, tagab ja vastutab selle eest</w:t>
      </w:r>
      <w:commentRangeEnd w:id="932"/>
      <w:r w:rsidR="00895608">
        <w:rPr>
          <w:rStyle w:val="Kommentaariviide"/>
        </w:rPr>
        <w:commentReference w:id="932"/>
      </w:r>
      <w:r w:rsidR="4BD3492C" w:rsidRPr="1BD68A4A">
        <w:rPr>
          <w:rFonts w:ascii="Times New Roman" w:eastAsia="Times New Roman" w:hAnsi="Times New Roman" w:cs="Times New Roman"/>
          <w:sz w:val="24"/>
          <w:szCs w:val="24"/>
        </w:rPr>
        <w:t>, et tema juhid</w:t>
      </w:r>
      <w:r w:rsidR="0CA542F3" w:rsidRPr="1BD68A4A">
        <w:rPr>
          <w:rFonts w:ascii="Times New Roman" w:eastAsia="Times New Roman" w:hAnsi="Times New Roman" w:cs="Times New Roman"/>
          <w:sz w:val="24"/>
          <w:szCs w:val="24"/>
        </w:rPr>
        <w:t xml:space="preserve"> ja võtmeisikud</w:t>
      </w:r>
      <w:r w:rsidR="4BD3492C" w:rsidRPr="1BD68A4A">
        <w:rPr>
          <w:rFonts w:ascii="Times New Roman" w:eastAsia="Times New Roman" w:hAnsi="Times New Roman" w:cs="Times New Roman"/>
          <w:sz w:val="24"/>
          <w:szCs w:val="24"/>
        </w:rPr>
        <w:t xml:space="preserve"> vastavad </w:t>
      </w:r>
      <w:r w:rsidR="602851A0" w:rsidRPr="1BD68A4A">
        <w:rPr>
          <w:rFonts w:ascii="Times New Roman" w:eastAsia="Times New Roman" w:hAnsi="Times New Roman" w:cs="Times New Roman"/>
          <w:sz w:val="24"/>
          <w:szCs w:val="24"/>
        </w:rPr>
        <w:t xml:space="preserve">igal ajal </w:t>
      </w:r>
      <w:r w:rsidR="4BD3492C" w:rsidRPr="1BD68A4A">
        <w:rPr>
          <w:rFonts w:ascii="Times New Roman" w:eastAsia="Times New Roman" w:hAnsi="Times New Roman" w:cs="Times New Roman"/>
          <w:sz w:val="24"/>
          <w:szCs w:val="24"/>
        </w:rPr>
        <w:t>käesoleva seadusega juhtidele</w:t>
      </w:r>
      <w:r w:rsidR="7D9754D1" w:rsidRPr="1BD68A4A">
        <w:rPr>
          <w:rFonts w:ascii="Times New Roman" w:eastAsia="Times New Roman" w:hAnsi="Times New Roman" w:cs="Times New Roman"/>
          <w:sz w:val="24"/>
          <w:szCs w:val="24"/>
        </w:rPr>
        <w:t xml:space="preserve"> ja võtmeisikutele</w:t>
      </w:r>
      <w:r w:rsidR="4BD3492C" w:rsidRPr="1BD68A4A">
        <w:rPr>
          <w:rFonts w:ascii="Times New Roman" w:eastAsia="Times New Roman" w:hAnsi="Times New Roman" w:cs="Times New Roman"/>
          <w:sz w:val="24"/>
          <w:szCs w:val="24"/>
        </w:rPr>
        <w:t xml:space="preserve"> kehtestatud nõuetele, </w:t>
      </w:r>
      <w:r w:rsidR="5C5FB831" w:rsidRPr="1BD68A4A">
        <w:rPr>
          <w:rFonts w:ascii="Times New Roman" w:eastAsia="Times New Roman" w:hAnsi="Times New Roman" w:cs="Times New Roman"/>
          <w:sz w:val="24"/>
          <w:szCs w:val="24"/>
        </w:rPr>
        <w:t>tehes</w:t>
      </w:r>
      <w:r w:rsidR="4BD3492C" w:rsidRPr="1BD68A4A">
        <w:rPr>
          <w:rFonts w:ascii="Times New Roman" w:eastAsia="Times New Roman" w:hAnsi="Times New Roman" w:cs="Times New Roman"/>
          <w:sz w:val="24"/>
          <w:szCs w:val="24"/>
        </w:rPr>
        <w:t xml:space="preserve"> </w:t>
      </w:r>
      <w:r w:rsidR="57979909" w:rsidRPr="1BD68A4A">
        <w:rPr>
          <w:rFonts w:ascii="Times New Roman" w:eastAsia="Times New Roman" w:hAnsi="Times New Roman" w:cs="Times New Roman"/>
          <w:sz w:val="24"/>
          <w:szCs w:val="24"/>
        </w:rPr>
        <w:t>ühingu</w:t>
      </w:r>
      <w:r w:rsidR="4BD3492C" w:rsidRPr="1BD68A4A">
        <w:rPr>
          <w:rFonts w:ascii="Times New Roman" w:eastAsia="Times New Roman" w:hAnsi="Times New Roman" w:cs="Times New Roman"/>
          <w:sz w:val="24"/>
          <w:szCs w:val="24"/>
        </w:rPr>
        <w:t xml:space="preserve">sisese sobivushindamise </w:t>
      </w:r>
      <w:r w:rsidR="49527F7A" w:rsidRPr="1BD68A4A">
        <w:rPr>
          <w:rFonts w:ascii="Times New Roman" w:eastAsia="Times New Roman" w:hAnsi="Times New Roman" w:cs="Times New Roman"/>
          <w:sz w:val="24"/>
          <w:szCs w:val="24"/>
        </w:rPr>
        <w:t xml:space="preserve">ning </w:t>
      </w:r>
      <w:r w:rsidR="4BD3492C" w:rsidRPr="1BD68A4A">
        <w:rPr>
          <w:rFonts w:ascii="Times New Roman" w:eastAsia="Times New Roman" w:hAnsi="Times New Roman" w:cs="Times New Roman"/>
          <w:sz w:val="24"/>
          <w:szCs w:val="24"/>
        </w:rPr>
        <w:t xml:space="preserve">dokumenteerides </w:t>
      </w:r>
      <w:r w:rsidR="49527F7A" w:rsidRPr="1BD68A4A">
        <w:rPr>
          <w:rFonts w:ascii="Times New Roman" w:eastAsia="Times New Roman" w:hAnsi="Times New Roman" w:cs="Times New Roman"/>
          <w:sz w:val="24"/>
          <w:szCs w:val="24"/>
        </w:rPr>
        <w:t>vajaliku</w:t>
      </w:r>
      <w:r w:rsidR="13F0C38E" w:rsidRPr="1BD68A4A">
        <w:rPr>
          <w:rFonts w:ascii="Times New Roman" w:eastAsia="Times New Roman" w:hAnsi="Times New Roman" w:cs="Times New Roman"/>
          <w:sz w:val="24"/>
          <w:szCs w:val="24"/>
        </w:rPr>
        <w:t xml:space="preserve"> </w:t>
      </w:r>
      <w:r w:rsidR="4BD3492C" w:rsidRPr="1BD68A4A">
        <w:rPr>
          <w:rFonts w:ascii="Times New Roman" w:eastAsia="Times New Roman" w:hAnsi="Times New Roman" w:cs="Times New Roman"/>
          <w:sz w:val="24"/>
          <w:szCs w:val="24"/>
        </w:rPr>
        <w:t>protsessi.</w:t>
      </w:r>
    </w:p>
    <w:p w14:paraId="081A26E6" w14:textId="532197A0" w:rsidR="14D1E9CD" w:rsidRPr="00FA634D" w:rsidRDefault="14D1E9CD"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7B25B7DD" w14:textId="21C99C2B" w:rsidR="77F10A80" w:rsidRPr="00FA634D" w:rsidRDefault="4DAEE5F2" w:rsidP="00DF7936">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(9</w:t>
      </w:r>
      <w:r w:rsidRPr="1BD68A4A">
        <w:rPr>
          <w:rFonts w:ascii="Times New Roman" w:eastAsia="Times New Roman" w:hAnsi="Times New Roman" w:cs="Times New Roman"/>
          <w:sz w:val="24"/>
          <w:szCs w:val="24"/>
          <w:vertAlign w:val="superscript"/>
        </w:rPr>
        <w:t>2</w:t>
      </w:r>
      <w:r w:rsidRPr="1BD68A4A">
        <w:rPr>
          <w:rFonts w:ascii="Times New Roman" w:eastAsia="Times New Roman" w:hAnsi="Times New Roman" w:cs="Times New Roman"/>
          <w:sz w:val="24"/>
          <w:szCs w:val="24"/>
        </w:rPr>
        <w:t xml:space="preserve">) </w:t>
      </w:r>
      <w:r w:rsidR="2F15B1E3" w:rsidRPr="1BD68A4A">
        <w:rPr>
          <w:rFonts w:ascii="Times New Roman" w:eastAsia="Times New Roman" w:hAnsi="Times New Roman" w:cs="Times New Roman"/>
          <w:sz w:val="24"/>
          <w:szCs w:val="24"/>
        </w:rPr>
        <w:t>Investeerimisühing hindab juhtide</w:t>
      </w:r>
      <w:r w:rsidR="62848DAE" w:rsidRPr="1BD68A4A">
        <w:rPr>
          <w:rFonts w:ascii="Times New Roman" w:eastAsia="Times New Roman" w:hAnsi="Times New Roman" w:cs="Times New Roman"/>
          <w:sz w:val="24"/>
          <w:szCs w:val="24"/>
        </w:rPr>
        <w:t xml:space="preserve"> ja võtmeisikute</w:t>
      </w:r>
      <w:r w:rsidR="2F15B1E3" w:rsidRPr="1BD68A4A">
        <w:rPr>
          <w:rFonts w:ascii="Times New Roman" w:eastAsia="Times New Roman" w:hAnsi="Times New Roman" w:cs="Times New Roman"/>
          <w:sz w:val="24"/>
          <w:szCs w:val="24"/>
        </w:rPr>
        <w:t xml:space="preserve"> nõuetelevastavust enne nende valimist ning juhul, kui ilmnevad juhi</w:t>
      </w:r>
      <w:r w:rsidR="7AA3D48C" w:rsidRPr="1BD68A4A">
        <w:rPr>
          <w:rFonts w:ascii="Times New Roman" w:eastAsia="Times New Roman" w:hAnsi="Times New Roman" w:cs="Times New Roman"/>
          <w:sz w:val="24"/>
          <w:szCs w:val="24"/>
        </w:rPr>
        <w:t xml:space="preserve"> </w:t>
      </w:r>
      <w:r w:rsidR="001390D5" w:rsidRPr="1BD68A4A">
        <w:rPr>
          <w:rFonts w:ascii="Times New Roman" w:eastAsia="Times New Roman" w:hAnsi="Times New Roman" w:cs="Times New Roman"/>
          <w:sz w:val="24"/>
          <w:szCs w:val="24"/>
        </w:rPr>
        <w:t>või</w:t>
      </w:r>
      <w:r w:rsidR="1843C71D" w:rsidRPr="1BD68A4A">
        <w:rPr>
          <w:rFonts w:ascii="Times New Roman" w:eastAsia="Times New Roman" w:hAnsi="Times New Roman" w:cs="Times New Roman"/>
          <w:sz w:val="24"/>
          <w:szCs w:val="24"/>
        </w:rPr>
        <w:t xml:space="preserve"> </w:t>
      </w:r>
      <w:r w:rsidR="7AA3D48C" w:rsidRPr="1BD68A4A">
        <w:rPr>
          <w:rFonts w:ascii="Times New Roman" w:eastAsia="Times New Roman" w:hAnsi="Times New Roman" w:cs="Times New Roman"/>
          <w:sz w:val="24"/>
          <w:szCs w:val="24"/>
        </w:rPr>
        <w:t>võtmeisiku</w:t>
      </w:r>
      <w:r w:rsidR="2F15B1E3" w:rsidRPr="1BD68A4A">
        <w:rPr>
          <w:rFonts w:ascii="Times New Roman" w:eastAsia="Times New Roman" w:hAnsi="Times New Roman" w:cs="Times New Roman"/>
          <w:sz w:val="24"/>
          <w:szCs w:val="24"/>
        </w:rPr>
        <w:t xml:space="preserve"> sobivust mõjutada võivad uued faktid või muud asjaolud</w:t>
      </w:r>
      <w:r w:rsidR="525FEC85" w:rsidRPr="1BD68A4A">
        <w:rPr>
          <w:rFonts w:ascii="Times New Roman" w:eastAsia="Times New Roman" w:hAnsi="Times New Roman" w:cs="Times New Roman"/>
          <w:sz w:val="24"/>
          <w:szCs w:val="24"/>
        </w:rPr>
        <w:t>.</w:t>
      </w:r>
      <w:r w:rsidR="2F15B1E3" w:rsidRPr="1BD68A4A">
        <w:rPr>
          <w:rFonts w:ascii="Times New Roman" w:eastAsia="Times New Roman" w:hAnsi="Times New Roman" w:cs="Times New Roman"/>
          <w:sz w:val="24"/>
          <w:szCs w:val="24"/>
        </w:rPr>
        <w:t xml:space="preserve"> Samuti </w:t>
      </w:r>
      <w:r w:rsidR="2B84EA69" w:rsidRPr="1BD68A4A">
        <w:rPr>
          <w:rFonts w:ascii="Times New Roman" w:eastAsia="Times New Roman" w:hAnsi="Times New Roman" w:cs="Times New Roman"/>
          <w:sz w:val="24"/>
          <w:szCs w:val="24"/>
        </w:rPr>
        <w:t xml:space="preserve">teeb </w:t>
      </w:r>
      <w:r w:rsidR="1577FB7D" w:rsidRPr="1BD68A4A">
        <w:rPr>
          <w:rFonts w:ascii="Times New Roman" w:eastAsia="Times New Roman" w:hAnsi="Times New Roman" w:cs="Times New Roman"/>
          <w:sz w:val="24"/>
          <w:szCs w:val="24"/>
        </w:rPr>
        <w:t>investeerimisühing</w:t>
      </w:r>
      <w:r w:rsidR="2F15B1E3" w:rsidRPr="1BD68A4A">
        <w:rPr>
          <w:rFonts w:ascii="Times New Roman" w:eastAsia="Times New Roman" w:hAnsi="Times New Roman" w:cs="Times New Roman"/>
          <w:sz w:val="24"/>
          <w:szCs w:val="24"/>
        </w:rPr>
        <w:t xml:space="preserve"> </w:t>
      </w:r>
      <w:ins w:id="933" w:author="Merike Koppel - JUSTDIGI" w:date="2025-12-30T13:12:00Z" w16du:dateUtc="2025-12-30T11:12:00Z">
        <w:r w:rsidR="00895608">
          <w:rPr>
            <w:rFonts w:ascii="Times New Roman" w:eastAsia="Times New Roman" w:hAnsi="Times New Roman" w:cs="Times New Roman"/>
            <w:sz w:val="24"/>
            <w:szCs w:val="24"/>
          </w:rPr>
          <w:t xml:space="preserve">regulaarselt </w:t>
        </w:r>
      </w:ins>
      <w:r w:rsidR="2F15B1E3" w:rsidRPr="1BD68A4A">
        <w:rPr>
          <w:rFonts w:ascii="Times New Roman" w:eastAsia="Times New Roman" w:hAnsi="Times New Roman" w:cs="Times New Roman"/>
          <w:sz w:val="24"/>
          <w:szCs w:val="24"/>
        </w:rPr>
        <w:t>sobivushindamist</w:t>
      </w:r>
      <w:del w:id="934" w:author="Merike Koppel - JUSTDIGI" w:date="2025-12-30T13:12:00Z" w16du:dateUtc="2025-12-30T11:12:00Z">
        <w:r w:rsidR="39E47A1A" w:rsidRPr="1BD68A4A" w:rsidDel="00895608">
          <w:rPr>
            <w:rFonts w:ascii="Times New Roman" w:eastAsia="Times New Roman" w:hAnsi="Times New Roman" w:cs="Times New Roman"/>
            <w:sz w:val="24"/>
            <w:szCs w:val="24"/>
          </w:rPr>
          <w:delText xml:space="preserve"> regulaarselt</w:delText>
        </w:r>
      </w:del>
      <w:r w:rsidR="2F15B1E3" w:rsidRPr="1BD68A4A">
        <w:rPr>
          <w:rFonts w:ascii="Times New Roman" w:eastAsia="Times New Roman" w:hAnsi="Times New Roman" w:cs="Times New Roman"/>
          <w:sz w:val="24"/>
          <w:szCs w:val="24"/>
        </w:rPr>
        <w:t xml:space="preserve">. </w:t>
      </w:r>
    </w:p>
    <w:p w14:paraId="2527175F" w14:textId="44B9CF01" w:rsidR="77F10A80" w:rsidRPr="00FA634D" w:rsidRDefault="77F10A80" w:rsidP="00DF7936">
      <w:pPr>
        <w:spacing w:after="0" w:line="240" w:lineRule="auto"/>
        <w:jc w:val="both"/>
        <w:rPr>
          <w:rFonts w:ascii="Times New Roman" w:eastAsia="Times New Roman" w:hAnsi="Times New Roman" w:cs="Times New Roman"/>
          <w:sz w:val="24"/>
          <w:szCs w:val="24"/>
        </w:rPr>
      </w:pPr>
    </w:p>
    <w:p w14:paraId="3E1DD2DE" w14:textId="243FEFE0" w:rsidR="77F10A80" w:rsidRDefault="4ED1C946" w:rsidP="0B70C47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(9</w:t>
      </w:r>
      <w:r w:rsidRPr="1BD68A4A">
        <w:rPr>
          <w:rFonts w:ascii="Times New Roman" w:eastAsia="Times New Roman" w:hAnsi="Times New Roman" w:cs="Times New Roman"/>
          <w:sz w:val="24"/>
          <w:szCs w:val="24"/>
          <w:vertAlign w:val="superscript"/>
        </w:rPr>
        <w:t>3</w:t>
      </w:r>
      <w:r w:rsidRPr="1BD68A4A">
        <w:rPr>
          <w:rFonts w:ascii="Times New Roman" w:eastAsia="Times New Roman" w:hAnsi="Times New Roman" w:cs="Times New Roman"/>
          <w:sz w:val="24"/>
          <w:szCs w:val="24"/>
        </w:rPr>
        <w:t xml:space="preserve">) </w:t>
      </w:r>
      <w:r w:rsidR="05B6FA1E" w:rsidRPr="1BD68A4A">
        <w:rPr>
          <w:rFonts w:ascii="Times New Roman" w:eastAsia="Times New Roman" w:hAnsi="Times New Roman" w:cs="Times New Roman"/>
          <w:sz w:val="24"/>
          <w:szCs w:val="24"/>
        </w:rPr>
        <w:t xml:space="preserve">Juhul kui enamik juhtorgani liikmetest tuleb asendada uute juhtorgani liikmetega samal ajal ja juhtorganist lahkuvad liikmed peaksid tegema uute liikmete sobivushindamise, teeb investeerimisühing asutusesisese sobivushindamise pärast seda, kui uute ametisse valitud või määratud juhtide </w:t>
      </w:r>
      <w:commentRangeStart w:id="935"/>
      <w:r w:rsidR="05B6FA1E" w:rsidRPr="1BD68A4A">
        <w:rPr>
          <w:rFonts w:ascii="Times New Roman" w:eastAsia="Times New Roman" w:hAnsi="Times New Roman" w:cs="Times New Roman"/>
          <w:sz w:val="24"/>
          <w:szCs w:val="24"/>
        </w:rPr>
        <w:t xml:space="preserve">volituste </w:t>
      </w:r>
      <w:r w:rsidR="05B6FA1E" w:rsidRPr="00350D08">
        <w:rPr>
          <w:rFonts w:ascii="Times New Roman" w:eastAsia="Times New Roman" w:hAnsi="Times New Roman" w:cs="Times New Roman"/>
          <w:sz w:val="24"/>
          <w:szCs w:val="24"/>
        </w:rPr>
        <w:t>tähtpäev</w:t>
      </w:r>
      <w:commentRangeEnd w:id="935"/>
      <w:r w:rsidR="00350D08">
        <w:rPr>
          <w:rStyle w:val="Kommentaariviide"/>
        </w:rPr>
        <w:commentReference w:id="935"/>
      </w:r>
      <w:r w:rsidR="05B6FA1E" w:rsidRPr="00350D08">
        <w:rPr>
          <w:rFonts w:ascii="Times New Roman" w:eastAsia="Times New Roman" w:hAnsi="Times New Roman" w:cs="Times New Roman"/>
          <w:sz w:val="24"/>
          <w:szCs w:val="24"/>
        </w:rPr>
        <w:t xml:space="preserve"> on</w:t>
      </w:r>
      <w:r w:rsidR="05B6FA1E" w:rsidRPr="1BD68A4A">
        <w:rPr>
          <w:rFonts w:ascii="Times New Roman" w:eastAsia="Times New Roman" w:hAnsi="Times New Roman" w:cs="Times New Roman"/>
          <w:sz w:val="24"/>
          <w:szCs w:val="24"/>
        </w:rPr>
        <w:t xml:space="preserve"> saabunud. </w:t>
      </w:r>
    </w:p>
    <w:p w14:paraId="375DC6E9" w14:textId="3F235370" w:rsidR="77F10A80" w:rsidRDefault="77F10A80" w:rsidP="0B70C47F">
      <w:pPr>
        <w:spacing w:after="0" w:line="240" w:lineRule="auto"/>
        <w:jc w:val="both"/>
        <w:rPr>
          <w:rFonts w:ascii="Times New Roman" w:eastAsia="Times New Roman" w:hAnsi="Times New Roman" w:cs="Times New Roman"/>
          <w:sz w:val="24"/>
          <w:szCs w:val="24"/>
        </w:rPr>
      </w:pPr>
    </w:p>
    <w:p w14:paraId="756F4968" w14:textId="597B37F3" w:rsidR="77F10A80" w:rsidRDefault="50F55D18" w:rsidP="0B70C47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(9</w:t>
      </w:r>
      <w:r w:rsidRPr="1BD68A4A">
        <w:rPr>
          <w:rFonts w:ascii="Times New Roman" w:eastAsia="Times New Roman" w:hAnsi="Times New Roman" w:cs="Times New Roman"/>
          <w:sz w:val="24"/>
          <w:szCs w:val="24"/>
          <w:vertAlign w:val="superscript"/>
        </w:rPr>
        <w:t>4</w:t>
      </w:r>
      <w:r w:rsidRPr="1BD68A4A">
        <w:rPr>
          <w:rFonts w:ascii="Times New Roman" w:eastAsia="Times New Roman" w:hAnsi="Times New Roman" w:cs="Times New Roman"/>
          <w:sz w:val="24"/>
          <w:szCs w:val="24"/>
        </w:rPr>
        <w:t xml:space="preserve">) </w:t>
      </w:r>
      <w:r w:rsidR="1257D6B0" w:rsidRPr="1BD68A4A">
        <w:rPr>
          <w:rFonts w:ascii="Times New Roman" w:eastAsia="Times New Roman" w:hAnsi="Times New Roman" w:cs="Times New Roman"/>
          <w:sz w:val="24"/>
          <w:szCs w:val="24"/>
        </w:rPr>
        <w:t>Investeerimisühing on kohustatud hoidma juhi</w:t>
      </w:r>
      <w:r w:rsidR="48C8B29B" w:rsidRPr="1BD68A4A">
        <w:rPr>
          <w:rFonts w:ascii="Times New Roman" w:eastAsia="Times New Roman" w:hAnsi="Times New Roman" w:cs="Times New Roman"/>
          <w:sz w:val="24"/>
          <w:szCs w:val="24"/>
        </w:rPr>
        <w:t xml:space="preserve"> ja võtmeisiku</w:t>
      </w:r>
      <w:r w:rsidR="1257D6B0" w:rsidRPr="1BD68A4A">
        <w:rPr>
          <w:rFonts w:ascii="Times New Roman" w:eastAsia="Times New Roman" w:hAnsi="Times New Roman" w:cs="Times New Roman"/>
          <w:sz w:val="24"/>
          <w:szCs w:val="24"/>
        </w:rPr>
        <w:t xml:space="preserve"> sobivuse kohta käiva teabe ajakohase. </w:t>
      </w:r>
    </w:p>
    <w:p w14:paraId="650CA1A5" w14:textId="77777777" w:rsidR="00DF7936" w:rsidRPr="00FA634D" w:rsidRDefault="00DF7936" w:rsidP="00DF7936">
      <w:pPr>
        <w:spacing w:after="0" w:line="240" w:lineRule="auto"/>
        <w:jc w:val="both"/>
        <w:rPr>
          <w:rFonts w:ascii="Times New Roman" w:eastAsia="Times New Roman" w:hAnsi="Times New Roman" w:cs="Times New Roman"/>
          <w:sz w:val="24"/>
          <w:szCs w:val="24"/>
        </w:rPr>
      </w:pPr>
    </w:p>
    <w:p w14:paraId="52590976" w14:textId="163773C1" w:rsidR="68BE39C1" w:rsidRPr="00FA634D" w:rsidRDefault="7B5E2460" w:rsidP="0B70C47F">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 (9</w:t>
      </w:r>
      <w:r w:rsidRPr="1BD68A4A">
        <w:rPr>
          <w:rFonts w:ascii="Times New Roman" w:eastAsia="Times New Roman" w:hAnsi="Times New Roman" w:cs="Times New Roman"/>
          <w:sz w:val="24"/>
          <w:szCs w:val="24"/>
          <w:vertAlign w:val="superscript"/>
        </w:rPr>
        <w:t>5</w:t>
      </w:r>
      <w:r w:rsidRPr="1BD68A4A">
        <w:rPr>
          <w:rFonts w:ascii="Times New Roman" w:eastAsia="Times New Roman" w:hAnsi="Times New Roman" w:cs="Times New Roman"/>
          <w:sz w:val="24"/>
          <w:szCs w:val="24"/>
        </w:rPr>
        <w:t>)</w:t>
      </w:r>
      <w:r w:rsidR="5F10466A" w:rsidRPr="1BD68A4A">
        <w:rPr>
          <w:rFonts w:ascii="Times New Roman" w:eastAsia="Times New Roman" w:hAnsi="Times New Roman" w:cs="Times New Roman"/>
          <w:sz w:val="24"/>
          <w:szCs w:val="24"/>
        </w:rPr>
        <w:t xml:space="preserve"> Kui investeerimisühing saab teadlikuks asjaoludest, mille tõttu tema juht</w:t>
      </w:r>
      <w:r w:rsidR="38A77B56" w:rsidRPr="1BD68A4A">
        <w:rPr>
          <w:rFonts w:ascii="Times New Roman" w:eastAsia="Times New Roman" w:hAnsi="Times New Roman" w:cs="Times New Roman"/>
          <w:sz w:val="24"/>
          <w:szCs w:val="24"/>
        </w:rPr>
        <w:t xml:space="preserve"> või võtmeisik</w:t>
      </w:r>
      <w:r w:rsidR="5F10466A" w:rsidRPr="1BD68A4A">
        <w:rPr>
          <w:rFonts w:ascii="Times New Roman" w:eastAsia="Times New Roman" w:hAnsi="Times New Roman" w:cs="Times New Roman"/>
          <w:sz w:val="24"/>
          <w:szCs w:val="24"/>
        </w:rPr>
        <w:t xml:space="preserve"> ei vasta kehtestatud nõuetele, siis:</w:t>
      </w:r>
    </w:p>
    <w:p w14:paraId="6DB57730" w14:textId="063982E8" w:rsidR="68BE39C1" w:rsidRPr="00FA634D" w:rsidRDefault="0F6181AB" w:rsidP="00DF793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ei tohi </w:t>
      </w:r>
      <w:r w:rsidR="4C8F6CA7" w:rsidRPr="1BD68A4A">
        <w:rPr>
          <w:rFonts w:ascii="Times New Roman" w:eastAsia="Times New Roman" w:hAnsi="Times New Roman" w:cs="Times New Roman"/>
          <w:sz w:val="24"/>
          <w:szCs w:val="24"/>
        </w:rPr>
        <w:t>seda isikut</w:t>
      </w:r>
      <w:r w:rsidRPr="1BD68A4A">
        <w:rPr>
          <w:rFonts w:ascii="Times New Roman" w:eastAsia="Times New Roman" w:hAnsi="Times New Roman" w:cs="Times New Roman"/>
          <w:sz w:val="24"/>
          <w:szCs w:val="24"/>
        </w:rPr>
        <w:t xml:space="preserve"> ametisse nimetada</w:t>
      </w:r>
      <w:r w:rsidR="5B4A55D5"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13DF015B" w14:textId="5779C523" w:rsidR="68BE39C1" w:rsidRPr="00FA634D" w:rsidRDefault="0F6181AB" w:rsidP="00DF7936">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nimetatud juht</w:t>
      </w:r>
      <w:r w:rsidR="4124F623" w:rsidRPr="1BD68A4A">
        <w:rPr>
          <w:rFonts w:ascii="Times New Roman" w:eastAsia="Times New Roman" w:hAnsi="Times New Roman" w:cs="Times New Roman"/>
          <w:sz w:val="24"/>
          <w:szCs w:val="24"/>
        </w:rPr>
        <w:t xml:space="preserve"> või võtmeisik</w:t>
      </w:r>
      <w:r w:rsidRPr="1BD68A4A">
        <w:rPr>
          <w:rFonts w:ascii="Times New Roman" w:eastAsia="Times New Roman" w:hAnsi="Times New Roman" w:cs="Times New Roman"/>
          <w:sz w:val="24"/>
          <w:szCs w:val="24"/>
        </w:rPr>
        <w:t xml:space="preserve"> kutsutakse tagasi </w:t>
      </w:r>
      <w:r w:rsidR="1BADEDA4" w:rsidRPr="1BD68A4A">
        <w:rPr>
          <w:rFonts w:ascii="Times New Roman" w:eastAsia="Times New Roman" w:hAnsi="Times New Roman" w:cs="Times New Roman"/>
          <w:sz w:val="24"/>
          <w:szCs w:val="24"/>
        </w:rPr>
        <w:t>viivitamat</w:t>
      </w:r>
      <w:ins w:id="936" w:author="Merike Koppel - JUSTDIGI" w:date="2025-12-30T13:13:00Z" w16du:dateUtc="2025-12-30T11:13:00Z">
        <w:r w:rsidR="00895608">
          <w:rPr>
            <w:rFonts w:ascii="Times New Roman" w:eastAsia="Times New Roman" w:hAnsi="Times New Roman" w:cs="Times New Roman"/>
            <w:sz w:val="24"/>
            <w:szCs w:val="24"/>
          </w:rPr>
          <w:t>a</w:t>
        </w:r>
      </w:ins>
      <w:del w:id="937" w:author="Merike Koppel - JUSTDIGI" w:date="2025-12-30T13:13:00Z" w16du:dateUtc="2025-12-30T11:13:00Z">
        <w:r w:rsidR="1BADEDA4" w:rsidRPr="1BD68A4A" w:rsidDel="00895608">
          <w:rPr>
            <w:rFonts w:ascii="Times New Roman" w:eastAsia="Times New Roman" w:hAnsi="Times New Roman" w:cs="Times New Roman"/>
            <w:sz w:val="24"/>
            <w:szCs w:val="24"/>
          </w:rPr>
          <w:delText>ult</w:delText>
        </w:r>
      </w:del>
      <w:r w:rsidR="6AB82D84"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või </w:t>
      </w:r>
    </w:p>
    <w:p w14:paraId="21FF7776" w14:textId="6096B2C5" w:rsidR="00DF7936" w:rsidRPr="00FA634D" w:rsidRDefault="5F10466A" w:rsidP="00DF7936">
      <w:pPr>
        <w:spacing w:after="0" w:line="240" w:lineRule="auto"/>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3) asjakohasel juhul kohaldatakse meetmeid, et juht</w:t>
      </w:r>
      <w:r w:rsidR="0B8447F6" w:rsidRPr="1BD68A4A">
        <w:rPr>
          <w:rFonts w:ascii="Times New Roman" w:eastAsia="Times New Roman" w:hAnsi="Times New Roman" w:cs="Times New Roman"/>
          <w:sz w:val="24"/>
          <w:szCs w:val="24"/>
        </w:rPr>
        <w:t xml:space="preserve"> või võtmeisik</w:t>
      </w:r>
      <w:r w:rsidRPr="1BD68A4A">
        <w:rPr>
          <w:rFonts w:ascii="Times New Roman" w:eastAsia="Times New Roman" w:hAnsi="Times New Roman" w:cs="Times New Roman"/>
          <w:sz w:val="24"/>
          <w:szCs w:val="24"/>
        </w:rPr>
        <w:t xml:space="preserve"> sobiks ametisse või saab ametisse sobivaks.</w:t>
      </w:r>
    </w:p>
    <w:p w14:paraId="2B6891E5" w14:textId="6FF1ECB7" w:rsidR="68BE39C1" w:rsidRPr="00FA634D" w:rsidRDefault="68BE39C1" w:rsidP="14D1E9CD">
      <w:pPr>
        <w:spacing w:after="0" w:line="240" w:lineRule="auto"/>
        <w:rPr>
          <w:rFonts w:ascii="Times New Roman" w:eastAsia="Times New Roman" w:hAnsi="Times New Roman" w:cs="Times New Roman"/>
          <w:sz w:val="24"/>
          <w:szCs w:val="24"/>
        </w:rPr>
      </w:pPr>
    </w:p>
    <w:p w14:paraId="3D9576B5" w14:textId="16BAB681" w:rsidR="68BE39C1" w:rsidRPr="00FA634D" w:rsidRDefault="7671C1D3" w:rsidP="14D1E9CD">
      <w:pPr>
        <w:spacing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(9</w:t>
      </w:r>
      <w:r w:rsidR="73C4FAB9" w:rsidRPr="1BD68A4A">
        <w:rPr>
          <w:rFonts w:ascii="Times New Roman" w:eastAsia="Times New Roman" w:hAnsi="Times New Roman" w:cs="Times New Roman"/>
          <w:sz w:val="24"/>
          <w:szCs w:val="24"/>
          <w:vertAlign w:val="superscript"/>
        </w:rPr>
        <w:t>6</w:t>
      </w:r>
      <w:r w:rsidRPr="1BD68A4A">
        <w:rPr>
          <w:rFonts w:ascii="Times New Roman" w:eastAsia="Times New Roman" w:hAnsi="Times New Roman" w:cs="Times New Roman"/>
          <w:sz w:val="24"/>
          <w:szCs w:val="24"/>
        </w:rPr>
        <w:t xml:space="preserve">) </w:t>
      </w:r>
      <w:r w:rsidR="5C2BB53D" w:rsidRPr="1BD68A4A">
        <w:rPr>
          <w:rFonts w:ascii="Times New Roman" w:eastAsia="Times New Roman" w:hAnsi="Times New Roman" w:cs="Times New Roman"/>
          <w:sz w:val="24"/>
          <w:szCs w:val="24"/>
        </w:rPr>
        <w:t>Investeerimisühing kohaldab meetmeid, et tagada võtmeisiku ülesannete nõuetekohane täitmine, sealhulgas asendab võtmeisiku</w:t>
      </w:r>
      <w:r w:rsidR="00075CEE" w:rsidRPr="1BD68A4A">
        <w:rPr>
          <w:rFonts w:ascii="Times New Roman" w:eastAsia="Times New Roman" w:hAnsi="Times New Roman" w:cs="Times New Roman"/>
          <w:sz w:val="24"/>
          <w:szCs w:val="24"/>
        </w:rPr>
        <w:t>t</w:t>
      </w:r>
      <w:r w:rsidR="5C2BB53D" w:rsidRPr="1BD68A4A">
        <w:rPr>
          <w:rFonts w:ascii="Times New Roman" w:eastAsia="Times New Roman" w:hAnsi="Times New Roman" w:cs="Times New Roman"/>
          <w:sz w:val="24"/>
          <w:szCs w:val="24"/>
        </w:rPr>
        <w:t xml:space="preserve">, kui </w:t>
      </w:r>
      <w:r w:rsidR="648F27CC" w:rsidRPr="1BD68A4A">
        <w:rPr>
          <w:rFonts w:ascii="Times New Roman" w:eastAsia="Times New Roman" w:hAnsi="Times New Roman" w:cs="Times New Roman"/>
          <w:sz w:val="24"/>
          <w:szCs w:val="24"/>
        </w:rPr>
        <w:t>ta</w:t>
      </w:r>
      <w:r w:rsidR="5C2BB53D" w:rsidRPr="1BD68A4A">
        <w:rPr>
          <w:rFonts w:ascii="Times New Roman" w:eastAsia="Times New Roman" w:hAnsi="Times New Roman" w:cs="Times New Roman"/>
          <w:sz w:val="24"/>
          <w:szCs w:val="24"/>
        </w:rPr>
        <w:t xml:space="preserve"> ei vasta enam sobivusnõuetele.</w:t>
      </w:r>
      <w:r w:rsidR="2FFF1F09" w:rsidRPr="1BD68A4A">
        <w:rPr>
          <w:rFonts w:ascii="Times New Roman" w:eastAsia="Times New Roman" w:hAnsi="Times New Roman" w:cs="Times New Roman"/>
          <w:sz w:val="24"/>
          <w:szCs w:val="24"/>
        </w:rPr>
        <w:t>“</w:t>
      </w:r>
      <w:r w:rsidR="0F6181AB" w:rsidRPr="1BD68A4A">
        <w:rPr>
          <w:rFonts w:ascii="Times New Roman" w:eastAsia="Times New Roman" w:hAnsi="Times New Roman" w:cs="Times New Roman"/>
          <w:sz w:val="24"/>
          <w:szCs w:val="24"/>
        </w:rPr>
        <w:t>;</w:t>
      </w:r>
    </w:p>
    <w:p w14:paraId="78965EFE" w14:textId="0C0B6193" w:rsidR="00A82A7D" w:rsidRPr="00FA634D" w:rsidRDefault="00080218" w:rsidP="00A82A7D">
      <w:pPr>
        <w:spacing w:after="0" w:line="240" w:lineRule="auto"/>
        <w:rPr>
          <w:rFonts w:ascii="Times New Roman" w:hAnsi="Times New Roman" w:cs="Times New Roman"/>
          <w:sz w:val="24"/>
          <w:szCs w:val="24"/>
        </w:rPr>
      </w:pPr>
      <w:bookmarkStart w:id="938" w:name="_Hlk199441892"/>
      <w:r w:rsidRPr="1BD68A4A">
        <w:rPr>
          <w:rFonts w:ascii="Times New Roman" w:hAnsi="Times New Roman" w:cs="Times New Roman"/>
          <w:b/>
          <w:bCs/>
          <w:sz w:val="24"/>
          <w:szCs w:val="24"/>
        </w:rPr>
        <w:t>8</w:t>
      </w:r>
      <w:r w:rsidR="14E397D8" w:rsidRPr="1BD68A4A">
        <w:rPr>
          <w:rFonts w:ascii="Times New Roman" w:hAnsi="Times New Roman" w:cs="Times New Roman"/>
          <w:b/>
          <w:bCs/>
          <w:sz w:val="24"/>
          <w:szCs w:val="24"/>
        </w:rPr>
        <w:t>)</w:t>
      </w:r>
      <w:r w:rsidR="14E397D8" w:rsidRPr="1BD68A4A">
        <w:rPr>
          <w:rFonts w:ascii="Times New Roman" w:hAnsi="Times New Roman" w:cs="Times New Roman"/>
          <w:sz w:val="24"/>
          <w:szCs w:val="24"/>
        </w:rPr>
        <w:t xml:space="preserve"> </w:t>
      </w:r>
      <w:r w:rsidR="06077283" w:rsidRPr="1BD68A4A">
        <w:rPr>
          <w:rFonts w:ascii="Times New Roman" w:hAnsi="Times New Roman" w:cs="Times New Roman"/>
          <w:sz w:val="24"/>
          <w:szCs w:val="24"/>
        </w:rPr>
        <w:t>paragrahvi</w:t>
      </w:r>
      <w:r w:rsidR="14E397D8" w:rsidRPr="1BD68A4A">
        <w:rPr>
          <w:rFonts w:ascii="Times New Roman" w:hAnsi="Times New Roman" w:cs="Times New Roman"/>
          <w:sz w:val="24"/>
          <w:szCs w:val="24"/>
        </w:rPr>
        <w:t xml:space="preserve"> 79</w:t>
      </w:r>
      <w:r w:rsidR="14E397D8" w:rsidRPr="1BD68A4A">
        <w:rPr>
          <w:rFonts w:ascii="Times New Roman" w:hAnsi="Times New Roman" w:cs="Times New Roman"/>
          <w:sz w:val="24"/>
          <w:szCs w:val="24"/>
          <w:vertAlign w:val="superscript"/>
        </w:rPr>
        <w:t>1</w:t>
      </w:r>
      <w:r w:rsidR="14E397D8" w:rsidRPr="1BD68A4A">
        <w:rPr>
          <w:rFonts w:ascii="Times New Roman" w:hAnsi="Times New Roman" w:cs="Times New Roman"/>
          <w:sz w:val="24"/>
          <w:szCs w:val="24"/>
        </w:rPr>
        <w:t xml:space="preserve"> lõiget 1 täiendatakse teise lausega järgmises sõnastuses:</w:t>
      </w:r>
    </w:p>
    <w:p w14:paraId="3BC73A5F" w14:textId="668A69F5" w:rsidR="00A82A7D" w:rsidRPr="00FA634D" w:rsidRDefault="00A82A7D"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„Investeerimisühingu juhid ja töötajad on </w:t>
      </w:r>
      <w:r w:rsidRPr="0011619A">
        <w:rPr>
          <w:rFonts w:ascii="Times New Roman" w:hAnsi="Times New Roman" w:cs="Times New Roman"/>
          <w:sz w:val="24"/>
          <w:szCs w:val="24"/>
        </w:rPr>
        <w:t xml:space="preserve">kohustatud seadma investeerimisühingu </w:t>
      </w:r>
      <w:r w:rsidR="002B5546" w:rsidRPr="0011619A">
        <w:rPr>
          <w:rFonts w:ascii="Times New Roman" w:hAnsi="Times New Roman" w:cs="Times New Roman"/>
          <w:sz w:val="24"/>
          <w:szCs w:val="24"/>
        </w:rPr>
        <w:t xml:space="preserve">ja </w:t>
      </w:r>
      <w:r w:rsidRPr="0011619A">
        <w:rPr>
          <w:rFonts w:ascii="Times New Roman" w:hAnsi="Times New Roman" w:cs="Times New Roman"/>
          <w:sz w:val="24"/>
          <w:szCs w:val="24"/>
        </w:rPr>
        <w:t>selle klientide majanduslikud</w:t>
      </w:r>
      <w:r w:rsidR="00396F23" w:rsidRPr="0011619A">
        <w:rPr>
          <w:rFonts w:ascii="Times New Roman" w:hAnsi="Times New Roman" w:cs="Times New Roman"/>
          <w:sz w:val="24"/>
          <w:szCs w:val="24"/>
        </w:rPr>
        <w:t xml:space="preserve"> </w:t>
      </w:r>
      <w:r w:rsidRPr="0011619A">
        <w:rPr>
          <w:rFonts w:ascii="Times New Roman" w:hAnsi="Times New Roman" w:cs="Times New Roman"/>
          <w:sz w:val="24"/>
          <w:szCs w:val="24"/>
        </w:rPr>
        <w:t xml:space="preserve">huvid </w:t>
      </w:r>
      <w:commentRangeStart w:id="939"/>
      <w:r w:rsidRPr="0011619A">
        <w:rPr>
          <w:rFonts w:ascii="Times New Roman" w:hAnsi="Times New Roman" w:cs="Times New Roman"/>
          <w:sz w:val="24"/>
          <w:szCs w:val="24"/>
        </w:rPr>
        <w:t>kõrgemale oma</w:t>
      </w:r>
      <w:r w:rsidRPr="1BD68A4A">
        <w:rPr>
          <w:rFonts w:ascii="Times New Roman" w:hAnsi="Times New Roman" w:cs="Times New Roman"/>
          <w:sz w:val="24"/>
          <w:szCs w:val="24"/>
        </w:rPr>
        <w:t xml:space="preserve"> isiklikest majanduslikest huvidest</w:t>
      </w:r>
      <w:commentRangeEnd w:id="939"/>
      <w:r w:rsidR="009822E8">
        <w:rPr>
          <w:rStyle w:val="Kommentaariviide"/>
        </w:rPr>
        <w:commentReference w:id="939"/>
      </w:r>
      <w:r w:rsidRPr="1BD68A4A">
        <w:rPr>
          <w:rFonts w:ascii="Times New Roman" w:hAnsi="Times New Roman" w:cs="Times New Roman"/>
          <w:sz w:val="24"/>
          <w:szCs w:val="24"/>
        </w:rPr>
        <w:t>.“;</w:t>
      </w:r>
    </w:p>
    <w:bookmarkEnd w:id="938"/>
    <w:p w14:paraId="5A187D93" w14:textId="77777777" w:rsidR="00A82A7D" w:rsidRPr="00FA634D" w:rsidRDefault="00A82A7D" w:rsidP="00A82A7D">
      <w:pPr>
        <w:spacing w:after="0" w:line="240" w:lineRule="auto"/>
        <w:jc w:val="both"/>
        <w:rPr>
          <w:rFonts w:ascii="Times New Roman" w:eastAsia="Times New Roman" w:hAnsi="Times New Roman" w:cs="Times New Roman"/>
          <w:sz w:val="24"/>
          <w:szCs w:val="24"/>
        </w:rPr>
      </w:pPr>
    </w:p>
    <w:p w14:paraId="41F2134C" w14:textId="571CD99E" w:rsidR="00A82A7D" w:rsidRPr="00FA634D" w:rsidRDefault="00080218" w:rsidP="00A82A7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9</w:t>
      </w:r>
      <w:r w:rsidR="00A82A7D" w:rsidRPr="1BD68A4A">
        <w:rPr>
          <w:rFonts w:ascii="Times New Roman" w:eastAsia="Times New Roman" w:hAnsi="Times New Roman" w:cs="Times New Roman"/>
          <w:b/>
          <w:bCs/>
          <w:sz w:val="24"/>
          <w:szCs w:val="24"/>
        </w:rPr>
        <w:t xml:space="preserve">) </w:t>
      </w:r>
      <w:r w:rsidR="00A82A7D" w:rsidRPr="1BD68A4A">
        <w:rPr>
          <w:rFonts w:ascii="Times New Roman" w:eastAsia="Times New Roman" w:hAnsi="Times New Roman" w:cs="Times New Roman"/>
          <w:sz w:val="24"/>
          <w:szCs w:val="24"/>
        </w:rPr>
        <w:t>paragrahvi 79</w:t>
      </w:r>
      <w:r w:rsidR="00A82A7D" w:rsidRPr="1BD68A4A">
        <w:rPr>
          <w:rFonts w:ascii="Times New Roman" w:eastAsia="Times New Roman" w:hAnsi="Times New Roman" w:cs="Times New Roman"/>
          <w:sz w:val="24"/>
          <w:szCs w:val="24"/>
          <w:vertAlign w:val="superscript"/>
        </w:rPr>
        <w:t>1</w:t>
      </w:r>
      <w:r w:rsidR="00A82A7D" w:rsidRPr="1BD68A4A">
        <w:rPr>
          <w:rFonts w:ascii="Times New Roman" w:eastAsia="Times New Roman" w:hAnsi="Times New Roman" w:cs="Times New Roman"/>
          <w:sz w:val="24"/>
          <w:szCs w:val="24"/>
        </w:rPr>
        <w:t xml:space="preserve"> lõike 3 esimene lause muudetakse ja sõnastatakse järgmiselt:</w:t>
      </w:r>
    </w:p>
    <w:p w14:paraId="7EDB2C76" w14:textId="2E53565E" w:rsidR="00A82A7D" w:rsidRPr="00FA634D" w:rsidRDefault="14E397D8" w:rsidP="00A82A7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„Investeerimisühingu juhtidele ja töötajatele</w:t>
      </w:r>
      <w:r w:rsidR="002D4F33" w:rsidRPr="1BD68A4A">
        <w:rPr>
          <w:rFonts w:ascii="Times New Roman" w:eastAsia="Times New Roman" w:hAnsi="Times New Roman" w:cs="Times New Roman"/>
          <w:sz w:val="24"/>
          <w:szCs w:val="24"/>
        </w:rPr>
        <w:t xml:space="preserve"> ning seoses laenude andmisega investeerimisühinguga seotud isikutele </w:t>
      </w:r>
      <w:r w:rsidRPr="1BD68A4A">
        <w:rPr>
          <w:rFonts w:ascii="Times New Roman" w:eastAsia="Times New Roman" w:hAnsi="Times New Roman" w:cs="Times New Roman"/>
          <w:sz w:val="24"/>
          <w:szCs w:val="24"/>
        </w:rPr>
        <w:t>kohaldatakse krediidiasutuste seaduse § 49 lõigetes 1</w:t>
      </w:r>
      <w:r w:rsidRPr="1BD68A4A">
        <w:rPr>
          <w:rFonts w:ascii="Times New Roman" w:eastAsia="Times New Roman" w:hAnsi="Times New Roman" w:cs="Times New Roman"/>
          <w:sz w:val="24"/>
          <w:szCs w:val="24"/>
          <w:vertAlign w:val="superscript"/>
        </w:rPr>
        <w:t>1</w:t>
      </w:r>
      <w:r w:rsidRPr="1BD68A4A">
        <w:rPr>
          <w:rFonts w:ascii="Times New Roman" w:eastAsia="Times New Roman" w:hAnsi="Times New Roman" w:cs="Times New Roman"/>
          <w:sz w:val="24"/>
          <w:szCs w:val="24"/>
        </w:rPr>
        <w:t>–2</w:t>
      </w:r>
      <w:r w:rsidR="00462632" w:rsidRPr="1BD68A4A">
        <w:rPr>
          <w:rFonts w:ascii="Times New Roman" w:eastAsia="Times New Roman" w:hAnsi="Times New Roman" w:cs="Times New Roman"/>
          <w:sz w:val="24"/>
          <w:szCs w:val="24"/>
        </w:rPr>
        <w:t xml:space="preserve"> ja </w:t>
      </w:r>
      <w:r w:rsidRPr="1BD68A4A">
        <w:rPr>
          <w:rFonts w:ascii="Times New Roman" w:eastAsia="Times New Roman" w:hAnsi="Times New Roman" w:cs="Times New Roman"/>
          <w:sz w:val="24"/>
          <w:szCs w:val="24"/>
        </w:rPr>
        <w:t>§-s 84 sätestatut.“;</w:t>
      </w:r>
    </w:p>
    <w:p w14:paraId="0B5DA814" w14:textId="4EB4216B" w:rsidR="14D1E9CD" w:rsidRPr="00FA634D" w:rsidRDefault="14D1E9CD" w:rsidP="14D1E9CD">
      <w:pPr>
        <w:spacing w:after="0" w:line="240" w:lineRule="auto"/>
        <w:jc w:val="both"/>
        <w:rPr>
          <w:rFonts w:ascii="Times New Roman" w:eastAsia="Times New Roman" w:hAnsi="Times New Roman" w:cs="Times New Roman"/>
          <w:sz w:val="24"/>
          <w:szCs w:val="24"/>
        </w:rPr>
      </w:pPr>
    </w:p>
    <w:p w14:paraId="726680C2" w14:textId="3BA7AEDA" w:rsidR="085F4CB7" w:rsidRPr="00FA634D" w:rsidRDefault="00080218"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10</w:t>
      </w:r>
      <w:r w:rsidR="085F4CB7" w:rsidRPr="1BD68A4A">
        <w:rPr>
          <w:rFonts w:ascii="Times New Roman" w:eastAsia="Times New Roman" w:hAnsi="Times New Roman" w:cs="Times New Roman"/>
          <w:b/>
          <w:bCs/>
          <w:sz w:val="24"/>
          <w:szCs w:val="24"/>
        </w:rPr>
        <w:t xml:space="preserve">) </w:t>
      </w:r>
      <w:r w:rsidR="085F4CB7" w:rsidRPr="1BD68A4A">
        <w:rPr>
          <w:rFonts w:ascii="Times New Roman" w:eastAsia="Times New Roman" w:hAnsi="Times New Roman" w:cs="Times New Roman"/>
          <w:sz w:val="24"/>
          <w:szCs w:val="24"/>
        </w:rPr>
        <w:t>paragrahvi 79</w:t>
      </w:r>
      <w:r w:rsidR="085F4CB7" w:rsidRPr="1BD68A4A">
        <w:rPr>
          <w:rFonts w:ascii="Times New Roman" w:eastAsia="Times New Roman" w:hAnsi="Times New Roman" w:cs="Times New Roman"/>
          <w:sz w:val="24"/>
          <w:szCs w:val="24"/>
          <w:vertAlign w:val="superscript"/>
        </w:rPr>
        <w:t>2</w:t>
      </w:r>
      <w:r w:rsidR="085F4CB7" w:rsidRPr="1BD68A4A">
        <w:rPr>
          <w:rFonts w:ascii="Times New Roman" w:eastAsia="Times New Roman" w:hAnsi="Times New Roman" w:cs="Times New Roman"/>
          <w:sz w:val="24"/>
          <w:szCs w:val="24"/>
        </w:rPr>
        <w:t xml:space="preserve"> lõike 2 punktis 3 ja lõikes 8 asendatakse sõna </w:t>
      </w:r>
      <w:r w:rsidR="00C7507D" w:rsidRPr="1BD68A4A">
        <w:rPr>
          <w:rFonts w:ascii="Times New Roman" w:eastAsia="Times New Roman" w:hAnsi="Times New Roman" w:cs="Times New Roman"/>
          <w:sz w:val="24"/>
          <w:szCs w:val="24"/>
        </w:rPr>
        <w:t>„</w:t>
      </w:r>
      <w:r w:rsidR="085F4CB7" w:rsidRPr="1BD68A4A">
        <w:rPr>
          <w:rFonts w:ascii="Times New Roman" w:eastAsia="Times New Roman" w:hAnsi="Times New Roman" w:cs="Times New Roman"/>
          <w:sz w:val="24"/>
          <w:szCs w:val="24"/>
        </w:rPr>
        <w:t>kontrollifunktsiooni</w:t>
      </w:r>
      <w:r w:rsidR="00B76A4F" w:rsidRPr="1BD68A4A">
        <w:rPr>
          <w:rFonts w:ascii="Times New Roman" w:eastAsia="Times New Roman" w:hAnsi="Times New Roman" w:cs="Times New Roman"/>
          <w:sz w:val="24"/>
          <w:szCs w:val="24"/>
        </w:rPr>
        <w:t>“</w:t>
      </w:r>
      <w:r w:rsidR="085F4CB7" w:rsidRPr="1BD68A4A">
        <w:rPr>
          <w:rFonts w:ascii="Times New Roman" w:eastAsia="Times New Roman" w:hAnsi="Times New Roman" w:cs="Times New Roman"/>
          <w:sz w:val="24"/>
          <w:szCs w:val="24"/>
        </w:rPr>
        <w:t xml:space="preserve"> sõnaga </w:t>
      </w:r>
      <w:r w:rsidR="00C7507D" w:rsidRPr="1BD68A4A">
        <w:rPr>
          <w:rFonts w:ascii="Times New Roman" w:eastAsia="Times New Roman" w:hAnsi="Times New Roman" w:cs="Times New Roman"/>
          <w:sz w:val="24"/>
          <w:szCs w:val="24"/>
        </w:rPr>
        <w:t>„</w:t>
      </w:r>
      <w:r w:rsidR="085F4CB7" w:rsidRPr="1BD68A4A">
        <w:rPr>
          <w:rFonts w:ascii="Times New Roman" w:eastAsia="Times New Roman" w:hAnsi="Times New Roman" w:cs="Times New Roman"/>
          <w:sz w:val="24"/>
          <w:szCs w:val="24"/>
        </w:rPr>
        <w:t>sisekontrollifunktsiooni</w:t>
      </w:r>
      <w:r w:rsidR="00B76A4F" w:rsidRPr="1BD68A4A">
        <w:rPr>
          <w:rFonts w:ascii="Times New Roman" w:eastAsia="Times New Roman" w:hAnsi="Times New Roman" w:cs="Times New Roman"/>
          <w:sz w:val="24"/>
          <w:szCs w:val="24"/>
        </w:rPr>
        <w:t>“</w:t>
      </w:r>
      <w:r w:rsidR="085F4CB7" w:rsidRPr="1BD68A4A">
        <w:rPr>
          <w:rFonts w:ascii="Times New Roman" w:eastAsia="Times New Roman" w:hAnsi="Times New Roman" w:cs="Times New Roman"/>
          <w:sz w:val="24"/>
          <w:szCs w:val="24"/>
        </w:rPr>
        <w:t>;</w:t>
      </w:r>
    </w:p>
    <w:p w14:paraId="5A757E0C" w14:textId="77777777" w:rsidR="00A82A7D" w:rsidRPr="00FA634D" w:rsidRDefault="00A82A7D" w:rsidP="00A82A7D">
      <w:pPr>
        <w:spacing w:after="0" w:line="240" w:lineRule="auto"/>
        <w:jc w:val="both"/>
        <w:rPr>
          <w:rFonts w:ascii="Times New Roman" w:eastAsia="Times New Roman" w:hAnsi="Times New Roman" w:cs="Times New Roman"/>
          <w:sz w:val="24"/>
          <w:szCs w:val="24"/>
        </w:rPr>
      </w:pPr>
    </w:p>
    <w:p w14:paraId="35058E4C" w14:textId="0330945E" w:rsidR="00A82A7D" w:rsidRPr="00FA634D" w:rsidRDefault="00080218" w:rsidP="00A82A7D">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11</w:t>
      </w:r>
      <w:r w:rsidR="14E397D8" w:rsidRPr="1BD68A4A">
        <w:rPr>
          <w:rFonts w:ascii="Times New Roman" w:hAnsi="Times New Roman" w:cs="Times New Roman"/>
          <w:b/>
          <w:bCs/>
          <w:sz w:val="24"/>
          <w:szCs w:val="24"/>
        </w:rPr>
        <w:t>)</w:t>
      </w:r>
      <w:r w:rsidR="14E397D8" w:rsidRPr="1BD68A4A">
        <w:rPr>
          <w:rFonts w:ascii="Times New Roman" w:hAnsi="Times New Roman" w:cs="Times New Roman"/>
          <w:sz w:val="24"/>
          <w:szCs w:val="24"/>
        </w:rPr>
        <w:t xml:space="preserve"> </w:t>
      </w:r>
      <w:r w:rsidR="52F32BAE" w:rsidRPr="1BD68A4A">
        <w:rPr>
          <w:rFonts w:ascii="Times New Roman" w:hAnsi="Times New Roman" w:cs="Times New Roman"/>
          <w:sz w:val="24"/>
          <w:szCs w:val="24"/>
        </w:rPr>
        <w:t>paragrahvi</w:t>
      </w:r>
      <w:r w:rsidR="14E397D8" w:rsidRPr="1BD68A4A">
        <w:rPr>
          <w:rFonts w:ascii="Times New Roman" w:hAnsi="Times New Roman" w:cs="Times New Roman"/>
          <w:sz w:val="24"/>
          <w:szCs w:val="24"/>
        </w:rPr>
        <w:t xml:space="preserve"> 79</w:t>
      </w:r>
      <w:r w:rsidR="14E397D8" w:rsidRPr="1BD68A4A">
        <w:rPr>
          <w:rFonts w:ascii="Times New Roman" w:hAnsi="Times New Roman" w:cs="Times New Roman"/>
          <w:sz w:val="24"/>
          <w:szCs w:val="24"/>
          <w:vertAlign w:val="superscript"/>
        </w:rPr>
        <w:t>2</w:t>
      </w:r>
      <w:r w:rsidR="14E397D8" w:rsidRPr="1BD68A4A">
        <w:rPr>
          <w:rFonts w:ascii="Times New Roman" w:hAnsi="Times New Roman" w:cs="Times New Roman"/>
          <w:sz w:val="24"/>
          <w:szCs w:val="24"/>
        </w:rPr>
        <w:t xml:space="preserve"> lõige 5 tunnistatakse kehtetuks;</w:t>
      </w:r>
    </w:p>
    <w:p w14:paraId="4971660E" w14:textId="55E2812E" w:rsidR="14D1E9CD" w:rsidRPr="00FA634D" w:rsidRDefault="14D1E9CD" w:rsidP="14D1E9CD">
      <w:pPr>
        <w:spacing w:after="0" w:line="240" w:lineRule="auto"/>
        <w:jc w:val="both"/>
        <w:rPr>
          <w:rFonts w:ascii="Times New Roman" w:eastAsia="Times New Roman" w:hAnsi="Times New Roman" w:cs="Times New Roman"/>
          <w:sz w:val="24"/>
          <w:szCs w:val="24"/>
        </w:rPr>
      </w:pPr>
    </w:p>
    <w:p w14:paraId="60669E96" w14:textId="415E2D18" w:rsidR="3335E882" w:rsidRPr="00FA634D" w:rsidRDefault="00080218"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2</w:t>
      </w:r>
      <w:r w:rsidR="3335E882" w:rsidRPr="1BD68A4A">
        <w:rPr>
          <w:rFonts w:ascii="Times New Roman" w:hAnsi="Times New Roman" w:cs="Times New Roman"/>
          <w:b/>
          <w:bCs/>
          <w:sz w:val="24"/>
          <w:szCs w:val="24"/>
        </w:rPr>
        <w:t xml:space="preserve">) </w:t>
      </w:r>
      <w:r w:rsidR="167D194F" w:rsidRPr="1BD68A4A">
        <w:rPr>
          <w:rFonts w:ascii="Times New Roman" w:hAnsi="Times New Roman" w:cs="Times New Roman"/>
          <w:sz w:val="24"/>
          <w:szCs w:val="24"/>
        </w:rPr>
        <w:t>paragrahvi 79</w:t>
      </w:r>
      <w:r w:rsidR="167D194F" w:rsidRPr="1BD68A4A">
        <w:rPr>
          <w:rFonts w:ascii="Times New Roman" w:hAnsi="Times New Roman" w:cs="Times New Roman"/>
          <w:sz w:val="24"/>
          <w:szCs w:val="24"/>
          <w:vertAlign w:val="superscript"/>
        </w:rPr>
        <w:t>4</w:t>
      </w:r>
      <w:r w:rsidR="167D194F" w:rsidRPr="1BD68A4A">
        <w:rPr>
          <w:rFonts w:ascii="Times New Roman" w:hAnsi="Times New Roman" w:cs="Times New Roman"/>
          <w:sz w:val="24"/>
          <w:szCs w:val="24"/>
        </w:rPr>
        <w:t xml:space="preserve"> lõike 3 punkt 1 muudetakse ja sõna</w:t>
      </w:r>
      <w:r w:rsidR="487B63A4" w:rsidRPr="1BD68A4A">
        <w:rPr>
          <w:rFonts w:ascii="Times New Roman" w:hAnsi="Times New Roman" w:cs="Times New Roman"/>
          <w:sz w:val="24"/>
          <w:szCs w:val="24"/>
        </w:rPr>
        <w:t>s</w:t>
      </w:r>
      <w:r w:rsidR="167D194F" w:rsidRPr="1BD68A4A">
        <w:rPr>
          <w:rFonts w:ascii="Times New Roman" w:hAnsi="Times New Roman" w:cs="Times New Roman"/>
          <w:sz w:val="24"/>
          <w:szCs w:val="24"/>
        </w:rPr>
        <w:t>tatakse järgmiselt:</w:t>
      </w:r>
    </w:p>
    <w:p w14:paraId="46FE000D" w14:textId="2555899B" w:rsidR="4A511A8A" w:rsidRPr="00FA634D" w:rsidRDefault="57532D00"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8538BD9" w:rsidRPr="1BD68A4A">
        <w:rPr>
          <w:rFonts w:ascii="Times New Roman" w:hAnsi="Times New Roman" w:cs="Times New Roman"/>
          <w:sz w:val="24"/>
          <w:szCs w:val="24"/>
        </w:rPr>
        <w:t xml:space="preserve">1) </w:t>
      </w:r>
      <w:r w:rsidR="28538BD9" w:rsidRPr="006104E6">
        <w:rPr>
          <w:rFonts w:ascii="Times New Roman" w:hAnsi="Times New Roman" w:cs="Times New Roman"/>
          <w:sz w:val="24"/>
          <w:szCs w:val="24"/>
        </w:rPr>
        <w:t>teostab järelevalvet juhatuse liikmete ja töötajate,</w:t>
      </w:r>
      <w:r w:rsidR="28538BD9" w:rsidRPr="006104E6">
        <w:rPr>
          <w:rFonts w:ascii="Times New Roman" w:eastAsia="Times New Roman" w:hAnsi="Times New Roman" w:cs="Times New Roman"/>
          <w:sz w:val="24"/>
          <w:szCs w:val="24"/>
        </w:rPr>
        <w:t xml:space="preserve"> sealhulgas </w:t>
      </w:r>
      <w:commentRangeStart w:id="940"/>
      <w:r w:rsidR="28538BD9" w:rsidRPr="006104E6">
        <w:rPr>
          <w:rFonts w:ascii="Times New Roman" w:eastAsia="Times New Roman" w:hAnsi="Times New Roman" w:cs="Times New Roman"/>
          <w:sz w:val="24"/>
          <w:szCs w:val="24"/>
        </w:rPr>
        <w:t>sisekontrollifunktsioonide juhtide</w:t>
      </w:r>
      <w:commentRangeEnd w:id="940"/>
      <w:r w:rsidR="00722FAE">
        <w:rPr>
          <w:rStyle w:val="Kommentaariviide"/>
        </w:rPr>
        <w:commentReference w:id="940"/>
      </w:r>
      <w:r w:rsidR="28538BD9" w:rsidRPr="006104E6">
        <w:rPr>
          <w:rFonts w:ascii="Times New Roman" w:hAnsi="Times New Roman" w:cs="Times New Roman"/>
          <w:sz w:val="24"/>
          <w:szCs w:val="24"/>
        </w:rPr>
        <w:t xml:space="preserve"> tasustamise</w:t>
      </w:r>
      <w:r w:rsidR="28538BD9" w:rsidRPr="1BD68A4A">
        <w:rPr>
          <w:rFonts w:ascii="Times New Roman" w:hAnsi="Times New Roman" w:cs="Times New Roman"/>
          <w:sz w:val="24"/>
          <w:szCs w:val="24"/>
        </w:rPr>
        <w:t xml:space="preserve"> üle;</w:t>
      </w:r>
      <w:r w:rsidR="0EA5F74A" w:rsidRPr="1BD68A4A">
        <w:rPr>
          <w:rFonts w:ascii="Times New Roman" w:hAnsi="Times New Roman" w:cs="Times New Roman"/>
          <w:sz w:val="24"/>
          <w:szCs w:val="24"/>
        </w:rPr>
        <w:t>“</w:t>
      </w:r>
      <w:r w:rsidR="28538BD9" w:rsidRPr="1BD68A4A">
        <w:rPr>
          <w:rFonts w:ascii="Times New Roman" w:hAnsi="Times New Roman" w:cs="Times New Roman"/>
          <w:sz w:val="24"/>
          <w:szCs w:val="24"/>
        </w:rPr>
        <w:t>;</w:t>
      </w:r>
    </w:p>
    <w:p w14:paraId="5B63CA5F" w14:textId="77777777" w:rsidR="00557A4B" w:rsidRPr="00FA634D" w:rsidRDefault="00557A4B" w:rsidP="14D1E9CD">
      <w:pPr>
        <w:spacing w:after="0" w:line="240" w:lineRule="auto"/>
        <w:rPr>
          <w:rFonts w:ascii="Times New Roman" w:hAnsi="Times New Roman" w:cs="Times New Roman"/>
          <w:sz w:val="24"/>
          <w:szCs w:val="24"/>
        </w:rPr>
      </w:pPr>
    </w:p>
    <w:p w14:paraId="3AA393FD" w14:textId="4C7D1247" w:rsidR="00A82A7D" w:rsidRPr="00FA634D" w:rsidRDefault="00080218" w:rsidP="00A82A7D">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3</w:t>
      </w:r>
      <w:r w:rsidR="14E397D8" w:rsidRPr="1BD68A4A">
        <w:rPr>
          <w:rFonts w:ascii="Times New Roman" w:hAnsi="Times New Roman" w:cs="Times New Roman"/>
          <w:b/>
          <w:bCs/>
          <w:sz w:val="24"/>
          <w:szCs w:val="24"/>
        </w:rPr>
        <w:t>)</w:t>
      </w:r>
      <w:r w:rsidR="14E397D8" w:rsidRPr="1BD68A4A">
        <w:rPr>
          <w:rFonts w:ascii="Times New Roman" w:hAnsi="Times New Roman" w:cs="Times New Roman"/>
          <w:sz w:val="24"/>
          <w:szCs w:val="24"/>
        </w:rPr>
        <w:t xml:space="preserve"> seadust täiendatakse §-ga 79</w:t>
      </w:r>
      <w:r w:rsidR="14E397D8" w:rsidRPr="1BD68A4A">
        <w:rPr>
          <w:rFonts w:ascii="Times New Roman" w:hAnsi="Times New Roman" w:cs="Times New Roman"/>
          <w:sz w:val="24"/>
          <w:szCs w:val="24"/>
          <w:vertAlign w:val="superscript"/>
        </w:rPr>
        <w:t>5</w:t>
      </w:r>
      <w:r w:rsidR="14E397D8" w:rsidRPr="1BD68A4A">
        <w:rPr>
          <w:rFonts w:ascii="Times New Roman" w:hAnsi="Times New Roman" w:cs="Times New Roman"/>
          <w:sz w:val="24"/>
          <w:szCs w:val="24"/>
        </w:rPr>
        <w:t xml:space="preserve"> järgmises sõnastuses:</w:t>
      </w:r>
    </w:p>
    <w:p w14:paraId="7C926D51" w14:textId="753796EF" w:rsidR="00312D48" w:rsidRPr="00FA634D" w:rsidRDefault="10478596" w:rsidP="4FA6A224">
      <w:pPr>
        <w:spacing w:after="0" w:line="240" w:lineRule="auto"/>
        <w:rPr>
          <w:rFonts w:ascii="Times New Roman" w:hAnsi="Times New Roman" w:cs="Times New Roman"/>
          <w:b/>
          <w:bCs/>
          <w:kern w:val="0"/>
          <w:sz w:val="24"/>
          <w:szCs w:val="24"/>
          <w:lang w:eastAsia="et-EE"/>
          <w14:ligatures w14:val="none"/>
        </w:rPr>
      </w:pPr>
      <w:r w:rsidRPr="1BD68A4A">
        <w:rPr>
          <w:rFonts w:ascii="Times New Roman" w:hAnsi="Times New Roman" w:cs="Times New Roman"/>
          <w:sz w:val="24"/>
          <w:szCs w:val="24"/>
        </w:rPr>
        <w:t>„</w:t>
      </w:r>
      <w:r w:rsidRPr="1BD68A4A">
        <w:rPr>
          <w:rFonts w:ascii="Times New Roman" w:hAnsi="Times New Roman" w:cs="Times New Roman"/>
          <w:b/>
          <w:bCs/>
          <w:sz w:val="24"/>
          <w:szCs w:val="24"/>
        </w:rPr>
        <w:t>§ 79</w:t>
      </w:r>
      <w:r w:rsidRPr="1BD68A4A">
        <w:rPr>
          <w:rFonts w:ascii="Times New Roman" w:hAnsi="Times New Roman" w:cs="Times New Roman"/>
          <w:b/>
          <w:bCs/>
          <w:sz w:val="24"/>
          <w:szCs w:val="24"/>
          <w:vertAlign w:val="superscript"/>
        </w:rPr>
        <w:t>5</w:t>
      </w:r>
      <w:r w:rsidRPr="1BD68A4A">
        <w:rPr>
          <w:rFonts w:ascii="Times New Roman" w:hAnsi="Times New Roman" w:cs="Times New Roman"/>
          <w:b/>
          <w:bCs/>
          <w:sz w:val="24"/>
          <w:szCs w:val="24"/>
        </w:rPr>
        <w:t xml:space="preserve">. </w:t>
      </w:r>
      <w:proofErr w:type="spellStart"/>
      <w:r w:rsidRPr="1BD68A4A">
        <w:rPr>
          <w:rFonts w:ascii="Times New Roman" w:hAnsi="Times New Roman" w:cs="Times New Roman"/>
          <w:b/>
          <w:bCs/>
          <w:sz w:val="24"/>
          <w:szCs w:val="24"/>
        </w:rPr>
        <w:t>Nomineerimiskomitee</w:t>
      </w:r>
      <w:proofErr w:type="spellEnd"/>
      <w:r w:rsidR="301D0922" w:rsidRPr="1BD68A4A">
        <w:rPr>
          <w:rFonts w:ascii="Times New Roman" w:hAnsi="Times New Roman" w:cs="Times New Roman"/>
          <w:b/>
          <w:bCs/>
          <w:sz w:val="24"/>
          <w:szCs w:val="24"/>
        </w:rPr>
        <w:t xml:space="preserve"> ja selle ülesanded</w:t>
      </w:r>
    </w:p>
    <w:p w14:paraId="20912C89" w14:textId="7C665331" w:rsidR="00A82A7D" w:rsidRPr="00FA634D" w:rsidRDefault="10478596" w:rsidP="4FA6A224">
      <w:pPr>
        <w:spacing w:after="0" w:line="240" w:lineRule="auto"/>
        <w:jc w:val="both"/>
        <w:rPr>
          <w:rFonts w:ascii="Times New Roman" w:eastAsia="Times New Roman" w:hAnsi="Times New Roman" w:cs="Times New Roman"/>
          <w:sz w:val="24"/>
          <w:szCs w:val="24"/>
          <w:lang w:eastAsia="et-EE"/>
        </w:rPr>
      </w:pPr>
      <w:r w:rsidRPr="00FA634D">
        <w:rPr>
          <w:rFonts w:ascii="Times New Roman" w:eastAsia="Times New Roman" w:hAnsi="Times New Roman" w:cs="Times New Roman"/>
          <w:kern w:val="0"/>
          <w:sz w:val="24"/>
          <w:szCs w:val="24"/>
          <w:lang w:eastAsia="et-EE"/>
          <w14:ligatures w14:val="none"/>
        </w:rPr>
        <w:t xml:space="preserve">(1) Kui see on proportsionaalne investeerimisühingu tegevuse laadi, ulatuse ja keerukuse astmega, tuleb investeerimisühingus moodustada </w:t>
      </w:r>
      <w:proofErr w:type="spellStart"/>
      <w:r w:rsidRPr="00FA634D">
        <w:rPr>
          <w:rFonts w:ascii="Times New Roman" w:eastAsia="Times New Roman" w:hAnsi="Times New Roman" w:cs="Times New Roman"/>
          <w:kern w:val="0"/>
          <w:sz w:val="24"/>
          <w:szCs w:val="24"/>
          <w:lang w:eastAsia="et-EE"/>
          <w14:ligatures w14:val="none"/>
        </w:rPr>
        <w:t>nomineerimiskomitee</w:t>
      </w:r>
      <w:proofErr w:type="spellEnd"/>
      <w:r w:rsidRPr="00FA634D">
        <w:rPr>
          <w:rFonts w:ascii="Times New Roman" w:eastAsia="Times New Roman" w:hAnsi="Times New Roman" w:cs="Times New Roman"/>
          <w:kern w:val="0"/>
          <w:sz w:val="24"/>
          <w:szCs w:val="24"/>
          <w:lang w:eastAsia="et-EE"/>
          <w14:ligatures w14:val="none"/>
        </w:rPr>
        <w:t>, mis koosneb investeerimisühingu nõukogu liikmetest.</w:t>
      </w:r>
    </w:p>
    <w:p w14:paraId="7B54D6B4" w14:textId="450A1D1B" w:rsidR="00A82A7D" w:rsidRPr="00FA634D" w:rsidRDefault="14E397D8" w:rsidP="00A82A7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w:t>
      </w:r>
      <w:proofErr w:type="spellStart"/>
      <w:r w:rsidRPr="1BD68A4A">
        <w:rPr>
          <w:rFonts w:ascii="Times New Roman" w:eastAsia="Times New Roman" w:hAnsi="Times New Roman" w:cs="Times New Roman"/>
          <w:sz w:val="24"/>
          <w:szCs w:val="24"/>
        </w:rPr>
        <w:t>Nomineerimiskomitee</w:t>
      </w:r>
      <w:proofErr w:type="spellEnd"/>
      <w:r w:rsidRPr="1BD68A4A">
        <w:rPr>
          <w:rFonts w:ascii="Times New Roman" w:eastAsia="Times New Roman" w:hAnsi="Times New Roman" w:cs="Times New Roman"/>
          <w:sz w:val="24"/>
          <w:szCs w:val="24"/>
        </w:rPr>
        <w:t xml:space="preserve"> ülesan</w:t>
      </w:r>
      <w:r w:rsidR="00840025" w:rsidRPr="1BD68A4A">
        <w:rPr>
          <w:rFonts w:ascii="Times New Roman" w:eastAsia="Times New Roman" w:hAnsi="Times New Roman" w:cs="Times New Roman"/>
          <w:sz w:val="24"/>
          <w:szCs w:val="24"/>
        </w:rPr>
        <w:t>ne</w:t>
      </w:r>
      <w:r w:rsidRPr="1BD68A4A">
        <w:rPr>
          <w:rFonts w:ascii="Times New Roman" w:eastAsia="Times New Roman" w:hAnsi="Times New Roman" w:cs="Times New Roman"/>
          <w:sz w:val="24"/>
          <w:szCs w:val="24"/>
        </w:rPr>
        <w:t xml:space="preserve"> on:</w:t>
      </w:r>
    </w:p>
    <w:p w14:paraId="00BDBB7E" w14:textId="4D30A167" w:rsidR="00A82A7D" w:rsidRPr="00FA634D" w:rsidRDefault="14E397D8"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FA634D">
        <w:rPr>
          <w:rFonts w:ascii="Times New Roman" w:eastAsia="Times New Roman" w:hAnsi="Times New Roman" w:cs="Times New Roman"/>
          <w:sz w:val="24"/>
          <w:szCs w:val="24"/>
        </w:rPr>
        <w:t xml:space="preserve">1) </w:t>
      </w:r>
      <w:r w:rsidR="00172B24" w:rsidRPr="00FA634D">
        <w:rPr>
          <w:rFonts w:ascii="Times New Roman" w:eastAsia="Times New Roman" w:hAnsi="Times New Roman" w:cs="Times New Roman"/>
          <w:sz w:val="24"/>
          <w:szCs w:val="24"/>
        </w:rPr>
        <w:t xml:space="preserve">esitada nõukogule </w:t>
      </w:r>
      <w:r w:rsidRPr="00FA634D">
        <w:rPr>
          <w:rFonts w:ascii="Times New Roman" w:eastAsia="Times New Roman" w:hAnsi="Times New Roman" w:cs="Times New Roman"/>
          <w:kern w:val="0"/>
          <w:sz w:val="24"/>
          <w:szCs w:val="24"/>
          <w:lang w:eastAsia="et-EE"/>
          <w14:ligatures w14:val="none"/>
        </w:rPr>
        <w:t>investeerimisühingu</w:t>
      </w:r>
      <w:r w:rsidRPr="00FA634D">
        <w:rPr>
          <w:rFonts w:ascii="Times New Roman" w:eastAsia="Times New Roman" w:hAnsi="Times New Roman" w:cs="Times New Roman"/>
          <w:sz w:val="24"/>
          <w:szCs w:val="24"/>
        </w:rPr>
        <w:t xml:space="preserve"> juhatuse liikme kandidaa</w:t>
      </w:r>
      <w:r w:rsidR="00B978EB" w:rsidRPr="00FA634D">
        <w:rPr>
          <w:rFonts w:ascii="Times New Roman" w:eastAsia="Times New Roman" w:hAnsi="Times New Roman" w:cs="Times New Roman"/>
          <w:sz w:val="24"/>
          <w:szCs w:val="24"/>
        </w:rPr>
        <w:t>d</w:t>
      </w:r>
      <w:r w:rsidRPr="00FA634D">
        <w:rPr>
          <w:rFonts w:ascii="Times New Roman" w:eastAsia="Times New Roman" w:hAnsi="Times New Roman" w:cs="Times New Roman"/>
          <w:sz w:val="24"/>
          <w:szCs w:val="24"/>
        </w:rPr>
        <w:t>id</w:t>
      </w:r>
      <w:r w:rsidR="0077039A" w:rsidRPr="00FA634D">
        <w:rPr>
          <w:rFonts w:ascii="Times New Roman" w:eastAsia="Times New Roman" w:hAnsi="Times New Roman" w:cs="Times New Roman"/>
          <w:sz w:val="24"/>
          <w:szCs w:val="24"/>
        </w:rPr>
        <w:t xml:space="preserve"> ning</w:t>
      </w:r>
      <w:r w:rsidRPr="00FA634D">
        <w:rPr>
          <w:rFonts w:ascii="Times New Roman" w:eastAsia="Times New Roman" w:hAnsi="Times New Roman" w:cs="Times New Roman"/>
          <w:sz w:val="24"/>
          <w:szCs w:val="24"/>
        </w:rPr>
        <w:t xml:space="preserve"> nende ametiülesannete kirjeldus ja ametiperioodi pikkus, muu</w:t>
      </w:r>
      <w:r w:rsidR="00B978EB" w:rsidRPr="00FA634D">
        <w:rPr>
          <w:rFonts w:ascii="Times New Roman" w:eastAsia="Times New Roman" w:hAnsi="Times New Roman" w:cs="Times New Roman"/>
          <w:sz w:val="24"/>
          <w:szCs w:val="24"/>
        </w:rPr>
        <w:t xml:space="preserve"> </w:t>
      </w:r>
      <w:r w:rsidRPr="00FA634D">
        <w:rPr>
          <w:rFonts w:ascii="Times New Roman" w:eastAsia="Times New Roman" w:hAnsi="Times New Roman" w:cs="Times New Roman"/>
          <w:sz w:val="24"/>
          <w:szCs w:val="24"/>
        </w:rPr>
        <w:t xml:space="preserve">hulgas tagades, et eelnimetatud kandidaatide </w:t>
      </w:r>
      <w:r w:rsidR="0077039A" w:rsidRPr="00FA634D">
        <w:rPr>
          <w:rFonts w:ascii="Times New Roman" w:eastAsia="Times New Roman" w:hAnsi="Times New Roman" w:cs="Times New Roman"/>
          <w:sz w:val="24"/>
          <w:szCs w:val="24"/>
        </w:rPr>
        <w:t xml:space="preserve">teadmiste, oskuste ja kogemuste </w:t>
      </w:r>
      <w:r w:rsidRPr="00FA634D">
        <w:rPr>
          <w:rFonts w:ascii="Times New Roman" w:eastAsia="Times New Roman" w:hAnsi="Times New Roman" w:cs="Times New Roman"/>
          <w:sz w:val="24"/>
          <w:szCs w:val="24"/>
        </w:rPr>
        <w:t>vahel oleks tasakaal ning arvesse oleks</w:t>
      </w:r>
      <w:r w:rsidR="00315354" w:rsidRPr="00FA634D">
        <w:rPr>
          <w:rFonts w:ascii="Times New Roman" w:eastAsia="Times New Roman" w:hAnsi="Times New Roman" w:cs="Times New Roman"/>
          <w:sz w:val="24"/>
          <w:szCs w:val="24"/>
        </w:rPr>
        <w:t>id</w:t>
      </w:r>
      <w:r w:rsidRPr="00FA634D">
        <w:rPr>
          <w:rFonts w:ascii="Times New Roman" w:eastAsia="Times New Roman" w:hAnsi="Times New Roman" w:cs="Times New Roman"/>
          <w:sz w:val="24"/>
          <w:szCs w:val="24"/>
        </w:rPr>
        <w:t xml:space="preserve"> võetud </w:t>
      </w:r>
      <w:r w:rsidRPr="00FA634D">
        <w:rPr>
          <w:rFonts w:ascii="Times New Roman" w:eastAsia="Times New Roman" w:hAnsi="Times New Roman" w:cs="Times New Roman"/>
          <w:kern w:val="0"/>
          <w:sz w:val="24"/>
          <w:szCs w:val="24"/>
          <w:lang w:eastAsia="et-EE"/>
          <w14:ligatures w14:val="none"/>
        </w:rPr>
        <w:t>investeerimisühingus</w:t>
      </w:r>
      <w:r w:rsidRPr="00FA634D">
        <w:rPr>
          <w:rFonts w:ascii="Times New Roman" w:eastAsia="Times New Roman" w:hAnsi="Times New Roman" w:cs="Times New Roman"/>
          <w:sz w:val="24"/>
          <w:szCs w:val="24"/>
        </w:rPr>
        <w:t xml:space="preserve"> kehtestatud juhtorganite koosseisu mitmekesisuse põhimõtted;</w:t>
      </w:r>
    </w:p>
    <w:p w14:paraId="09CE8D3F" w14:textId="78554B80" w:rsidR="00A82A7D" w:rsidRPr="00FA634D" w:rsidRDefault="00A82A7D" w:rsidP="1BD68A4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lastRenderedPageBreak/>
        <w:t xml:space="preserve">2) </w:t>
      </w:r>
      <w:r w:rsidR="00E92352" w:rsidRPr="1BD68A4A">
        <w:rPr>
          <w:rFonts w:ascii="Times New Roman" w:eastAsia="Times New Roman" w:hAnsi="Times New Roman" w:cs="Times New Roman"/>
          <w:sz w:val="24"/>
          <w:szCs w:val="24"/>
        </w:rPr>
        <w:t xml:space="preserve">määrata </w:t>
      </w:r>
      <w:r w:rsidRPr="1BD68A4A">
        <w:rPr>
          <w:rFonts w:ascii="Times New Roman" w:eastAsia="Times New Roman" w:hAnsi="Times New Roman" w:cs="Times New Roman"/>
          <w:sz w:val="24"/>
          <w:szCs w:val="24"/>
        </w:rPr>
        <w:t xml:space="preserve">sihttase, kui palju peaks </w:t>
      </w:r>
      <w:del w:id="941" w:author="Merike Koppel - JUSTDIGI" w:date="2025-12-30T13:13:00Z" w16du:dateUtc="2025-12-30T11:13:00Z">
        <w:r w:rsidR="00164AA4" w:rsidRPr="1BD68A4A" w:rsidDel="00895608">
          <w:rPr>
            <w:rFonts w:ascii="Times New Roman" w:eastAsia="Times New Roman" w:hAnsi="Times New Roman" w:cs="Times New Roman"/>
            <w:sz w:val="24"/>
            <w:szCs w:val="24"/>
          </w:rPr>
          <w:delText xml:space="preserve">olema </w:delText>
        </w:r>
      </w:del>
      <w:r w:rsidRPr="1BD68A4A">
        <w:rPr>
          <w:rFonts w:ascii="Times New Roman" w:eastAsia="Times New Roman" w:hAnsi="Times New Roman" w:cs="Times New Roman"/>
          <w:sz w:val="24"/>
          <w:szCs w:val="24"/>
        </w:rPr>
        <w:t xml:space="preserve">juhatuses </w:t>
      </w:r>
      <w:ins w:id="942" w:author="Merike Koppel - JUSTDIGI" w:date="2025-12-30T13:13:00Z" w16du:dateUtc="2025-12-30T11:13:00Z">
        <w:r w:rsidR="00895608">
          <w:rPr>
            <w:rFonts w:ascii="Times New Roman" w:eastAsia="Times New Roman" w:hAnsi="Times New Roman" w:cs="Times New Roman"/>
            <w:sz w:val="24"/>
            <w:szCs w:val="24"/>
          </w:rPr>
          <w:t xml:space="preserve">olema </w:t>
        </w:r>
      </w:ins>
      <w:r w:rsidRPr="1BD68A4A">
        <w:rPr>
          <w:rFonts w:ascii="Times New Roman" w:eastAsia="Times New Roman" w:hAnsi="Times New Roman" w:cs="Times New Roman"/>
          <w:sz w:val="24"/>
          <w:szCs w:val="24"/>
        </w:rPr>
        <w:t xml:space="preserve">vähem esindatud soost isikuid, ja </w:t>
      </w:r>
      <w:commentRangeStart w:id="943"/>
      <w:r w:rsidR="00E92352" w:rsidRPr="1BD68A4A">
        <w:rPr>
          <w:rFonts w:ascii="Times New Roman" w:eastAsia="Times New Roman" w:hAnsi="Times New Roman" w:cs="Times New Roman"/>
          <w:sz w:val="24"/>
          <w:szCs w:val="24"/>
        </w:rPr>
        <w:t xml:space="preserve">valmistada ette </w:t>
      </w:r>
      <w:commentRangeEnd w:id="943"/>
      <w:r w:rsidR="00251CA2">
        <w:rPr>
          <w:rStyle w:val="Kommentaariviide"/>
        </w:rPr>
        <w:commentReference w:id="943"/>
      </w:r>
      <w:r w:rsidRPr="1BD68A4A">
        <w:rPr>
          <w:rFonts w:ascii="Times New Roman" w:eastAsia="Times New Roman" w:hAnsi="Times New Roman" w:cs="Times New Roman"/>
          <w:sz w:val="24"/>
          <w:szCs w:val="24"/>
        </w:rPr>
        <w:t xml:space="preserve">poliitika </w:t>
      </w:r>
      <w:r w:rsidR="00E92352" w:rsidRPr="1BD68A4A">
        <w:rPr>
          <w:rFonts w:ascii="Times New Roman" w:eastAsia="Times New Roman" w:hAnsi="Times New Roman" w:cs="Times New Roman"/>
          <w:sz w:val="24"/>
          <w:szCs w:val="24"/>
        </w:rPr>
        <w:t>selle kohta</w:t>
      </w:r>
      <w:r w:rsidRPr="1BD68A4A">
        <w:rPr>
          <w:rFonts w:ascii="Times New Roman" w:eastAsia="Times New Roman" w:hAnsi="Times New Roman" w:cs="Times New Roman"/>
          <w:sz w:val="24"/>
          <w:szCs w:val="24"/>
        </w:rPr>
        <w:t xml:space="preserve">, kuidas </w:t>
      </w:r>
      <w:r w:rsidR="00BA4C5E" w:rsidRPr="1BD68A4A">
        <w:rPr>
          <w:rFonts w:ascii="Times New Roman" w:eastAsia="Times New Roman" w:hAnsi="Times New Roman" w:cs="Times New Roman"/>
          <w:sz w:val="24"/>
          <w:szCs w:val="24"/>
        </w:rPr>
        <w:t>suurendada selliste</w:t>
      </w:r>
      <w:r w:rsidRPr="1BD68A4A">
        <w:rPr>
          <w:rFonts w:ascii="Times New Roman" w:eastAsia="Times New Roman" w:hAnsi="Times New Roman" w:cs="Times New Roman"/>
          <w:sz w:val="24"/>
          <w:szCs w:val="24"/>
        </w:rPr>
        <w:t xml:space="preserve"> isikute arvu, et jõuda seatud sihttasem</w:t>
      </w:r>
      <w:r w:rsidR="00BA4C5E" w:rsidRPr="1BD68A4A">
        <w:rPr>
          <w:rFonts w:ascii="Times New Roman" w:eastAsia="Times New Roman" w:hAnsi="Times New Roman" w:cs="Times New Roman"/>
          <w:sz w:val="24"/>
          <w:szCs w:val="24"/>
        </w:rPr>
        <w:t>e</w:t>
      </w:r>
      <w:r w:rsidRPr="1BD68A4A">
        <w:rPr>
          <w:rFonts w:ascii="Times New Roman" w:eastAsia="Times New Roman" w:hAnsi="Times New Roman" w:cs="Times New Roman"/>
          <w:sz w:val="24"/>
          <w:szCs w:val="24"/>
        </w:rPr>
        <w:t xml:space="preserve">ni, ning </w:t>
      </w:r>
      <w:r w:rsidR="00E41A1B" w:rsidRPr="1BD68A4A">
        <w:rPr>
          <w:rFonts w:ascii="Times New Roman" w:eastAsia="Times New Roman" w:hAnsi="Times New Roman" w:cs="Times New Roman"/>
          <w:sz w:val="24"/>
          <w:szCs w:val="24"/>
        </w:rPr>
        <w:t>avalikustada tea</w:t>
      </w:r>
      <w:r w:rsidR="00164AA4" w:rsidRPr="1BD68A4A">
        <w:rPr>
          <w:rFonts w:ascii="Times New Roman" w:eastAsia="Times New Roman" w:hAnsi="Times New Roman" w:cs="Times New Roman"/>
          <w:sz w:val="24"/>
          <w:szCs w:val="24"/>
        </w:rPr>
        <w:t>v</w:t>
      </w:r>
      <w:r w:rsidR="00E41A1B" w:rsidRPr="1BD68A4A">
        <w:rPr>
          <w:rFonts w:ascii="Times New Roman" w:eastAsia="Times New Roman" w:hAnsi="Times New Roman" w:cs="Times New Roman"/>
          <w:sz w:val="24"/>
          <w:szCs w:val="24"/>
        </w:rPr>
        <w:t xml:space="preserve">e </w:t>
      </w:r>
      <w:r w:rsidRPr="1BD68A4A">
        <w:rPr>
          <w:rFonts w:ascii="Times New Roman" w:eastAsia="Times New Roman" w:hAnsi="Times New Roman" w:cs="Times New Roman"/>
          <w:sz w:val="24"/>
          <w:szCs w:val="24"/>
        </w:rPr>
        <w:t>käesolevas punktis nimetatud sihttaseme, poliitika ja selle rakendamise kohta vastavalt Euroopa Parlamendi ja nõukogu määruse (EL) nr 575/2013 artikli</w:t>
      </w:r>
      <w:r w:rsidR="00A10E6A" w:rsidRPr="1BD68A4A">
        <w:rPr>
          <w:rFonts w:ascii="Times New Roman" w:eastAsia="Times New Roman" w:hAnsi="Times New Roman" w:cs="Times New Roman"/>
          <w:sz w:val="24"/>
          <w:szCs w:val="24"/>
        </w:rPr>
        <w:t> </w:t>
      </w:r>
      <w:r w:rsidRPr="1BD68A4A">
        <w:rPr>
          <w:rFonts w:ascii="Times New Roman" w:eastAsia="Times New Roman" w:hAnsi="Times New Roman" w:cs="Times New Roman"/>
          <w:sz w:val="24"/>
          <w:szCs w:val="24"/>
        </w:rPr>
        <w:t>435 lõike 2 punktile c;</w:t>
      </w:r>
    </w:p>
    <w:p w14:paraId="540D4D67" w14:textId="1D69873C" w:rsidR="00A82A7D" w:rsidRPr="00FA634D" w:rsidRDefault="00A82A7D" w:rsidP="00A82A7D">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w:t>
      </w:r>
      <w:commentRangeStart w:id="944"/>
      <w:r w:rsidR="002E6250" w:rsidRPr="1BD68A4A">
        <w:rPr>
          <w:rFonts w:ascii="Times New Roman" w:eastAsia="Times New Roman" w:hAnsi="Times New Roman" w:cs="Times New Roman"/>
          <w:sz w:val="24"/>
          <w:szCs w:val="24"/>
        </w:rPr>
        <w:t xml:space="preserve">hinnata </w:t>
      </w:r>
      <w:r w:rsidRPr="1BD68A4A">
        <w:rPr>
          <w:rFonts w:ascii="Times New Roman" w:eastAsia="Times New Roman" w:hAnsi="Times New Roman" w:cs="Times New Roman"/>
          <w:sz w:val="24"/>
          <w:szCs w:val="24"/>
        </w:rPr>
        <w:t>juhatuse koosseisu, struktuuri ja tegevus</w:t>
      </w:r>
      <w:r w:rsidR="002E6250"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vähemalt üks kord aastas </w:t>
      </w:r>
      <w:commentRangeEnd w:id="944"/>
      <w:r w:rsidR="00907FFD">
        <w:rPr>
          <w:rStyle w:val="Kommentaariviide"/>
        </w:rPr>
        <w:commentReference w:id="944"/>
      </w:r>
      <w:r w:rsidRPr="1BD68A4A">
        <w:rPr>
          <w:rFonts w:ascii="Times New Roman" w:eastAsia="Times New Roman" w:hAnsi="Times New Roman" w:cs="Times New Roman"/>
          <w:sz w:val="24"/>
          <w:szCs w:val="24"/>
        </w:rPr>
        <w:t xml:space="preserve">ning vajaduse korral </w:t>
      </w:r>
      <w:r w:rsidR="0089220B" w:rsidRPr="1BD68A4A">
        <w:rPr>
          <w:rFonts w:ascii="Times New Roman" w:eastAsia="Times New Roman" w:hAnsi="Times New Roman" w:cs="Times New Roman"/>
          <w:sz w:val="24"/>
          <w:szCs w:val="24"/>
        </w:rPr>
        <w:t xml:space="preserve">teha </w:t>
      </w:r>
      <w:r w:rsidRPr="1BD68A4A">
        <w:rPr>
          <w:rFonts w:ascii="Times New Roman" w:eastAsia="Times New Roman" w:hAnsi="Times New Roman" w:cs="Times New Roman"/>
          <w:sz w:val="24"/>
          <w:szCs w:val="24"/>
        </w:rPr>
        <w:t>muudatusettepaneku</w:t>
      </w:r>
      <w:r w:rsidR="0089220B" w:rsidRPr="1BD68A4A">
        <w:rPr>
          <w:rFonts w:ascii="Times New Roman" w:eastAsia="Times New Roman" w:hAnsi="Times New Roman" w:cs="Times New Roman"/>
          <w:sz w:val="24"/>
          <w:szCs w:val="24"/>
        </w:rPr>
        <w:t>id</w:t>
      </w:r>
      <w:r w:rsidRPr="1BD68A4A">
        <w:rPr>
          <w:rFonts w:ascii="Times New Roman" w:eastAsia="Times New Roman" w:hAnsi="Times New Roman" w:cs="Times New Roman"/>
          <w:sz w:val="24"/>
          <w:szCs w:val="24"/>
        </w:rPr>
        <w:t>;</w:t>
      </w:r>
    </w:p>
    <w:p w14:paraId="1D5F5182" w14:textId="3B215C82" w:rsidR="00A82A7D" w:rsidRPr="00FA634D" w:rsidRDefault="00A82A7D" w:rsidP="1BD68A4A">
      <w:pPr>
        <w:shd w:val="clear" w:color="auto" w:fill="FFFFFF" w:themeFill="background1"/>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w:t>
      </w:r>
      <w:commentRangeStart w:id="945"/>
      <w:r w:rsidR="0089220B" w:rsidRPr="1BD68A4A">
        <w:rPr>
          <w:rFonts w:ascii="Times New Roman" w:eastAsia="Times New Roman" w:hAnsi="Times New Roman" w:cs="Times New Roman"/>
          <w:sz w:val="24"/>
          <w:szCs w:val="24"/>
        </w:rPr>
        <w:t xml:space="preserve">hinnata </w:t>
      </w:r>
      <w:r w:rsidRPr="1BD68A4A">
        <w:rPr>
          <w:rFonts w:ascii="Times New Roman" w:eastAsia="Times New Roman" w:hAnsi="Times New Roman" w:cs="Times New Roman"/>
          <w:sz w:val="24"/>
          <w:szCs w:val="24"/>
        </w:rPr>
        <w:t xml:space="preserve">juhatuse liikmete ja juhatuse </w:t>
      </w:r>
      <w:r w:rsidR="00C17437" w:rsidRPr="1BD68A4A">
        <w:rPr>
          <w:rFonts w:ascii="Times New Roman" w:eastAsia="Times New Roman" w:hAnsi="Times New Roman" w:cs="Times New Roman"/>
          <w:sz w:val="24"/>
          <w:szCs w:val="24"/>
        </w:rPr>
        <w:t xml:space="preserve">kollektiivse </w:t>
      </w:r>
      <w:r w:rsidRPr="1BD68A4A">
        <w:rPr>
          <w:rFonts w:ascii="Times New Roman" w:eastAsia="Times New Roman" w:hAnsi="Times New Roman" w:cs="Times New Roman"/>
          <w:sz w:val="24"/>
          <w:szCs w:val="24"/>
        </w:rPr>
        <w:t>organina tegutsemiseks vajalik</w:t>
      </w:r>
      <w:r w:rsidR="00846AE8" w:rsidRPr="1BD68A4A">
        <w:rPr>
          <w:rFonts w:ascii="Times New Roman" w:eastAsia="Times New Roman" w:hAnsi="Times New Roman" w:cs="Times New Roman"/>
          <w:sz w:val="24"/>
          <w:szCs w:val="24"/>
        </w:rPr>
        <w:t>k</w:t>
      </w:r>
      <w:r w:rsidRPr="1BD68A4A">
        <w:rPr>
          <w:rFonts w:ascii="Times New Roman" w:eastAsia="Times New Roman" w:hAnsi="Times New Roman" w:cs="Times New Roman"/>
          <w:sz w:val="24"/>
          <w:szCs w:val="24"/>
        </w:rPr>
        <w:t>u haridus</w:t>
      </w:r>
      <w:r w:rsidR="00846AE8"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ja kutsesobivus</w:t>
      </w:r>
      <w:r w:rsidR="00846AE8" w:rsidRPr="1BD68A4A">
        <w:rPr>
          <w:rFonts w:ascii="Times New Roman" w:eastAsia="Times New Roman" w:hAnsi="Times New Roman" w:cs="Times New Roman"/>
          <w:sz w:val="24"/>
          <w:szCs w:val="24"/>
        </w:rPr>
        <w:t>t</w:t>
      </w:r>
      <w:r w:rsidRPr="1BD68A4A">
        <w:rPr>
          <w:rFonts w:ascii="Times New Roman" w:eastAsia="Times New Roman" w:hAnsi="Times New Roman" w:cs="Times New Roman"/>
          <w:sz w:val="24"/>
          <w:szCs w:val="24"/>
        </w:rPr>
        <w:t xml:space="preserve"> </w:t>
      </w:r>
      <w:r w:rsidR="004A103D">
        <w:rPr>
          <w:rFonts w:ascii="Times New Roman" w:eastAsia="Times New Roman" w:hAnsi="Times New Roman" w:cs="Times New Roman"/>
          <w:sz w:val="24"/>
          <w:szCs w:val="24"/>
        </w:rPr>
        <w:t xml:space="preserve">ning vajalikke </w:t>
      </w:r>
      <w:r w:rsidR="004A103D" w:rsidRPr="1BD68A4A">
        <w:rPr>
          <w:rFonts w:ascii="Times New Roman" w:eastAsia="Times New Roman" w:hAnsi="Times New Roman" w:cs="Times New Roman"/>
          <w:sz w:val="24"/>
          <w:szCs w:val="24"/>
        </w:rPr>
        <w:t xml:space="preserve">kogemusi </w:t>
      </w:r>
      <w:r w:rsidRPr="1BD68A4A">
        <w:rPr>
          <w:rFonts w:ascii="Times New Roman" w:eastAsia="Times New Roman" w:hAnsi="Times New Roman" w:cs="Times New Roman"/>
          <w:sz w:val="24"/>
          <w:szCs w:val="24"/>
        </w:rPr>
        <w:t xml:space="preserve">vähemalt üks kord aastas </w:t>
      </w:r>
      <w:commentRangeEnd w:id="945"/>
      <w:r w:rsidR="00D137B1">
        <w:rPr>
          <w:rStyle w:val="Kommentaariviide"/>
        </w:rPr>
        <w:commentReference w:id="945"/>
      </w:r>
      <w:r w:rsidRPr="1BD68A4A">
        <w:rPr>
          <w:rFonts w:ascii="Times New Roman" w:eastAsia="Times New Roman" w:hAnsi="Times New Roman" w:cs="Times New Roman"/>
          <w:sz w:val="24"/>
          <w:szCs w:val="24"/>
        </w:rPr>
        <w:t xml:space="preserve">ning </w:t>
      </w:r>
      <w:r w:rsidR="00846AE8" w:rsidRPr="1BD68A4A">
        <w:rPr>
          <w:rFonts w:ascii="Times New Roman" w:eastAsia="Times New Roman" w:hAnsi="Times New Roman" w:cs="Times New Roman"/>
          <w:sz w:val="24"/>
          <w:szCs w:val="24"/>
        </w:rPr>
        <w:t xml:space="preserve">teavitada nõukogu </w:t>
      </w:r>
      <w:r w:rsidRPr="1BD68A4A">
        <w:rPr>
          <w:rFonts w:ascii="Times New Roman" w:eastAsia="Times New Roman" w:hAnsi="Times New Roman" w:cs="Times New Roman"/>
          <w:sz w:val="24"/>
          <w:szCs w:val="24"/>
        </w:rPr>
        <w:t>tulemustest;</w:t>
      </w:r>
    </w:p>
    <w:p w14:paraId="6A764368" w14:textId="1AF7D616" w:rsidR="00A82A7D" w:rsidRPr="00FA634D" w:rsidRDefault="10478596" w:rsidP="00A82A7D">
      <w:pPr>
        <w:shd w:val="clear" w:color="auto" w:fill="FFFFFF" w:themeFill="background1"/>
        <w:spacing w:after="0" w:line="240" w:lineRule="auto"/>
        <w:jc w:val="both"/>
        <w:rPr>
          <w:rFonts w:ascii="Times New Roman" w:eastAsia="Times New Roman" w:hAnsi="Times New Roman" w:cs="Times New Roman"/>
          <w:sz w:val="24"/>
          <w:szCs w:val="24"/>
        </w:rPr>
      </w:pPr>
      <w:r w:rsidRPr="00FA634D">
        <w:rPr>
          <w:rFonts w:ascii="Times New Roman" w:eastAsia="Times New Roman" w:hAnsi="Times New Roman" w:cs="Times New Roman"/>
          <w:sz w:val="24"/>
          <w:szCs w:val="24"/>
        </w:rPr>
        <w:t xml:space="preserve">5) </w:t>
      </w:r>
      <w:r w:rsidR="7126D52A" w:rsidRPr="00FA634D">
        <w:rPr>
          <w:rFonts w:ascii="Times New Roman" w:eastAsia="Times New Roman" w:hAnsi="Times New Roman" w:cs="Times New Roman"/>
          <w:sz w:val="24"/>
          <w:szCs w:val="24"/>
        </w:rPr>
        <w:t xml:space="preserve">välja töötada </w:t>
      </w:r>
      <w:r w:rsidRPr="00FA634D">
        <w:rPr>
          <w:rFonts w:ascii="Times New Roman" w:eastAsia="Times New Roman" w:hAnsi="Times New Roman" w:cs="Times New Roman"/>
          <w:kern w:val="0"/>
          <w:sz w:val="24"/>
          <w:szCs w:val="24"/>
          <w:lang w:eastAsia="et-EE"/>
          <w14:ligatures w14:val="none"/>
        </w:rPr>
        <w:t>investeerimisühingus</w:t>
      </w:r>
      <w:r w:rsidRPr="00FA634D">
        <w:rPr>
          <w:rFonts w:ascii="Times New Roman" w:eastAsia="Times New Roman" w:hAnsi="Times New Roman" w:cs="Times New Roman"/>
          <w:sz w:val="24"/>
          <w:szCs w:val="24"/>
        </w:rPr>
        <w:t xml:space="preserve"> kehtivate </w:t>
      </w:r>
      <w:commentRangeStart w:id="946"/>
      <w:r w:rsidRPr="00FA634D">
        <w:rPr>
          <w:rFonts w:ascii="Times New Roman" w:eastAsia="Times New Roman" w:hAnsi="Times New Roman" w:cs="Times New Roman"/>
          <w:sz w:val="24"/>
          <w:szCs w:val="24"/>
        </w:rPr>
        <w:t>juhtorgani</w:t>
      </w:r>
      <w:del w:id="947" w:author="Merike Koppel - JUSTDIGI" w:date="2026-01-02T09:52:00Z" w16du:dateUtc="2026-01-02T07:52:00Z">
        <w:r w:rsidRPr="00FA634D" w:rsidDel="00AD16D7">
          <w:rPr>
            <w:rFonts w:ascii="Times New Roman" w:eastAsia="Times New Roman" w:hAnsi="Times New Roman" w:cs="Times New Roman"/>
            <w:sz w:val="24"/>
            <w:szCs w:val="24"/>
          </w:rPr>
          <w:delText>te</w:delText>
        </w:r>
      </w:del>
      <w:commentRangeEnd w:id="946"/>
      <w:r w:rsidR="00AD16D7">
        <w:rPr>
          <w:rStyle w:val="Kommentaariviide"/>
        </w:rPr>
        <w:commentReference w:id="946"/>
      </w:r>
      <w:r w:rsidRPr="00FA634D">
        <w:rPr>
          <w:rFonts w:ascii="Times New Roman" w:eastAsia="Times New Roman" w:hAnsi="Times New Roman" w:cs="Times New Roman"/>
          <w:sz w:val="24"/>
          <w:szCs w:val="24"/>
        </w:rPr>
        <w:t xml:space="preserve"> koosseisu mitmekesisuse põhimõt</w:t>
      </w:r>
      <w:r w:rsidR="7126D52A" w:rsidRPr="00FA634D">
        <w:rPr>
          <w:rFonts w:ascii="Times New Roman" w:eastAsia="Times New Roman" w:hAnsi="Times New Roman" w:cs="Times New Roman"/>
          <w:sz w:val="24"/>
          <w:szCs w:val="24"/>
        </w:rPr>
        <w:t>ted</w:t>
      </w:r>
      <w:r w:rsidRPr="00FA634D">
        <w:rPr>
          <w:rFonts w:ascii="Times New Roman" w:eastAsia="Times New Roman" w:hAnsi="Times New Roman" w:cs="Times New Roman"/>
          <w:sz w:val="24"/>
          <w:szCs w:val="24"/>
        </w:rPr>
        <w:t xml:space="preserve"> </w:t>
      </w:r>
      <w:r w:rsidR="12718B04" w:rsidRPr="00FA634D">
        <w:rPr>
          <w:rFonts w:ascii="Times New Roman" w:eastAsia="Times New Roman" w:hAnsi="Times New Roman" w:cs="Times New Roman"/>
          <w:sz w:val="24"/>
          <w:szCs w:val="24"/>
        </w:rPr>
        <w:t xml:space="preserve">ja </w:t>
      </w:r>
      <w:r w:rsidRPr="00FA634D">
        <w:rPr>
          <w:rFonts w:ascii="Times New Roman" w:eastAsia="Times New Roman" w:hAnsi="Times New Roman" w:cs="Times New Roman"/>
          <w:sz w:val="24"/>
          <w:szCs w:val="24"/>
        </w:rPr>
        <w:t>juhatuse valimise kor</w:t>
      </w:r>
      <w:r w:rsidR="12718B04" w:rsidRPr="00FA634D">
        <w:rPr>
          <w:rFonts w:ascii="Times New Roman" w:eastAsia="Times New Roman" w:hAnsi="Times New Roman" w:cs="Times New Roman"/>
          <w:sz w:val="24"/>
          <w:szCs w:val="24"/>
        </w:rPr>
        <w:t>d</w:t>
      </w:r>
      <w:r w:rsidRPr="00FA634D">
        <w:rPr>
          <w:rFonts w:ascii="Times New Roman" w:eastAsia="Times New Roman" w:hAnsi="Times New Roman" w:cs="Times New Roman"/>
          <w:sz w:val="24"/>
          <w:szCs w:val="24"/>
        </w:rPr>
        <w:t xml:space="preserve"> ning </w:t>
      </w:r>
      <w:r w:rsidR="12718B04" w:rsidRPr="00FA634D">
        <w:rPr>
          <w:rFonts w:ascii="Times New Roman" w:eastAsia="Times New Roman" w:hAnsi="Times New Roman" w:cs="Times New Roman"/>
          <w:sz w:val="24"/>
          <w:szCs w:val="24"/>
        </w:rPr>
        <w:t xml:space="preserve">hinnata neid </w:t>
      </w:r>
      <w:r w:rsidRPr="00FA634D">
        <w:rPr>
          <w:rFonts w:ascii="Times New Roman" w:eastAsia="Times New Roman" w:hAnsi="Times New Roman" w:cs="Times New Roman"/>
          <w:sz w:val="24"/>
          <w:szCs w:val="24"/>
        </w:rPr>
        <w:t>regulaar</w:t>
      </w:r>
      <w:r w:rsidR="12718B04" w:rsidRPr="00FA634D">
        <w:rPr>
          <w:rFonts w:ascii="Times New Roman" w:eastAsia="Times New Roman" w:hAnsi="Times New Roman" w:cs="Times New Roman"/>
          <w:sz w:val="24"/>
          <w:szCs w:val="24"/>
        </w:rPr>
        <w:t>selt</w:t>
      </w:r>
      <w:r w:rsidRPr="00FA634D">
        <w:rPr>
          <w:rFonts w:ascii="Times New Roman" w:eastAsia="Times New Roman" w:hAnsi="Times New Roman" w:cs="Times New Roman"/>
          <w:sz w:val="24"/>
          <w:szCs w:val="24"/>
        </w:rPr>
        <w:t xml:space="preserve"> ja vajaduse korral </w:t>
      </w:r>
      <w:r w:rsidR="12718B04" w:rsidRPr="00FA634D">
        <w:rPr>
          <w:rFonts w:ascii="Times New Roman" w:eastAsia="Times New Roman" w:hAnsi="Times New Roman" w:cs="Times New Roman"/>
          <w:sz w:val="24"/>
          <w:szCs w:val="24"/>
        </w:rPr>
        <w:t xml:space="preserve">teha </w:t>
      </w:r>
      <w:r w:rsidRPr="00FA634D">
        <w:rPr>
          <w:rFonts w:ascii="Times New Roman" w:eastAsia="Times New Roman" w:hAnsi="Times New Roman" w:cs="Times New Roman"/>
          <w:sz w:val="24"/>
          <w:szCs w:val="24"/>
        </w:rPr>
        <w:t>muudatusettepaneku</w:t>
      </w:r>
      <w:r w:rsidR="12718B04" w:rsidRPr="00FA634D">
        <w:rPr>
          <w:rFonts w:ascii="Times New Roman" w:eastAsia="Times New Roman" w:hAnsi="Times New Roman" w:cs="Times New Roman"/>
          <w:sz w:val="24"/>
          <w:szCs w:val="24"/>
        </w:rPr>
        <w:t>id</w:t>
      </w:r>
      <w:r w:rsidRPr="00FA634D">
        <w:rPr>
          <w:rFonts w:ascii="Times New Roman" w:eastAsia="Times New Roman" w:hAnsi="Times New Roman" w:cs="Times New Roman"/>
          <w:sz w:val="24"/>
          <w:szCs w:val="24"/>
        </w:rPr>
        <w:t>.</w:t>
      </w:r>
    </w:p>
    <w:p w14:paraId="12F39487" w14:textId="538F0095" w:rsidR="00A82A7D" w:rsidRPr="00FA634D" w:rsidRDefault="10478596" w:rsidP="00A82A7D">
      <w:pPr>
        <w:spacing w:after="0" w:line="240" w:lineRule="auto"/>
        <w:jc w:val="both"/>
        <w:rPr>
          <w:rFonts w:ascii="Times New Roman" w:eastAsia="Times New Roman" w:hAnsi="Times New Roman" w:cs="Times New Roman"/>
          <w:sz w:val="24"/>
          <w:szCs w:val="24"/>
        </w:rPr>
      </w:pPr>
      <w:r w:rsidRPr="00FA634D">
        <w:rPr>
          <w:rFonts w:ascii="Times New Roman" w:eastAsia="Times New Roman" w:hAnsi="Times New Roman" w:cs="Times New Roman"/>
          <w:sz w:val="24"/>
          <w:szCs w:val="24"/>
        </w:rPr>
        <w:t xml:space="preserve">(3) </w:t>
      </w:r>
      <w:proofErr w:type="spellStart"/>
      <w:r w:rsidRPr="00FA634D">
        <w:rPr>
          <w:rFonts w:ascii="Times New Roman" w:eastAsia="Times New Roman" w:hAnsi="Times New Roman" w:cs="Times New Roman"/>
          <w:sz w:val="24"/>
          <w:szCs w:val="24"/>
        </w:rPr>
        <w:t>Nomineerimiskomitee</w:t>
      </w:r>
      <w:proofErr w:type="spellEnd"/>
      <w:r w:rsidRPr="00FA634D">
        <w:rPr>
          <w:rFonts w:ascii="Times New Roman" w:eastAsia="Times New Roman" w:hAnsi="Times New Roman" w:cs="Times New Roman"/>
          <w:sz w:val="24"/>
          <w:szCs w:val="24"/>
        </w:rPr>
        <w:t xml:space="preserve"> peab oma ülesannete täitmiseks pidevalt jälgima ja võimaluste piires tagama, et juhatuse otsustusprotsess ei oleks liigselt mõjutatud ühe isiku </w:t>
      </w:r>
      <w:r w:rsidR="3EA4DF95" w:rsidRPr="00FA634D">
        <w:rPr>
          <w:rFonts w:ascii="Times New Roman" w:eastAsia="Times New Roman" w:hAnsi="Times New Roman" w:cs="Times New Roman"/>
          <w:sz w:val="24"/>
          <w:szCs w:val="24"/>
        </w:rPr>
        <w:t xml:space="preserve">ega </w:t>
      </w:r>
      <w:r w:rsidRPr="00FA634D">
        <w:rPr>
          <w:rFonts w:ascii="Times New Roman" w:eastAsia="Times New Roman" w:hAnsi="Times New Roman" w:cs="Times New Roman"/>
          <w:sz w:val="24"/>
          <w:szCs w:val="24"/>
        </w:rPr>
        <w:t>väikese grupi isikute huvidest, mis ei ole kooskõlas</w:t>
      </w:r>
      <w:r w:rsidR="51FD6D14" w:rsidRPr="00FA634D">
        <w:rPr>
          <w:rFonts w:ascii="Times New Roman" w:eastAsia="Times New Roman" w:hAnsi="Times New Roman" w:cs="Times New Roman"/>
          <w:sz w:val="24"/>
          <w:szCs w:val="24"/>
        </w:rPr>
        <w:t xml:space="preserve"> kogu</w:t>
      </w:r>
      <w:r w:rsidRPr="00FA634D">
        <w:rPr>
          <w:rFonts w:ascii="Times New Roman" w:eastAsia="Times New Roman" w:hAnsi="Times New Roman" w:cs="Times New Roman"/>
          <w:sz w:val="24"/>
          <w:szCs w:val="24"/>
        </w:rPr>
        <w:t xml:space="preserve"> </w:t>
      </w:r>
      <w:r w:rsidRPr="00FA634D">
        <w:rPr>
          <w:rFonts w:ascii="Times New Roman" w:eastAsia="Times New Roman" w:hAnsi="Times New Roman" w:cs="Times New Roman"/>
          <w:kern w:val="0"/>
          <w:sz w:val="24"/>
          <w:szCs w:val="24"/>
          <w:lang w:eastAsia="et-EE"/>
          <w14:ligatures w14:val="none"/>
        </w:rPr>
        <w:t>investeerimisühingu</w:t>
      </w:r>
      <w:r w:rsidRPr="00FA634D">
        <w:rPr>
          <w:rFonts w:ascii="Times New Roman" w:eastAsia="Times New Roman" w:hAnsi="Times New Roman" w:cs="Times New Roman"/>
          <w:sz w:val="24"/>
          <w:szCs w:val="24"/>
        </w:rPr>
        <w:t xml:space="preserve"> huvidega. </w:t>
      </w:r>
    </w:p>
    <w:p w14:paraId="1F800D2D" w14:textId="08D4EB27" w:rsidR="00A82A7D" w:rsidRPr="00FA634D"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1BD68A4A">
        <w:rPr>
          <w:rFonts w:ascii="Times New Roman" w:eastAsia="Times New Roman" w:hAnsi="Times New Roman" w:cs="Times New Roman"/>
          <w:sz w:val="24"/>
          <w:szCs w:val="24"/>
        </w:rPr>
        <w:t xml:space="preserve">(4) </w:t>
      </w:r>
      <w:proofErr w:type="spellStart"/>
      <w:r w:rsidRPr="1BD68A4A">
        <w:rPr>
          <w:rFonts w:ascii="Times New Roman" w:eastAsia="Times New Roman" w:hAnsi="Times New Roman" w:cs="Times New Roman"/>
          <w:sz w:val="24"/>
          <w:szCs w:val="24"/>
        </w:rPr>
        <w:t>Nomineerimiskomiteel</w:t>
      </w:r>
      <w:proofErr w:type="spellEnd"/>
      <w:r w:rsidRPr="1BD68A4A">
        <w:rPr>
          <w:rFonts w:ascii="Times New Roman" w:eastAsia="Times New Roman" w:hAnsi="Times New Roman" w:cs="Times New Roman"/>
          <w:sz w:val="24"/>
          <w:szCs w:val="24"/>
        </w:rPr>
        <w:t xml:space="preserve"> on </w:t>
      </w:r>
      <w:commentRangeStart w:id="948"/>
      <w:ins w:id="949" w:author="Merike Koppel - JUSTDIGI" w:date="2026-01-02T09:53:00Z" w16du:dateUtc="2026-01-02T07:53:00Z">
        <w:r w:rsidR="00C165CF">
          <w:rPr>
            <w:rFonts w:ascii="Times New Roman" w:eastAsia="Times New Roman" w:hAnsi="Times New Roman" w:cs="Times New Roman"/>
            <w:sz w:val="24"/>
            <w:szCs w:val="24"/>
          </w:rPr>
          <w:t xml:space="preserve">oma </w:t>
        </w:r>
      </w:ins>
      <w:r w:rsidRPr="1BD68A4A">
        <w:rPr>
          <w:rFonts w:ascii="Times New Roman" w:eastAsia="Times New Roman" w:hAnsi="Times New Roman" w:cs="Times New Roman"/>
          <w:sz w:val="24"/>
          <w:szCs w:val="24"/>
        </w:rPr>
        <w:t>ülesannete täitmise</w:t>
      </w:r>
      <w:del w:id="950" w:author="Merike Koppel - JUSTDIGI" w:date="2026-01-02T09:53:00Z" w16du:dateUtc="2026-01-02T07:53:00Z">
        <w:r w:rsidR="00895DFE" w:rsidRPr="1BD68A4A" w:rsidDel="00C165CF">
          <w:rPr>
            <w:rFonts w:ascii="Times New Roman" w:eastAsia="Times New Roman" w:hAnsi="Times New Roman" w:cs="Times New Roman"/>
            <w:sz w:val="24"/>
            <w:szCs w:val="24"/>
          </w:rPr>
          <w:delText xml:space="preserve"> korra</w:delText>
        </w:r>
      </w:del>
      <w:r w:rsidRPr="1BD68A4A">
        <w:rPr>
          <w:rFonts w:ascii="Times New Roman" w:eastAsia="Times New Roman" w:hAnsi="Times New Roman" w:cs="Times New Roman"/>
          <w:sz w:val="24"/>
          <w:szCs w:val="24"/>
        </w:rPr>
        <w:t>l</w:t>
      </w:r>
      <w:commentRangeEnd w:id="948"/>
      <w:r w:rsidR="00C165CF">
        <w:rPr>
          <w:rStyle w:val="Kommentaariviide"/>
        </w:rPr>
        <w:commentReference w:id="948"/>
      </w:r>
      <w:r w:rsidRPr="1BD68A4A">
        <w:rPr>
          <w:rFonts w:ascii="Times New Roman" w:eastAsia="Times New Roman" w:hAnsi="Times New Roman" w:cs="Times New Roman"/>
          <w:sz w:val="24"/>
          <w:szCs w:val="24"/>
        </w:rPr>
        <w:t xml:space="preserve"> õigus kasutada välist hindajat.“;</w:t>
      </w:r>
    </w:p>
    <w:p w14:paraId="0E863026" w14:textId="77777777" w:rsidR="00A82A7D" w:rsidRPr="00FA634D" w:rsidRDefault="00A82A7D" w:rsidP="00A82A7D">
      <w:pPr>
        <w:spacing w:after="0" w:line="240" w:lineRule="auto"/>
        <w:jc w:val="both"/>
        <w:rPr>
          <w:rFonts w:ascii="Times New Roman" w:hAnsi="Times New Roman" w:cs="Times New Roman"/>
          <w:sz w:val="24"/>
          <w:szCs w:val="24"/>
        </w:rPr>
      </w:pPr>
    </w:p>
    <w:p w14:paraId="5DFD8612" w14:textId="438A4E93" w:rsidR="7229646B" w:rsidRPr="00FA634D" w:rsidRDefault="00080218" w:rsidP="0DB0296E">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4</w:t>
      </w:r>
      <w:r w:rsidR="138348D6" w:rsidRPr="1BD68A4A">
        <w:rPr>
          <w:rFonts w:ascii="Times New Roman" w:hAnsi="Times New Roman" w:cs="Times New Roman"/>
          <w:b/>
          <w:bCs/>
          <w:sz w:val="24"/>
          <w:szCs w:val="24"/>
        </w:rPr>
        <w:t xml:space="preserve">) </w:t>
      </w:r>
      <w:r w:rsidR="138348D6" w:rsidRPr="1BD68A4A">
        <w:rPr>
          <w:rFonts w:ascii="Times New Roman" w:hAnsi="Times New Roman" w:cs="Times New Roman"/>
          <w:sz w:val="24"/>
          <w:szCs w:val="24"/>
        </w:rPr>
        <w:t>paragrahv 80 tunnistatakse kehtetuks;</w:t>
      </w:r>
    </w:p>
    <w:p w14:paraId="562F04F1" w14:textId="454D1530" w:rsidR="0DB0296E" w:rsidRPr="00FA634D" w:rsidRDefault="0DB0296E" w:rsidP="0DB0296E">
      <w:pPr>
        <w:spacing w:after="0" w:line="240" w:lineRule="auto"/>
        <w:jc w:val="both"/>
        <w:rPr>
          <w:rFonts w:ascii="Times New Roman" w:hAnsi="Times New Roman" w:cs="Times New Roman"/>
          <w:sz w:val="24"/>
          <w:szCs w:val="24"/>
        </w:rPr>
      </w:pPr>
    </w:p>
    <w:p w14:paraId="1712282E" w14:textId="76F3B29C" w:rsidR="7229646B" w:rsidRPr="00FA634D" w:rsidRDefault="00080218" w:rsidP="0DB0296E">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5</w:t>
      </w:r>
      <w:r w:rsidR="3B0F2DB5" w:rsidRPr="1BD68A4A">
        <w:rPr>
          <w:rFonts w:ascii="Times New Roman" w:hAnsi="Times New Roman" w:cs="Times New Roman"/>
          <w:b/>
          <w:bCs/>
          <w:sz w:val="24"/>
          <w:szCs w:val="24"/>
        </w:rPr>
        <w:t xml:space="preserve">) </w:t>
      </w:r>
      <w:r w:rsidR="3B0F2DB5" w:rsidRPr="1BD68A4A">
        <w:rPr>
          <w:rFonts w:ascii="Times New Roman" w:hAnsi="Times New Roman" w:cs="Times New Roman"/>
          <w:sz w:val="24"/>
          <w:szCs w:val="24"/>
        </w:rPr>
        <w:t xml:space="preserve">seadust täiendatakse </w:t>
      </w:r>
      <w:r w:rsidR="5CAE22D5" w:rsidRPr="1BD68A4A">
        <w:rPr>
          <w:rFonts w:ascii="Times New Roman" w:hAnsi="Times New Roman" w:cs="Times New Roman"/>
          <w:sz w:val="24"/>
          <w:szCs w:val="24"/>
        </w:rPr>
        <w:t>§-</w:t>
      </w:r>
      <w:r w:rsidR="3B0F2DB5" w:rsidRPr="1BD68A4A">
        <w:rPr>
          <w:rFonts w:ascii="Times New Roman" w:hAnsi="Times New Roman" w:cs="Times New Roman"/>
          <w:sz w:val="24"/>
          <w:szCs w:val="24"/>
        </w:rPr>
        <w:t>dega 80</w:t>
      </w:r>
      <w:r w:rsidR="3B0F2DB5" w:rsidRPr="1BD68A4A">
        <w:rPr>
          <w:rFonts w:ascii="Times New Roman" w:hAnsi="Times New Roman" w:cs="Times New Roman"/>
          <w:sz w:val="24"/>
          <w:szCs w:val="24"/>
          <w:vertAlign w:val="superscript"/>
        </w:rPr>
        <w:t>1</w:t>
      </w:r>
      <w:r w:rsidR="3B0F2DB5" w:rsidRPr="1BD68A4A">
        <w:rPr>
          <w:rFonts w:ascii="Times New Roman" w:hAnsi="Times New Roman" w:cs="Times New Roman"/>
          <w:sz w:val="24"/>
          <w:szCs w:val="24"/>
        </w:rPr>
        <w:t xml:space="preserve"> ja 80</w:t>
      </w:r>
      <w:r w:rsidR="3B0F2DB5" w:rsidRPr="1BD68A4A">
        <w:rPr>
          <w:rFonts w:ascii="Times New Roman" w:hAnsi="Times New Roman" w:cs="Times New Roman"/>
          <w:sz w:val="24"/>
          <w:szCs w:val="24"/>
          <w:vertAlign w:val="superscript"/>
        </w:rPr>
        <w:t>2</w:t>
      </w:r>
      <w:r w:rsidR="3B0F2DB5" w:rsidRPr="1BD68A4A">
        <w:rPr>
          <w:rFonts w:ascii="Times New Roman" w:hAnsi="Times New Roman" w:cs="Times New Roman"/>
          <w:sz w:val="24"/>
          <w:szCs w:val="24"/>
        </w:rPr>
        <w:t xml:space="preserve"> järgmises sõnastuses:</w:t>
      </w:r>
    </w:p>
    <w:p w14:paraId="4F9180AF" w14:textId="1B9D63D1" w:rsidR="00312D48" w:rsidRPr="00FA634D" w:rsidRDefault="1D68B18D" w:rsidP="1BD68A4A">
      <w:pPr>
        <w:pStyle w:val="Normaallaadveeb"/>
        <w:spacing w:before="0" w:beforeAutospacing="0" w:after="0" w:afterAutospacing="0"/>
        <w:jc w:val="both"/>
        <w:rPr>
          <w:b/>
          <w:bCs/>
        </w:rPr>
      </w:pPr>
      <w:r>
        <w:t>„</w:t>
      </w:r>
      <w:r w:rsidR="48D2851B" w:rsidRPr="1BD68A4A">
        <w:rPr>
          <w:b/>
          <w:bCs/>
        </w:rPr>
        <w:t>§ 80</w:t>
      </w:r>
      <w:r w:rsidR="48D2851B" w:rsidRPr="1BD68A4A">
        <w:rPr>
          <w:b/>
          <w:bCs/>
          <w:vertAlign w:val="superscript"/>
        </w:rPr>
        <w:t>1</w:t>
      </w:r>
      <w:r w:rsidR="48D2851B" w:rsidRPr="1BD68A4A">
        <w:rPr>
          <w:b/>
          <w:bCs/>
        </w:rPr>
        <w:t xml:space="preserve">. </w:t>
      </w:r>
      <w:commentRangeStart w:id="951"/>
      <w:r w:rsidR="48D2851B" w:rsidRPr="1BD68A4A">
        <w:rPr>
          <w:b/>
          <w:bCs/>
        </w:rPr>
        <w:t>Juhtidest</w:t>
      </w:r>
      <w:commentRangeEnd w:id="951"/>
      <w:r w:rsidR="00C165CF">
        <w:rPr>
          <w:rStyle w:val="Kommentaariviide"/>
          <w:rFonts w:asciiTheme="minorHAnsi" w:eastAsiaTheme="minorHAnsi" w:hAnsiTheme="minorHAnsi" w:cstheme="minorBidi"/>
          <w:kern w:val="2"/>
          <w:lang w:eastAsia="en-US"/>
          <w14:ligatures w14:val="standardContextual"/>
        </w:rPr>
        <w:commentReference w:id="951"/>
      </w:r>
      <w:r w:rsidR="48D2851B" w:rsidRPr="1BD68A4A">
        <w:rPr>
          <w:b/>
          <w:bCs/>
        </w:rPr>
        <w:t xml:space="preserve"> teavitamine</w:t>
      </w:r>
    </w:p>
    <w:p w14:paraId="296280BE" w14:textId="3CC6DF52" w:rsidR="00312D48" w:rsidRPr="00FA634D" w:rsidRDefault="48D2851B" w:rsidP="1BD68A4A">
      <w:pPr>
        <w:pStyle w:val="Normaallaadveeb"/>
        <w:spacing w:before="0" w:beforeAutospacing="0" w:after="0" w:afterAutospacing="0"/>
        <w:jc w:val="both"/>
      </w:pPr>
      <w:r>
        <w:t xml:space="preserve">(1) Investeerimisühing teavitab </w:t>
      </w:r>
      <w:r w:rsidR="4F1CB45E">
        <w:t xml:space="preserve">inspektsiooni </w:t>
      </w:r>
      <w:r>
        <w:t xml:space="preserve">juhi valimise, määramise või ametiaja pikendamise kavatsusest vähemalt kümme päeva enne selle küsimuse otsustamist ning esitab käesoleva paragrahvi </w:t>
      </w:r>
      <w:commentRangeStart w:id="952"/>
      <w:r>
        <w:t>lõikes 6</w:t>
      </w:r>
      <w:commentRangeEnd w:id="952"/>
      <w:r w:rsidR="00C165CF">
        <w:rPr>
          <w:rStyle w:val="Kommentaariviide"/>
          <w:rFonts w:asciiTheme="minorHAnsi" w:eastAsiaTheme="minorHAnsi" w:hAnsiTheme="minorHAnsi" w:cstheme="minorBidi"/>
          <w:kern w:val="2"/>
          <w:lang w:eastAsia="en-US"/>
          <w14:ligatures w14:val="standardContextual"/>
        </w:rPr>
        <w:commentReference w:id="952"/>
      </w:r>
      <w:r>
        <w:t xml:space="preserve"> </w:t>
      </w:r>
      <w:r w:rsidR="6A773C48">
        <w:t xml:space="preserve">loetletud </w:t>
      </w:r>
      <w:r>
        <w:t>andmed ja dokumendid.</w:t>
      </w:r>
      <w:r w:rsidR="35AABD48" w:rsidRPr="1BD68A4A">
        <w:rPr>
          <w:color w:val="202020"/>
        </w:rPr>
        <w:t xml:space="preserve"> </w:t>
      </w:r>
      <w:r w:rsidR="00E26C9B" w:rsidRPr="1BD68A4A">
        <w:rPr>
          <w:color w:val="202020"/>
        </w:rPr>
        <w:t>T</w:t>
      </w:r>
      <w:r w:rsidR="35AABD48" w:rsidRPr="1BD68A4A">
        <w:rPr>
          <w:color w:val="202020"/>
        </w:rPr>
        <w:t>ähtaega ei kohaldata, kui dokumentide eelnev esitamine ei ole mõjuval põhjusel võimalik</w:t>
      </w:r>
      <w:commentRangeStart w:id="953"/>
      <w:ins w:id="954" w:author="Merike Koppel - JUSTDIGI" w:date="2026-01-05T14:23:00Z" w16du:dateUtc="2026-01-05T12:23:00Z">
        <w:r w:rsidR="006159A8">
          <w:t>.</w:t>
        </w:r>
      </w:ins>
      <w:del w:id="955" w:author="Merike Koppel - JUSTDIGI" w:date="2026-01-05T14:23:00Z" w16du:dateUtc="2026-01-05T12:23:00Z">
        <w:r w:rsidR="35AABD48" w:rsidDel="006159A8">
          <w:delText xml:space="preserve"> </w:delText>
        </w:r>
      </w:del>
      <w:commentRangeEnd w:id="953"/>
      <w:r w:rsidR="006159A8">
        <w:rPr>
          <w:rStyle w:val="Kommentaariviide"/>
          <w:rFonts w:asciiTheme="minorHAnsi" w:eastAsiaTheme="minorHAnsi" w:hAnsiTheme="minorHAnsi" w:cstheme="minorBidi"/>
          <w:kern w:val="2"/>
          <w:lang w:eastAsia="en-US"/>
          <w14:ligatures w14:val="standardContextual"/>
        </w:rPr>
        <w:commentReference w:id="953"/>
      </w:r>
    </w:p>
    <w:p w14:paraId="7CBD352A" w14:textId="1B4A23D3" w:rsidR="00312D48" w:rsidRPr="00FA634D" w:rsidRDefault="73351572" w:rsidP="0B70C47F">
      <w:pPr>
        <w:pStyle w:val="Normaallaadveeb"/>
        <w:spacing w:before="0" w:beforeAutospacing="0" w:after="0" w:afterAutospacing="0"/>
        <w:jc w:val="both"/>
      </w:pPr>
      <w:r>
        <w:t>(2) Euroopa Parlamendi ja nõukogu direktiivi (EL) 2024/1619</w:t>
      </w:r>
      <w:r w:rsidR="2FFFE88E">
        <w:t>, millega muudetakse direktiivi 2013/36/EL seoses järelevalvevolituste, sanktsioonide, kolmandate riikide filiaalide ning keskkonna-, sotsiaalsete ja juhtimisriskidega</w:t>
      </w:r>
      <w:r w:rsidR="53128871">
        <w:t xml:space="preserve"> </w:t>
      </w:r>
      <w:r w:rsidR="5F5B5060">
        <w:t>(ELT L, 2024/1619, 19.06.2024</w:t>
      </w:r>
      <w:r w:rsidR="730CF847">
        <w:t>)</w:t>
      </w:r>
      <w:r w:rsidR="00A73F4F">
        <w:t xml:space="preserve">, </w:t>
      </w:r>
      <w:r>
        <w:t>artikli 91 lõike</w:t>
      </w:r>
      <w:r w:rsidR="008B7E85">
        <w:t> </w:t>
      </w:r>
      <w:r>
        <w:t xml:space="preserve">1d punktides a–f sätestatud isik (edaspidi käesolevas peatükis </w:t>
      </w:r>
      <w:r w:rsidRPr="00D37650">
        <w:rPr>
          <w:i/>
          <w:iCs/>
        </w:rPr>
        <w:t>oluline investeerimisühing</w:t>
      </w:r>
      <w:r>
        <w:t xml:space="preserve">) teavitab </w:t>
      </w:r>
      <w:r w:rsidR="08187780">
        <w:t xml:space="preserve">inspektsiooni </w:t>
      </w:r>
      <w:r>
        <w:t xml:space="preserve">investeerimisühingu juhi valimise või määramise kavatsusest, esitades käesoleva paragrahvi </w:t>
      </w:r>
      <w:commentRangeStart w:id="956"/>
      <w:r>
        <w:t>lõikes 6</w:t>
      </w:r>
      <w:commentRangeEnd w:id="956"/>
      <w:r w:rsidR="00C165CF">
        <w:rPr>
          <w:rStyle w:val="Kommentaariviide"/>
          <w:rFonts w:asciiTheme="minorHAnsi" w:eastAsiaTheme="minorHAnsi" w:hAnsiTheme="minorHAnsi" w:cstheme="minorBidi"/>
          <w:kern w:val="2"/>
          <w:lang w:eastAsia="en-US"/>
          <w14:ligatures w14:val="standardContextual"/>
        </w:rPr>
        <w:commentReference w:id="956"/>
      </w:r>
      <w:r>
        <w:t xml:space="preserve"> </w:t>
      </w:r>
      <w:r w:rsidR="16ECD0AB">
        <w:t xml:space="preserve">loetletud </w:t>
      </w:r>
      <w:r>
        <w:t>andmed ja dokumendid</w:t>
      </w:r>
      <w:r w:rsidR="5C11E297">
        <w:t xml:space="preserve"> hiljemalt</w:t>
      </w:r>
      <w:r w:rsidR="0EF028F5">
        <w:t xml:space="preserve"> 30 päeva enne juhi ametisse asumise </w:t>
      </w:r>
      <w:r w:rsidR="76E2EA58">
        <w:t>kuupäeva</w:t>
      </w:r>
      <w:r>
        <w:t xml:space="preserve">. </w:t>
      </w:r>
    </w:p>
    <w:p w14:paraId="1FA3B300" w14:textId="301AA83D" w:rsidR="00312D48" w:rsidRPr="00FA634D" w:rsidRDefault="48D2851B" w:rsidP="0B70C47F">
      <w:pPr>
        <w:pStyle w:val="Normaallaadveeb"/>
        <w:spacing w:before="0" w:beforeAutospacing="0" w:after="0" w:afterAutospacing="0"/>
        <w:jc w:val="both"/>
        <w:rPr>
          <w:b/>
          <w:bCs/>
        </w:rPr>
      </w:pPr>
      <w:r>
        <w:t>(3) Juhi</w:t>
      </w:r>
      <w:r w:rsidR="00FE6279">
        <w:t xml:space="preserve"> </w:t>
      </w:r>
      <w:r>
        <w:t>sobivust mõjutada võivate uute faktide või muude asjaolude ilmnemise</w:t>
      </w:r>
      <w:r w:rsidR="39BA1E85">
        <w:t xml:space="preserve"> korra</w:t>
      </w:r>
      <w:r>
        <w:t xml:space="preserve">l teavitab </w:t>
      </w:r>
      <w:r w:rsidR="24D39B91">
        <w:t xml:space="preserve">investeerimisühing </w:t>
      </w:r>
      <w:r>
        <w:t xml:space="preserve">sellest </w:t>
      </w:r>
      <w:r w:rsidR="3CFB3BCC">
        <w:t>i</w:t>
      </w:r>
      <w:r>
        <w:t>nspektsiooni</w:t>
      </w:r>
      <w:r w:rsidR="39BA1E85">
        <w:t xml:space="preserve"> viivitamata</w:t>
      </w:r>
      <w:r>
        <w:t xml:space="preserve">. </w:t>
      </w:r>
    </w:p>
    <w:p w14:paraId="79A92BE9" w14:textId="122B8B22" w:rsidR="55F4F0FA" w:rsidRPr="00FA634D" w:rsidRDefault="1D6DA0E1" w:rsidP="0B70C47F">
      <w:pPr>
        <w:pStyle w:val="Normaallaadveeb"/>
        <w:spacing w:before="0" w:beforeAutospacing="0" w:after="0" w:afterAutospacing="0"/>
        <w:jc w:val="both"/>
      </w:pPr>
      <w:r>
        <w:t>(</w:t>
      </w:r>
      <w:r w:rsidR="00CCAEEC">
        <w:t>4</w:t>
      </w:r>
      <w:r>
        <w:t>) Juhi valimiseks või määramiseks esitatakse inspektsioonile järgmised andmed ja dokumendid:</w:t>
      </w:r>
    </w:p>
    <w:p w14:paraId="641FFBAB" w14:textId="21EC39D2" w:rsidR="55F4F0FA" w:rsidRPr="00FA634D" w:rsidRDefault="72E0C824" w:rsidP="1BD68A4A">
      <w:pPr>
        <w:pStyle w:val="Normaallaadveeb"/>
        <w:spacing w:before="0" w:beforeAutospacing="0" w:after="0" w:afterAutospacing="0"/>
        <w:jc w:val="both"/>
      </w:pPr>
      <w:r>
        <w:t>1) isiku kirjalik nõusolek</w:t>
      </w:r>
      <w:r w:rsidR="207D827F">
        <w:t xml:space="preserve"> ametikohale valimiseks või määramiseks</w:t>
      </w:r>
      <w:r>
        <w:t xml:space="preserve"> ja täidetud sobivusküsimustik;</w:t>
      </w:r>
    </w:p>
    <w:p w14:paraId="78A4FE29" w14:textId="77983A98" w:rsidR="55F4F0FA" w:rsidRPr="00FA634D" w:rsidRDefault="73351572" w:rsidP="1BD68A4A">
      <w:pPr>
        <w:pStyle w:val="Normaallaadveeb"/>
        <w:spacing w:before="0" w:beforeAutospacing="0" w:after="0" w:afterAutospacing="0"/>
        <w:jc w:val="both"/>
        <w:rPr>
          <w:b/>
          <w:bCs/>
        </w:rPr>
      </w:pPr>
      <w:r>
        <w:t>2) isiku elulookirjeldus ja üldandmed, juhatuse liikme puhul tema vastutusvaldkonna kirjeldus, ülevaade isiku hariduse, teadmiste, oskuste ja kogemus</w:t>
      </w:r>
      <w:r w:rsidR="52FAB63B">
        <w:t>t</w:t>
      </w:r>
      <w:r>
        <w:t xml:space="preserve">e </w:t>
      </w:r>
      <w:r w:rsidR="7BBAE613">
        <w:t xml:space="preserve">ning </w:t>
      </w:r>
      <w:r>
        <w:t>ettevõtluses osalemise kohta;</w:t>
      </w:r>
      <w:r w:rsidRPr="1BD68A4A">
        <w:rPr>
          <w:b/>
          <w:bCs/>
        </w:rPr>
        <w:t xml:space="preserve"> </w:t>
      </w:r>
    </w:p>
    <w:p w14:paraId="4EC97138" w14:textId="2FDC2106" w:rsidR="55F4F0FA" w:rsidRPr="00FA634D" w:rsidRDefault="1D6DA0E1" w:rsidP="1BD68A4A">
      <w:pPr>
        <w:pStyle w:val="Normaallaadveeb"/>
        <w:spacing w:before="0" w:beforeAutospacing="0" w:after="0" w:afterAutospacing="0"/>
        <w:jc w:val="both"/>
      </w:pPr>
      <w:r>
        <w:t>3) andmed isiku ametiaja ja -koha kohta;</w:t>
      </w:r>
    </w:p>
    <w:p w14:paraId="34A9661F" w14:textId="09443A53" w:rsidR="55F4F0FA" w:rsidRPr="00FA634D" w:rsidRDefault="1D6DA0E1" w:rsidP="1BD68A4A">
      <w:pPr>
        <w:pStyle w:val="Normaallaadveeb"/>
        <w:spacing w:before="0" w:beforeAutospacing="0" w:after="0" w:afterAutospacing="0"/>
        <w:rPr>
          <w:b/>
          <w:bCs/>
        </w:rPr>
      </w:pPr>
      <w:r>
        <w:t xml:space="preserve">4) </w:t>
      </w:r>
      <w:r w:rsidR="6DBCA55E">
        <w:t>investeerimisühingu</w:t>
      </w:r>
      <w:r w:rsidR="1DB450A1">
        <w:t xml:space="preserve"> tehtud</w:t>
      </w:r>
      <w:r w:rsidR="6DBCA55E">
        <w:t xml:space="preserve"> </w:t>
      </w:r>
      <w:r>
        <w:t xml:space="preserve">sobivushindamise dokumendid, välja arvatud käesoleva paragrahvi lõikes 3 sätestatud juhul; </w:t>
      </w:r>
    </w:p>
    <w:p w14:paraId="5FC8845F" w14:textId="7FDF5180" w:rsidR="55F4F0FA" w:rsidRPr="00FA634D" w:rsidRDefault="1D6DA0E1" w:rsidP="1BD68A4A">
      <w:pPr>
        <w:pStyle w:val="Normaallaadveeb"/>
        <w:spacing w:before="0" w:beforeAutospacing="0" w:after="0" w:afterAutospacing="0"/>
      </w:pPr>
      <w:r>
        <w:t>5) andmed äriühingute kohta, milles isiku osalus on suurem kui 20 protsenti;</w:t>
      </w:r>
    </w:p>
    <w:p w14:paraId="4668F077" w14:textId="786AA43C" w:rsidR="55F4F0FA" w:rsidRPr="00FA634D" w:rsidRDefault="48D2851B" w:rsidP="1BD68A4A">
      <w:pPr>
        <w:pStyle w:val="Normaallaadveeb"/>
        <w:spacing w:before="0" w:beforeAutospacing="0" w:after="0" w:afterAutospacing="0"/>
        <w:jc w:val="both"/>
      </w:pPr>
      <w:r>
        <w:t xml:space="preserve">6) andmed võimalike huvide konfliktide ja isiku </w:t>
      </w:r>
      <w:r w:rsidR="2E9D7D59">
        <w:t xml:space="preserve">enda </w:t>
      </w:r>
      <w:r>
        <w:t>ametiülesannete täitmisele pühendatava aja kohta;</w:t>
      </w:r>
    </w:p>
    <w:p w14:paraId="35B1BB8C" w14:textId="52927C61" w:rsidR="55F4F0FA" w:rsidRPr="00FA634D" w:rsidRDefault="1D6DA0E1" w:rsidP="1BD68A4A">
      <w:pPr>
        <w:pStyle w:val="Normaallaadveeb"/>
        <w:spacing w:before="0" w:beforeAutospacing="0" w:after="0" w:afterAutospacing="0"/>
        <w:jc w:val="both"/>
      </w:pPr>
      <w:r>
        <w:t xml:space="preserve">7) isiku kinnitus, et tal puuduvad käesolevas seaduses sätestatud asjaolud, mis välistavad õiguse olla </w:t>
      </w:r>
      <w:r w:rsidR="33F719FD">
        <w:t>investeerimisühingu</w:t>
      </w:r>
      <w:r>
        <w:t xml:space="preserve"> juht;</w:t>
      </w:r>
    </w:p>
    <w:p w14:paraId="5717BF55" w14:textId="624F2A9F" w:rsidR="55F4F0FA" w:rsidRPr="00FA634D" w:rsidRDefault="1D6DA0E1" w:rsidP="1BD68A4A">
      <w:pPr>
        <w:pStyle w:val="Normaallaadveeb"/>
        <w:spacing w:before="0" w:beforeAutospacing="0" w:after="0" w:afterAutospacing="0"/>
        <w:jc w:val="both"/>
        <w:rPr>
          <w:b/>
          <w:bCs/>
        </w:rPr>
      </w:pPr>
      <w:r>
        <w:t xml:space="preserve">8) välisriigi kodaniku puhul tema päritolu- või elukohariigi karistusregistri väljavõte või pädeva kohtu- või haldusorgani väljastatud samaväärne dokument, mis ei või olla vanem kui kolm kuud; </w:t>
      </w:r>
    </w:p>
    <w:p w14:paraId="1394AE1F" w14:textId="62AAAC30" w:rsidR="00312D48" w:rsidRPr="00FA634D" w:rsidRDefault="48D2851B" w:rsidP="0B70C47F">
      <w:pPr>
        <w:pStyle w:val="Normaallaadveeb"/>
        <w:spacing w:before="0" w:beforeAutospacing="0" w:after="0" w:afterAutospacing="0"/>
        <w:jc w:val="both"/>
      </w:pPr>
      <w:r>
        <w:lastRenderedPageBreak/>
        <w:t>9) juhi</w:t>
      </w:r>
      <w:r w:rsidR="5A50959A">
        <w:t xml:space="preserve"> </w:t>
      </w:r>
      <w:r>
        <w:t xml:space="preserve">ametisse nimetamise kuupäev ja </w:t>
      </w:r>
      <w:r w:rsidR="2D215961">
        <w:t>tegelik</w:t>
      </w:r>
      <w:r>
        <w:t xml:space="preserve"> ametisse asumise </w:t>
      </w:r>
      <w:r w:rsidR="7515E2F9">
        <w:t>kuupäev</w:t>
      </w:r>
      <w:r>
        <w:t>. </w:t>
      </w:r>
    </w:p>
    <w:p w14:paraId="7AB88ED2" w14:textId="48BFBCA6" w:rsidR="00312D48" w:rsidRPr="00FA634D" w:rsidRDefault="48D2851B" w:rsidP="0B70C47F">
      <w:pPr>
        <w:pStyle w:val="Normaallaadveeb"/>
        <w:spacing w:before="0" w:beforeAutospacing="0" w:after="0" w:afterAutospacing="0"/>
        <w:jc w:val="both"/>
      </w:pPr>
      <w:r>
        <w:t>(</w:t>
      </w:r>
      <w:r w:rsidR="2AB925E7">
        <w:t>5</w:t>
      </w:r>
      <w:r>
        <w:t xml:space="preserve">) Käesoleva paragrahvi lõikes </w:t>
      </w:r>
      <w:r w:rsidR="593D7EFE">
        <w:t>4</w:t>
      </w:r>
      <w:r>
        <w:t xml:space="preserve"> </w:t>
      </w:r>
      <w:r w:rsidR="5DC108D0">
        <w:t xml:space="preserve">loetletud </w:t>
      </w:r>
      <w:r>
        <w:t xml:space="preserve">andmed esitatakse inspektsiooni kinnitatud vormil ja mahus. </w:t>
      </w:r>
    </w:p>
    <w:p w14:paraId="1E8A8F7D" w14:textId="3E307469" w:rsidR="00312D48" w:rsidRPr="00FA634D" w:rsidRDefault="48D2851B" w:rsidP="0B70C47F">
      <w:pPr>
        <w:pStyle w:val="Normaallaadveeb"/>
        <w:spacing w:before="0" w:beforeAutospacing="0" w:after="0" w:afterAutospacing="0"/>
        <w:jc w:val="both"/>
      </w:pPr>
      <w:r>
        <w:t>(</w:t>
      </w:r>
      <w:r w:rsidR="7CD59508">
        <w:t>6</w:t>
      </w:r>
      <w:r>
        <w:t xml:space="preserve">) Kui </w:t>
      </w:r>
      <w:r w:rsidR="3CA60AEE">
        <w:t>investeerimisühing</w:t>
      </w:r>
      <w:r w:rsidR="4A315D9A">
        <w:t>u</w:t>
      </w:r>
      <w:r w:rsidR="3CA60AEE">
        <w:t xml:space="preserve"> </w:t>
      </w:r>
      <w:r w:rsidR="01D62B54">
        <w:t>teht</w:t>
      </w:r>
      <w:r>
        <w:t>ava sobivushindamise käigus selguvad uued asjaolud, mille tõttu juht</w:t>
      </w:r>
      <w:r w:rsidR="5A50959A">
        <w:t xml:space="preserve"> </w:t>
      </w:r>
      <w:r>
        <w:t>ei vasta kehtestatud nõuetele, teavitab ta sellest inspektsiooni</w:t>
      </w:r>
      <w:r w:rsidR="69BFE2C7">
        <w:t xml:space="preserve"> viivitamat</w:t>
      </w:r>
      <w:r w:rsidR="00770A97">
        <w:t>a</w:t>
      </w:r>
      <w:r>
        <w:t>. </w:t>
      </w:r>
    </w:p>
    <w:p w14:paraId="70DB4860" w14:textId="5761F57B" w:rsidR="55F4F0FA" w:rsidRPr="00FA634D" w:rsidRDefault="48D2851B" w:rsidP="0B70C47F">
      <w:pPr>
        <w:pStyle w:val="Normaallaadveeb"/>
        <w:spacing w:before="0" w:beforeAutospacing="0" w:after="0" w:afterAutospacing="0"/>
        <w:jc w:val="both"/>
      </w:pPr>
      <w:r>
        <w:t>(</w:t>
      </w:r>
      <w:r w:rsidR="2D8B0181">
        <w:t>7</w:t>
      </w:r>
      <w:r>
        <w:t xml:space="preserve">) </w:t>
      </w:r>
      <w:r w:rsidR="206AE5C6">
        <w:t xml:space="preserve">Investeerimisühing </w:t>
      </w:r>
      <w:r>
        <w:t>teavitab inspektsiooni juhi</w:t>
      </w:r>
      <w:r w:rsidR="5A50959A">
        <w:t xml:space="preserve"> </w:t>
      </w:r>
      <w:r>
        <w:t xml:space="preserve">tagasiastumisest või tema tagasikutsumise algatamisest </w:t>
      </w:r>
      <w:r w:rsidRPr="0094139D">
        <w:t>enne volituste täht</w:t>
      </w:r>
      <w:r w:rsidR="44A57097" w:rsidRPr="0094139D">
        <w:t>aja</w:t>
      </w:r>
      <w:r w:rsidRPr="0094139D">
        <w:t xml:space="preserve"> lõppemist</w:t>
      </w:r>
      <w:r>
        <w:t xml:space="preserve"> vähemalt kümme päeva enne </w:t>
      </w:r>
      <w:r w:rsidR="2E2E68AF">
        <w:t xml:space="preserve">selle </w:t>
      </w:r>
      <w:r>
        <w:t xml:space="preserve">küsimuse otsustamist. </w:t>
      </w:r>
    </w:p>
    <w:p w14:paraId="29CB21E6" w14:textId="5BD151EA" w:rsidR="0DB0296E" w:rsidRPr="00FA634D" w:rsidRDefault="0DB0296E" w:rsidP="0DB0296E">
      <w:pPr>
        <w:spacing w:after="0" w:line="240" w:lineRule="auto"/>
        <w:jc w:val="both"/>
        <w:rPr>
          <w:rFonts w:ascii="Times New Roman" w:eastAsia="Times New Roman" w:hAnsi="Times New Roman" w:cs="Times New Roman"/>
          <w:sz w:val="24"/>
          <w:szCs w:val="24"/>
        </w:rPr>
      </w:pPr>
    </w:p>
    <w:p w14:paraId="1C0AFC6F" w14:textId="5BB35484" w:rsidR="00312D48" w:rsidRPr="00FA634D" w:rsidRDefault="48D2851B" w:rsidP="1BD68A4A">
      <w:pPr>
        <w:pStyle w:val="Normaallaadveeb"/>
        <w:spacing w:before="0" w:beforeAutospacing="0" w:after="0" w:afterAutospacing="0"/>
        <w:jc w:val="both"/>
        <w:rPr>
          <w:b/>
          <w:bCs/>
        </w:rPr>
      </w:pPr>
      <w:r w:rsidRPr="1BD68A4A">
        <w:rPr>
          <w:b/>
          <w:bCs/>
        </w:rPr>
        <w:t xml:space="preserve">§ </w:t>
      </w:r>
      <w:r w:rsidR="5EF0BBAE" w:rsidRPr="1BD68A4A">
        <w:rPr>
          <w:b/>
          <w:bCs/>
        </w:rPr>
        <w:t>80</w:t>
      </w:r>
      <w:r w:rsidRPr="1BD68A4A">
        <w:rPr>
          <w:b/>
          <w:bCs/>
          <w:vertAlign w:val="superscript"/>
        </w:rPr>
        <w:t>2</w:t>
      </w:r>
      <w:r w:rsidRPr="1BD68A4A">
        <w:rPr>
          <w:b/>
          <w:bCs/>
        </w:rPr>
        <w:t xml:space="preserve">. </w:t>
      </w:r>
      <w:r w:rsidR="719852CF" w:rsidRPr="1BD68A4A">
        <w:rPr>
          <w:b/>
          <w:bCs/>
        </w:rPr>
        <w:t>I</w:t>
      </w:r>
      <w:r w:rsidRPr="1BD68A4A">
        <w:rPr>
          <w:b/>
          <w:bCs/>
        </w:rPr>
        <w:t>nspektsiooni sobivushindamise menetlus</w:t>
      </w:r>
    </w:p>
    <w:p w14:paraId="774502CD" w14:textId="0E277A6A" w:rsidR="00312D48" w:rsidRPr="00FA634D" w:rsidRDefault="48D2851B" w:rsidP="1BD68A4A">
      <w:pPr>
        <w:pStyle w:val="Normaallaadveeb"/>
        <w:spacing w:before="0" w:beforeAutospacing="0" w:after="0" w:afterAutospacing="0"/>
        <w:jc w:val="both"/>
      </w:pPr>
      <w:r>
        <w:t xml:space="preserve">(1) </w:t>
      </w:r>
      <w:r w:rsidR="3E21D0B1">
        <w:t>I</w:t>
      </w:r>
      <w:r>
        <w:t xml:space="preserve">nspektsioonil on õigus </w:t>
      </w:r>
      <w:r w:rsidR="21E67D9C">
        <w:t>teh</w:t>
      </w:r>
      <w:r w:rsidR="5EF9A09D">
        <w:t xml:space="preserve">a investeerimisühingu juhi sobivushindamine </w:t>
      </w:r>
      <w:r>
        <w:t xml:space="preserve">igal ajal, sealhulgas </w:t>
      </w:r>
      <w:r w:rsidR="1D651573">
        <w:t xml:space="preserve">investeerimisühinguga </w:t>
      </w:r>
      <w:r>
        <w:t>seotud riskide suurenemise või juhi kohta uute asjaolude ilmnemise</w:t>
      </w:r>
      <w:r w:rsidR="775AE1B8">
        <w:t xml:space="preserve"> korra</w:t>
      </w:r>
      <w:r>
        <w:t xml:space="preserve">l. </w:t>
      </w:r>
    </w:p>
    <w:p w14:paraId="0BE1B588" w14:textId="3F10AB2B" w:rsidR="00312D48" w:rsidRPr="00FA634D" w:rsidRDefault="48D2851B" w:rsidP="1BD68A4A">
      <w:pPr>
        <w:pStyle w:val="Normaallaadveeb"/>
        <w:spacing w:before="0" w:beforeAutospacing="0" w:after="0" w:afterAutospacing="0"/>
        <w:jc w:val="both"/>
      </w:pPr>
      <w:r>
        <w:t xml:space="preserve">(2) </w:t>
      </w:r>
      <w:r w:rsidR="361FE652">
        <w:t>In</w:t>
      </w:r>
      <w:r>
        <w:t xml:space="preserve">spektsioon võib määrata sobivushindamise </w:t>
      </w:r>
      <w:r w:rsidR="19CC0F49">
        <w:t xml:space="preserve">tegemise </w:t>
      </w:r>
      <w:r>
        <w:t xml:space="preserve">tähtaja olulise </w:t>
      </w:r>
      <w:r w:rsidR="10F0EF4F">
        <w:t xml:space="preserve">investeerimisühingu </w:t>
      </w:r>
      <w:r>
        <w:t>juhi valimise või määramise</w:t>
      </w:r>
      <w:r w:rsidR="19CC0F49">
        <w:t xml:space="preserve"> korra</w:t>
      </w:r>
      <w:r>
        <w:t xml:space="preserve">l. </w:t>
      </w:r>
    </w:p>
    <w:p w14:paraId="6081B697" w14:textId="6B685698" w:rsidR="00312D48" w:rsidRPr="00FA634D" w:rsidRDefault="48D2851B" w:rsidP="56B4AAE5">
      <w:pPr>
        <w:pStyle w:val="oj-normal"/>
        <w:shd w:val="clear" w:color="auto" w:fill="FFFFFF" w:themeFill="background1"/>
        <w:spacing w:before="0" w:beforeAutospacing="0" w:after="0" w:afterAutospacing="0"/>
        <w:jc w:val="both"/>
      </w:pPr>
      <w:r>
        <w:t xml:space="preserve">(3) Kui käesoleva seaduse § </w:t>
      </w:r>
      <w:r w:rsidR="0694629F">
        <w:t>80</w:t>
      </w:r>
      <w:r w:rsidRPr="1BD68A4A">
        <w:rPr>
          <w:vertAlign w:val="superscript"/>
        </w:rPr>
        <w:t>1</w:t>
      </w:r>
      <w:r>
        <w:t xml:space="preserve"> lõikes </w:t>
      </w:r>
      <w:r w:rsidR="082EA4FC">
        <w:t>4</w:t>
      </w:r>
      <w:r>
        <w:t xml:space="preserve"> </w:t>
      </w:r>
      <w:r w:rsidR="48961021">
        <w:t xml:space="preserve">loetletud </w:t>
      </w:r>
      <w:r>
        <w:t xml:space="preserve">andmed ja dokumendid on </w:t>
      </w:r>
      <w:commentRangeStart w:id="957"/>
      <w:r>
        <w:t>puudu</w:t>
      </w:r>
      <w:del w:id="958" w:author="Merike Koppel - JUSTDIGI" w:date="2026-01-02T09:56:00Z" w16du:dateUtc="2026-01-02T07:56:00Z">
        <w:r w:rsidDel="00450384">
          <w:delText>stega</w:delText>
        </w:r>
      </w:del>
      <w:ins w:id="959" w:author="Merike Koppel - JUSTDIGI" w:date="2026-01-02T09:56:00Z" w16du:dateUtc="2026-01-02T07:56:00Z">
        <w:r w:rsidR="00450384">
          <w:t>likud</w:t>
        </w:r>
      </w:ins>
      <w:commentRangeEnd w:id="957"/>
      <w:ins w:id="960" w:author="Merike Koppel - JUSTDIGI" w:date="2026-01-05T14:35:00Z" w16du:dateUtc="2026-01-05T12:35:00Z">
        <w:r w:rsidR="00093E09">
          <w:rPr>
            <w:rStyle w:val="Kommentaariviide"/>
            <w:rFonts w:asciiTheme="minorHAnsi" w:eastAsiaTheme="minorHAnsi" w:hAnsiTheme="minorHAnsi" w:cstheme="minorBidi"/>
            <w:kern w:val="2"/>
            <w:lang w:eastAsia="en-US"/>
            <w14:ligatures w14:val="standardContextual"/>
          </w:rPr>
          <w:commentReference w:id="957"/>
        </w:r>
      </w:ins>
      <w:r>
        <w:t xml:space="preserve">, võib </w:t>
      </w:r>
      <w:r w:rsidR="09FE18CF">
        <w:t>i</w:t>
      </w:r>
      <w:r>
        <w:t>nspektsioon nõuda, et juht ei asuks ametisse enne kõikide asjakohaste andmete ja dokumentide esitamist.</w:t>
      </w:r>
    </w:p>
    <w:p w14:paraId="1319BFC3" w14:textId="1CE44351" w:rsidR="00312D48" w:rsidRPr="00FA634D" w:rsidRDefault="48D2851B" w:rsidP="56B4AAE5">
      <w:pPr>
        <w:pStyle w:val="oj-normal"/>
        <w:shd w:val="clear" w:color="auto" w:fill="FFFFFF" w:themeFill="background1"/>
        <w:spacing w:before="0" w:beforeAutospacing="0" w:after="0" w:afterAutospacing="0"/>
        <w:jc w:val="both"/>
      </w:pPr>
      <w:r>
        <w:t xml:space="preserve">(4) </w:t>
      </w:r>
      <w:r w:rsidR="6BB82D2C">
        <w:t>I</w:t>
      </w:r>
      <w:r>
        <w:t xml:space="preserve">nspektsioon võib nõuda </w:t>
      </w:r>
      <w:r w:rsidR="67116783">
        <w:t xml:space="preserve">lisadokumente ja -teavet ning selgitusi </w:t>
      </w:r>
      <w:r>
        <w:t xml:space="preserve">käesoleva seaduse § </w:t>
      </w:r>
      <w:r w:rsidR="0AC81D1F">
        <w:t>80</w:t>
      </w:r>
      <w:r w:rsidRPr="1BD68A4A">
        <w:rPr>
          <w:vertAlign w:val="superscript"/>
        </w:rPr>
        <w:t>1</w:t>
      </w:r>
      <w:r>
        <w:t xml:space="preserve"> lõikes </w:t>
      </w:r>
      <w:r w:rsidR="42C2994D">
        <w:t>4</w:t>
      </w:r>
      <w:r>
        <w:t xml:space="preserve"> </w:t>
      </w:r>
      <w:r w:rsidR="48961021">
        <w:t xml:space="preserve">loetletud </w:t>
      </w:r>
      <w:r>
        <w:t>andmete täpsustamiseks ja kontrollimiseks</w:t>
      </w:r>
      <w:r w:rsidR="30976340">
        <w:t>.</w:t>
      </w:r>
    </w:p>
    <w:p w14:paraId="6A4DAD02" w14:textId="0525B190" w:rsidR="1D6DA0E1" w:rsidRPr="00FA634D" w:rsidRDefault="73351572" w:rsidP="0B70C47F">
      <w:pPr>
        <w:pStyle w:val="Normaallaadveeb"/>
        <w:spacing w:before="0" w:beforeAutospacing="0" w:after="0" w:afterAutospacing="0"/>
        <w:jc w:val="both"/>
      </w:pPr>
      <w:r>
        <w:t xml:space="preserve">(5) </w:t>
      </w:r>
      <w:r w:rsidR="126362BC">
        <w:t>Inspektsioonil</w:t>
      </w:r>
      <w:r w:rsidR="62C5AEA2">
        <w:t xml:space="preserve"> on käesoleva seaduse § 80</w:t>
      </w:r>
      <w:r w:rsidR="62C5AEA2" w:rsidRPr="1BD68A4A">
        <w:rPr>
          <w:vertAlign w:val="superscript"/>
        </w:rPr>
        <w:t>1</w:t>
      </w:r>
      <w:r w:rsidR="62C5AEA2">
        <w:t xml:space="preserve"> lõikes </w:t>
      </w:r>
      <w:r w:rsidR="108E0FC7">
        <w:t>4</w:t>
      </w:r>
      <w:r w:rsidR="62C5AEA2">
        <w:t xml:space="preserve"> loetletud andmete kontrollimiseks õigus saada isikuandmeid ja muud teavet</w:t>
      </w:r>
      <w:r w:rsidR="077ED4C1">
        <w:t xml:space="preserve"> karistusregistrist ja muudest allikatest.</w:t>
      </w:r>
    </w:p>
    <w:p w14:paraId="0032D5E8" w14:textId="111B4CC6" w:rsidR="1D6DA0E1" w:rsidRPr="00FA634D" w:rsidRDefault="1D6DA0E1" w:rsidP="1BD68A4A">
      <w:pPr>
        <w:pStyle w:val="Normaallaadveeb"/>
        <w:spacing w:before="0" w:beforeAutospacing="0" w:after="0" w:afterAutospacing="0"/>
        <w:jc w:val="both"/>
      </w:pPr>
      <w:r>
        <w:t xml:space="preserve">(6) </w:t>
      </w:r>
      <w:r w:rsidR="58D37730">
        <w:t>I</w:t>
      </w:r>
      <w:r>
        <w:t xml:space="preserve">nspektsioon võib nõuda </w:t>
      </w:r>
      <w:r w:rsidR="037582E2">
        <w:t xml:space="preserve">investeerimisühingult </w:t>
      </w:r>
      <w:r>
        <w:t xml:space="preserve">asjakohaste meetmete </w:t>
      </w:r>
      <w:r w:rsidR="4F9D23CC">
        <w:t>kohal</w:t>
      </w:r>
      <w:r>
        <w:t xml:space="preserve">damist, et tagada juhi </w:t>
      </w:r>
      <w:commentRangeStart w:id="961"/>
      <w:r>
        <w:t>sobivus ja nõuetelevastavus valitavasse või määratavasse ametisse</w:t>
      </w:r>
      <w:commentRangeEnd w:id="961"/>
      <w:r w:rsidR="00CF7F63">
        <w:rPr>
          <w:rStyle w:val="Kommentaariviide"/>
          <w:rFonts w:asciiTheme="minorHAnsi" w:eastAsiaTheme="minorHAnsi" w:hAnsiTheme="minorHAnsi" w:cstheme="minorBidi"/>
          <w:kern w:val="2"/>
          <w:lang w:eastAsia="en-US"/>
          <w14:ligatures w14:val="standardContextual"/>
        </w:rPr>
        <w:commentReference w:id="961"/>
      </w:r>
      <w:r>
        <w:t xml:space="preserve">. </w:t>
      </w:r>
    </w:p>
    <w:p w14:paraId="5D00B951" w14:textId="557F62DC" w:rsidR="55F4F0FA" w:rsidRPr="00FA634D" w:rsidRDefault="48D2851B" w:rsidP="1BD68A4A">
      <w:pPr>
        <w:pStyle w:val="oj-normal"/>
        <w:shd w:val="clear" w:color="auto" w:fill="FFFFFF" w:themeFill="background1"/>
        <w:spacing w:before="0" w:beforeAutospacing="0" w:after="0" w:afterAutospacing="0"/>
        <w:jc w:val="both"/>
        <w:rPr>
          <w:b/>
          <w:bCs/>
        </w:rPr>
      </w:pPr>
      <w:r>
        <w:t xml:space="preserve">(7) </w:t>
      </w:r>
      <w:r w:rsidR="78C86CFF">
        <w:t>I</w:t>
      </w:r>
      <w:r>
        <w:t xml:space="preserve">nspektsioon ei pea sobivushindamist </w:t>
      </w:r>
      <w:r w:rsidR="007700F0">
        <w:t>tege</w:t>
      </w:r>
      <w:r>
        <w:t xml:space="preserve">ma, kui juhi ametiaega pikendatakse, välja arvatud juhul, kui </w:t>
      </w:r>
      <w:r w:rsidR="5022936F">
        <w:t xml:space="preserve">isikut </w:t>
      </w:r>
      <w:r>
        <w:t>puudutav teave on muutunud ja see võib mõjutada tema sobivust.“</w:t>
      </w:r>
      <w:r w:rsidR="18201448">
        <w:t>;</w:t>
      </w:r>
    </w:p>
    <w:p w14:paraId="03CC45FE" w14:textId="613B5BC5" w:rsidR="0DB0296E" w:rsidRPr="00FA634D" w:rsidRDefault="0DB0296E" w:rsidP="0DB0296E">
      <w:pPr>
        <w:spacing w:after="0" w:line="240" w:lineRule="auto"/>
        <w:jc w:val="both"/>
        <w:rPr>
          <w:rFonts w:ascii="Times New Roman" w:hAnsi="Times New Roman" w:cs="Times New Roman"/>
          <w:sz w:val="24"/>
          <w:szCs w:val="24"/>
        </w:rPr>
      </w:pPr>
    </w:p>
    <w:p w14:paraId="07D34521" w14:textId="7A0754E5" w:rsidR="2457E71A" w:rsidRPr="00FA634D" w:rsidRDefault="00080218"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6</w:t>
      </w:r>
      <w:r w:rsidR="2457E71A" w:rsidRPr="1BD68A4A">
        <w:rPr>
          <w:rFonts w:ascii="Times New Roman" w:hAnsi="Times New Roman" w:cs="Times New Roman"/>
          <w:b/>
          <w:bCs/>
          <w:sz w:val="24"/>
          <w:szCs w:val="24"/>
        </w:rPr>
        <w:t>)</w:t>
      </w:r>
      <w:r w:rsidR="2457E71A" w:rsidRPr="1BD68A4A">
        <w:rPr>
          <w:rFonts w:ascii="Times New Roman" w:hAnsi="Times New Roman" w:cs="Times New Roman"/>
          <w:sz w:val="24"/>
          <w:szCs w:val="24"/>
        </w:rPr>
        <w:t xml:space="preserve"> paragrahvi 81 pealkiri</w:t>
      </w:r>
      <w:r w:rsidR="49581189" w:rsidRPr="1BD68A4A">
        <w:rPr>
          <w:rFonts w:ascii="Times New Roman" w:hAnsi="Times New Roman" w:cs="Times New Roman"/>
          <w:sz w:val="24"/>
          <w:szCs w:val="24"/>
        </w:rPr>
        <w:t xml:space="preserve"> ja lõige 1</w:t>
      </w:r>
      <w:r w:rsidR="2457E71A" w:rsidRPr="1BD68A4A">
        <w:rPr>
          <w:rFonts w:ascii="Times New Roman" w:hAnsi="Times New Roman" w:cs="Times New Roman"/>
          <w:sz w:val="24"/>
          <w:szCs w:val="24"/>
        </w:rPr>
        <w:t xml:space="preserve"> muudetakse </w:t>
      </w:r>
      <w:r w:rsidR="0023AF3E" w:rsidRPr="1BD68A4A">
        <w:rPr>
          <w:rFonts w:ascii="Times New Roman" w:hAnsi="Times New Roman" w:cs="Times New Roman"/>
          <w:sz w:val="24"/>
          <w:szCs w:val="24"/>
        </w:rPr>
        <w:t>ning</w:t>
      </w:r>
      <w:r w:rsidR="2457E71A" w:rsidRPr="1BD68A4A">
        <w:rPr>
          <w:rFonts w:ascii="Times New Roman" w:hAnsi="Times New Roman" w:cs="Times New Roman"/>
          <w:sz w:val="24"/>
          <w:szCs w:val="24"/>
        </w:rPr>
        <w:t xml:space="preserve"> sõnastatakse järgmiselt:</w:t>
      </w:r>
    </w:p>
    <w:p w14:paraId="7C4F8490" w14:textId="571E7CCA" w:rsidR="3CFF57AD" w:rsidRPr="00FA634D" w:rsidRDefault="00D74E2B" w:rsidP="14D1E9CD">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w:t>
      </w:r>
      <w:r w:rsidR="2457E71A" w:rsidRPr="1BD68A4A">
        <w:rPr>
          <w:rFonts w:ascii="Times New Roman" w:hAnsi="Times New Roman" w:cs="Times New Roman"/>
          <w:b/>
          <w:bCs/>
          <w:sz w:val="24"/>
          <w:szCs w:val="24"/>
        </w:rPr>
        <w:t>§ 81.</w:t>
      </w:r>
      <w:r w:rsidR="2457E71A" w:rsidRPr="1BD68A4A">
        <w:rPr>
          <w:rFonts w:ascii="Times New Roman" w:hAnsi="Times New Roman" w:cs="Times New Roman"/>
          <w:sz w:val="24"/>
          <w:szCs w:val="24"/>
        </w:rPr>
        <w:t xml:space="preserve"> </w:t>
      </w:r>
      <w:r w:rsidR="2457E71A" w:rsidRPr="1BD68A4A">
        <w:rPr>
          <w:rFonts w:ascii="Times New Roman" w:eastAsia="Times New Roman" w:hAnsi="Times New Roman" w:cs="Times New Roman"/>
          <w:b/>
          <w:bCs/>
          <w:sz w:val="24"/>
          <w:szCs w:val="24"/>
        </w:rPr>
        <w:t xml:space="preserve">Investeerimisühingu juhi valimata või määramata jätmine </w:t>
      </w:r>
      <w:del w:id="962" w:author="Merike Koppel - JUSTDIGI" w:date="2026-01-02T09:57:00Z" w16du:dateUtc="2026-01-02T07:57:00Z">
        <w:r w:rsidR="2457E71A" w:rsidRPr="1BD68A4A" w:rsidDel="00CF7F63">
          <w:rPr>
            <w:rFonts w:ascii="Times New Roman" w:eastAsia="Times New Roman" w:hAnsi="Times New Roman" w:cs="Times New Roman"/>
            <w:b/>
            <w:bCs/>
            <w:sz w:val="24"/>
            <w:szCs w:val="24"/>
          </w:rPr>
          <w:delText>ning</w:delText>
        </w:r>
      </w:del>
      <w:ins w:id="963" w:author="Merike Koppel - JUSTDIGI" w:date="2026-01-02T09:57:00Z" w16du:dateUtc="2026-01-02T07:57:00Z">
        <w:r w:rsidR="00CF7F63">
          <w:rPr>
            <w:rFonts w:ascii="Times New Roman" w:eastAsia="Times New Roman" w:hAnsi="Times New Roman" w:cs="Times New Roman"/>
            <w:b/>
            <w:bCs/>
            <w:sz w:val="24"/>
            <w:szCs w:val="24"/>
          </w:rPr>
          <w:t>ja</w:t>
        </w:r>
      </w:ins>
      <w:r w:rsidR="2457E71A" w:rsidRPr="1BD68A4A">
        <w:rPr>
          <w:rFonts w:ascii="Times New Roman" w:eastAsia="Times New Roman" w:hAnsi="Times New Roman" w:cs="Times New Roman"/>
          <w:b/>
          <w:bCs/>
          <w:sz w:val="24"/>
          <w:szCs w:val="24"/>
        </w:rPr>
        <w:t xml:space="preserve"> tagasikutsumine</w:t>
      </w:r>
    </w:p>
    <w:p w14:paraId="181625D1" w14:textId="4043C5CD" w:rsidR="14D1E9CD" w:rsidRPr="00FA634D" w:rsidRDefault="14D1E9CD" w:rsidP="14D1E9CD">
      <w:pPr>
        <w:spacing w:after="0" w:line="240" w:lineRule="auto"/>
        <w:jc w:val="both"/>
        <w:rPr>
          <w:rFonts w:ascii="Times New Roman" w:eastAsia="Times New Roman" w:hAnsi="Times New Roman" w:cs="Times New Roman"/>
          <w:sz w:val="24"/>
          <w:szCs w:val="24"/>
        </w:rPr>
      </w:pPr>
    </w:p>
    <w:p w14:paraId="5C07AB30" w14:textId="44A3718A" w:rsidR="403C39CB" w:rsidRPr="00FA634D" w:rsidRDefault="272B4561"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Inspektsiooni ettekirjutusega võib </w:t>
      </w:r>
      <w:del w:id="964" w:author="Merike Koppel - JUSTDIGI" w:date="2026-01-02T09:57:00Z" w16du:dateUtc="2026-01-02T07:57:00Z">
        <w:r w:rsidR="400C8EE1" w:rsidRPr="1BD68A4A" w:rsidDel="00CF7F63">
          <w:rPr>
            <w:rFonts w:ascii="Times New Roman" w:eastAsia="Times New Roman" w:hAnsi="Times New Roman" w:cs="Times New Roman"/>
            <w:sz w:val="24"/>
            <w:szCs w:val="24"/>
          </w:rPr>
          <w:delText xml:space="preserve">nõuda </w:delText>
        </w:r>
      </w:del>
      <w:r w:rsidRPr="1BD68A4A">
        <w:rPr>
          <w:rFonts w:ascii="Times New Roman" w:eastAsia="Times New Roman" w:hAnsi="Times New Roman" w:cs="Times New Roman"/>
          <w:sz w:val="24"/>
          <w:szCs w:val="24"/>
        </w:rPr>
        <w:t>investeerimisühingult</w:t>
      </w:r>
      <w:ins w:id="965" w:author="Merike Koppel - JUSTDIGI" w:date="2026-01-02T09:57:00Z" w16du:dateUtc="2026-01-02T07:57:00Z">
        <w:r w:rsidR="00CF7F63">
          <w:rPr>
            <w:rFonts w:ascii="Times New Roman" w:eastAsia="Times New Roman" w:hAnsi="Times New Roman" w:cs="Times New Roman"/>
            <w:sz w:val="24"/>
            <w:szCs w:val="24"/>
          </w:rPr>
          <w:t xml:space="preserve"> nõuda</w:t>
        </w:r>
      </w:ins>
      <w:r w:rsidRPr="1BD68A4A">
        <w:rPr>
          <w:rFonts w:ascii="Times New Roman" w:eastAsia="Times New Roman" w:hAnsi="Times New Roman" w:cs="Times New Roman"/>
          <w:sz w:val="24"/>
          <w:szCs w:val="24"/>
        </w:rPr>
        <w:t xml:space="preserve"> juhi</w:t>
      </w:r>
      <w:r w:rsidR="0E511670"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tagasikutsumist, kui:</w:t>
      </w:r>
    </w:p>
    <w:p w14:paraId="74EBBFC6" w14:textId="2CC0DC82" w:rsidR="61C5AE4F" w:rsidRPr="00FA634D" w:rsidRDefault="61C5AE4F"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w:t>
      </w:r>
      <w:commentRangeStart w:id="966"/>
      <w:r w:rsidRPr="1BD68A4A">
        <w:rPr>
          <w:rFonts w:ascii="Times New Roman" w:eastAsia="Times New Roman" w:hAnsi="Times New Roman" w:cs="Times New Roman"/>
          <w:sz w:val="24"/>
          <w:szCs w:val="24"/>
        </w:rPr>
        <w:t xml:space="preserve">isik </w:t>
      </w:r>
      <w:commentRangeEnd w:id="966"/>
      <w:r w:rsidR="004B5E59">
        <w:rPr>
          <w:rStyle w:val="Kommentaariviide"/>
        </w:rPr>
        <w:commentReference w:id="966"/>
      </w:r>
      <w:r w:rsidRPr="1BD68A4A">
        <w:rPr>
          <w:rFonts w:ascii="Times New Roman" w:eastAsia="Times New Roman" w:hAnsi="Times New Roman" w:cs="Times New Roman"/>
          <w:sz w:val="24"/>
          <w:szCs w:val="24"/>
        </w:rPr>
        <w:t xml:space="preserve">ei vasta </w:t>
      </w:r>
      <w:r w:rsidR="35433F5C" w:rsidRPr="1BD68A4A">
        <w:rPr>
          <w:rFonts w:ascii="Times New Roman" w:eastAsia="Times New Roman" w:hAnsi="Times New Roman" w:cs="Times New Roman"/>
          <w:sz w:val="24"/>
          <w:szCs w:val="24"/>
        </w:rPr>
        <w:t xml:space="preserve">investeerimisühingu </w:t>
      </w:r>
      <w:r w:rsidRPr="1BD68A4A">
        <w:rPr>
          <w:rFonts w:ascii="Times New Roman" w:eastAsia="Times New Roman" w:hAnsi="Times New Roman" w:cs="Times New Roman"/>
          <w:sz w:val="24"/>
          <w:szCs w:val="24"/>
        </w:rPr>
        <w:t>juhile kehtestatud nõuetele</w:t>
      </w:r>
      <w:r w:rsidR="540E4B1E" w:rsidRPr="1BD68A4A">
        <w:rPr>
          <w:rFonts w:ascii="Times New Roman" w:eastAsia="Times New Roman" w:hAnsi="Times New Roman" w:cs="Times New Roman"/>
          <w:sz w:val="24"/>
          <w:szCs w:val="24"/>
        </w:rPr>
        <w:t>;</w:t>
      </w:r>
    </w:p>
    <w:p w14:paraId="69C5CF01" w14:textId="32FEA21A" w:rsidR="540E4B1E" w:rsidRPr="00FA634D" w:rsidRDefault="6CF6CC2D"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2) </w:t>
      </w:r>
      <w:commentRangeStart w:id="967"/>
      <w:r w:rsidRPr="1BD68A4A">
        <w:rPr>
          <w:rFonts w:ascii="Times New Roman" w:eastAsia="Times New Roman" w:hAnsi="Times New Roman" w:cs="Times New Roman"/>
          <w:sz w:val="24"/>
          <w:szCs w:val="24"/>
        </w:rPr>
        <w:t>isik</w:t>
      </w:r>
      <w:commentRangeEnd w:id="967"/>
      <w:r w:rsidR="004B5E59">
        <w:rPr>
          <w:rStyle w:val="Kommentaariviide"/>
        </w:rPr>
        <w:commentReference w:id="967"/>
      </w:r>
      <w:r w:rsidRPr="1BD68A4A">
        <w:rPr>
          <w:rFonts w:ascii="Times New Roman" w:eastAsia="Times New Roman" w:hAnsi="Times New Roman" w:cs="Times New Roman"/>
          <w:sz w:val="24"/>
          <w:szCs w:val="24"/>
        </w:rPr>
        <w:t xml:space="preserve"> on </w:t>
      </w:r>
      <w:r w:rsidR="25FE3DBF" w:rsidRPr="1BD68A4A">
        <w:rPr>
          <w:rFonts w:ascii="Times New Roman" w:eastAsia="Times New Roman" w:hAnsi="Times New Roman" w:cs="Times New Roman"/>
          <w:sz w:val="24"/>
          <w:szCs w:val="24"/>
        </w:rPr>
        <w:t xml:space="preserve">esitanud </w:t>
      </w:r>
      <w:r w:rsidRPr="1BD68A4A">
        <w:rPr>
          <w:rFonts w:ascii="Times New Roman" w:eastAsia="Times New Roman" w:hAnsi="Times New Roman" w:cs="Times New Roman"/>
          <w:sz w:val="24"/>
          <w:szCs w:val="24"/>
        </w:rPr>
        <w:t>enda valimise või määramise</w:t>
      </w:r>
      <w:r w:rsidR="382F0F20" w:rsidRPr="1BD68A4A">
        <w:rPr>
          <w:rFonts w:ascii="Times New Roman" w:eastAsia="Times New Roman" w:hAnsi="Times New Roman" w:cs="Times New Roman"/>
          <w:sz w:val="24"/>
          <w:szCs w:val="24"/>
        </w:rPr>
        <w:t xml:space="preserve"> </w:t>
      </w:r>
      <w:r w:rsidR="17E01563" w:rsidRPr="1BD68A4A">
        <w:rPr>
          <w:rFonts w:ascii="Times New Roman" w:eastAsia="Times New Roman" w:hAnsi="Times New Roman" w:cs="Times New Roman"/>
          <w:sz w:val="24"/>
          <w:szCs w:val="24"/>
        </w:rPr>
        <w:t>asjus</w:t>
      </w:r>
      <w:r w:rsidRPr="1BD68A4A">
        <w:rPr>
          <w:rFonts w:ascii="Times New Roman" w:eastAsia="Times New Roman" w:hAnsi="Times New Roman" w:cs="Times New Roman"/>
          <w:sz w:val="24"/>
          <w:szCs w:val="24"/>
        </w:rPr>
        <w:t xml:space="preserve"> eksitavaid või </w:t>
      </w:r>
      <w:r w:rsidR="02839E34" w:rsidRPr="1BD68A4A">
        <w:rPr>
          <w:rFonts w:ascii="Times New Roman" w:eastAsia="Times New Roman" w:hAnsi="Times New Roman" w:cs="Times New Roman"/>
          <w:sz w:val="24"/>
          <w:szCs w:val="24"/>
        </w:rPr>
        <w:t>selliseid</w:t>
      </w:r>
      <w:r w:rsidRPr="1BD68A4A">
        <w:rPr>
          <w:rFonts w:ascii="Times New Roman" w:eastAsia="Times New Roman" w:hAnsi="Times New Roman" w:cs="Times New Roman"/>
          <w:sz w:val="24"/>
          <w:szCs w:val="24"/>
        </w:rPr>
        <w:t xml:space="preserve"> andmeid või dokumente</w:t>
      </w:r>
      <w:r w:rsidR="02839E34" w:rsidRPr="1BD68A4A">
        <w:rPr>
          <w:rFonts w:ascii="Times New Roman" w:eastAsia="Times New Roman" w:hAnsi="Times New Roman" w:cs="Times New Roman"/>
          <w:sz w:val="24"/>
          <w:szCs w:val="24"/>
        </w:rPr>
        <w:t>, mis ei vasta tegelikkusele</w:t>
      </w:r>
      <w:r w:rsidRPr="1BD68A4A">
        <w:rPr>
          <w:rFonts w:ascii="Times New Roman" w:eastAsia="Times New Roman" w:hAnsi="Times New Roman" w:cs="Times New Roman"/>
          <w:sz w:val="24"/>
          <w:szCs w:val="24"/>
        </w:rPr>
        <w:t>;</w:t>
      </w:r>
    </w:p>
    <w:p w14:paraId="37691285" w14:textId="7BAEA229" w:rsidR="540E4B1E" w:rsidRPr="00FA634D" w:rsidRDefault="6CF6CC2D"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3) investeerimisühingu juhi tegevus on näidanud, et ta ei ole suuteline </w:t>
      </w:r>
      <w:del w:id="968" w:author="Merike Koppel - JUSTDIGI" w:date="2026-01-02T10:01:00Z" w16du:dateUtc="2026-01-02T08:01:00Z">
        <w:r w:rsidR="1AE99945" w:rsidRPr="1BD68A4A" w:rsidDel="004659D0">
          <w:rPr>
            <w:rFonts w:ascii="Times New Roman" w:eastAsia="Times New Roman" w:hAnsi="Times New Roman" w:cs="Times New Roman"/>
            <w:sz w:val="24"/>
            <w:szCs w:val="24"/>
          </w:rPr>
          <w:delText xml:space="preserve">juhtima </w:delText>
        </w:r>
      </w:del>
      <w:r w:rsidRPr="1BD68A4A">
        <w:rPr>
          <w:rFonts w:ascii="Times New Roman" w:eastAsia="Times New Roman" w:hAnsi="Times New Roman" w:cs="Times New Roman"/>
          <w:sz w:val="24"/>
          <w:szCs w:val="24"/>
        </w:rPr>
        <w:t xml:space="preserve">investeerimisühingut usaldusväärselt </w:t>
      </w:r>
      <w:r w:rsidR="1AE99945" w:rsidRPr="1BD68A4A">
        <w:rPr>
          <w:rFonts w:ascii="Times New Roman" w:eastAsia="Times New Roman" w:hAnsi="Times New Roman" w:cs="Times New Roman"/>
          <w:sz w:val="24"/>
          <w:szCs w:val="24"/>
        </w:rPr>
        <w:t xml:space="preserve">ega </w:t>
      </w:r>
      <w:r w:rsidRPr="1BD68A4A">
        <w:rPr>
          <w:rFonts w:ascii="Times New Roman" w:eastAsia="Times New Roman" w:hAnsi="Times New Roman" w:cs="Times New Roman"/>
          <w:sz w:val="24"/>
          <w:szCs w:val="24"/>
        </w:rPr>
        <w:t>kindlalt</w:t>
      </w:r>
      <w:ins w:id="969" w:author="Merike Koppel - JUSTDIGI" w:date="2026-01-02T10:01:00Z" w16du:dateUtc="2026-01-02T08:01:00Z">
        <w:r w:rsidR="004659D0">
          <w:rPr>
            <w:rFonts w:ascii="Times New Roman" w:eastAsia="Times New Roman" w:hAnsi="Times New Roman" w:cs="Times New Roman"/>
            <w:sz w:val="24"/>
            <w:szCs w:val="24"/>
          </w:rPr>
          <w:t xml:space="preserve"> juhtima</w:t>
        </w:r>
      </w:ins>
      <w:r w:rsidR="223E9805" w:rsidRPr="1BD68A4A">
        <w:rPr>
          <w:rFonts w:ascii="Times New Roman" w:eastAsia="Times New Roman" w:hAnsi="Times New Roman" w:cs="Times New Roman"/>
          <w:sz w:val="24"/>
          <w:szCs w:val="24"/>
        </w:rPr>
        <w:t>;</w:t>
      </w:r>
    </w:p>
    <w:p w14:paraId="581D11DB" w14:textId="607A805B" w:rsidR="4EBD0ED8" w:rsidRPr="00FA634D" w:rsidRDefault="1EC28E2A" w:rsidP="14D1E9CD">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4) inspektsioonile ei ole esitatud isiku sobivushindamise </w:t>
      </w:r>
      <w:r w:rsidR="233EE3DF" w:rsidRPr="1BD68A4A">
        <w:rPr>
          <w:rFonts w:ascii="Times New Roman" w:eastAsia="Times New Roman" w:hAnsi="Times New Roman" w:cs="Times New Roman"/>
          <w:sz w:val="24"/>
          <w:szCs w:val="24"/>
        </w:rPr>
        <w:t xml:space="preserve">tegemiseks </w:t>
      </w:r>
      <w:r w:rsidRPr="1BD68A4A">
        <w:rPr>
          <w:rFonts w:ascii="Times New Roman" w:eastAsia="Times New Roman" w:hAnsi="Times New Roman" w:cs="Times New Roman"/>
          <w:sz w:val="24"/>
          <w:szCs w:val="24"/>
        </w:rPr>
        <w:t>seadusega ette</w:t>
      </w:r>
      <w:r w:rsidR="00D032A9" w:rsidRPr="1BD68A4A">
        <w:rPr>
          <w:rFonts w:ascii="Times New Roman" w:eastAsia="Times New Roman" w:hAnsi="Times New Roman" w:cs="Times New Roman"/>
          <w:sz w:val="24"/>
          <w:szCs w:val="24"/>
        </w:rPr>
        <w:t xml:space="preserve"> </w:t>
      </w:r>
      <w:r w:rsidRPr="1BD68A4A">
        <w:rPr>
          <w:rFonts w:ascii="Times New Roman" w:eastAsia="Times New Roman" w:hAnsi="Times New Roman" w:cs="Times New Roman"/>
          <w:sz w:val="24"/>
          <w:szCs w:val="24"/>
        </w:rPr>
        <w:t xml:space="preserve">nähtud või inspektsiooni </w:t>
      </w:r>
      <w:ins w:id="970" w:author="Merike Koppel - JUSTDIGI" w:date="2026-01-02T09:59:00Z" w16du:dateUtc="2026-01-02T07:59:00Z">
        <w:r w:rsidR="00326806">
          <w:rPr>
            <w:rFonts w:ascii="Times New Roman" w:eastAsia="Times New Roman" w:hAnsi="Times New Roman" w:cs="Times New Roman"/>
            <w:sz w:val="24"/>
            <w:szCs w:val="24"/>
          </w:rPr>
          <w:t xml:space="preserve">poolt </w:t>
        </w:r>
      </w:ins>
      <w:r w:rsidRPr="1BD68A4A">
        <w:rPr>
          <w:rFonts w:ascii="Times New Roman" w:eastAsia="Times New Roman" w:hAnsi="Times New Roman" w:cs="Times New Roman"/>
          <w:sz w:val="24"/>
          <w:szCs w:val="24"/>
        </w:rPr>
        <w:t>käesoleva seaduse alusel nõutud andmeid või dokumente</w:t>
      </w:r>
      <w:r w:rsidR="16AE9BE4" w:rsidRPr="1BD68A4A">
        <w:rPr>
          <w:rFonts w:ascii="Times New Roman" w:eastAsia="Times New Roman" w:hAnsi="Times New Roman" w:cs="Times New Roman"/>
          <w:sz w:val="24"/>
          <w:szCs w:val="24"/>
        </w:rPr>
        <w:t>.</w:t>
      </w:r>
      <w:r w:rsidR="233EE3DF" w:rsidRPr="1BD68A4A">
        <w:rPr>
          <w:rFonts w:ascii="Times New Roman" w:eastAsia="Times New Roman" w:hAnsi="Times New Roman" w:cs="Times New Roman"/>
          <w:sz w:val="24"/>
          <w:szCs w:val="24"/>
        </w:rPr>
        <w:t>“</w:t>
      </w:r>
      <w:r w:rsidR="16AE9BE4" w:rsidRPr="1BD68A4A">
        <w:rPr>
          <w:rFonts w:ascii="Times New Roman" w:eastAsia="Times New Roman" w:hAnsi="Times New Roman" w:cs="Times New Roman"/>
          <w:sz w:val="24"/>
          <w:szCs w:val="24"/>
        </w:rPr>
        <w:t>;</w:t>
      </w:r>
    </w:p>
    <w:p w14:paraId="12788BDC" w14:textId="557929F4" w:rsidR="14D1E9CD" w:rsidRPr="00FA634D" w:rsidRDefault="14D1E9CD" w:rsidP="14D1E9CD">
      <w:pPr>
        <w:spacing w:after="0" w:line="240" w:lineRule="auto"/>
        <w:jc w:val="both"/>
        <w:rPr>
          <w:rFonts w:ascii="Times New Roman" w:eastAsia="Times New Roman" w:hAnsi="Times New Roman" w:cs="Times New Roman"/>
          <w:sz w:val="24"/>
          <w:szCs w:val="24"/>
        </w:rPr>
      </w:pPr>
    </w:p>
    <w:p w14:paraId="72BE51C7" w14:textId="67AF8312" w:rsidR="00A82A7D" w:rsidRPr="00FA634D" w:rsidRDefault="00080218"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7</w:t>
      </w:r>
      <w:r w:rsidR="14E397D8" w:rsidRPr="1BD68A4A">
        <w:rPr>
          <w:rFonts w:ascii="Times New Roman" w:hAnsi="Times New Roman" w:cs="Times New Roman"/>
          <w:b/>
          <w:bCs/>
          <w:sz w:val="24"/>
          <w:szCs w:val="24"/>
        </w:rPr>
        <w:t xml:space="preserve">) </w:t>
      </w:r>
      <w:r w:rsidR="14E397D8" w:rsidRPr="1BD68A4A">
        <w:rPr>
          <w:rFonts w:ascii="Times New Roman" w:hAnsi="Times New Roman" w:cs="Times New Roman"/>
          <w:sz w:val="24"/>
          <w:szCs w:val="24"/>
        </w:rPr>
        <w:t>seadust täiendatakse §-g</w:t>
      </w:r>
      <w:r w:rsidR="62720E63" w:rsidRPr="1BD68A4A">
        <w:rPr>
          <w:rFonts w:ascii="Times New Roman" w:hAnsi="Times New Roman" w:cs="Times New Roman"/>
          <w:sz w:val="24"/>
          <w:szCs w:val="24"/>
        </w:rPr>
        <w:t>a</w:t>
      </w:r>
      <w:r w:rsidR="14E397D8" w:rsidRPr="1BD68A4A">
        <w:rPr>
          <w:rFonts w:ascii="Times New Roman" w:hAnsi="Times New Roman" w:cs="Times New Roman"/>
          <w:sz w:val="24"/>
          <w:szCs w:val="24"/>
        </w:rPr>
        <w:t xml:space="preserve"> 8</w:t>
      </w:r>
      <w:r w:rsidR="0D08DD3E" w:rsidRPr="1BD68A4A">
        <w:rPr>
          <w:rFonts w:ascii="Times New Roman" w:hAnsi="Times New Roman" w:cs="Times New Roman"/>
          <w:sz w:val="24"/>
          <w:szCs w:val="24"/>
        </w:rPr>
        <w:t>1</w:t>
      </w:r>
      <w:r w:rsidR="0D08DD3E" w:rsidRPr="1BD68A4A">
        <w:rPr>
          <w:rFonts w:ascii="Times New Roman" w:hAnsi="Times New Roman" w:cs="Times New Roman"/>
          <w:sz w:val="24"/>
          <w:szCs w:val="24"/>
          <w:vertAlign w:val="superscript"/>
        </w:rPr>
        <w:t>2</w:t>
      </w:r>
      <w:r w:rsidR="14E397D8" w:rsidRPr="1BD68A4A">
        <w:rPr>
          <w:rFonts w:ascii="Times New Roman" w:hAnsi="Times New Roman" w:cs="Times New Roman"/>
          <w:sz w:val="24"/>
          <w:szCs w:val="24"/>
        </w:rPr>
        <w:t xml:space="preserve"> järgmises sõnastuses:</w:t>
      </w:r>
    </w:p>
    <w:p w14:paraId="4DB9A436" w14:textId="7D523A12" w:rsidR="00312D48" w:rsidRPr="00FA634D" w:rsidRDefault="10478596" w:rsidP="4FA6A224">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w:t>
      </w:r>
      <w:r w:rsidRPr="1BD68A4A">
        <w:rPr>
          <w:rFonts w:ascii="Times New Roman" w:hAnsi="Times New Roman" w:cs="Times New Roman"/>
          <w:b/>
          <w:bCs/>
          <w:sz w:val="24"/>
          <w:szCs w:val="24"/>
        </w:rPr>
        <w:t>§ 8</w:t>
      </w:r>
      <w:r w:rsidR="6D2C362F" w:rsidRPr="1BD68A4A">
        <w:rPr>
          <w:rFonts w:ascii="Times New Roman" w:hAnsi="Times New Roman" w:cs="Times New Roman"/>
          <w:b/>
          <w:bCs/>
          <w:sz w:val="24"/>
          <w:szCs w:val="24"/>
        </w:rPr>
        <w:t>1</w:t>
      </w:r>
      <w:r w:rsidR="6D2C362F" w:rsidRPr="1BD68A4A">
        <w:rPr>
          <w:rFonts w:ascii="Times New Roman" w:hAnsi="Times New Roman" w:cs="Times New Roman"/>
          <w:b/>
          <w:bCs/>
          <w:sz w:val="24"/>
          <w:szCs w:val="24"/>
          <w:vertAlign w:val="superscript"/>
        </w:rPr>
        <w:t>2</w:t>
      </w:r>
      <w:r w:rsidRPr="1BD68A4A">
        <w:rPr>
          <w:rFonts w:ascii="Times New Roman" w:hAnsi="Times New Roman" w:cs="Times New Roman"/>
          <w:b/>
          <w:bCs/>
          <w:sz w:val="24"/>
          <w:szCs w:val="24"/>
        </w:rPr>
        <w:t>. Nõuded riskide juhtimisele ja kontrollile</w:t>
      </w:r>
      <w:r w:rsidR="212C2F85" w:rsidRPr="1BD68A4A">
        <w:rPr>
          <w:rFonts w:ascii="Times New Roman" w:hAnsi="Times New Roman" w:cs="Times New Roman"/>
          <w:b/>
          <w:bCs/>
          <w:sz w:val="24"/>
          <w:szCs w:val="24"/>
        </w:rPr>
        <w:t xml:space="preserve"> ning riskikomitee</w:t>
      </w:r>
      <w:r w:rsidR="715EBBAA" w:rsidRPr="1BD68A4A">
        <w:rPr>
          <w:rFonts w:ascii="Times New Roman" w:hAnsi="Times New Roman" w:cs="Times New Roman"/>
          <w:b/>
          <w:bCs/>
          <w:sz w:val="24"/>
          <w:szCs w:val="24"/>
        </w:rPr>
        <w:t xml:space="preserve"> </w:t>
      </w:r>
      <w:r w:rsidR="212C2F85" w:rsidRPr="1BD68A4A">
        <w:rPr>
          <w:rFonts w:ascii="Times New Roman" w:hAnsi="Times New Roman" w:cs="Times New Roman"/>
          <w:b/>
          <w:bCs/>
          <w:sz w:val="24"/>
          <w:szCs w:val="24"/>
        </w:rPr>
        <w:t>moodustamine</w:t>
      </w:r>
    </w:p>
    <w:p w14:paraId="017A86F8" w14:textId="4CC95B7A" w:rsidR="00312D48" w:rsidRPr="00FA634D" w:rsidRDefault="7BDA686C"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Investeerimisühing ja temaga samasse konsolideerimisgruppi kuuluvad äriühingud ei või oma tegevuses võtta riske, mis võivad seada ohtu investeerimisühingu või konsolideerimisgrupi </w:t>
      </w:r>
      <w:commentRangeStart w:id="971"/>
      <w:r w:rsidRPr="1BD68A4A">
        <w:rPr>
          <w:rFonts w:ascii="Times New Roman" w:hAnsi="Times New Roman" w:cs="Times New Roman"/>
          <w:sz w:val="24"/>
          <w:szCs w:val="24"/>
        </w:rPr>
        <w:t>maksevõime</w:t>
      </w:r>
      <w:del w:id="972" w:author="Merike Koppel - JUSTDIGI" w:date="2026-01-02T10:02:00Z" w16du:dateUtc="2026-01-02T08:02:00Z">
        <w:r w:rsidRPr="1BD68A4A" w:rsidDel="00F81DC0">
          <w:rPr>
            <w:rFonts w:ascii="Times New Roman" w:hAnsi="Times New Roman" w:cs="Times New Roman"/>
            <w:sz w:val="24"/>
            <w:szCs w:val="24"/>
          </w:rPr>
          <w:delText>lisuse</w:delText>
        </w:r>
      </w:del>
      <w:commentRangeEnd w:id="971"/>
      <w:r w:rsidR="00F81DC0">
        <w:rPr>
          <w:rStyle w:val="Kommentaariviide"/>
        </w:rPr>
        <w:commentReference w:id="971"/>
      </w:r>
      <w:r w:rsidRPr="1BD68A4A">
        <w:rPr>
          <w:rFonts w:ascii="Times New Roman" w:hAnsi="Times New Roman" w:cs="Times New Roman"/>
          <w:sz w:val="24"/>
          <w:szCs w:val="24"/>
        </w:rPr>
        <w:t>.</w:t>
      </w:r>
    </w:p>
    <w:p w14:paraId="7AAAF7A8" w14:textId="13E01261" w:rsidR="00312D48" w:rsidRPr="00FA634D" w:rsidRDefault="10478596"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Investeerimisühingul ja temaga samasse konsolideerimisgruppi kuuluvatel äriühingutel peavad olema piisavad ning nende tegevuse laadi, ulatuse ja keerukuse astmega proportsionaalsed riskide tuvastamise, mõõtmise ja juhtimise ühtsed strateegiad, protseduurid ja süsteemid, mida vaadatakse</w:t>
      </w:r>
      <w:del w:id="973" w:author="Merike Koppel - JUSTDIGI" w:date="2026-01-05T14:42:00Z" w16du:dateUtc="2026-01-05T12:42:00Z">
        <w:r w:rsidRPr="1BD68A4A" w:rsidDel="00A23205">
          <w:rPr>
            <w:rFonts w:ascii="Times New Roman" w:hAnsi="Times New Roman" w:cs="Times New Roman"/>
            <w:sz w:val="24"/>
            <w:szCs w:val="24"/>
          </w:rPr>
          <w:delText xml:space="preserve"> läbi</w:delText>
        </w:r>
      </w:del>
      <w:r w:rsidRPr="1BD68A4A">
        <w:rPr>
          <w:rFonts w:ascii="Times New Roman" w:hAnsi="Times New Roman" w:cs="Times New Roman"/>
          <w:sz w:val="24"/>
          <w:szCs w:val="24"/>
        </w:rPr>
        <w:t xml:space="preserve"> </w:t>
      </w:r>
      <w:r w:rsidR="38E8ECFB" w:rsidRPr="1BD68A4A">
        <w:rPr>
          <w:rFonts w:ascii="Times New Roman" w:hAnsi="Times New Roman" w:cs="Times New Roman"/>
          <w:sz w:val="24"/>
          <w:szCs w:val="24"/>
        </w:rPr>
        <w:t>regulaarselt</w:t>
      </w:r>
      <w:ins w:id="974" w:author="Merike Koppel - JUSTDIGI" w:date="2026-01-05T14:42:00Z" w16du:dateUtc="2026-01-05T12:42:00Z">
        <w:r w:rsidR="00A23205">
          <w:rPr>
            <w:rFonts w:ascii="Times New Roman" w:hAnsi="Times New Roman" w:cs="Times New Roman"/>
            <w:sz w:val="24"/>
            <w:szCs w:val="24"/>
          </w:rPr>
          <w:t xml:space="preserve"> läbi</w:t>
        </w:r>
      </w:ins>
      <w:r w:rsidR="38E8ECFB"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ja ajakohastatakse ning mis on määratud asjaomastes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-eeskirjades ja </w:t>
      </w:r>
      <w:r w:rsidR="00310DD5">
        <w:rPr>
          <w:rFonts w:ascii="Times New Roman" w:hAnsi="Times New Roman" w:cs="Times New Roman"/>
          <w:sz w:val="24"/>
          <w:szCs w:val="24"/>
        </w:rPr>
        <w:t xml:space="preserve">mis </w:t>
      </w:r>
      <w:r w:rsidRPr="1BD68A4A">
        <w:rPr>
          <w:rFonts w:ascii="Times New Roman" w:hAnsi="Times New Roman" w:cs="Times New Roman"/>
          <w:sz w:val="24"/>
          <w:szCs w:val="24"/>
        </w:rPr>
        <w:t>kehtivad nii investeerimisühingus kui ka temaga samasse konsolideerimisgruppi kuuluvates äriühingutes.</w:t>
      </w:r>
    </w:p>
    <w:p w14:paraId="12509F75" w14:textId="718B872D" w:rsidR="0055352F" w:rsidRPr="00FA634D" w:rsidRDefault="10478596"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lastRenderedPageBreak/>
        <w:t>(3) Käesoleva paragrahvi lõikes 2 nimetatud protseduurid, strateegiad</w:t>
      </w:r>
      <w:r w:rsidR="489F7926" w:rsidRPr="1BD68A4A">
        <w:rPr>
          <w:rFonts w:ascii="Times New Roman" w:hAnsi="Times New Roman" w:cs="Times New Roman"/>
          <w:sz w:val="24"/>
          <w:szCs w:val="24"/>
        </w:rPr>
        <w:t xml:space="preserve"> ja</w:t>
      </w:r>
      <w:r w:rsidRPr="1BD68A4A">
        <w:rPr>
          <w:rFonts w:ascii="Times New Roman" w:hAnsi="Times New Roman" w:cs="Times New Roman"/>
          <w:sz w:val="24"/>
          <w:szCs w:val="24"/>
        </w:rPr>
        <w:t xml:space="preserve"> süsteemid ning</w:t>
      </w:r>
      <w:r w:rsidR="489F7926" w:rsidRPr="1BD68A4A">
        <w:rPr>
          <w:rFonts w:ascii="Times New Roman" w:hAnsi="Times New Roman" w:cs="Times New Roman"/>
          <w:sz w:val="24"/>
          <w:szCs w:val="24"/>
        </w:rPr>
        <w:t xml:space="preserve"> </w:t>
      </w:r>
      <w:r w:rsidR="57111245" w:rsidRPr="1BD68A4A">
        <w:rPr>
          <w:rFonts w:ascii="Times New Roman" w:hAnsi="Times New Roman" w:cs="Times New Roman"/>
          <w:sz w:val="24"/>
          <w:szCs w:val="24"/>
        </w:rPr>
        <w:t xml:space="preserve">asjaomased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 xml:space="preserve">-eeskirjad peavad tagama piisavad võimalused investeerimisühingu ja tema </w:t>
      </w:r>
      <w:proofErr w:type="spellStart"/>
      <w:r w:rsidRPr="1BD68A4A">
        <w:rPr>
          <w:rFonts w:ascii="Times New Roman" w:hAnsi="Times New Roman" w:cs="Times New Roman"/>
          <w:sz w:val="24"/>
          <w:szCs w:val="24"/>
        </w:rPr>
        <w:t>segavaldusettevõtjast</w:t>
      </w:r>
      <w:proofErr w:type="spellEnd"/>
      <w:r w:rsidRPr="1BD68A4A">
        <w:rPr>
          <w:rFonts w:ascii="Times New Roman" w:hAnsi="Times New Roman" w:cs="Times New Roman"/>
          <w:sz w:val="24"/>
          <w:szCs w:val="24"/>
        </w:rPr>
        <w:t xml:space="preserve"> emaettevõtja ning investeerimisühingu ja tema </w:t>
      </w:r>
      <w:proofErr w:type="spellStart"/>
      <w:r w:rsidRPr="1BD68A4A">
        <w:rPr>
          <w:rFonts w:ascii="Times New Roman" w:hAnsi="Times New Roman" w:cs="Times New Roman"/>
          <w:sz w:val="24"/>
          <w:szCs w:val="24"/>
        </w:rPr>
        <w:t>segavaldusettevõtjast</w:t>
      </w:r>
      <w:proofErr w:type="spellEnd"/>
      <w:r w:rsidRPr="1BD68A4A">
        <w:rPr>
          <w:rFonts w:ascii="Times New Roman" w:hAnsi="Times New Roman" w:cs="Times New Roman"/>
          <w:sz w:val="24"/>
          <w:szCs w:val="24"/>
        </w:rPr>
        <w:t xml:space="preserve"> emaettevõtja teiste tütarettevõtjate vaheliste tehingute kindakstegemiseks ja kontrollimiseks. Investeerimisühing on kohustatud </w:t>
      </w:r>
      <w:ins w:id="975" w:author="Merike Koppel - JUSTDIGI" w:date="2026-01-02T10:02:00Z" w16du:dateUtc="2026-01-02T08:02:00Z">
        <w:r w:rsidR="00764F7C">
          <w:rPr>
            <w:rFonts w:ascii="Times New Roman" w:hAnsi="Times New Roman" w:cs="Times New Roman"/>
            <w:sz w:val="24"/>
            <w:szCs w:val="24"/>
          </w:rPr>
          <w:t>viiv</w:t>
        </w:r>
      </w:ins>
      <w:ins w:id="976" w:author="Merike Koppel - JUSTDIGI" w:date="2026-01-05T14:43:00Z" w16du:dateUtc="2026-01-05T12:43:00Z">
        <w:r w:rsidR="00A23205">
          <w:rPr>
            <w:rFonts w:ascii="Times New Roman" w:hAnsi="Times New Roman" w:cs="Times New Roman"/>
            <w:sz w:val="24"/>
            <w:szCs w:val="24"/>
          </w:rPr>
          <w:t>i</w:t>
        </w:r>
      </w:ins>
      <w:ins w:id="977" w:author="Merike Koppel - JUSTDIGI" w:date="2026-01-02T10:02:00Z" w16du:dateUtc="2026-01-02T08:02:00Z">
        <w:r w:rsidR="00764F7C">
          <w:rPr>
            <w:rFonts w:ascii="Times New Roman" w:hAnsi="Times New Roman" w:cs="Times New Roman"/>
            <w:sz w:val="24"/>
            <w:szCs w:val="24"/>
          </w:rPr>
          <w:t xml:space="preserve">tamata </w:t>
        </w:r>
      </w:ins>
      <w:r w:rsidRPr="1BD68A4A">
        <w:rPr>
          <w:rFonts w:ascii="Times New Roman" w:hAnsi="Times New Roman" w:cs="Times New Roman"/>
          <w:sz w:val="24"/>
          <w:szCs w:val="24"/>
        </w:rPr>
        <w:t xml:space="preserve">teavitama inspektsiooni igast märkimisväärsest tehingust oma </w:t>
      </w:r>
      <w:proofErr w:type="spellStart"/>
      <w:r w:rsidRPr="1BD68A4A">
        <w:rPr>
          <w:rFonts w:ascii="Times New Roman" w:hAnsi="Times New Roman" w:cs="Times New Roman"/>
          <w:sz w:val="24"/>
          <w:szCs w:val="24"/>
        </w:rPr>
        <w:t>segavaldusettevõtjast</w:t>
      </w:r>
      <w:proofErr w:type="spellEnd"/>
      <w:r w:rsidRPr="1BD68A4A">
        <w:rPr>
          <w:rFonts w:ascii="Times New Roman" w:hAnsi="Times New Roman" w:cs="Times New Roman"/>
          <w:sz w:val="24"/>
          <w:szCs w:val="24"/>
        </w:rPr>
        <w:t xml:space="preserve"> emaettevõtjaga või sellise emaettevõtja tütarettevõtjaga</w:t>
      </w:r>
      <w:del w:id="978" w:author="Merike Koppel - JUSTDIGI" w:date="2026-01-02T10:02:00Z" w16du:dateUtc="2026-01-02T08:02:00Z">
        <w:r w:rsidR="0D95B04C" w:rsidRPr="1BD68A4A" w:rsidDel="00764F7C">
          <w:rPr>
            <w:rFonts w:ascii="Times New Roman" w:hAnsi="Times New Roman" w:cs="Times New Roman"/>
            <w:sz w:val="24"/>
            <w:szCs w:val="24"/>
          </w:rPr>
          <w:delText xml:space="preserve"> viivitamata</w:delText>
        </w:r>
      </w:del>
      <w:r w:rsidRPr="1BD68A4A">
        <w:rPr>
          <w:rFonts w:ascii="Times New Roman" w:hAnsi="Times New Roman" w:cs="Times New Roman"/>
          <w:sz w:val="24"/>
          <w:szCs w:val="24"/>
        </w:rPr>
        <w:t>.</w:t>
      </w:r>
    </w:p>
    <w:p w14:paraId="54677A09" w14:textId="3589B941" w:rsidR="0055352F" w:rsidRPr="00FA634D" w:rsidRDefault="322B7AB1"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12C2F85" w:rsidRPr="1BD68A4A">
        <w:rPr>
          <w:rFonts w:ascii="Times New Roman" w:hAnsi="Times New Roman" w:cs="Times New Roman"/>
          <w:sz w:val="24"/>
          <w:szCs w:val="24"/>
        </w:rPr>
        <w:t>4</w:t>
      </w:r>
      <w:r w:rsidRPr="1BD68A4A">
        <w:rPr>
          <w:rFonts w:ascii="Times New Roman" w:hAnsi="Times New Roman" w:cs="Times New Roman"/>
          <w:sz w:val="24"/>
          <w:szCs w:val="24"/>
        </w:rPr>
        <w:t>) Investeerimisühing peab looma aruandlusahelad, mis tagavad nõukogu teavitamise kõigist olulistest riskidest ning riskijuhtimise põhimõtetest ja nendega seotud muudatustest</w:t>
      </w:r>
      <w:commentRangeStart w:id="979"/>
      <w:ins w:id="980" w:author="Merike Koppel - JUSTDIGI" w:date="2026-01-05T14:43:00Z" w16du:dateUtc="2026-01-05T12:43:00Z">
        <w:r w:rsidR="00A23205">
          <w:rPr>
            <w:rFonts w:ascii="Times New Roman" w:hAnsi="Times New Roman" w:cs="Times New Roman"/>
            <w:sz w:val="24"/>
            <w:szCs w:val="24"/>
          </w:rPr>
          <w:t>.</w:t>
        </w:r>
        <w:commentRangeEnd w:id="979"/>
        <w:r w:rsidR="00A23205">
          <w:rPr>
            <w:rStyle w:val="Kommentaariviide"/>
          </w:rPr>
          <w:commentReference w:id="979"/>
        </w:r>
      </w:ins>
    </w:p>
    <w:p w14:paraId="39CC03FA" w14:textId="0D2479ED" w:rsidR="0055352F" w:rsidRPr="00FA634D" w:rsidRDefault="322B7AB1"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12C2F85" w:rsidRPr="1BD68A4A">
        <w:rPr>
          <w:rFonts w:ascii="Times New Roman" w:hAnsi="Times New Roman" w:cs="Times New Roman"/>
          <w:sz w:val="24"/>
          <w:szCs w:val="24"/>
        </w:rPr>
        <w:t>5</w:t>
      </w:r>
      <w:r w:rsidRPr="1BD68A4A">
        <w:rPr>
          <w:rFonts w:ascii="Times New Roman" w:hAnsi="Times New Roman" w:cs="Times New Roman"/>
          <w:sz w:val="24"/>
          <w:szCs w:val="24"/>
        </w:rPr>
        <w:t xml:space="preserve">) </w:t>
      </w:r>
      <w:r w:rsidR="2182D86C" w:rsidRPr="1BD68A4A">
        <w:rPr>
          <w:rFonts w:ascii="Times New Roman" w:hAnsi="Times New Roman" w:cs="Times New Roman"/>
          <w:sz w:val="24"/>
          <w:szCs w:val="24"/>
        </w:rPr>
        <w:t>Investeerimisühing, mille bilansilise ja bilansivälise vara väärtus oli asjaomasele majandusaastale vahetult eelnenud nelja-aastasel ajavahemikul keskmiselt suurem kui 100</w:t>
      </w:r>
      <w:r w:rsidR="00845FDA">
        <w:rPr>
          <w:rFonts w:ascii="Times New Roman" w:hAnsi="Times New Roman" w:cs="Times New Roman"/>
          <w:sz w:val="24"/>
          <w:szCs w:val="24"/>
        </w:rPr>
        <w:t> </w:t>
      </w:r>
      <w:r w:rsidR="2182D86C" w:rsidRPr="1BD68A4A">
        <w:rPr>
          <w:rFonts w:ascii="Times New Roman" w:hAnsi="Times New Roman" w:cs="Times New Roman"/>
          <w:sz w:val="24"/>
          <w:szCs w:val="24"/>
        </w:rPr>
        <w:t xml:space="preserve">miljonit eurot, peab moodustama nõukogu liikmetest koosneva riskikomitee. </w:t>
      </w:r>
    </w:p>
    <w:p w14:paraId="62C156A6" w14:textId="150E1311" w:rsidR="0055352F" w:rsidRPr="00FA634D" w:rsidRDefault="0055352F"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407452" w:rsidRPr="1BD68A4A">
        <w:rPr>
          <w:rFonts w:ascii="Times New Roman" w:hAnsi="Times New Roman" w:cs="Times New Roman"/>
          <w:sz w:val="24"/>
          <w:szCs w:val="24"/>
        </w:rPr>
        <w:t>6</w:t>
      </w:r>
      <w:r w:rsidRPr="1BD68A4A">
        <w:rPr>
          <w:rFonts w:ascii="Times New Roman" w:hAnsi="Times New Roman" w:cs="Times New Roman"/>
          <w:sz w:val="24"/>
          <w:szCs w:val="24"/>
        </w:rPr>
        <w:t>) Riskikomitee pädevusse kuulub:</w:t>
      </w:r>
    </w:p>
    <w:p w14:paraId="2E260D6D" w14:textId="4CE673D0" w:rsidR="0055352F" w:rsidRPr="00FA634D" w:rsidRDefault="0055352F"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nõukogu ja juhatuse nõustamine </w:t>
      </w:r>
      <w:r w:rsidR="002D3691" w:rsidRPr="1BD68A4A">
        <w:rPr>
          <w:rFonts w:ascii="Times New Roman" w:hAnsi="Times New Roman" w:cs="Times New Roman"/>
          <w:sz w:val="24"/>
          <w:szCs w:val="24"/>
        </w:rPr>
        <w:t>investeerimisühingu</w:t>
      </w:r>
      <w:r w:rsidRPr="1BD68A4A">
        <w:rPr>
          <w:rFonts w:ascii="Times New Roman" w:hAnsi="Times New Roman" w:cs="Times New Roman"/>
          <w:sz w:val="24"/>
          <w:szCs w:val="24"/>
        </w:rPr>
        <w:t xml:space="preserve"> </w:t>
      </w:r>
      <w:r w:rsidR="002D3691" w:rsidRPr="1BD68A4A">
        <w:rPr>
          <w:rFonts w:ascii="Times New Roman" w:hAnsi="Times New Roman" w:cs="Times New Roman"/>
          <w:sz w:val="24"/>
          <w:szCs w:val="24"/>
        </w:rPr>
        <w:t>olemasoleva ja tulevase üldise riskivalmiduse ja -strateegia alal</w:t>
      </w:r>
      <w:r w:rsidRPr="1BD68A4A">
        <w:rPr>
          <w:rFonts w:ascii="Times New Roman" w:hAnsi="Times New Roman" w:cs="Times New Roman"/>
          <w:sz w:val="24"/>
          <w:szCs w:val="24"/>
        </w:rPr>
        <w:t>;</w:t>
      </w:r>
    </w:p>
    <w:p w14:paraId="1CE53148" w14:textId="0BE45711" w:rsidR="002D3691" w:rsidRPr="00FA634D" w:rsidRDefault="322B7AB1"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2) järelevalve </w:t>
      </w:r>
      <w:commentRangeStart w:id="981"/>
      <w:r w:rsidRPr="1BD68A4A">
        <w:rPr>
          <w:rFonts w:ascii="Times New Roman" w:hAnsi="Times New Roman" w:cs="Times New Roman"/>
          <w:sz w:val="24"/>
          <w:szCs w:val="24"/>
        </w:rPr>
        <w:t xml:space="preserve">juhatuse </w:t>
      </w:r>
      <w:r w:rsidR="2182D86C" w:rsidRPr="1BD68A4A">
        <w:rPr>
          <w:rFonts w:ascii="Times New Roman" w:hAnsi="Times New Roman" w:cs="Times New Roman"/>
          <w:sz w:val="24"/>
          <w:szCs w:val="24"/>
        </w:rPr>
        <w:t xml:space="preserve">poolt </w:t>
      </w:r>
      <w:commentRangeEnd w:id="981"/>
      <w:r w:rsidR="00DB4A09">
        <w:rPr>
          <w:rStyle w:val="Kommentaariviide"/>
        </w:rPr>
        <w:commentReference w:id="981"/>
      </w:r>
      <w:r w:rsidR="2182D86C" w:rsidRPr="1BD68A4A">
        <w:rPr>
          <w:rFonts w:ascii="Times New Roman" w:hAnsi="Times New Roman" w:cs="Times New Roman"/>
          <w:sz w:val="24"/>
          <w:szCs w:val="24"/>
        </w:rPr>
        <w:t xml:space="preserve">riskistrateegia </w:t>
      </w:r>
      <w:r w:rsidRPr="1BD68A4A">
        <w:rPr>
          <w:rFonts w:ascii="Times New Roman" w:hAnsi="Times New Roman" w:cs="Times New Roman"/>
          <w:sz w:val="24"/>
          <w:szCs w:val="24"/>
        </w:rPr>
        <w:t>rakendamise üle vastavalt nõukogu juhistele.</w:t>
      </w:r>
    </w:p>
    <w:p w14:paraId="4C902BDF" w14:textId="2D7F032C" w:rsidR="0055352F" w:rsidRPr="00FA634D" w:rsidRDefault="2182D86C" w:rsidP="0055352F">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(7) Investeerimisühingu riskistrateegiate ja </w:t>
      </w:r>
      <w:commentRangeStart w:id="982"/>
      <w:r w:rsidRPr="1BD68A4A">
        <w:rPr>
          <w:rFonts w:ascii="Times New Roman" w:hAnsi="Times New Roman" w:cs="Times New Roman"/>
          <w:sz w:val="24"/>
          <w:szCs w:val="24"/>
        </w:rPr>
        <w:t>põhimõtete</w:t>
      </w:r>
      <w:commentRangeEnd w:id="982"/>
      <w:r w:rsidR="003F5AC4">
        <w:rPr>
          <w:rStyle w:val="Kommentaariviide"/>
        </w:rPr>
        <w:commentReference w:id="982"/>
      </w:r>
      <w:r w:rsidRPr="1BD68A4A">
        <w:rPr>
          <w:rFonts w:ascii="Times New Roman" w:hAnsi="Times New Roman" w:cs="Times New Roman"/>
          <w:sz w:val="24"/>
          <w:szCs w:val="24"/>
        </w:rPr>
        <w:t xml:space="preserve"> eest vastutab nõukogu.</w:t>
      </w:r>
    </w:p>
    <w:p w14:paraId="261A2BEE" w14:textId="5688BD2F" w:rsidR="00D96A39" w:rsidRPr="00FA634D" w:rsidRDefault="322B7AB1" w:rsidP="4FA6A224">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2182D86C" w:rsidRPr="1BD68A4A">
        <w:rPr>
          <w:rFonts w:ascii="Times New Roman" w:hAnsi="Times New Roman" w:cs="Times New Roman"/>
          <w:sz w:val="24"/>
          <w:szCs w:val="24"/>
        </w:rPr>
        <w:t>8</w:t>
      </w:r>
      <w:r w:rsidRPr="1BD68A4A">
        <w:rPr>
          <w:rFonts w:ascii="Times New Roman" w:hAnsi="Times New Roman" w:cs="Times New Roman"/>
          <w:sz w:val="24"/>
          <w:szCs w:val="24"/>
        </w:rPr>
        <w:t>) Riskikomitee liikmetel peavad olema asjakohased teadmised</w:t>
      </w:r>
      <w:del w:id="983" w:author="Merike Koppel - JUSTDIGI" w:date="2026-01-02T10:04:00Z" w16du:dateUtc="2026-01-02T08:04:00Z">
        <w:r w:rsidR="2182D86C" w:rsidRPr="1BD68A4A" w:rsidDel="003F5AC4">
          <w:rPr>
            <w:rFonts w:ascii="Times New Roman" w:hAnsi="Times New Roman" w:cs="Times New Roman"/>
            <w:sz w:val="24"/>
            <w:szCs w:val="24"/>
          </w:rPr>
          <w:delText>,</w:delText>
        </w:r>
      </w:del>
      <w:ins w:id="984" w:author="Merike Koppel - JUSTDIGI" w:date="2026-01-02T10:04:00Z" w16du:dateUtc="2026-01-02T08:04:00Z">
        <w:r w:rsidR="003F5AC4">
          <w:rPr>
            <w:rFonts w:ascii="Times New Roman" w:hAnsi="Times New Roman" w:cs="Times New Roman"/>
            <w:sz w:val="24"/>
            <w:szCs w:val="24"/>
          </w:rPr>
          <w:t xml:space="preserve"> ja</w:t>
        </w:r>
      </w:ins>
      <w:r w:rsidRPr="1BD68A4A">
        <w:rPr>
          <w:rFonts w:ascii="Times New Roman" w:hAnsi="Times New Roman" w:cs="Times New Roman"/>
          <w:sz w:val="24"/>
          <w:szCs w:val="24"/>
        </w:rPr>
        <w:t xml:space="preserve"> oskused</w:t>
      </w:r>
      <w:ins w:id="985" w:author="Merike Koppel - JUSTDIGI" w:date="2026-01-02T10:04:00Z" w16du:dateUtc="2026-01-02T08:04:00Z">
        <w:r w:rsidR="003F5AC4">
          <w:rPr>
            <w:rFonts w:ascii="Times New Roman" w:hAnsi="Times New Roman" w:cs="Times New Roman"/>
            <w:sz w:val="24"/>
            <w:szCs w:val="24"/>
          </w:rPr>
          <w:t xml:space="preserve"> ning</w:t>
        </w:r>
      </w:ins>
      <w:del w:id="986" w:author="Merike Koppel - JUSTDIGI" w:date="2026-01-02T10:04:00Z" w16du:dateUtc="2026-01-02T08:04:00Z">
        <w:r w:rsidR="2182D86C" w:rsidRPr="1BD68A4A" w:rsidDel="003F5AC4">
          <w:rPr>
            <w:rFonts w:ascii="Times New Roman" w:hAnsi="Times New Roman" w:cs="Times New Roman"/>
            <w:sz w:val="24"/>
            <w:szCs w:val="24"/>
          </w:rPr>
          <w:delText xml:space="preserve"> ja</w:delText>
        </w:r>
      </w:del>
      <w:r w:rsidR="2182D86C" w:rsidRPr="1BD68A4A">
        <w:rPr>
          <w:rFonts w:ascii="Times New Roman" w:hAnsi="Times New Roman" w:cs="Times New Roman"/>
          <w:sz w:val="24"/>
          <w:szCs w:val="24"/>
        </w:rPr>
        <w:t xml:space="preserve"> asjatundlikkus</w:t>
      </w:r>
      <w:r w:rsidRPr="1BD68A4A">
        <w:rPr>
          <w:rFonts w:ascii="Times New Roman" w:hAnsi="Times New Roman" w:cs="Times New Roman"/>
          <w:sz w:val="24"/>
          <w:szCs w:val="24"/>
        </w:rPr>
        <w:t xml:space="preserve">, et täielikult mõista, juhtida ja jälgida investeerimisühingu riskistrateegiat ja riskivalmidust ning täita käesoleva paragrahvi lõikes </w:t>
      </w:r>
      <w:r w:rsidR="623E86CA" w:rsidRPr="1BD68A4A">
        <w:rPr>
          <w:rFonts w:ascii="Times New Roman" w:hAnsi="Times New Roman" w:cs="Times New Roman"/>
          <w:sz w:val="24"/>
          <w:szCs w:val="24"/>
        </w:rPr>
        <w:t>6</w:t>
      </w:r>
      <w:r w:rsidRPr="1BD68A4A">
        <w:rPr>
          <w:rFonts w:ascii="Times New Roman" w:hAnsi="Times New Roman" w:cs="Times New Roman"/>
          <w:sz w:val="24"/>
          <w:szCs w:val="24"/>
        </w:rPr>
        <w:t xml:space="preserve"> nimetatud ülesandeid.</w:t>
      </w:r>
    </w:p>
    <w:p w14:paraId="3FE3D359" w14:textId="401BA902" w:rsidR="0055352F" w:rsidRPr="00FA634D" w:rsidRDefault="0055352F" w:rsidP="00C1743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002D3691" w:rsidRPr="1BD68A4A">
        <w:rPr>
          <w:rFonts w:ascii="Times New Roman" w:hAnsi="Times New Roman" w:cs="Times New Roman"/>
          <w:sz w:val="24"/>
          <w:szCs w:val="24"/>
        </w:rPr>
        <w:t>9</w:t>
      </w:r>
      <w:r w:rsidRPr="1BD68A4A">
        <w:rPr>
          <w:rFonts w:ascii="Times New Roman" w:hAnsi="Times New Roman" w:cs="Times New Roman"/>
          <w:sz w:val="24"/>
          <w:szCs w:val="24"/>
        </w:rPr>
        <w:t>) Investeerimisühingu nõukogule</w:t>
      </w:r>
      <w:r w:rsidR="00DC2C9C" w:rsidRPr="1BD68A4A">
        <w:rPr>
          <w:rFonts w:ascii="Times New Roman" w:hAnsi="Times New Roman" w:cs="Times New Roman"/>
          <w:sz w:val="24"/>
          <w:szCs w:val="24"/>
        </w:rPr>
        <w:t xml:space="preserve"> ja</w:t>
      </w:r>
      <w:r w:rsidRPr="1BD68A4A">
        <w:rPr>
          <w:rFonts w:ascii="Times New Roman" w:hAnsi="Times New Roman" w:cs="Times New Roman"/>
          <w:sz w:val="24"/>
          <w:szCs w:val="24"/>
        </w:rPr>
        <w:t xml:space="preserve"> riskikomiteele</w:t>
      </w:r>
      <w:r w:rsidR="00D96A39"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peab olema tagatud juurdepääs investeerimisühingu </w:t>
      </w:r>
      <w:r w:rsidR="006222A6">
        <w:rPr>
          <w:rFonts w:ascii="Times New Roman" w:hAnsi="Times New Roman" w:cs="Times New Roman"/>
          <w:sz w:val="24"/>
          <w:szCs w:val="24"/>
        </w:rPr>
        <w:t>potentsiaalseid</w:t>
      </w:r>
      <w:r w:rsidRPr="1BD68A4A">
        <w:rPr>
          <w:rFonts w:ascii="Times New Roman" w:hAnsi="Times New Roman" w:cs="Times New Roman"/>
          <w:sz w:val="24"/>
          <w:szCs w:val="24"/>
        </w:rPr>
        <w:t xml:space="preserve"> riske puudutavale teabele.</w:t>
      </w:r>
      <w:r w:rsidR="00C435E2" w:rsidRPr="1BD68A4A">
        <w:rPr>
          <w:rFonts w:ascii="Times New Roman" w:hAnsi="Times New Roman" w:cs="Times New Roman"/>
          <w:sz w:val="24"/>
          <w:szCs w:val="24"/>
        </w:rPr>
        <w:t>“;</w:t>
      </w:r>
    </w:p>
    <w:p w14:paraId="75135D21" w14:textId="14A867D4" w:rsidR="00A82A7D" w:rsidRPr="00FA634D" w:rsidRDefault="00A82A7D" w:rsidP="00C17437">
      <w:pPr>
        <w:spacing w:after="0" w:line="240" w:lineRule="auto"/>
        <w:jc w:val="both"/>
        <w:rPr>
          <w:rFonts w:ascii="Times New Roman" w:hAnsi="Times New Roman" w:cs="Times New Roman"/>
          <w:sz w:val="24"/>
          <w:szCs w:val="24"/>
        </w:rPr>
      </w:pPr>
    </w:p>
    <w:p w14:paraId="02E8B5E0" w14:textId="7D523541" w:rsidR="00A82A7D" w:rsidRPr="00FA634D" w:rsidRDefault="00080218" w:rsidP="00C17437">
      <w:pPr>
        <w:spacing w:after="0" w:line="240" w:lineRule="auto"/>
        <w:jc w:val="both"/>
        <w:rPr>
          <w:rFonts w:ascii="Times New Roman" w:hAnsi="Times New Roman" w:cs="Times New Roman"/>
          <w:sz w:val="24"/>
          <w:szCs w:val="24"/>
        </w:rPr>
      </w:pPr>
      <w:bookmarkStart w:id="987" w:name="_Hlk199843083"/>
      <w:r w:rsidRPr="1BD68A4A">
        <w:rPr>
          <w:rFonts w:ascii="Times New Roman" w:hAnsi="Times New Roman" w:cs="Times New Roman"/>
          <w:b/>
          <w:bCs/>
          <w:sz w:val="24"/>
          <w:szCs w:val="24"/>
        </w:rPr>
        <w:t>1</w:t>
      </w:r>
      <w:r w:rsidR="00AE3E01" w:rsidRPr="1BD68A4A">
        <w:rPr>
          <w:rFonts w:ascii="Times New Roman" w:hAnsi="Times New Roman" w:cs="Times New Roman"/>
          <w:b/>
          <w:bCs/>
          <w:sz w:val="24"/>
          <w:szCs w:val="24"/>
        </w:rPr>
        <w:t>8</w:t>
      </w:r>
      <w:r w:rsidR="14E397D8" w:rsidRPr="1BD68A4A">
        <w:rPr>
          <w:rFonts w:ascii="Times New Roman" w:hAnsi="Times New Roman" w:cs="Times New Roman"/>
          <w:b/>
          <w:bCs/>
          <w:sz w:val="24"/>
          <w:szCs w:val="24"/>
        </w:rPr>
        <w:t xml:space="preserve">) </w:t>
      </w:r>
      <w:r w:rsidR="14E397D8" w:rsidRPr="1BD68A4A">
        <w:rPr>
          <w:rFonts w:ascii="Times New Roman" w:hAnsi="Times New Roman" w:cs="Times New Roman"/>
          <w:sz w:val="24"/>
          <w:szCs w:val="24"/>
        </w:rPr>
        <w:t>paragrahvi 82 lõiget 3 täiendatakse punktidega 2</w:t>
      </w:r>
      <w:r w:rsidR="14E397D8" w:rsidRPr="1BD68A4A">
        <w:rPr>
          <w:rFonts w:ascii="Times New Roman" w:hAnsi="Times New Roman" w:cs="Times New Roman"/>
          <w:sz w:val="24"/>
          <w:szCs w:val="24"/>
          <w:vertAlign w:val="superscript"/>
        </w:rPr>
        <w:t>1</w:t>
      </w:r>
      <w:r w:rsidR="14E397D8" w:rsidRPr="1BD68A4A">
        <w:rPr>
          <w:rFonts w:ascii="Times New Roman" w:hAnsi="Times New Roman" w:cs="Times New Roman"/>
          <w:sz w:val="24"/>
          <w:szCs w:val="24"/>
        </w:rPr>
        <w:t>–</w:t>
      </w:r>
      <w:r w:rsidR="003D6D61" w:rsidRPr="1BD68A4A">
        <w:rPr>
          <w:rFonts w:ascii="Times New Roman" w:hAnsi="Times New Roman" w:cs="Times New Roman"/>
          <w:sz w:val="24"/>
          <w:szCs w:val="24"/>
        </w:rPr>
        <w:t>2</w:t>
      </w:r>
      <w:r w:rsidR="003D6D61" w:rsidRPr="1BD68A4A">
        <w:rPr>
          <w:rFonts w:ascii="Times New Roman" w:hAnsi="Times New Roman" w:cs="Times New Roman"/>
          <w:sz w:val="24"/>
          <w:szCs w:val="24"/>
          <w:vertAlign w:val="superscript"/>
        </w:rPr>
        <w:t xml:space="preserve">3 </w:t>
      </w:r>
      <w:r w:rsidR="14E397D8" w:rsidRPr="1BD68A4A">
        <w:rPr>
          <w:rFonts w:ascii="Times New Roman" w:hAnsi="Times New Roman" w:cs="Times New Roman"/>
          <w:sz w:val="24"/>
          <w:szCs w:val="24"/>
        </w:rPr>
        <w:t xml:space="preserve">järgmises sõnastuses: </w:t>
      </w:r>
    </w:p>
    <w:bookmarkEnd w:id="987"/>
    <w:p w14:paraId="349601A8" w14:textId="30BE2C08" w:rsidR="00A82A7D" w:rsidRPr="00FA634D" w:rsidRDefault="14E397D8" w:rsidP="00C17437">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1</w:t>
      </w:r>
      <w:r w:rsidRPr="1BD68A4A">
        <w:rPr>
          <w:rFonts w:ascii="Times New Roman" w:hAnsi="Times New Roman" w:cs="Times New Roman"/>
          <w:sz w:val="24"/>
          <w:szCs w:val="24"/>
        </w:rPr>
        <w:t>) sisekontrolli süsteemi toimimise kor</w:t>
      </w:r>
      <w:r w:rsidR="00FF7462" w:rsidRPr="1BD68A4A">
        <w:rPr>
          <w:rFonts w:ascii="Times New Roman" w:hAnsi="Times New Roman" w:cs="Times New Roman"/>
          <w:sz w:val="24"/>
          <w:szCs w:val="24"/>
        </w:rPr>
        <w:t>d</w:t>
      </w:r>
      <w:r w:rsidRPr="1BD68A4A">
        <w:rPr>
          <w:rFonts w:ascii="Times New Roman" w:hAnsi="Times New Roman" w:cs="Times New Roman"/>
          <w:sz w:val="24"/>
          <w:szCs w:val="24"/>
        </w:rPr>
        <w:t>, mis peab sisaldama muu</w:t>
      </w:r>
      <w:r w:rsidR="00FF7462" w:rsidRPr="1BD68A4A">
        <w:rPr>
          <w:rFonts w:ascii="Times New Roman" w:hAnsi="Times New Roman" w:cs="Times New Roman"/>
          <w:sz w:val="24"/>
          <w:szCs w:val="24"/>
        </w:rPr>
        <w:t xml:space="preserve"> </w:t>
      </w:r>
      <w:r w:rsidRPr="1BD68A4A">
        <w:rPr>
          <w:rFonts w:ascii="Times New Roman" w:hAnsi="Times New Roman" w:cs="Times New Roman"/>
          <w:sz w:val="24"/>
          <w:szCs w:val="24"/>
        </w:rPr>
        <w:t xml:space="preserve">hulgas investeerimisühingu usaldusväärset </w:t>
      </w:r>
      <w:r w:rsidR="00537CA3" w:rsidRPr="1BD68A4A">
        <w:rPr>
          <w:rFonts w:ascii="Times New Roman" w:hAnsi="Times New Roman" w:cs="Times New Roman"/>
          <w:sz w:val="24"/>
          <w:szCs w:val="24"/>
        </w:rPr>
        <w:t xml:space="preserve">juhtimiskorda </w:t>
      </w:r>
      <w:r w:rsidRPr="1BD68A4A">
        <w:rPr>
          <w:rFonts w:ascii="Times New Roman" w:hAnsi="Times New Roman" w:cs="Times New Roman"/>
          <w:sz w:val="24"/>
          <w:szCs w:val="24"/>
        </w:rPr>
        <w:t xml:space="preserve">ja raamatupidamise </w:t>
      </w:r>
      <w:proofErr w:type="spellStart"/>
      <w:r w:rsidRPr="1BD68A4A">
        <w:rPr>
          <w:rFonts w:ascii="Times New Roman" w:hAnsi="Times New Roman" w:cs="Times New Roman"/>
          <w:sz w:val="24"/>
          <w:szCs w:val="24"/>
        </w:rPr>
        <w:t>sise</w:t>
      </w:r>
      <w:proofErr w:type="spellEnd"/>
      <w:r w:rsidRPr="1BD68A4A">
        <w:rPr>
          <w:rFonts w:ascii="Times New Roman" w:hAnsi="Times New Roman" w:cs="Times New Roman"/>
          <w:sz w:val="24"/>
          <w:szCs w:val="24"/>
        </w:rPr>
        <w:t>-eeskirja;</w:t>
      </w:r>
      <w:r w:rsidRPr="1BD68A4A">
        <w:rPr>
          <w:rFonts w:ascii="Times New Roman" w:hAnsi="Times New Roman" w:cs="Times New Roman"/>
          <w:b/>
          <w:bCs/>
          <w:sz w:val="24"/>
          <w:szCs w:val="24"/>
        </w:rPr>
        <w:t xml:space="preserve"> </w:t>
      </w:r>
    </w:p>
    <w:p w14:paraId="7D10D433" w14:textId="0583AD09" w:rsidR="00A82A7D" w:rsidRPr="00FA634D" w:rsidRDefault="003D6D61" w:rsidP="00C17437">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2</w:t>
      </w:r>
      <w:r w:rsidR="00A82A7D" w:rsidRPr="1BD68A4A">
        <w:rPr>
          <w:rFonts w:ascii="Times New Roman" w:hAnsi="Times New Roman" w:cs="Times New Roman"/>
          <w:sz w:val="24"/>
          <w:szCs w:val="24"/>
        </w:rPr>
        <w:t>) tegevuspõhimõtted õigusaktidest tulenevate kohustuste täitmata jä</w:t>
      </w:r>
      <w:r w:rsidR="0058442A" w:rsidRPr="1BD68A4A">
        <w:rPr>
          <w:rFonts w:ascii="Times New Roman" w:hAnsi="Times New Roman" w:cs="Times New Roman"/>
          <w:sz w:val="24"/>
          <w:szCs w:val="24"/>
        </w:rPr>
        <w:t>t</w:t>
      </w:r>
      <w:r w:rsidR="00A82A7D" w:rsidRPr="1BD68A4A">
        <w:rPr>
          <w:rFonts w:ascii="Times New Roman" w:hAnsi="Times New Roman" w:cs="Times New Roman"/>
          <w:sz w:val="24"/>
          <w:szCs w:val="24"/>
        </w:rPr>
        <w:t xml:space="preserve">mise </w:t>
      </w:r>
      <w:r w:rsidR="0058442A" w:rsidRPr="1BD68A4A">
        <w:rPr>
          <w:rFonts w:ascii="Times New Roman" w:hAnsi="Times New Roman" w:cs="Times New Roman"/>
          <w:sz w:val="24"/>
          <w:szCs w:val="24"/>
        </w:rPr>
        <w:t xml:space="preserve">tõttu tekkivate </w:t>
      </w:r>
      <w:r w:rsidR="00A82A7D" w:rsidRPr="1BD68A4A">
        <w:rPr>
          <w:rFonts w:ascii="Times New Roman" w:hAnsi="Times New Roman" w:cs="Times New Roman"/>
          <w:sz w:val="24"/>
          <w:szCs w:val="24"/>
        </w:rPr>
        <w:t xml:space="preserve">õigusriskide </w:t>
      </w:r>
      <w:r w:rsidR="002F007B" w:rsidRPr="1BD68A4A">
        <w:rPr>
          <w:rFonts w:ascii="Times New Roman" w:hAnsi="Times New Roman" w:cs="Times New Roman"/>
          <w:sz w:val="24"/>
          <w:szCs w:val="24"/>
        </w:rPr>
        <w:t xml:space="preserve">ja </w:t>
      </w:r>
      <w:r w:rsidR="00A82A7D" w:rsidRPr="1BD68A4A">
        <w:rPr>
          <w:rFonts w:ascii="Times New Roman" w:hAnsi="Times New Roman" w:cs="Times New Roman"/>
          <w:sz w:val="24"/>
          <w:szCs w:val="24"/>
        </w:rPr>
        <w:t>nendega seo</w:t>
      </w:r>
      <w:r w:rsidR="003C0BAF" w:rsidRPr="1BD68A4A">
        <w:rPr>
          <w:rFonts w:ascii="Times New Roman" w:hAnsi="Times New Roman" w:cs="Times New Roman"/>
          <w:sz w:val="24"/>
          <w:szCs w:val="24"/>
        </w:rPr>
        <w:t>tud</w:t>
      </w:r>
      <w:r w:rsidR="00A82A7D" w:rsidRPr="1BD68A4A">
        <w:rPr>
          <w:rFonts w:ascii="Times New Roman" w:hAnsi="Times New Roman" w:cs="Times New Roman"/>
          <w:sz w:val="24"/>
          <w:szCs w:val="24"/>
        </w:rPr>
        <w:t xml:space="preserve"> muude riskide tuvastamiseks ja maandamiseks või vältimiseks;</w:t>
      </w:r>
    </w:p>
    <w:p w14:paraId="62300429" w14:textId="3044CAAC" w:rsidR="00A82A7D" w:rsidRPr="00FA634D" w:rsidRDefault="032EDA81" w:rsidP="00C17437">
      <w:pPr>
        <w:spacing w:after="0" w:line="276"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3</w:t>
      </w:r>
      <w:r w:rsidR="0EABE32A" w:rsidRPr="1BD68A4A">
        <w:rPr>
          <w:rFonts w:ascii="Times New Roman" w:hAnsi="Times New Roman" w:cs="Times New Roman"/>
          <w:sz w:val="24"/>
          <w:szCs w:val="24"/>
        </w:rPr>
        <w:t xml:space="preserve">) </w:t>
      </w:r>
      <w:r w:rsidR="0EABE32A" w:rsidRPr="1BD68A4A">
        <w:rPr>
          <w:rFonts w:ascii="Times New Roman" w:eastAsia="Times New Roman" w:hAnsi="Times New Roman" w:cs="Times New Roman"/>
          <w:sz w:val="24"/>
          <w:szCs w:val="24"/>
        </w:rPr>
        <w:t>ülevaade</w:t>
      </w:r>
      <w:ins w:id="988" w:author="Merike Koppel - JUSTDIGI" w:date="2026-01-02T10:04:00Z" w16du:dateUtc="2026-01-02T08:04:00Z">
        <w:r w:rsidR="003F5AC4">
          <w:rPr>
            <w:rFonts w:ascii="Times New Roman" w:eastAsia="Times New Roman" w:hAnsi="Times New Roman" w:cs="Times New Roman"/>
            <w:sz w:val="24"/>
            <w:szCs w:val="24"/>
          </w:rPr>
          <w:t xml:space="preserve"> kõigi</w:t>
        </w:r>
      </w:ins>
      <w:r w:rsidR="0EABE32A" w:rsidRPr="1BD68A4A">
        <w:rPr>
          <w:rFonts w:ascii="Times New Roman" w:eastAsia="Times New Roman" w:hAnsi="Times New Roman" w:cs="Times New Roman"/>
          <w:sz w:val="24"/>
          <w:szCs w:val="24"/>
        </w:rPr>
        <w:t xml:space="preserve"> juhatuse </w:t>
      </w:r>
      <w:del w:id="989" w:author="Merike Koppel - JUSTDIGI" w:date="2026-01-02T10:04:00Z" w16du:dateUtc="2026-01-02T08:04:00Z">
        <w:r w:rsidR="0EABE32A" w:rsidRPr="1BD68A4A" w:rsidDel="003F5AC4">
          <w:rPr>
            <w:rFonts w:ascii="Times New Roman" w:eastAsia="Times New Roman" w:hAnsi="Times New Roman" w:cs="Times New Roman"/>
            <w:sz w:val="24"/>
            <w:szCs w:val="24"/>
          </w:rPr>
          <w:delText xml:space="preserve">kõigi </w:delText>
        </w:r>
      </w:del>
      <w:r w:rsidR="0EABE32A" w:rsidRPr="1BD68A4A">
        <w:rPr>
          <w:rFonts w:ascii="Times New Roman" w:eastAsia="Times New Roman" w:hAnsi="Times New Roman" w:cs="Times New Roman"/>
          <w:sz w:val="24"/>
          <w:szCs w:val="24"/>
        </w:rPr>
        <w:t>liikmete ja võtmeisikute individuaalsete töökohustuste</w:t>
      </w:r>
      <w:r w:rsidR="4544A34F" w:rsidRPr="1BD68A4A">
        <w:rPr>
          <w:rFonts w:ascii="Times New Roman" w:eastAsia="Times New Roman" w:hAnsi="Times New Roman" w:cs="Times New Roman"/>
          <w:sz w:val="24"/>
          <w:szCs w:val="24"/>
        </w:rPr>
        <w:t xml:space="preserve"> kohta</w:t>
      </w:r>
      <w:r w:rsidR="0EABE32A" w:rsidRPr="1BD68A4A">
        <w:rPr>
          <w:rFonts w:ascii="Times New Roman" w:eastAsia="Times New Roman" w:hAnsi="Times New Roman" w:cs="Times New Roman"/>
          <w:sz w:val="24"/>
          <w:szCs w:val="24"/>
        </w:rPr>
        <w:t xml:space="preserve">, sealhulgas aruandluse ja vastutuse korra üksikasjalikud andmed, samuti </w:t>
      </w:r>
      <w:commentRangeStart w:id="990"/>
      <w:r w:rsidR="0EABE32A" w:rsidRPr="1BD68A4A">
        <w:rPr>
          <w:rFonts w:ascii="Times New Roman" w:eastAsia="Times New Roman" w:hAnsi="Times New Roman" w:cs="Times New Roman"/>
          <w:sz w:val="24"/>
          <w:szCs w:val="24"/>
        </w:rPr>
        <w:t xml:space="preserve">käesoleva paragrahvi punktis </w:t>
      </w:r>
      <w:r w:rsidR="33122089" w:rsidRPr="1BD68A4A">
        <w:rPr>
          <w:rFonts w:ascii="Times New Roman" w:eastAsia="Times New Roman" w:hAnsi="Times New Roman" w:cs="Times New Roman"/>
          <w:sz w:val="24"/>
          <w:szCs w:val="24"/>
        </w:rPr>
        <w:t>3</w:t>
      </w:r>
      <w:commentRangeEnd w:id="990"/>
      <w:r w:rsidR="003F5AC4">
        <w:rPr>
          <w:rStyle w:val="Kommentaariviide"/>
        </w:rPr>
        <w:commentReference w:id="990"/>
      </w:r>
      <w:r w:rsidR="0EABE32A" w:rsidRPr="1BD68A4A">
        <w:rPr>
          <w:rFonts w:ascii="Times New Roman" w:eastAsia="Times New Roman" w:hAnsi="Times New Roman" w:cs="Times New Roman"/>
          <w:sz w:val="24"/>
          <w:szCs w:val="24"/>
        </w:rPr>
        <w:t xml:space="preserve"> sätestatud</w:t>
      </w:r>
      <w:r w:rsidR="5003294D" w:rsidRPr="1BD68A4A">
        <w:rPr>
          <w:rFonts w:ascii="Times New Roman" w:eastAsia="Times New Roman" w:hAnsi="Times New Roman" w:cs="Times New Roman"/>
          <w:sz w:val="24"/>
          <w:szCs w:val="24"/>
        </w:rPr>
        <w:t xml:space="preserve"> juhtimise</w:t>
      </w:r>
      <w:r w:rsidR="0EABE32A" w:rsidRPr="1BD68A4A">
        <w:rPr>
          <w:rFonts w:ascii="Times New Roman" w:eastAsia="Times New Roman" w:hAnsi="Times New Roman" w:cs="Times New Roman"/>
          <w:sz w:val="24"/>
          <w:szCs w:val="24"/>
        </w:rPr>
        <w:t xml:space="preserve"> korraldus</w:t>
      </w:r>
      <w:r w:rsidR="7BCF9103" w:rsidRPr="1BD68A4A">
        <w:rPr>
          <w:rFonts w:ascii="Times New Roman" w:eastAsia="Times New Roman" w:hAnsi="Times New Roman" w:cs="Times New Roman"/>
          <w:sz w:val="24"/>
          <w:szCs w:val="24"/>
        </w:rPr>
        <w:t>s</w:t>
      </w:r>
      <w:r w:rsidR="0EABE32A" w:rsidRPr="1BD68A4A">
        <w:rPr>
          <w:rFonts w:ascii="Times New Roman" w:eastAsia="Times New Roman" w:hAnsi="Times New Roman" w:cs="Times New Roman"/>
          <w:sz w:val="24"/>
          <w:szCs w:val="24"/>
        </w:rPr>
        <w:t xml:space="preserve">e kaasatud isikud </w:t>
      </w:r>
      <w:r w:rsidR="697A7FA5" w:rsidRPr="1BD68A4A">
        <w:rPr>
          <w:rFonts w:ascii="Times New Roman" w:eastAsia="Times New Roman" w:hAnsi="Times New Roman" w:cs="Times New Roman"/>
          <w:sz w:val="24"/>
          <w:szCs w:val="24"/>
        </w:rPr>
        <w:t>ja</w:t>
      </w:r>
      <w:r w:rsidR="0EABE32A" w:rsidRPr="1BD68A4A">
        <w:rPr>
          <w:rFonts w:ascii="Times New Roman" w:eastAsia="Times New Roman" w:hAnsi="Times New Roman" w:cs="Times New Roman"/>
          <w:sz w:val="24"/>
          <w:szCs w:val="24"/>
        </w:rPr>
        <w:t xml:space="preserve"> nende töökohustused.</w:t>
      </w:r>
      <w:r w:rsidR="10478596" w:rsidRPr="1BD68A4A">
        <w:rPr>
          <w:rFonts w:ascii="Times New Roman" w:hAnsi="Times New Roman" w:cs="Times New Roman"/>
          <w:sz w:val="24"/>
          <w:szCs w:val="24"/>
        </w:rPr>
        <w:t xml:space="preserve">“; </w:t>
      </w:r>
    </w:p>
    <w:p w14:paraId="1D95D484" w14:textId="77777777" w:rsidR="00C17437" w:rsidRPr="00FA634D" w:rsidRDefault="00C17437" w:rsidP="00C17437">
      <w:pPr>
        <w:spacing w:after="0" w:line="240" w:lineRule="auto"/>
        <w:jc w:val="both"/>
        <w:rPr>
          <w:rFonts w:ascii="Times New Roman" w:hAnsi="Times New Roman" w:cs="Times New Roman"/>
          <w:b/>
          <w:bCs/>
          <w:sz w:val="24"/>
          <w:szCs w:val="24"/>
        </w:rPr>
      </w:pPr>
    </w:p>
    <w:p w14:paraId="6E46B0EC" w14:textId="56E4D145" w:rsidR="00A82A7D" w:rsidRPr="00FA634D" w:rsidRDefault="00AE3E01" w:rsidP="00C17437">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19</w:t>
      </w:r>
      <w:r w:rsidR="206C26A6" w:rsidRPr="1BD68A4A">
        <w:rPr>
          <w:rFonts w:ascii="Times New Roman" w:hAnsi="Times New Roman" w:cs="Times New Roman"/>
          <w:b/>
          <w:bCs/>
          <w:sz w:val="24"/>
          <w:szCs w:val="24"/>
        </w:rPr>
        <w:t xml:space="preserve">) </w:t>
      </w:r>
      <w:r w:rsidR="206C26A6" w:rsidRPr="1BD68A4A">
        <w:rPr>
          <w:rFonts w:ascii="Times New Roman" w:hAnsi="Times New Roman" w:cs="Times New Roman"/>
          <w:sz w:val="24"/>
          <w:szCs w:val="24"/>
        </w:rPr>
        <w:t xml:space="preserve">paragrahvi 82 lõike 3 punktis 3 asendatakse sõna </w:t>
      </w:r>
      <w:r w:rsidR="00872959" w:rsidRPr="1BD68A4A">
        <w:rPr>
          <w:rFonts w:ascii="Times New Roman" w:hAnsi="Times New Roman" w:cs="Times New Roman"/>
          <w:sz w:val="24"/>
          <w:szCs w:val="24"/>
        </w:rPr>
        <w:t>„</w:t>
      </w:r>
      <w:r w:rsidR="206C26A6" w:rsidRPr="1BD68A4A">
        <w:rPr>
          <w:rFonts w:ascii="Times New Roman" w:hAnsi="Times New Roman" w:cs="Times New Roman"/>
          <w:sz w:val="24"/>
          <w:szCs w:val="24"/>
        </w:rPr>
        <w:t xml:space="preserve">alluvussuhted“ </w:t>
      </w:r>
      <w:r w:rsidR="00652D6F" w:rsidRPr="1BD68A4A">
        <w:rPr>
          <w:rFonts w:ascii="Times New Roman" w:hAnsi="Times New Roman" w:cs="Times New Roman"/>
          <w:sz w:val="24"/>
          <w:szCs w:val="24"/>
        </w:rPr>
        <w:t xml:space="preserve">sõnadega </w:t>
      </w:r>
      <w:r w:rsidR="00872959" w:rsidRPr="1BD68A4A">
        <w:rPr>
          <w:rFonts w:ascii="Times New Roman" w:hAnsi="Times New Roman" w:cs="Times New Roman"/>
          <w:sz w:val="24"/>
          <w:szCs w:val="24"/>
        </w:rPr>
        <w:t>„</w:t>
      </w:r>
      <w:r w:rsidR="206C26A6" w:rsidRPr="1BD68A4A">
        <w:rPr>
          <w:rFonts w:ascii="Times New Roman" w:hAnsi="Times New Roman" w:cs="Times New Roman"/>
          <w:sz w:val="24"/>
          <w:szCs w:val="24"/>
        </w:rPr>
        <w:t>selge organisatsioonili</w:t>
      </w:r>
      <w:r w:rsidR="002D5741" w:rsidRPr="1BD68A4A">
        <w:rPr>
          <w:rFonts w:ascii="Times New Roman" w:hAnsi="Times New Roman" w:cs="Times New Roman"/>
          <w:sz w:val="24"/>
          <w:szCs w:val="24"/>
        </w:rPr>
        <w:t>n</w:t>
      </w:r>
      <w:r w:rsidR="206C26A6" w:rsidRPr="1BD68A4A">
        <w:rPr>
          <w:rFonts w:ascii="Times New Roman" w:hAnsi="Times New Roman" w:cs="Times New Roman"/>
          <w:sz w:val="24"/>
          <w:szCs w:val="24"/>
        </w:rPr>
        <w:t>e struktuur</w:t>
      </w:r>
      <w:r w:rsidR="00A12B83" w:rsidRPr="1BD68A4A">
        <w:rPr>
          <w:rFonts w:ascii="Times New Roman" w:hAnsi="Times New Roman" w:cs="Times New Roman"/>
          <w:sz w:val="24"/>
          <w:szCs w:val="24"/>
        </w:rPr>
        <w:t xml:space="preserve"> ning</w:t>
      </w:r>
      <w:r w:rsidR="206C26A6" w:rsidRPr="1BD68A4A">
        <w:rPr>
          <w:rFonts w:ascii="Times New Roman" w:hAnsi="Times New Roman" w:cs="Times New Roman"/>
          <w:sz w:val="24"/>
          <w:szCs w:val="24"/>
        </w:rPr>
        <w:t xml:space="preserve"> läbipaistvad ja järjepidevad vastutusalad </w:t>
      </w:r>
      <w:commentRangeStart w:id="991"/>
      <w:r w:rsidR="206C26A6" w:rsidRPr="1BD68A4A">
        <w:rPr>
          <w:rFonts w:ascii="Times New Roman" w:hAnsi="Times New Roman" w:cs="Times New Roman"/>
          <w:sz w:val="24"/>
          <w:szCs w:val="24"/>
        </w:rPr>
        <w:t>ning</w:t>
      </w:r>
      <w:commentRangeEnd w:id="991"/>
      <w:r w:rsidR="00F770CD">
        <w:rPr>
          <w:rStyle w:val="Kommentaariviide"/>
        </w:rPr>
        <w:commentReference w:id="991"/>
      </w:r>
      <w:r w:rsidR="206C26A6" w:rsidRPr="1BD68A4A">
        <w:rPr>
          <w:rFonts w:ascii="Times New Roman" w:hAnsi="Times New Roman" w:cs="Times New Roman"/>
          <w:sz w:val="24"/>
          <w:szCs w:val="24"/>
        </w:rPr>
        <w:t xml:space="preserve"> alluvussuhted“;</w:t>
      </w:r>
    </w:p>
    <w:p w14:paraId="77F1BB13" w14:textId="69D26B9C" w:rsidR="00A82A7D" w:rsidRPr="00FA634D" w:rsidRDefault="00A82A7D" w:rsidP="00C17437">
      <w:pPr>
        <w:spacing w:after="0" w:line="240" w:lineRule="auto"/>
        <w:jc w:val="both"/>
        <w:rPr>
          <w:rFonts w:ascii="Times New Roman" w:hAnsi="Times New Roman" w:cs="Times New Roman"/>
          <w:b/>
          <w:bCs/>
          <w:sz w:val="24"/>
          <w:szCs w:val="24"/>
        </w:rPr>
      </w:pPr>
    </w:p>
    <w:p w14:paraId="4EABAB72" w14:textId="5C7852D1" w:rsidR="00A82A7D" w:rsidRPr="00FA634D" w:rsidRDefault="00080218" w:rsidP="00C17437">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2</w:t>
      </w:r>
      <w:r w:rsidR="00AE3E01" w:rsidRPr="1BD68A4A">
        <w:rPr>
          <w:rFonts w:ascii="Times New Roman" w:hAnsi="Times New Roman" w:cs="Times New Roman"/>
          <w:b/>
          <w:bCs/>
          <w:sz w:val="24"/>
          <w:szCs w:val="24"/>
        </w:rPr>
        <w:t>0</w:t>
      </w:r>
      <w:r w:rsidR="14E397D8" w:rsidRPr="1BD68A4A">
        <w:rPr>
          <w:rFonts w:ascii="Times New Roman" w:hAnsi="Times New Roman" w:cs="Times New Roman"/>
          <w:b/>
          <w:bCs/>
          <w:sz w:val="24"/>
          <w:szCs w:val="24"/>
        </w:rPr>
        <w:t xml:space="preserve">) </w:t>
      </w:r>
      <w:r w:rsidR="14E397D8" w:rsidRPr="1BD68A4A">
        <w:rPr>
          <w:rFonts w:ascii="Times New Roman" w:hAnsi="Times New Roman" w:cs="Times New Roman"/>
          <w:sz w:val="24"/>
          <w:szCs w:val="24"/>
        </w:rPr>
        <w:t xml:space="preserve">paragrahvi 82 lõiget 3 täiendatakse </w:t>
      </w:r>
      <w:r w:rsidR="003D6D61" w:rsidRPr="1BD68A4A">
        <w:rPr>
          <w:rFonts w:ascii="Times New Roman" w:hAnsi="Times New Roman" w:cs="Times New Roman"/>
          <w:sz w:val="24"/>
          <w:szCs w:val="24"/>
        </w:rPr>
        <w:t xml:space="preserve">punktiga </w:t>
      </w:r>
      <w:r w:rsidR="14E397D8" w:rsidRPr="1BD68A4A">
        <w:rPr>
          <w:rFonts w:ascii="Times New Roman" w:hAnsi="Times New Roman" w:cs="Times New Roman"/>
          <w:sz w:val="24"/>
          <w:szCs w:val="24"/>
        </w:rPr>
        <w:t>3</w:t>
      </w:r>
      <w:r w:rsidR="14E397D8" w:rsidRPr="1BD68A4A">
        <w:rPr>
          <w:rFonts w:ascii="Times New Roman" w:hAnsi="Times New Roman" w:cs="Times New Roman"/>
          <w:sz w:val="24"/>
          <w:szCs w:val="24"/>
          <w:vertAlign w:val="superscript"/>
        </w:rPr>
        <w:t>1</w:t>
      </w:r>
      <w:r w:rsidR="14E397D8" w:rsidRPr="1BD68A4A">
        <w:rPr>
          <w:rFonts w:ascii="Times New Roman" w:hAnsi="Times New Roman" w:cs="Times New Roman"/>
          <w:sz w:val="24"/>
          <w:szCs w:val="24"/>
        </w:rPr>
        <w:t xml:space="preserve"> järgmises sõnastuses:</w:t>
      </w:r>
    </w:p>
    <w:p w14:paraId="7BD4F82A" w14:textId="40AD9D9A" w:rsidR="00A82A7D" w:rsidRPr="00FA634D" w:rsidRDefault="003D6D61" w:rsidP="00A82A7D">
      <w:pPr>
        <w:spacing w:after="0" w:line="240" w:lineRule="auto"/>
        <w:jc w:val="both"/>
        <w:rPr>
          <w:rFonts w:ascii="Times New Roman" w:hAnsi="Times New Roman" w:cs="Times New Roman"/>
          <w:b/>
          <w:bCs/>
          <w:sz w:val="24"/>
          <w:szCs w:val="24"/>
        </w:rPr>
      </w:pPr>
      <w:bookmarkStart w:id="992" w:name="_Hlk199843232"/>
      <w:r w:rsidRPr="1BD68A4A">
        <w:rPr>
          <w:rFonts w:ascii="Times New Roman" w:hAnsi="Times New Roman" w:cs="Times New Roman"/>
          <w:sz w:val="24"/>
          <w:szCs w:val="24"/>
        </w:rPr>
        <w:t>„3</w:t>
      </w:r>
      <w:r w:rsidRPr="1BD68A4A">
        <w:rPr>
          <w:rFonts w:ascii="Times New Roman" w:hAnsi="Times New Roman" w:cs="Times New Roman"/>
          <w:sz w:val="24"/>
          <w:szCs w:val="24"/>
          <w:vertAlign w:val="superscript"/>
        </w:rPr>
        <w:t>1</w:t>
      </w:r>
      <w:r w:rsidR="00A82A7D" w:rsidRPr="1BD68A4A">
        <w:rPr>
          <w:rFonts w:ascii="Times New Roman" w:hAnsi="Times New Roman" w:cs="Times New Roman"/>
          <w:sz w:val="24"/>
          <w:szCs w:val="24"/>
        </w:rPr>
        <w:t>) juhtide ja võtmeisikute sobivushindamise kor</w:t>
      </w:r>
      <w:r w:rsidR="00264CC8" w:rsidRPr="1BD68A4A">
        <w:rPr>
          <w:rFonts w:ascii="Times New Roman" w:hAnsi="Times New Roman" w:cs="Times New Roman"/>
          <w:sz w:val="24"/>
          <w:szCs w:val="24"/>
        </w:rPr>
        <w:t>d</w:t>
      </w:r>
      <w:r w:rsidR="00A82A7D" w:rsidRPr="1BD68A4A">
        <w:rPr>
          <w:rFonts w:ascii="Times New Roman" w:hAnsi="Times New Roman" w:cs="Times New Roman"/>
          <w:sz w:val="24"/>
          <w:szCs w:val="24"/>
        </w:rPr>
        <w:t>;</w:t>
      </w:r>
      <w:r w:rsidRPr="1BD68A4A">
        <w:rPr>
          <w:rFonts w:ascii="Times New Roman" w:hAnsi="Times New Roman" w:cs="Times New Roman"/>
          <w:sz w:val="24"/>
          <w:szCs w:val="24"/>
        </w:rPr>
        <w:t>“;</w:t>
      </w:r>
    </w:p>
    <w:bookmarkEnd w:id="992"/>
    <w:p w14:paraId="2ACCE508" w14:textId="28F1D808" w:rsidR="00A82A7D" w:rsidRPr="00FA634D" w:rsidRDefault="00A82A7D" w:rsidP="00A82A7D">
      <w:pPr>
        <w:spacing w:after="0" w:line="240" w:lineRule="auto"/>
        <w:rPr>
          <w:rFonts w:ascii="Times New Roman" w:hAnsi="Times New Roman" w:cs="Times New Roman"/>
          <w:sz w:val="24"/>
          <w:szCs w:val="24"/>
        </w:rPr>
      </w:pPr>
    </w:p>
    <w:p w14:paraId="3D16FB6D" w14:textId="2768FD0E" w:rsidR="00A82A7D" w:rsidRPr="00FA634D" w:rsidRDefault="00080218" w:rsidP="00A82A7D">
      <w:pPr>
        <w:spacing w:after="0" w:line="240" w:lineRule="auto"/>
        <w:rPr>
          <w:rFonts w:ascii="Times New Roman" w:hAnsi="Times New Roman" w:cs="Times New Roman"/>
          <w:sz w:val="24"/>
          <w:szCs w:val="24"/>
        </w:rPr>
      </w:pPr>
      <w:bookmarkStart w:id="993" w:name="_Hlk199857410"/>
      <w:r w:rsidRPr="1BD68A4A">
        <w:rPr>
          <w:rFonts w:ascii="Times New Roman" w:hAnsi="Times New Roman" w:cs="Times New Roman"/>
          <w:b/>
          <w:bCs/>
          <w:sz w:val="24"/>
          <w:szCs w:val="24"/>
        </w:rPr>
        <w:t>2</w:t>
      </w:r>
      <w:r w:rsidR="00AE3E01" w:rsidRPr="1BD68A4A">
        <w:rPr>
          <w:rFonts w:ascii="Times New Roman" w:hAnsi="Times New Roman" w:cs="Times New Roman"/>
          <w:b/>
          <w:bCs/>
          <w:sz w:val="24"/>
          <w:szCs w:val="24"/>
        </w:rPr>
        <w:t>1</w:t>
      </w:r>
      <w:r w:rsidR="14E397D8" w:rsidRPr="1BD68A4A">
        <w:rPr>
          <w:rFonts w:ascii="Times New Roman" w:hAnsi="Times New Roman" w:cs="Times New Roman"/>
          <w:b/>
          <w:bCs/>
          <w:sz w:val="24"/>
          <w:szCs w:val="24"/>
        </w:rPr>
        <w:t>)</w:t>
      </w:r>
      <w:r w:rsidR="14E397D8" w:rsidRPr="1BD68A4A">
        <w:rPr>
          <w:rFonts w:ascii="Times New Roman" w:hAnsi="Times New Roman" w:cs="Times New Roman"/>
          <w:sz w:val="24"/>
          <w:szCs w:val="24"/>
        </w:rPr>
        <w:t xml:space="preserve"> paragrahvi 83 tekst muudetakse ja sõnastatakse järgmiselt:</w:t>
      </w:r>
    </w:p>
    <w:p w14:paraId="760D8702" w14:textId="05B5A120" w:rsidR="00312D48" w:rsidRPr="00FA634D" w:rsidRDefault="1047859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„(1) Investeerimisühingus peab pidevalt toimima sisekontrolli süsteem, mis on proportsionaalne </w:t>
      </w:r>
      <w:r w:rsidR="700AF73D" w:rsidRPr="1BD68A4A">
        <w:rPr>
          <w:rFonts w:ascii="Times New Roman" w:hAnsi="Times New Roman" w:cs="Times New Roman"/>
          <w:sz w:val="24"/>
          <w:szCs w:val="24"/>
        </w:rPr>
        <w:t xml:space="preserve">tema </w:t>
      </w:r>
      <w:r w:rsidRPr="1BD68A4A">
        <w:rPr>
          <w:rFonts w:ascii="Times New Roman" w:hAnsi="Times New Roman" w:cs="Times New Roman"/>
          <w:sz w:val="24"/>
          <w:szCs w:val="24"/>
        </w:rPr>
        <w:t xml:space="preserve">tegevuse laadi, ulatuse ja keerukuse astmega ning mis tagab ühingu juhtimise heade tavade järgimise. </w:t>
      </w:r>
    </w:p>
    <w:p w14:paraId="4D1028CC" w14:textId="60CE4CDF" w:rsidR="00312D48" w:rsidRPr="00FA634D" w:rsidRDefault="10478596" w:rsidP="4FA6A224">
      <w:pPr>
        <w:spacing w:after="0" w:line="240" w:lineRule="auto"/>
        <w:jc w:val="both"/>
        <w:rPr>
          <w:rFonts w:ascii="Times New Roman" w:eastAsia="Times New Roman" w:hAnsi="Times New Roman" w:cs="Times New Roman"/>
          <w:sz w:val="24"/>
          <w:szCs w:val="24"/>
        </w:rPr>
      </w:pPr>
      <w:r w:rsidRPr="1BD68A4A">
        <w:rPr>
          <w:rFonts w:ascii="Times New Roman" w:hAnsi="Times New Roman" w:cs="Times New Roman"/>
          <w:sz w:val="24"/>
          <w:szCs w:val="24"/>
        </w:rPr>
        <w:t>(2) Investeerimisühingu</w:t>
      </w:r>
      <w:r w:rsidRPr="1BD68A4A">
        <w:rPr>
          <w:rFonts w:ascii="Times New Roman" w:eastAsia="Times New Roman" w:hAnsi="Times New Roman" w:cs="Times New Roman"/>
          <w:sz w:val="24"/>
          <w:szCs w:val="24"/>
        </w:rPr>
        <w:t xml:space="preserve"> sisekontrolli süsteem peab hõlmama kõiki </w:t>
      </w:r>
      <w:r w:rsidRPr="1BD68A4A">
        <w:rPr>
          <w:rFonts w:ascii="Times New Roman" w:hAnsi="Times New Roman" w:cs="Times New Roman"/>
          <w:sz w:val="24"/>
          <w:szCs w:val="24"/>
        </w:rPr>
        <w:t>investeerimisühingu</w:t>
      </w:r>
      <w:r w:rsidRPr="1BD68A4A">
        <w:rPr>
          <w:rFonts w:ascii="Times New Roman" w:eastAsia="Times New Roman" w:hAnsi="Times New Roman" w:cs="Times New Roman"/>
          <w:sz w:val="24"/>
          <w:szCs w:val="24"/>
        </w:rPr>
        <w:t xml:space="preserve"> juhtimis- ja tegevustasandeid, et tagada </w:t>
      </w:r>
      <w:r w:rsidRPr="1BD68A4A">
        <w:rPr>
          <w:rFonts w:ascii="Times New Roman" w:hAnsi="Times New Roman" w:cs="Times New Roman"/>
          <w:sz w:val="24"/>
          <w:szCs w:val="24"/>
        </w:rPr>
        <w:t>ühingu</w:t>
      </w:r>
      <w:r w:rsidRPr="1BD68A4A">
        <w:rPr>
          <w:rFonts w:ascii="Times New Roman" w:eastAsia="Times New Roman" w:hAnsi="Times New Roman" w:cs="Times New Roman"/>
          <w:sz w:val="24"/>
          <w:szCs w:val="24"/>
        </w:rPr>
        <w:t xml:space="preserve"> tegevuse </w:t>
      </w:r>
      <w:r w:rsidR="419DF067" w:rsidRPr="1BD68A4A">
        <w:rPr>
          <w:rFonts w:ascii="Times New Roman" w:eastAsia="Times New Roman" w:hAnsi="Times New Roman" w:cs="Times New Roman"/>
          <w:sz w:val="24"/>
          <w:szCs w:val="24"/>
        </w:rPr>
        <w:t>tõhusus</w:t>
      </w:r>
      <w:r w:rsidRPr="1BD68A4A">
        <w:rPr>
          <w:rFonts w:ascii="Times New Roman" w:eastAsia="Times New Roman" w:hAnsi="Times New Roman" w:cs="Times New Roman"/>
          <w:sz w:val="24"/>
          <w:szCs w:val="24"/>
        </w:rPr>
        <w:t xml:space="preserve">, finantsaruandluse usaldatavus ning vastavus seadustele ja muudele õigusaktidele, </w:t>
      </w:r>
      <w:r w:rsidR="36F305B8" w:rsidRPr="1BD68A4A">
        <w:rPr>
          <w:rFonts w:ascii="Times New Roman" w:eastAsia="Times New Roman" w:hAnsi="Times New Roman" w:cs="Times New Roman"/>
          <w:sz w:val="24"/>
          <w:szCs w:val="24"/>
        </w:rPr>
        <w:t xml:space="preserve">samuti </w:t>
      </w:r>
      <w:r w:rsidR="24CC2224" w:rsidRPr="1BD68A4A">
        <w:rPr>
          <w:rFonts w:ascii="Times New Roman" w:eastAsia="Times New Roman" w:hAnsi="Times New Roman" w:cs="Times New Roman"/>
          <w:sz w:val="24"/>
          <w:szCs w:val="24"/>
        </w:rPr>
        <w:t xml:space="preserve">investeerimisühingu </w:t>
      </w:r>
      <w:r w:rsidRPr="1BD68A4A">
        <w:rPr>
          <w:rFonts w:ascii="Times New Roman" w:eastAsia="Times New Roman" w:hAnsi="Times New Roman" w:cs="Times New Roman"/>
          <w:sz w:val="24"/>
          <w:szCs w:val="24"/>
        </w:rPr>
        <w:t>juhtimisorganite kinnitatud dokumentidele</w:t>
      </w:r>
      <w:r w:rsidR="41A85FF2"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r w:rsidR="41A85FF2" w:rsidRPr="1BD68A4A">
        <w:rPr>
          <w:rFonts w:ascii="Times New Roman" w:eastAsia="Times New Roman" w:hAnsi="Times New Roman" w:cs="Times New Roman"/>
          <w:sz w:val="24"/>
          <w:szCs w:val="24"/>
        </w:rPr>
        <w:t xml:space="preserve">sealhulgas </w:t>
      </w:r>
      <w:r w:rsidR="75083ADD" w:rsidRPr="1BD68A4A">
        <w:rPr>
          <w:rFonts w:ascii="Times New Roman" w:eastAsia="Times New Roman" w:hAnsi="Times New Roman" w:cs="Times New Roman"/>
          <w:sz w:val="24"/>
          <w:szCs w:val="24"/>
        </w:rPr>
        <w:t xml:space="preserve">tagada </w:t>
      </w:r>
      <w:r w:rsidRPr="1BD68A4A">
        <w:rPr>
          <w:rFonts w:ascii="Times New Roman" w:eastAsia="Times New Roman" w:hAnsi="Times New Roman" w:cs="Times New Roman"/>
          <w:sz w:val="24"/>
          <w:szCs w:val="24"/>
        </w:rPr>
        <w:t xml:space="preserve">otsuste vastuvõtmine usaldusväärse ja asjakohase </w:t>
      </w:r>
      <w:r w:rsidR="000D1AA7">
        <w:rPr>
          <w:rFonts w:ascii="Times New Roman" w:eastAsia="Times New Roman" w:hAnsi="Times New Roman" w:cs="Times New Roman"/>
          <w:sz w:val="24"/>
          <w:szCs w:val="24"/>
        </w:rPr>
        <w:t>teabe</w:t>
      </w:r>
      <w:r w:rsidRPr="1BD68A4A">
        <w:rPr>
          <w:rFonts w:ascii="Times New Roman" w:eastAsia="Times New Roman" w:hAnsi="Times New Roman" w:cs="Times New Roman"/>
          <w:sz w:val="24"/>
          <w:szCs w:val="24"/>
        </w:rPr>
        <w:t xml:space="preserve"> alusel.</w:t>
      </w:r>
    </w:p>
    <w:p w14:paraId="31CBBF6D" w14:textId="688B0C9B" w:rsidR="00312D48" w:rsidRPr="00FA634D" w:rsidRDefault="10478596"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(3) Sisekontrolli</w:t>
      </w:r>
      <w:ins w:id="994" w:author="Merike Koppel - JUSTDIGI" w:date="2026-01-02T10:05:00Z" w16du:dateUtc="2026-01-02T08:05:00Z">
        <w:r w:rsidR="00E243EA">
          <w:rPr>
            <w:rFonts w:ascii="Times New Roman" w:hAnsi="Times New Roman" w:cs="Times New Roman"/>
            <w:sz w:val="24"/>
            <w:szCs w:val="24"/>
          </w:rPr>
          <w:t xml:space="preserve"> </w:t>
        </w:r>
      </w:ins>
      <w:r w:rsidRPr="1BD68A4A">
        <w:rPr>
          <w:rFonts w:ascii="Times New Roman" w:hAnsi="Times New Roman" w:cs="Times New Roman"/>
          <w:sz w:val="24"/>
          <w:szCs w:val="24"/>
        </w:rPr>
        <w:t xml:space="preserve">süsteem koosneb </w:t>
      </w:r>
      <w:r w:rsidR="24CC2224" w:rsidRPr="1BD68A4A">
        <w:rPr>
          <w:rFonts w:ascii="Times New Roman" w:hAnsi="Times New Roman" w:cs="Times New Roman"/>
          <w:sz w:val="24"/>
          <w:szCs w:val="24"/>
        </w:rPr>
        <w:t xml:space="preserve">vastavuskontrollifunktsioonist ning vajaduse korral </w:t>
      </w:r>
      <w:r w:rsidRPr="1BD68A4A">
        <w:rPr>
          <w:rFonts w:ascii="Times New Roman" w:hAnsi="Times New Roman" w:cs="Times New Roman"/>
          <w:sz w:val="24"/>
          <w:szCs w:val="24"/>
        </w:rPr>
        <w:t>siseauditi</w:t>
      </w:r>
      <w:r w:rsidR="00B90791"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r w:rsidR="24CC2224" w:rsidRPr="1BD68A4A">
        <w:rPr>
          <w:rFonts w:ascii="Times New Roman" w:hAnsi="Times New Roman" w:cs="Times New Roman"/>
          <w:sz w:val="24"/>
          <w:szCs w:val="24"/>
        </w:rPr>
        <w:t xml:space="preserve">ja </w:t>
      </w:r>
      <w:commentRangeStart w:id="995"/>
      <w:r w:rsidRPr="1BD68A4A">
        <w:rPr>
          <w:rFonts w:ascii="Times New Roman" w:hAnsi="Times New Roman" w:cs="Times New Roman"/>
          <w:sz w:val="24"/>
          <w:szCs w:val="24"/>
        </w:rPr>
        <w:t>riskikontrolli</w:t>
      </w:r>
      <w:del w:id="996" w:author="Merike Koppel - JUSTDIGI" w:date="2026-01-02T10:05:00Z" w16du:dateUtc="2026-01-02T08:05:00Z">
        <w:r w:rsidRPr="1BD68A4A" w:rsidDel="00E243EA">
          <w:rPr>
            <w:rFonts w:ascii="Times New Roman" w:hAnsi="Times New Roman" w:cs="Times New Roman"/>
            <w:sz w:val="24"/>
            <w:szCs w:val="24"/>
          </w:rPr>
          <w:delText xml:space="preserve"> </w:delText>
        </w:r>
      </w:del>
      <w:r w:rsidRPr="1BD68A4A">
        <w:rPr>
          <w:rFonts w:ascii="Times New Roman" w:hAnsi="Times New Roman" w:cs="Times New Roman"/>
          <w:sz w:val="24"/>
          <w:szCs w:val="24"/>
        </w:rPr>
        <w:t xml:space="preserve">funktsioonist </w:t>
      </w:r>
      <w:commentRangeEnd w:id="995"/>
      <w:r w:rsidR="00E442E7">
        <w:rPr>
          <w:rStyle w:val="Kommentaariviide"/>
        </w:rPr>
        <w:commentReference w:id="995"/>
      </w:r>
      <w:r w:rsidRPr="1BD68A4A">
        <w:rPr>
          <w:rFonts w:ascii="Times New Roman" w:hAnsi="Times New Roman" w:cs="Times New Roman"/>
          <w:sz w:val="24"/>
          <w:szCs w:val="24"/>
        </w:rPr>
        <w:t xml:space="preserve">(edaspidi </w:t>
      </w:r>
      <w:r w:rsidRPr="1BD68A4A">
        <w:rPr>
          <w:rFonts w:ascii="Times New Roman" w:hAnsi="Times New Roman" w:cs="Times New Roman"/>
          <w:i/>
          <w:iCs/>
          <w:sz w:val="24"/>
          <w:szCs w:val="24"/>
        </w:rPr>
        <w:t>sisekontrollifunktsioonid</w:t>
      </w:r>
      <w:r w:rsidRPr="1BD68A4A">
        <w:rPr>
          <w:rFonts w:ascii="Times New Roman" w:hAnsi="Times New Roman" w:cs="Times New Roman"/>
          <w:sz w:val="24"/>
          <w:szCs w:val="24"/>
        </w:rPr>
        <w:t xml:space="preserve">). </w:t>
      </w:r>
      <w:r w:rsidRPr="1BD68A4A">
        <w:rPr>
          <w:rFonts w:ascii="Times New Roman" w:hAnsi="Times New Roman" w:cs="Times New Roman"/>
          <w:sz w:val="24"/>
          <w:szCs w:val="24"/>
        </w:rPr>
        <w:lastRenderedPageBreak/>
        <w:t>Sisekontrollifunktsioonid peavad olema organisatsiooniliselt sõltumatud ja lahutatud riskide võtmisega seotud tegevustest.</w:t>
      </w:r>
    </w:p>
    <w:p w14:paraId="76B979E8" w14:textId="4C6E6EB7" w:rsidR="00A82A7D" w:rsidRPr="00FA634D" w:rsidRDefault="14E397D8" w:rsidP="00A82A7D">
      <w:pPr>
        <w:spacing w:after="0" w:line="240" w:lineRule="auto"/>
        <w:jc w:val="both"/>
        <w:rPr>
          <w:rFonts w:ascii="Times New Roman" w:hAnsi="Times New Roman" w:cs="Times New Roman"/>
          <w:b/>
          <w:bCs/>
          <w:sz w:val="24"/>
          <w:szCs w:val="24"/>
        </w:rPr>
      </w:pPr>
      <w:r w:rsidRPr="1BD68A4A">
        <w:rPr>
          <w:rFonts w:ascii="Times New Roman" w:hAnsi="Times New Roman" w:cs="Times New Roman"/>
          <w:sz w:val="24"/>
          <w:szCs w:val="24"/>
        </w:rPr>
        <w:t>(4) Sisekontrollifunktsioonide täitjad peavad:</w:t>
      </w:r>
    </w:p>
    <w:p w14:paraId="4486A7A7" w14:textId="02FFA7D5" w:rsidR="00A82A7D" w:rsidRPr="00FA634D" w:rsidRDefault="00A82A7D"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1) tagama kõigi oluliste riskide nõuetekohase tuvastamise</w:t>
      </w:r>
      <w:del w:id="997" w:author="Merike Koppel - JUSTDIGI" w:date="2026-01-02T10:06:00Z" w16du:dateUtc="2026-01-02T08:06:00Z">
        <w:r w:rsidRPr="1BD68A4A" w:rsidDel="00E442E7">
          <w:rPr>
            <w:rFonts w:ascii="Times New Roman" w:hAnsi="Times New Roman" w:cs="Times New Roman"/>
            <w:sz w:val="24"/>
            <w:szCs w:val="24"/>
          </w:rPr>
          <w:delText>,</w:delText>
        </w:r>
      </w:del>
      <w:ins w:id="998" w:author="Merike Koppel - JUSTDIGI" w:date="2026-01-02T10:06:00Z" w16du:dateUtc="2026-01-02T08:06:00Z">
        <w:r w:rsidR="00E442E7">
          <w:rPr>
            <w:rFonts w:ascii="Times New Roman" w:hAnsi="Times New Roman" w:cs="Times New Roman"/>
            <w:sz w:val="24"/>
            <w:szCs w:val="24"/>
          </w:rPr>
          <w:t xml:space="preserve"> ja</w:t>
        </w:r>
      </w:ins>
      <w:r w:rsidRPr="1BD68A4A">
        <w:rPr>
          <w:rFonts w:ascii="Times New Roman" w:hAnsi="Times New Roman" w:cs="Times New Roman"/>
          <w:sz w:val="24"/>
          <w:szCs w:val="24"/>
        </w:rPr>
        <w:t xml:space="preserve"> mõõtmise </w:t>
      </w:r>
      <w:commentRangeStart w:id="999"/>
      <w:ins w:id="1000" w:author="Merike Koppel - JUSTDIGI" w:date="2026-01-02T10:06:00Z" w16du:dateUtc="2026-01-02T08:06:00Z">
        <w:r w:rsidR="00E442E7">
          <w:rPr>
            <w:rFonts w:ascii="Times New Roman" w:hAnsi="Times New Roman" w:cs="Times New Roman"/>
            <w:sz w:val="24"/>
            <w:szCs w:val="24"/>
          </w:rPr>
          <w:t>ning neist</w:t>
        </w:r>
      </w:ins>
      <w:del w:id="1001" w:author="Merike Koppel - JUSTDIGI" w:date="2026-01-02T10:06:00Z" w16du:dateUtc="2026-01-02T08:06:00Z">
        <w:r w:rsidRPr="1BD68A4A" w:rsidDel="00E442E7">
          <w:rPr>
            <w:rFonts w:ascii="Times New Roman" w:hAnsi="Times New Roman" w:cs="Times New Roman"/>
            <w:sz w:val="24"/>
            <w:szCs w:val="24"/>
          </w:rPr>
          <w:delText>ja</w:delText>
        </w:r>
      </w:del>
      <w:r w:rsidRPr="1BD68A4A">
        <w:rPr>
          <w:rFonts w:ascii="Times New Roman" w:hAnsi="Times New Roman" w:cs="Times New Roman"/>
          <w:sz w:val="24"/>
          <w:szCs w:val="24"/>
        </w:rPr>
        <w:t xml:space="preserve"> teavitamise; </w:t>
      </w:r>
      <w:commentRangeEnd w:id="999"/>
      <w:r w:rsidR="00945747">
        <w:rPr>
          <w:rStyle w:val="Kommentaariviide"/>
        </w:rPr>
        <w:commentReference w:id="999"/>
      </w:r>
    </w:p>
    <w:p w14:paraId="4E26B5F2" w14:textId="7733CC82" w:rsidR="00312D48" w:rsidRPr="00FA634D" w:rsidRDefault="1047859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 andma tervikliku ülevaate kõigi riskide</w:t>
      </w:r>
      <w:r w:rsidR="645E0BED" w:rsidRPr="1BD68A4A">
        <w:rPr>
          <w:rFonts w:ascii="Times New Roman" w:hAnsi="Times New Roman" w:cs="Times New Roman"/>
          <w:sz w:val="24"/>
          <w:szCs w:val="24"/>
        </w:rPr>
        <w:t xml:space="preserve"> kohta</w:t>
      </w:r>
      <w:r w:rsidRPr="1BD68A4A">
        <w:rPr>
          <w:rFonts w:ascii="Times New Roman" w:hAnsi="Times New Roman" w:cs="Times New Roman"/>
          <w:sz w:val="24"/>
          <w:szCs w:val="24"/>
        </w:rPr>
        <w:t xml:space="preserve">, millele investeerimisühing on avatud. </w:t>
      </w:r>
    </w:p>
    <w:p w14:paraId="44C9BBF4" w14:textId="0030A384" w:rsidR="00312D48" w:rsidRPr="00FA634D" w:rsidRDefault="1047859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(5) Siseauditi</w:t>
      </w:r>
      <w:r w:rsidR="00840741" w:rsidRPr="1BD68A4A">
        <w:rPr>
          <w:rFonts w:ascii="Times New Roman" w:hAnsi="Times New Roman" w:cs="Times New Roman"/>
          <w:sz w:val="24"/>
          <w:szCs w:val="24"/>
        </w:rPr>
        <w:t>funktsiooni</w:t>
      </w:r>
      <w:r w:rsidRPr="1BD68A4A">
        <w:rPr>
          <w:rFonts w:ascii="Times New Roman" w:hAnsi="Times New Roman" w:cs="Times New Roman"/>
          <w:sz w:val="24"/>
          <w:szCs w:val="24"/>
        </w:rPr>
        <w:t xml:space="preserve"> ei või kombineerida investeerimisühingu ühegi muu äriliini </w:t>
      </w:r>
      <w:r w:rsidR="2B69AE3C" w:rsidRPr="1BD68A4A">
        <w:rPr>
          <w:rFonts w:ascii="Times New Roman" w:hAnsi="Times New Roman" w:cs="Times New Roman"/>
          <w:sz w:val="24"/>
          <w:szCs w:val="24"/>
        </w:rPr>
        <w:t xml:space="preserve">ega </w:t>
      </w:r>
      <w:r w:rsidRPr="1BD68A4A">
        <w:rPr>
          <w:rFonts w:ascii="Times New Roman" w:hAnsi="Times New Roman" w:cs="Times New Roman"/>
          <w:sz w:val="24"/>
          <w:szCs w:val="24"/>
        </w:rPr>
        <w:t>kontroll</w:t>
      </w:r>
      <w:r w:rsidR="3B90FA09" w:rsidRPr="1BD68A4A">
        <w:rPr>
          <w:rFonts w:ascii="Times New Roman" w:hAnsi="Times New Roman" w:cs="Times New Roman"/>
          <w:sz w:val="24"/>
          <w:szCs w:val="24"/>
        </w:rPr>
        <w:t>i</w:t>
      </w:r>
      <w:r w:rsidRPr="1BD68A4A">
        <w:rPr>
          <w:rFonts w:ascii="Times New Roman" w:hAnsi="Times New Roman" w:cs="Times New Roman"/>
          <w:sz w:val="24"/>
          <w:szCs w:val="24"/>
        </w:rPr>
        <w:t xml:space="preserve">funktsiooniga. </w:t>
      </w:r>
    </w:p>
    <w:p w14:paraId="47B1DBD2" w14:textId="0C3771CC" w:rsidR="00312D48" w:rsidRPr="00FA634D" w:rsidRDefault="10478596"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(6) </w:t>
      </w:r>
      <w:commentRangeStart w:id="1002"/>
      <w:r w:rsidRPr="1BD68A4A">
        <w:rPr>
          <w:rFonts w:ascii="Times New Roman" w:hAnsi="Times New Roman" w:cs="Times New Roman"/>
          <w:sz w:val="24"/>
          <w:szCs w:val="24"/>
        </w:rPr>
        <w:t xml:space="preserve">Vastavuskontrollifunktsiooni võib kombineerida mõne muu kontrolli </w:t>
      </w:r>
      <w:r w:rsidR="3B90FA09" w:rsidRPr="1BD68A4A">
        <w:rPr>
          <w:rFonts w:ascii="Times New Roman" w:hAnsi="Times New Roman" w:cs="Times New Roman"/>
          <w:sz w:val="24"/>
          <w:szCs w:val="24"/>
        </w:rPr>
        <w:t xml:space="preserve">tegeva </w:t>
      </w:r>
      <w:r w:rsidRPr="1BD68A4A">
        <w:rPr>
          <w:rFonts w:ascii="Times New Roman" w:hAnsi="Times New Roman" w:cs="Times New Roman"/>
          <w:sz w:val="24"/>
          <w:szCs w:val="24"/>
        </w:rPr>
        <w:t>üksuse</w:t>
      </w:r>
      <w:ins w:id="1003" w:author="Merike Koppel - JUSTDIGI" w:date="2026-01-02T10:06:00Z" w16du:dateUtc="2026-01-02T08:06:00Z">
        <w:r w:rsidR="00544B87">
          <w:rPr>
            <w:rFonts w:ascii="Times New Roman" w:hAnsi="Times New Roman" w:cs="Times New Roman"/>
            <w:sz w:val="24"/>
            <w:szCs w:val="24"/>
          </w:rPr>
          <w:t xml:space="preserve"> funktsiooni</w:t>
        </w:r>
      </w:ins>
      <w:r w:rsidRPr="1BD68A4A">
        <w:rPr>
          <w:rFonts w:ascii="Times New Roman" w:hAnsi="Times New Roman" w:cs="Times New Roman"/>
          <w:sz w:val="24"/>
          <w:szCs w:val="24"/>
        </w:rPr>
        <w:t>g</w:t>
      </w:r>
      <w:commentRangeEnd w:id="1002"/>
      <w:r w:rsidR="006A3856">
        <w:rPr>
          <w:rStyle w:val="Kommentaariviide"/>
        </w:rPr>
        <w:commentReference w:id="1002"/>
      </w:r>
      <w:r w:rsidRPr="1BD68A4A">
        <w:rPr>
          <w:rFonts w:ascii="Times New Roman" w:hAnsi="Times New Roman" w:cs="Times New Roman"/>
          <w:sz w:val="24"/>
          <w:szCs w:val="24"/>
        </w:rPr>
        <w:t xml:space="preserve">a, kui see on proportsionaalne investeerimisühingu tegevuse laadi, ulatuse ja keerukuse astmega ega mõjuta vastavuskontrolli </w:t>
      </w:r>
      <w:r w:rsidR="3B90FA09" w:rsidRPr="1BD68A4A">
        <w:rPr>
          <w:rFonts w:ascii="Times New Roman" w:hAnsi="Times New Roman" w:cs="Times New Roman"/>
          <w:sz w:val="24"/>
          <w:szCs w:val="24"/>
        </w:rPr>
        <w:t xml:space="preserve">tegija </w:t>
      </w:r>
      <w:r w:rsidRPr="1BD68A4A">
        <w:rPr>
          <w:rFonts w:ascii="Times New Roman" w:hAnsi="Times New Roman" w:cs="Times New Roman"/>
          <w:sz w:val="24"/>
          <w:szCs w:val="24"/>
        </w:rPr>
        <w:t>sõltumatust ja suutlikkust täita oma ülesandeid.</w:t>
      </w:r>
    </w:p>
    <w:p w14:paraId="5EACB4DA" w14:textId="1430A1D4" w:rsidR="00A82A7D" w:rsidRPr="00FA634D" w:rsidRDefault="1A311AE9" w:rsidP="00A82A7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(7</w:t>
      </w:r>
      <w:r w:rsidR="1C47BB0C" w:rsidRPr="1BD68A4A">
        <w:rPr>
          <w:rFonts w:ascii="Times New Roman" w:hAnsi="Times New Roman" w:cs="Times New Roman"/>
          <w:sz w:val="24"/>
          <w:szCs w:val="24"/>
        </w:rPr>
        <w:t xml:space="preserve">) </w:t>
      </w:r>
      <w:bookmarkStart w:id="1004" w:name="_Hlk210751993"/>
      <w:r w:rsidR="1C47BB0C" w:rsidRPr="1BD68A4A">
        <w:rPr>
          <w:rFonts w:ascii="Times New Roman" w:hAnsi="Times New Roman" w:cs="Times New Roman"/>
          <w:sz w:val="24"/>
          <w:szCs w:val="24"/>
        </w:rPr>
        <w:t xml:space="preserve">Täpsemad </w:t>
      </w:r>
      <w:r w:rsidR="260C500D" w:rsidRPr="1BD68A4A">
        <w:rPr>
          <w:rFonts w:ascii="Times New Roman" w:hAnsi="Times New Roman" w:cs="Times New Roman"/>
          <w:sz w:val="24"/>
          <w:szCs w:val="24"/>
        </w:rPr>
        <w:t xml:space="preserve">siseauditi, </w:t>
      </w:r>
      <w:r w:rsidR="14F64473" w:rsidRPr="1BD68A4A">
        <w:rPr>
          <w:rFonts w:ascii="Times New Roman" w:hAnsi="Times New Roman" w:cs="Times New Roman"/>
          <w:sz w:val="24"/>
          <w:szCs w:val="24"/>
        </w:rPr>
        <w:t xml:space="preserve">riski- ja </w:t>
      </w:r>
      <w:r w:rsidR="1C47BB0C" w:rsidRPr="1BD68A4A">
        <w:rPr>
          <w:rFonts w:ascii="Times New Roman" w:hAnsi="Times New Roman" w:cs="Times New Roman"/>
          <w:sz w:val="24"/>
          <w:szCs w:val="24"/>
        </w:rPr>
        <w:t>vastavuskontrolli nõuded on sätestatud komisjoni delegeeritud määruse (EL) 2017/565 artikli</w:t>
      </w:r>
      <w:r w:rsidR="14F64473" w:rsidRPr="1BD68A4A">
        <w:rPr>
          <w:rFonts w:ascii="Times New Roman" w:hAnsi="Times New Roman" w:cs="Times New Roman"/>
          <w:sz w:val="24"/>
          <w:szCs w:val="24"/>
        </w:rPr>
        <w:t>te</w:t>
      </w:r>
      <w:r w:rsidR="1C47BB0C" w:rsidRPr="1BD68A4A">
        <w:rPr>
          <w:rFonts w:ascii="Times New Roman" w:hAnsi="Times New Roman" w:cs="Times New Roman"/>
          <w:sz w:val="24"/>
          <w:szCs w:val="24"/>
        </w:rPr>
        <w:t>s 22</w:t>
      </w:r>
      <w:r w:rsidR="14F64473" w:rsidRPr="1BD68A4A">
        <w:rPr>
          <w:rFonts w:ascii="Times New Roman" w:hAnsi="Times New Roman" w:cs="Times New Roman"/>
          <w:sz w:val="24"/>
          <w:szCs w:val="24"/>
        </w:rPr>
        <w:t>–24</w:t>
      </w:r>
      <w:bookmarkEnd w:id="1004"/>
      <w:r w:rsidR="1C47BB0C" w:rsidRPr="1BD68A4A">
        <w:rPr>
          <w:rFonts w:ascii="Times New Roman" w:hAnsi="Times New Roman" w:cs="Times New Roman"/>
          <w:sz w:val="24"/>
          <w:szCs w:val="24"/>
        </w:rPr>
        <w:t>.</w:t>
      </w:r>
      <w:r w:rsidR="14E397D8" w:rsidRPr="1BD68A4A">
        <w:rPr>
          <w:rFonts w:ascii="Times New Roman" w:hAnsi="Times New Roman" w:cs="Times New Roman"/>
          <w:sz w:val="24"/>
          <w:szCs w:val="24"/>
        </w:rPr>
        <w:t>“;</w:t>
      </w:r>
      <w:bookmarkEnd w:id="993"/>
    </w:p>
    <w:p w14:paraId="5F0538FF" w14:textId="77777777" w:rsidR="00D92195" w:rsidRPr="00FA634D" w:rsidRDefault="00D92195" w:rsidP="00A82A7D">
      <w:pPr>
        <w:spacing w:after="0" w:line="240" w:lineRule="auto"/>
        <w:jc w:val="both"/>
        <w:rPr>
          <w:rFonts w:ascii="Times New Roman" w:hAnsi="Times New Roman" w:cs="Times New Roman"/>
          <w:sz w:val="24"/>
          <w:szCs w:val="24"/>
        </w:rPr>
      </w:pPr>
    </w:p>
    <w:p w14:paraId="31D2FDEC" w14:textId="4632998D" w:rsidR="3826DD15" w:rsidRPr="00FA634D" w:rsidRDefault="00AE3E01" w:rsidP="3826DD15">
      <w:pPr>
        <w:spacing w:after="0" w:line="240" w:lineRule="auto"/>
        <w:jc w:val="both"/>
        <w:rPr>
          <w:rFonts w:ascii="Times New Roman" w:eastAsia="Times New Roman" w:hAnsi="Times New Roman" w:cs="Times New Roman"/>
          <w:sz w:val="24"/>
          <w:szCs w:val="24"/>
        </w:rPr>
      </w:pPr>
      <w:bookmarkStart w:id="1005" w:name="_Hlk199885064"/>
      <w:r w:rsidRPr="1BD68A4A">
        <w:rPr>
          <w:rFonts w:ascii="Times New Roman" w:hAnsi="Times New Roman" w:cs="Times New Roman"/>
          <w:b/>
          <w:bCs/>
          <w:sz w:val="24"/>
          <w:szCs w:val="24"/>
        </w:rPr>
        <w:t>22</w:t>
      </w:r>
      <w:r w:rsidR="10478596" w:rsidRPr="1BD68A4A">
        <w:rPr>
          <w:rFonts w:ascii="Times New Roman" w:hAnsi="Times New Roman" w:cs="Times New Roman"/>
          <w:b/>
          <w:bCs/>
          <w:sz w:val="24"/>
          <w:szCs w:val="24"/>
        </w:rPr>
        <w:t>)</w:t>
      </w:r>
      <w:r w:rsidR="10478596" w:rsidRPr="1BD68A4A">
        <w:rPr>
          <w:rFonts w:ascii="Times New Roman" w:hAnsi="Times New Roman" w:cs="Times New Roman"/>
          <w:sz w:val="24"/>
          <w:szCs w:val="24"/>
        </w:rPr>
        <w:t xml:space="preserve"> paragrahv 83</w:t>
      </w:r>
      <w:r w:rsidR="10478596" w:rsidRPr="1BD68A4A">
        <w:rPr>
          <w:rFonts w:ascii="Times New Roman" w:hAnsi="Times New Roman" w:cs="Times New Roman"/>
          <w:sz w:val="24"/>
          <w:szCs w:val="24"/>
          <w:vertAlign w:val="superscript"/>
        </w:rPr>
        <w:t>3</w:t>
      </w:r>
      <w:r w:rsidR="10478596" w:rsidRPr="1BD68A4A">
        <w:rPr>
          <w:rFonts w:ascii="Times New Roman" w:hAnsi="Times New Roman" w:cs="Times New Roman"/>
          <w:sz w:val="24"/>
          <w:szCs w:val="24"/>
        </w:rPr>
        <w:t xml:space="preserve"> tunnistatakse kehtetuks;</w:t>
      </w:r>
      <w:bookmarkEnd w:id="1005"/>
    </w:p>
    <w:p w14:paraId="4EC251B8" w14:textId="7FF9AFD6" w:rsidR="4FA6A224" w:rsidRPr="00FA634D" w:rsidRDefault="4FA6A224" w:rsidP="4FA6A224">
      <w:pPr>
        <w:spacing w:after="0" w:line="240" w:lineRule="auto"/>
        <w:jc w:val="both"/>
        <w:rPr>
          <w:rFonts w:ascii="Times New Roman" w:hAnsi="Times New Roman" w:cs="Times New Roman"/>
          <w:sz w:val="24"/>
          <w:szCs w:val="24"/>
        </w:rPr>
      </w:pPr>
    </w:p>
    <w:p w14:paraId="6595B2D6" w14:textId="552D5833" w:rsidR="00080218" w:rsidRPr="00FA634D" w:rsidRDefault="00AE3E01" w:rsidP="638A9C7A">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23</w:t>
      </w:r>
      <w:r w:rsidR="71DC369A" w:rsidRPr="1BD68A4A">
        <w:rPr>
          <w:rFonts w:ascii="Times New Roman" w:eastAsia="Times New Roman" w:hAnsi="Times New Roman" w:cs="Times New Roman"/>
          <w:b/>
          <w:bCs/>
          <w:sz w:val="24"/>
          <w:szCs w:val="24"/>
        </w:rPr>
        <w:t xml:space="preserve">) </w:t>
      </w:r>
      <w:r w:rsidR="730D310D" w:rsidRPr="1BD68A4A">
        <w:rPr>
          <w:rFonts w:ascii="Times New Roman" w:eastAsia="Times New Roman" w:hAnsi="Times New Roman" w:cs="Times New Roman"/>
          <w:sz w:val="24"/>
          <w:szCs w:val="24"/>
        </w:rPr>
        <w:t>paragrahv 115</w:t>
      </w:r>
      <w:r w:rsidR="730D310D" w:rsidRPr="1BD68A4A">
        <w:rPr>
          <w:rFonts w:ascii="Times New Roman" w:eastAsia="Times New Roman" w:hAnsi="Times New Roman" w:cs="Times New Roman"/>
          <w:sz w:val="24"/>
          <w:szCs w:val="24"/>
          <w:vertAlign w:val="superscript"/>
        </w:rPr>
        <w:t>1</w:t>
      </w:r>
      <w:r w:rsidR="730D310D" w:rsidRPr="1BD68A4A">
        <w:rPr>
          <w:rFonts w:ascii="Times New Roman" w:eastAsia="Times New Roman" w:hAnsi="Times New Roman" w:cs="Times New Roman"/>
          <w:sz w:val="24"/>
          <w:szCs w:val="24"/>
        </w:rPr>
        <w:t xml:space="preserve"> tunnistatakse kehtetuks</w:t>
      </w:r>
      <w:r w:rsidR="71DC369A" w:rsidRPr="1BD68A4A">
        <w:rPr>
          <w:rFonts w:ascii="Times New Roman" w:eastAsia="Times New Roman" w:hAnsi="Times New Roman" w:cs="Times New Roman"/>
          <w:sz w:val="24"/>
          <w:szCs w:val="24"/>
        </w:rPr>
        <w:t>;</w:t>
      </w:r>
    </w:p>
    <w:p w14:paraId="0FBDBF2A" w14:textId="1F1DD902" w:rsidR="321285B6" w:rsidRPr="00FA634D" w:rsidRDefault="321285B6" w:rsidP="062DEDB6">
      <w:pPr>
        <w:spacing w:after="0" w:line="240" w:lineRule="auto"/>
        <w:jc w:val="both"/>
        <w:rPr>
          <w:rFonts w:ascii="Times New Roman" w:hAnsi="Times New Roman" w:cs="Times New Roman"/>
          <w:b/>
          <w:bCs/>
          <w:sz w:val="24"/>
          <w:szCs w:val="24"/>
        </w:rPr>
      </w:pPr>
    </w:p>
    <w:p w14:paraId="23462FDC" w14:textId="0F2A267D" w:rsidR="00883B04" w:rsidRPr="00FA634D" w:rsidRDefault="00AE3E01" w:rsidP="004E3BC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24</w:t>
      </w:r>
      <w:r w:rsidR="43609C2B" w:rsidRPr="1BD68A4A">
        <w:rPr>
          <w:rFonts w:ascii="Times New Roman" w:eastAsia="Times New Roman" w:hAnsi="Times New Roman" w:cs="Times New Roman"/>
          <w:b/>
          <w:bCs/>
          <w:sz w:val="24"/>
          <w:szCs w:val="24"/>
        </w:rPr>
        <w:t xml:space="preserve">) </w:t>
      </w:r>
      <w:r w:rsidR="6B894A36" w:rsidRPr="1BD68A4A">
        <w:rPr>
          <w:rFonts w:ascii="Times New Roman" w:eastAsia="Times New Roman" w:hAnsi="Times New Roman" w:cs="Times New Roman"/>
          <w:sz w:val="24"/>
          <w:szCs w:val="24"/>
        </w:rPr>
        <w:t xml:space="preserve">paragrahvi 117 lõiget 2 täiendatakse punktidega 7 ja 8 järgmises sõnastuses: </w:t>
      </w:r>
    </w:p>
    <w:p w14:paraId="42572EC4" w14:textId="37F7341B" w:rsidR="00883B04" w:rsidRPr="00FA634D" w:rsidRDefault="31F3A29C" w:rsidP="004E3BC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13FAEE5D" w:rsidRPr="1BD68A4A">
        <w:rPr>
          <w:rFonts w:ascii="Times New Roman" w:eastAsia="Times New Roman" w:hAnsi="Times New Roman" w:cs="Times New Roman"/>
          <w:sz w:val="24"/>
          <w:szCs w:val="24"/>
        </w:rPr>
        <w:t xml:space="preserve">7) Konkurentsiameti otsus </w:t>
      </w:r>
      <w:ins w:id="1006" w:author="Merike Koppel - JUSTDIGI" w:date="2026-01-02T10:07:00Z" w16du:dateUtc="2026-01-02T08:07:00Z">
        <w:r w:rsidR="006A3856">
          <w:rPr>
            <w:rFonts w:ascii="Times New Roman" w:eastAsia="Times New Roman" w:hAnsi="Times New Roman" w:cs="Times New Roman"/>
            <w:sz w:val="24"/>
            <w:szCs w:val="24"/>
          </w:rPr>
          <w:t>koondumise</w:t>
        </w:r>
      </w:ins>
      <w:ins w:id="1007" w:author="Merike Koppel - JUSTDIGI" w:date="2026-01-05T13:28:00Z" w16du:dateUtc="2026-01-05T11:28:00Z">
        <w:r w:rsidR="00CF1CB4">
          <w:rPr>
            <w:rFonts w:ascii="Times New Roman" w:eastAsia="Times New Roman" w:hAnsi="Times New Roman" w:cs="Times New Roman"/>
            <w:sz w:val="24"/>
            <w:szCs w:val="24"/>
          </w:rPr>
          <w:t>ks</w:t>
        </w:r>
      </w:ins>
      <w:ins w:id="1008" w:author="Merike Koppel - JUSTDIGI" w:date="2026-01-02T10:07:00Z" w16du:dateUtc="2026-01-02T08:07:00Z">
        <w:r w:rsidR="006A3856">
          <w:rPr>
            <w:rFonts w:ascii="Times New Roman" w:eastAsia="Times New Roman" w:hAnsi="Times New Roman" w:cs="Times New Roman"/>
            <w:sz w:val="24"/>
            <w:szCs w:val="24"/>
          </w:rPr>
          <w:t xml:space="preserve"> </w:t>
        </w:r>
      </w:ins>
      <w:r w:rsidR="13FAEE5D" w:rsidRPr="1BD68A4A">
        <w:rPr>
          <w:rFonts w:ascii="Times New Roman" w:eastAsia="Times New Roman" w:hAnsi="Times New Roman" w:cs="Times New Roman"/>
          <w:sz w:val="24"/>
          <w:szCs w:val="24"/>
        </w:rPr>
        <w:t>loa andmise kohta</w:t>
      </w:r>
      <w:del w:id="1009" w:author="Merike Koppel - JUSTDIGI" w:date="2026-01-02T10:07:00Z" w16du:dateUtc="2026-01-02T08:07:00Z">
        <w:r w:rsidR="3B9BB906" w:rsidRPr="1BD68A4A" w:rsidDel="006A3856">
          <w:rPr>
            <w:rFonts w:ascii="Times New Roman" w:eastAsia="Times New Roman" w:hAnsi="Times New Roman" w:cs="Times New Roman"/>
            <w:sz w:val="24"/>
            <w:szCs w:val="24"/>
          </w:rPr>
          <w:delText xml:space="preserve"> koondumiseks</w:delText>
        </w:r>
      </w:del>
      <w:r w:rsidR="13FAEE5D" w:rsidRPr="1BD68A4A">
        <w:rPr>
          <w:rFonts w:ascii="Times New Roman" w:eastAsia="Times New Roman" w:hAnsi="Times New Roman" w:cs="Times New Roman"/>
          <w:sz w:val="24"/>
          <w:szCs w:val="24"/>
        </w:rPr>
        <w:t xml:space="preserve">, kui kohustus selle taotlemiseks tuleneb konkurentsiseadusest, või ühendava investeerimisühingu kinnitus, et ta on taotlenud Konkurentsiametilt </w:t>
      </w:r>
      <w:ins w:id="1010" w:author="Merike Koppel - JUSTDIGI" w:date="2026-01-02T10:07:00Z" w16du:dateUtc="2026-01-02T08:07:00Z">
        <w:r w:rsidR="006A3856">
          <w:rPr>
            <w:rFonts w:ascii="Times New Roman" w:eastAsia="Times New Roman" w:hAnsi="Times New Roman" w:cs="Times New Roman"/>
            <w:sz w:val="24"/>
            <w:szCs w:val="24"/>
          </w:rPr>
          <w:t>koondumise</w:t>
        </w:r>
      </w:ins>
      <w:ins w:id="1011" w:author="Merike Koppel - JUSTDIGI" w:date="2026-01-05T13:28:00Z" w16du:dateUtc="2026-01-05T11:28:00Z">
        <w:r w:rsidR="00CF1CB4">
          <w:rPr>
            <w:rFonts w:ascii="Times New Roman" w:eastAsia="Times New Roman" w:hAnsi="Times New Roman" w:cs="Times New Roman"/>
            <w:sz w:val="24"/>
            <w:szCs w:val="24"/>
          </w:rPr>
          <w:t>ks</w:t>
        </w:r>
      </w:ins>
      <w:ins w:id="1012" w:author="Merike Koppel - JUSTDIGI" w:date="2026-01-02T10:07:00Z" w16du:dateUtc="2026-01-02T08:07:00Z">
        <w:r w:rsidR="006A3856">
          <w:rPr>
            <w:rFonts w:ascii="Times New Roman" w:eastAsia="Times New Roman" w:hAnsi="Times New Roman" w:cs="Times New Roman"/>
            <w:sz w:val="24"/>
            <w:szCs w:val="24"/>
          </w:rPr>
          <w:t xml:space="preserve"> </w:t>
        </w:r>
      </w:ins>
      <w:r w:rsidR="13FAEE5D" w:rsidRPr="1BD68A4A">
        <w:rPr>
          <w:rFonts w:ascii="Times New Roman" w:eastAsia="Times New Roman" w:hAnsi="Times New Roman" w:cs="Times New Roman"/>
          <w:sz w:val="24"/>
          <w:szCs w:val="24"/>
        </w:rPr>
        <w:t xml:space="preserve">luba </w:t>
      </w:r>
      <w:del w:id="1013" w:author="Merike Koppel - JUSTDIGI" w:date="2026-01-02T10:07:00Z" w16du:dateUtc="2026-01-02T08:07:00Z">
        <w:r w:rsidR="13FAEE5D" w:rsidRPr="1BD68A4A" w:rsidDel="006A3856">
          <w:rPr>
            <w:rFonts w:ascii="Times New Roman" w:eastAsia="Times New Roman" w:hAnsi="Times New Roman" w:cs="Times New Roman"/>
            <w:sz w:val="24"/>
            <w:szCs w:val="24"/>
          </w:rPr>
          <w:delText xml:space="preserve">koondumiseks </w:delText>
        </w:r>
      </w:del>
      <w:r w:rsidR="13FAEE5D" w:rsidRPr="1BD68A4A">
        <w:rPr>
          <w:rFonts w:ascii="Times New Roman" w:eastAsia="Times New Roman" w:hAnsi="Times New Roman" w:cs="Times New Roman"/>
          <w:sz w:val="24"/>
          <w:szCs w:val="24"/>
        </w:rPr>
        <w:t xml:space="preserve">ning on selle saanud konkurentsiseaduse § 27 lõike 5 alusel; </w:t>
      </w:r>
    </w:p>
    <w:p w14:paraId="51A47964" w14:textId="413DF4BA" w:rsidR="00883B04" w:rsidRPr="00FA634D" w:rsidRDefault="13FAEE5D" w:rsidP="004E3BC8">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8) Tarbijakaitse ja Tehnilise Järelevalve Ameti otsus välisinvesteeringu loa andmise kohta, kui kohustus selle taotlemiseks tuleneb välisinvesteeringu usaldusväärsuse hindamise seadusest, või ühendava investeerimisühingu kinnitus, et ta on taotlenud Tarbijakaitse ja Tehnilise Järelevalve Ametilt </w:t>
      </w:r>
      <w:commentRangeStart w:id="1014"/>
      <w:r w:rsidRPr="1BD68A4A">
        <w:rPr>
          <w:rFonts w:ascii="Times New Roman" w:eastAsia="Times New Roman" w:hAnsi="Times New Roman" w:cs="Times New Roman"/>
          <w:sz w:val="24"/>
          <w:szCs w:val="24"/>
        </w:rPr>
        <w:t xml:space="preserve">luba välisinvesteeringu lõpuleviimiseks </w:t>
      </w:r>
      <w:commentRangeEnd w:id="1014"/>
      <w:r w:rsidR="00394F47">
        <w:rPr>
          <w:rStyle w:val="Kommentaariviide"/>
        </w:rPr>
        <w:commentReference w:id="1014"/>
      </w:r>
      <w:r w:rsidRPr="1BD68A4A">
        <w:rPr>
          <w:rFonts w:ascii="Times New Roman" w:eastAsia="Times New Roman" w:hAnsi="Times New Roman" w:cs="Times New Roman"/>
          <w:sz w:val="24"/>
          <w:szCs w:val="24"/>
        </w:rPr>
        <w:t xml:space="preserve">ning on selle saanud </w:t>
      </w:r>
      <w:r w:rsidR="06837D88" w:rsidRPr="1BD68A4A">
        <w:rPr>
          <w:rFonts w:ascii="Times New Roman" w:eastAsia="Times New Roman" w:hAnsi="Times New Roman" w:cs="Times New Roman"/>
          <w:sz w:val="24"/>
          <w:szCs w:val="24"/>
        </w:rPr>
        <w:t>sama</w:t>
      </w:r>
      <w:r w:rsidRPr="1BD68A4A">
        <w:rPr>
          <w:rFonts w:ascii="Times New Roman" w:eastAsia="Times New Roman" w:hAnsi="Times New Roman" w:cs="Times New Roman"/>
          <w:sz w:val="24"/>
          <w:szCs w:val="24"/>
        </w:rPr>
        <w:t xml:space="preserve"> seaduse § 11 lõike 1 kohaselt.</w:t>
      </w:r>
      <w:r w:rsidR="06837D88" w:rsidRPr="1BD68A4A">
        <w:rPr>
          <w:rFonts w:ascii="Times New Roman" w:eastAsia="Times New Roman" w:hAnsi="Times New Roman" w:cs="Times New Roman"/>
          <w:sz w:val="24"/>
          <w:szCs w:val="24"/>
        </w:rPr>
        <w:t>“</w:t>
      </w:r>
      <w:r w:rsidRPr="1BD68A4A">
        <w:rPr>
          <w:rFonts w:ascii="Times New Roman" w:eastAsia="Times New Roman" w:hAnsi="Times New Roman" w:cs="Times New Roman"/>
          <w:sz w:val="24"/>
          <w:szCs w:val="24"/>
        </w:rPr>
        <w:t xml:space="preserve">; </w:t>
      </w:r>
    </w:p>
    <w:p w14:paraId="511E18C3" w14:textId="09907A13" w:rsidR="00883B04" w:rsidRPr="00FA634D" w:rsidRDefault="00883B04" w:rsidP="559D6945">
      <w:pPr>
        <w:spacing w:after="0" w:line="240" w:lineRule="auto"/>
        <w:jc w:val="both"/>
        <w:rPr>
          <w:rFonts w:ascii="Times New Roman" w:eastAsia="Times New Roman" w:hAnsi="Times New Roman" w:cs="Times New Roman"/>
          <w:b/>
          <w:bCs/>
          <w:sz w:val="24"/>
          <w:szCs w:val="24"/>
        </w:rPr>
      </w:pPr>
    </w:p>
    <w:p w14:paraId="044373D2" w14:textId="1AB9FD49" w:rsidR="00883B04" w:rsidRPr="00A02667" w:rsidRDefault="00AE3E01" w:rsidP="638A9C7A">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25</w:t>
      </w:r>
      <w:r w:rsidR="7D9DDFC2" w:rsidRPr="1BD68A4A">
        <w:rPr>
          <w:rFonts w:ascii="Times New Roman" w:eastAsia="Times New Roman" w:hAnsi="Times New Roman" w:cs="Times New Roman"/>
          <w:b/>
          <w:bCs/>
          <w:sz w:val="24"/>
          <w:szCs w:val="24"/>
        </w:rPr>
        <w:t xml:space="preserve">) </w:t>
      </w:r>
      <w:r w:rsidR="7D9DDFC2" w:rsidRPr="1BD68A4A">
        <w:rPr>
          <w:rFonts w:ascii="Times New Roman" w:eastAsia="Times New Roman" w:hAnsi="Times New Roman" w:cs="Times New Roman"/>
          <w:sz w:val="24"/>
          <w:szCs w:val="24"/>
        </w:rPr>
        <w:t>paragrahvi 117 täiendatakse lõigetega 4 ja 5 järgmises sõnastuses:</w:t>
      </w:r>
    </w:p>
    <w:p w14:paraId="59CC5A93" w14:textId="55637647" w:rsidR="00883B04" w:rsidRPr="00FA634D" w:rsidRDefault="00836A31"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375AF1A3" w:rsidRPr="1BD68A4A">
        <w:rPr>
          <w:rFonts w:ascii="Times New Roman" w:eastAsia="Times New Roman" w:hAnsi="Times New Roman" w:cs="Times New Roman"/>
          <w:sz w:val="24"/>
          <w:szCs w:val="24"/>
        </w:rPr>
        <w:t>(</w:t>
      </w:r>
      <w:r w:rsidR="725FDB0E" w:rsidRPr="1BD68A4A">
        <w:rPr>
          <w:rFonts w:ascii="Times New Roman" w:eastAsia="Times New Roman" w:hAnsi="Times New Roman" w:cs="Times New Roman"/>
          <w:sz w:val="24"/>
          <w:szCs w:val="24"/>
        </w:rPr>
        <w:t>4</w:t>
      </w:r>
      <w:r w:rsidR="375AF1A3" w:rsidRPr="1BD68A4A">
        <w:rPr>
          <w:rFonts w:ascii="Times New Roman" w:eastAsia="Times New Roman" w:hAnsi="Times New Roman" w:cs="Times New Roman"/>
          <w:sz w:val="24"/>
          <w:szCs w:val="24"/>
        </w:rPr>
        <w:t>) Kui ühendatava investeerimisühingu aktsionärid omandavad olulise osaluse ühendavas investeerimisühingus, kohaldatakse osaluse omandamisele käesoleva seaduse §-des 73–78 sätestatut.</w:t>
      </w:r>
    </w:p>
    <w:p w14:paraId="55740376" w14:textId="1D35DB8A" w:rsidR="00883B04" w:rsidRPr="00FA634D" w:rsidRDefault="00883B04" w:rsidP="559D6945">
      <w:pPr>
        <w:spacing w:after="0" w:line="240" w:lineRule="auto"/>
        <w:jc w:val="both"/>
        <w:rPr>
          <w:rFonts w:ascii="Times New Roman" w:eastAsia="Times New Roman" w:hAnsi="Times New Roman" w:cs="Times New Roman"/>
          <w:sz w:val="24"/>
          <w:szCs w:val="24"/>
        </w:rPr>
      </w:pPr>
    </w:p>
    <w:p w14:paraId="368BD013" w14:textId="027498DD" w:rsidR="00883B04" w:rsidRPr="00FA634D" w:rsidRDefault="375AF1A3" w:rsidP="062DEDB6">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w:t>
      </w:r>
      <w:r w:rsidR="75145654" w:rsidRPr="1BD68A4A">
        <w:rPr>
          <w:rFonts w:ascii="Times New Roman" w:eastAsia="Times New Roman" w:hAnsi="Times New Roman" w:cs="Times New Roman"/>
          <w:sz w:val="24"/>
          <w:szCs w:val="24"/>
        </w:rPr>
        <w:t>5</w:t>
      </w:r>
      <w:r w:rsidRPr="1BD68A4A">
        <w:rPr>
          <w:rFonts w:ascii="Times New Roman" w:eastAsia="Times New Roman" w:hAnsi="Times New Roman" w:cs="Times New Roman"/>
          <w:sz w:val="24"/>
          <w:szCs w:val="24"/>
        </w:rPr>
        <w:t xml:space="preserve">) </w:t>
      </w:r>
      <w:r w:rsidR="3A1499C8" w:rsidRPr="1BD68A4A">
        <w:rPr>
          <w:rFonts w:ascii="Times New Roman" w:eastAsia="Times New Roman" w:hAnsi="Times New Roman" w:cs="Times New Roman"/>
          <w:sz w:val="24"/>
          <w:szCs w:val="24"/>
        </w:rPr>
        <w:t xml:space="preserve">Inspektsioon võib </w:t>
      </w:r>
      <w:r w:rsidR="3FF482F0" w:rsidRPr="1BD68A4A">
        <w:rPr>
          <w:rFonts w:ascii="Times New Roman" w:eastAsia="Times New Roman" w:hAnsi="Times New Roman" w:cs="Times New Roman"/>
          <w:sz w:val="24"/>
          <w:szCs w:val="24"/>
        </w:rPr>
        <w:t xml:space="preserve">teha </w:t>
      </w:r>
      <w:r w:rsidR="3A1499C8" w:rsidRPr="1BD68A4A">
        <w:rPr>
          <w:rFonts w:ascii="Times New Roman" w:eastAsia="Times New Roman" w:hAnsi="Times New Roman" w:cs="Times New Roman"/>
          <w:sz w:val="24"/>
          <w:szCs w:val="24"/>
        </w:rPr>
        <w:t xml:space="preserve">kohapealset kontrolli </w:t>
      </w:r>
      <w:r w:rsidR="3FF482F0" w:rsidRPr="1BD68A4A">
        <w:rPr>
          <w:rFonts w:ascii="Times New Roman" w:eastAsia="Times New Roman" w:hAnsi="Times New Roman" w:cs="Times New Roman"/>
          <w:sz w:val="24"/>
          <w:szCs w:val="24"/>
        </w:rPr>
        <w:t xml:space="preserve">ühinemisloa taotluses esitatud asjaolude kontrollimiseks </w:t>
      </w:r>
      <w:r w:rsidR="3A1499C8" w:rsidRPr="1BD68A4A">
        <w:rPr>
          <w:rFonts w:ascii="Times New Roman" w:eastAsia="Times New Roman" w:hAnsi="Times New Roman" w:cs="Times New Roman"/>
          <w:sz w:val="24"/>
          <w:szCs w:val="24"/>
        </w:rPr>
        <w:t xml:space="preserve">nii ühendatavas kui ka ühendavas ühingus või määrata erinevalt äriseadustiku § 394 lõikes 2 sätestatule audiitori ning nõuda </w:t>
      </w:r>
      <w:r w:rsidR="7BC888B5" w:rsidRPr="1BD68A4A">
        <w:rPr>
          <w:rFonts w:ascii="Times New Roman" w:eastAsia="Times New Roman" w:hAnsi="Times New Roman" w:cs="Times New Roman"/>
          <w:sz w:val="24"/>
          <w:szCs w:val="24"/>
        </w:rPr>
        <w:t xml:space="preserve">temalt aruande esitamist </w:t>
      </w:r>
      <w:r w:rsidR="3A1499C8" w:rsidRPr="1BD68A4A">
        <w:rPr>
          <w:rFonts w:ascii="Times New Roman" w:eastAsia="Times New Roman" w:hAnsi="Times New Roman" w:cs="Times New Roman"/>
          <w:sz w:val="24"/>
          <w:szCs w:val="24"/>
        </w:rPr>
        <w:t xml:space="preserve">ühinemislepingu ja </w:t>
      </w:r>
      <w:r w:rsidR="007C4502">
        <w:rPr>
          <w:rFonts w:ascii="Times New Roman" w:eastAsia="Times New Roman" w:hAnsi="Times New Roman" w:cs="Times New Roman"/>
          <w:sz w:val="24"/>
          <w:szCs w:val="24"/>
        </w:rPr>
        <w:noBreakHyphen/>
      </w:r>
      <w:r w:rsidR="3A1499C8" w:rsidRPr="1BD68A4A">
        <w:rPr>
          <w:rFonts w:ascii="Times New Roman" w:eastAsia="Times New Roman" w:hAnsi="Times New Roman" w:cs="Times New Roman"/>
          <w:sz w:val="24"/>
          <w:szCs w:val="24"/>
        </w:rPr>
        <w:t>aruande kontrollimise kohta.</w:t>
      </w:r>
      <w:r w:rsidR="7BC888B5" w:rsidRPr="1BD68A4A">
        <w:rPr>
          <w:rFonts w:ascii="Times New Roman" w:eastAsia="Times New Roman" w:hAnsi="Times New Roman" w:cs="Times New Roman"/>
          <w:sz w:val="24"/>
          <w:szCs w:val="24"/>
        </w:rPr>
        <w:t>“</w:t>
      </w:r>
      <w:r w:rsidR="3A1499C8" w:rsidRPr="1BD68A4A">
        <w:rPr>
          <w:rFonts w:ascii="Times New Roman" w:eastAsia="Times New Roman" w:hAnsi="Times New Roman" w:cs="Times New Roman"/>
          <w:sz w:val="24"/>
          <w:szCs w:val="24"/>
        </w:rPr>
        <w:t>;</w:t>
      </w:r>
    </w:p>
    <w:p w14:paraId="09C98682" w14:textId="5EE94B8E" w:rsidR="4FA6A224" w:rsidRPr="00FA634D" w:rsidRDefault="4FA6A224" w:rsidP="4FA6A224">
      <w:pPr>
        <w:spacing w:after="0" w:line="240" w:lineRule="auto"/>
        <w:jc w:val="both"/>
        <w:rPr>
          <w:rFonts w:ascii="Times New Roman" w:eastAsia="Times New Roman" w:hAnsi="Times New Roman" w:cs="Times New Roman"/>
          <w:sz w:val="24"/>
          <w:szCs w:val="24"/>
        </w:rPr>
      </w:pPr>
    </w:p>
    <w:p w14:paraId="77314758" w14:textId="76491F53" w:rsidR="36CDF495" w:rsidRPr="00FA634D" w:rsidRDefault="00AE3E01" w:rsidP="4FA6A224">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26</w:t>
      </w:r>
      <w:r w:rsidR="36CDF495" w:rsidRPr="1BD68A4A">
        <w:rPr>
          <w:rFonts w:ascii="Times New Roman" w:eastAsia="Times New Roman" w:hAnsi="Times New Roman" w:cs="Times New Roman"/>
          <w:b/>
          <w:bCs/>
          <w:sz w:val="24"/>
          <w:szCs w:val="24"/>
        </w:rPr>
        <w:t xml:space="preserve">) </w:t>
      </w:r>
      <w:r w:rsidR="36CDF495" w:rsidRPr="1BD68A4A">
        <w:rPr>
          <w:rFonts w:ascii="Times New Roman" w:eastAsia="Times New Roman" w:hAnsi="Times New Roman" w:cs="Times New Roman"/>
          <w:sz w:val="24"/>
          <w:szCs w:val="24"/>
        </w:rPr>
        <w:t>paragrahvi 230</w:t>
      </w:r>
      <w:r w:rsidR="36CDF495" w:rsidRPr="1BD68A4A">
        <w:rPr>
          <w:rFonts w:ascii="Times New Roman" w:eastAsia="Times New Roman" w:hAnsi="Times New Roman" w:cs="Times New Roman"/>
          <w:sz w:val="24"/>
          <w:szCs w:val="24"/>
          <w:vertAlign w:val="superscript"/>
        </w:rPr>
        <w:t>1</w:t>
      </w:r>
      <w:r w:rsidR="36CDF495" w:rsidRPr="1BD68A4A">
        <w:rPr>
          <w:rFonts w:ascii="Times New Roman" w:eastAsia="Times New Roman" w:hAnsi="Times New Roman" w:cs="Times New Roman"/>
          <w:sz w:val="24"/>
          <w:szCs w:val="24"/>
        </w:rPr>
        <w:t xml:space="preserve"> lõike 2 sissejuhatavat lauseosa täiendatakse pärast sõna </w:t>
      </w:r>
      <w:r w:rsidR="00836A31">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 xml:space="preserve">järelevalvet” sõnadega </w:t>
      </w:r>
      <w:r w:rsidR="00836A31">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individuaalsel alusel</w:t>
      </w:r>
      <w:r w:rsidR="008125C8">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 xml:space="preserve">; </w:t>
      </w:r>
    </w:p>
    <w:p w14:paraId="10B0C695" w14:textId="005F1601" w:rsidR="4FA6A224" w:rsidRPr="00FA634D" w:rsidRDefault="4FA6A224" w:rsidP="4FA6A224">
      <w:pPr>
        <w:spacing w:after="0" w:line="240" w:lineRule="auto"/>
        <w:jc w:val="both"/>
        <w:rPr>
          <w:rFonts w:ascii="Times New Roman" w:eastAsia="Times New Roman" w:hAnsi="Times New Roman" w:cs="Times New Roman"/>
          <w:sz w:val="24"/>
          <w:szCs w:val="24"/>
        </w:rPr>
      </w:pPr>
    </w:p>
    <w:p w14:paraId="2D76341B" w14:textId="2E1942E8" w:rsidR="36CDF495" w:rsidRPr="00FA634D" w:rsidRDefault="00AE3E01" w:rsidP="4FA6A224">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b/>
          <w:bCs/>
          <w:sz w:val="24"/>
          <w:szCs w:val="24"/>
        </w:rPr>
        <w:t>27</w:t>
      </w:r>
      <w:r w:rsidR="36CDF495" w:rsidRPr="1BD68A4A">
        <w:rPr>
          <w:rFonts w:ascii="Times New Roman" w:eastAsia="Times New Roman" w:hAnsi="Times New Roman" w:cs="Times New Roman"/>
          <w:b/>
          <w:bCs/>
          <w:sz w:val="24"/>
          <w:szCs w:val="24"/>
        </w:rPr>
        <w:t xml:space="preserve">) </w:t>
      </w:r>
      <w:r w:rsidR="36CDF495" w:rsidRPr="1BD68A4A">
        <w:rPr>
          <w:rFonts w:ascii="Times New Roman" w:eastAsia="Times New Roman" w:hAnsi="Times New Roman" w:cs="Times New Roman"/>
          <w:sz w:val="24"/>
          <w:szCs w:val="24"/>
        </w:rPr>
        <w:t>paragrahvi 230</w:t>
      </w:r>
      <w:r w:rsidR="36CDF495" w:rsidRPr="1BD68A4A">
        <w:rPr>
          <w:rFonts w:ascii="Times New Roman" w:eastAsia="Times New Roman" w:hAnsi="Times New Roman" w:cs="Times New Roman"/>
          <w:sz w:val="24"/>
          <w:szCs w:val="24"/>
          <w:vertAlign w:val="superscript"/>
        </w:rPr>
        <w:t>1</w:t>
      </w:r>
      <w:r w:rsidR="36CDF495" w:rsidRPr="1BD68A4A">
        <w:rPr>
          <w:rFonts w:ascii="Times New Roman" w:eastAsia="Times New Roman" w:hAnsi="Times New Roman" w:cs="Times New Roman"/>
          <w:sz w:val="24"/>
          <w:szCs w:val="24"/>
        </w:rPr>
        <w:t xml:space="preserve"> lõike 2 punkti 1 täiendatakse pärast sõna </w:t>
      </w:r>
      <w:r w:rsidR="00836A31">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emaettevõtja</w:t>
      </w:r>
      <w:r w:rsidR="006F408F">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 xml:space="preserve"> sõnadega </w:t>
      </w:r>
      <w:r w:rsidR="00836A31">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ja ükski tema tütarettevõtjatest ei ole krediidiasutus</w:t>
      </w:r>
      <w:r w:rsidR="006F408F">
        <w:rPr>
          <w:rFonts w:ascii="Times New Roman" w:eastAsia="Times New Roman" w:hAnsi="Times New Roman" w:cs="Times New Roman"/>
          <w:sz w:val="24"/>
          <w:szCs w:val="24"/>
        </w:rPr>
        <w:t>“</w:t>
      </w:r>
      <w:r w:rsidR="36CDF495" w:rsidRPr="1BD68A4A">
        <w:rPr>
          <w:rFonts w:ascii="Times New Roman" w:eastAsia="Times New Roman" w:hAnsi="Times New Roman" w:cs="Times New Roman"/>
          <w:sz w:val="24"/>
          <w:szCs w:val="24"/>
        </w:rPr>
        <w:t>;</w:t>
      </w:r>
    </w:p>
    <w:p w14:paraId="1AC6D9E6" w14:textId="5AB4E0BD" w:rsidR="00883B04" w:rsidRPr="00FA634D" w:rsidRDefault="00883B04" w:rsidP="638A9C7A">
      <w:pPr>
        <w:spacing w:after="0" w:line="240" w:lineRule="auto"/>
        <w:rPr>
          <w:rFonts w:ascii="Times New Roman" w:eastAsia="Times New Roman" w:hAnsi="Times New Roman" w:cs="Times New Roman"/>
          <w:sz w:val="24"/>
          <w:szCs w:val="24"/>
        </w:rPr>
      </w:pPr>
    </w:p>
    <w:p w14:paraId="0522EDD5" w14:textId="07A8077F" w:rsidR="004D2116" w:rsidRPr="00FA634D" w:rsidRDefault="00AE3E01"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28</w:t>
      </w:r>
      <w:r w:rsidR="2A08CC7D" w:rsidRPr="1BD68A4A">
        <w:rPr>
          <w:rFonts w:ascii="Times New Roman" w:hAnsi="Times New Roman" w:cs="Times New Roman"/>
          <w:b/>
          <w:bCs/>
          <w:sz w:val="24"/>
          <w:szCs w:val="24"/>
        </w:rPr>
        <w:t xml:space="preserve">) </w:t>
      </w:r>
      <w:r w:rsidR="2A08CC7D" w:rsidRPr="1BD68A4A">
        <w:rPr>
          <w:rFonts w:ascii="Times New Roman" w:hAnsi="Times New Roman" w:cs="Times New Roman"/>
          <w:sz w:val="24"/>
          <w:szCs w:val="24"/>
        </w:rPr>
        <w:t>paragrahvi 230</w:t>
      </w:r>
      <w:r w:rsidR="2A08CC7D" w:rsidRPr="1BD68A4A">
        <w:rPr>
          <w:rFonts w:ascii="Times New Roman" w:hAnsi="Times New Roman" w:cs="Times New Roman"/>
          <w:sz w:val="24"/>
          <w:szCs w:val="24"/>
          <w:vertAlign w:val="superscript"/>
        </w:rPr>
        <w:t>1</w:t>
      </w:r>
      <w:r w:rsidR="2A08CC7D" w:rsidRPr="1BD68A4A">
        <w:rPr>
          <w:rFonts w:ascii="Times New Roman" w:hAnsi="Times New Roman" w:cs="Times New Roman"/>
          <w:sz w:val="24"/>
          <w:szCs w:val="24"/>
        </w:rPr>
        <w:t xml:space="preserve"> täiendatakse lõi</w:t>
      </w:r>
      <w:r w:rsidR="4F42A5F1" w:rsidRPr="1BD68A4A">
        <w:rPr>
          <w:rFonts w:ascii="Times New Roman" w:hAnsi="Times New Roman" w:cs="Times New Roman"/>
          <w:sz w:val="24"/>
          <w:szCs w:val="24"/>
        </w:rPr>
        <w:t>g</w:t>
      </w:r>
      <w:r w:rsidR="2A08CC7D" w:rsidRPr="1BD68A4A">
        <w:rPr>
          <w:rFonts w:ascii="Times New Roman" w:hAnsi="Times New Roman" w:cs="Times New Roman"/>
          <w:sz w:val="24"/>
          <w:szCs w:val="24"/>
        </w:rPr>
        <w:t>e</w:t>
      </w:r>
      <w:r w:rsidR="4F42A5F1" w:rsidRPr="1BD68A4A">
        <w:rPr>
          <w:rFonts w:ascii="Times New Roman" w:hAnsi="Times New Roman" w:cs="Times New Roman"/>
          <w:sz w:val="24"/>
          <w:szCs w:val="24"/>
        </w:rPr>
        <w:t>te</w:t>
      </w:r>
      <w:r w:rsidR="2A08CC7D" w:rsidRPr="1BD68A4A">
        <w:rPr>
          <w:rFonts w:ascii="Times New Roman" w:hAnsi="Times New Roman" w:cs="Times New Roman"/>
          <w:sz w:val="24"/>
          <w:szCs w:val="24"/>
        </w:rPr>
        <w:t>ga 2</w:t>
      </w:r>
      <w:r w:rsidR="2A08CC7D" w:rsidRPr="1BD68A4A">
        <w:rPr>
          <w:rFonts w:ascii="Times New Roman" w:hAnsi="Times New Roman" w:cs="Times New Roman"/>
          <w:sz w:val="24"/>
          <w:szCs w:val="24"/>
          <w:vertAlign w:val="superscript"/>
        </w:rPr>
        <w:t>5</w:t>
      </w:r>
      <w:r w:rsidR="1D853CC8" w:rsidRPr="1BD68A4A">
        <w:rPr>
          <w:rFonts w:ascii="Times New Roman" w:hAnsi="Times New Roman" w:cs="Times New Roman"/>
          <w:sz w:val="24"/>
          <w:szCs w:val="24"/>
        </w:rPr>
        <w:t xml:space="preserve"> ja 2</w:t>
      </w:r>
      <w:r w:rsidR="1D853CC8" w:rsidRPr="1BD68A4A">
        <w:rPr>
          <w:rFonts w:ascii="Times New Roman" w:hAnsi="Times New Roman" w:cs="Times New Roman"/>
          <w:sz w:val="24"/>
          <w:szCs w:val="24"/>
          <w:vertAlign w:val="superscript"/>
        </w:rPr>
        <w:t>6</w:t>
      </w:r>
      <w:r w:rsidR="2A08CC7D" w:rsidRPr="1BD68A4A">
        <w:rPr>
          <w:rFonts w:ascii="Times New Roman" w:hAnsi="Times New Roman" w:cs="Times New Roman"/>
          <w:sz w:val="24"/>
          <w:szCs w:val="24"/>
        </w:rPr>
        <w:t xml:space="preserve"> järgmises sõnastuses: </w:t>
      </w:r>
    </w:p>
    <w:p w14:paraId="785DCE0B" w14:textId="434A0BAD" w:rsidR="00EE10AD" w:rsidRPr="00FA634D" w:rsidRDefault="00E85566" w:rsidP="00464A6C">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w:t>
      </w:r>
      <w:r w:rsidR="31A50761" w:rsidRPr="1BD68A4A">
        <w:rPr>
          <w:rFonts w:ascii="Times New Roman" w:hAnsi="Times New Roman" w:cs="Times New Roman"/>
          <w:sz w:val="24"/>
          <w:szCs w:val="24"/>
        </w:rPr>
        <w:t>(2</w:t>
      </w:r>
      <w:r w:rsidR="31A50761" w:rsidRPr="1BD68A4A">
        <w:rPr>
          <w:rFonts w:ascii="Times New Roman" w:hAnsi="Times New Roman" w:cs="Times New Roman"/>
          <w:sz w:val="24"/>
          <w:szCs w:val="24"/>
          <w:vertAlign w:val="superscript"/>
        </w:rPr>
        <w:t>5</w:t>
      </w:r>
      <w:r w:rsidR="31A50761" w:rsidRPr="1BD68A4A">
        <w:rPr>
          <w:rFonts w:ascii="Times New Roman" w:hAnsi="Times New Roman" w:cs="Times New Roman"/>
          <w:sz w:val="24"/>
          <w:szCs w:val="24"/>
        </w:rPr>
        <w:t>) Inspektsioon teostab käesoleva paragrahvi lõikes 2 nimetatud konsolideeritud järelevalvet juhul, kui krediidiasutuste seaduse § 13</w:t>
      </w:r>
      <w:r w:rsidR="31A50761" w:rsidRPr="1BD68A4A">
        <w:rPr>
          <w:rFonts w:ascii="Times New Roman" w:hAnsi="Times New Roman" w:cs="Times New Roman"/>
          <w:sz w:val="24"/>
          <w:szCs w:val="24"/>
          <w:vertAlign w:val="superscript"/>
        </w:rPr>
        <w:t>7</w:t>
      </w:r>
      <w:r w:rsidR="31A50761" w:rsidRPr="1BD68A4A">
        <w:rPr>
          <w:rFonts w:ascii="Times New Roman" w:hAnsi="Times New Roman" w:cs="Times New Roman"/>
          <w:sz w:val="24"/>
          <w:szCs w:val="24"/>
        </w:rPr>
        <w:t xml:space="preserve"> lõikes 3 ei ole sätestatud teisiti</w:t>
      </w:r>
      <w:r w:rsidR="004704A1" w:rsidRPr="1BD68A4A">
        <w:rPr>
          <w:rFonts w:ascii="Times New Roman" w:hAnsi="Times New Roman" w:cs="Times New Roman"/>
          <w:sz w:val="24"/>
          <w:szCs w:val="24"/>
        </w:rPr>
        <w:t>.</w:t>
      </w:r>
    </w:p>
    <w:p w14:paraId="4B214740" w14:textId="742F7496" w:rsidR="14D1E9CD" w:rsidRPr="00FA634D" w:rsidRDefault="14D1E9CD" w:rsidP="14D1E9CD">
      <w:pPr>
        <w:spacing w:after="0" w:line="240" w:lineRule="auto"/>
        <w:jc w:val="both"/>
        <w:rPr>
          <w:rFonts w:ascii="Times New Roman" w:hAnsi="Times New Roman" w:cs="Times New Roman"/>
          <w:b/>
          <w:bCs/>
          <w:sz w:val="24"/>
          <w:szCs w:val="24"/>
        </w:rPr>
      </w:pPr>
    </w:p>
    <w:p w14:paraId="67116968" w14:textId="2F7498C3" w:rsidR="4759CBA9" w:rsidRPr="00FA634D" w:rsidRDefault="4759CBA9"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(2</w:t>
      </w:r>
      <w:r w:rsidRPr="1BD68A4A">
        <w:rPr>
          <w:rFonts w:ascii="Times New Roman" w:hAnsi="Times New Roman" w:cs="Times New Roman"/>
          <w:sz w:val="24"/>
          <w:szCs w:val="24"/>
          <w:vertAlign w:val="superscript"/>
        </w:rPr>
        <w:t>6</w:t>
      </w:r>
      <w:r w:rsidRPr="1BD68A4A">
        <w:rPr>
          <w:rFonts w:ascii="Times New Roman" w:hAnsi="Times New Roman" w:cs="Times New Roman"/>
          <w:sz w:val="24"/>
          <w:szCs w:val="24"/>
        </w:rPr>
        <w:t xml:space="preserve">) </w:t>
      </w:r>
      <w:r w:rsidR="2CD4EACE" w:rsidRPr="1BD68A4A">
        <w:rPr>
          <w:rFonts w:ascii="Times New Roman" w:hAnsi="Times New Roman" w:cs="Times New Roman"/>
          <w:sz w:val="24"/>
          <w:szCs w:val="24"/>
        </w:rPr>
        <w:t>I</w:t>
      </w:r>
      <w:r w:rsidR="05CA499C" w:rsidRPr="1BD68A4A">
        <w:rPr>
          <w:rFonts w:ascii="Times New Roman" w:hAnsi="Times New Roman" w:cs="Times New Roman"/>
          <w:sz w:val="24"/>
          <w:szCs w:val="24"/>
        </w:rPr>
        <w:t xml:space="preserve">nspektsioon kogub </w:t>
      </w:r>
      <w:r w:rsidR="00151F9E" w:rsidRPr="1BD68A4A">
        <w:rPr>
          <w:rFonts w:ascii="Times New Roman" w:hAnsi="Times New Roman" w:cs="Times New Roman"/>
          <w:sz w:val="24"/>
          <w:szCs w:val="24"/>
        </w:rPr>
        <w:t xml:space="preserve">andmeid </w:t>
      </w:r>
      <w:r w:rsidR="05CA499C" w:rsidRPr="1BD68A4A">
        <w:rPr>
          <w:rFonts w:ascii="Times New Roman" w:hAnsi="Times New Roman" w:cs="Times New Roman"/>
          <w:sz w:val="24"/>
          <w:szCs w:val="24"/>
        </w:rPr>
        <w:t>järelevalve</w:t>
      </w:r>
      <w:r w:rsidR="00151F9E" w:rsidRPr="1BD68A4A">
        <w:rPr>
          <w:rFonts w:ascii="Times New Roman" w:hAnsi="Times New Roman" w:cs="Times New Roman"/>
          <w:sz w:val="24"/>
          <w:szCs w:val="24"/>
        </w:rPr>
        <w:t xml:space="preserve"> </w:t>
      </w:r>
      <w:r w:rsidR="05CA499C" w:rsidRPr="1BD68A4A">
        <w:rPr>
          <w:rFonts w:ascii="Times New Roman" w:hAnsi="Times New Roman" w:cs="Times New Roman"/>
          <w:sz w:val="24"/>
          <w:szCs w:val="24"/>
        </w:rPr>
        <w:t>teostamiseks Euroopa Parlamendi ja nõukogu määruse (EL) nr 575/2013 artikli 435 lõike 2 punkti c</w:t>
      </w:r>
      <w:r w:rsidR="00151F9E" w:rsidRPr="1BD68A4A">
        <w:rPr>
          <w:rFonts w:ascii="Times New Roman" w:hAnsi="Times New Roman" w:cs="Times New Roman"/>
          <w:sz w:val="24"/>
          <w:szCs w:val="24"/>
        </w:rPr>
        <w:t xml:space="preserve"> alusel</w:t>
      </w:r>
      <w:r w:rsidR="05CA499C" w:rsidRPr="1BD68A4A">
        <w:rPr>
          <w:rFonts w:ascii="Times New Roman" w:hAnsi="Times New Roman" w:cs="Times New Roman"/>
          <w:sz w:val="24"/>
          <w:szCs w:val="24"/>
        </w:rPr>
        <w:t xml:space="preserve">, edastab kogutud </w:t>
      </w:r>
      <w:commentRangeStart w:id="1015"/>
      <w:r w:rsidR="05CA499C" w:rsidRPr="1BD68A4A">
        <w:rPr>
          <w:rFonts w:ascii="Times New Roman" w:hAnsi="Times New Roman" w:cs="Times New Roman"/>
          <w:sz w:val="24"/>
          <w:szCs w:val="24"/>
        </w:rPr>
        <w:t>andmeid</w:t>
      </w:r>
      <w:commentRangeEnd w:id="1015"/>
      <w:r w:rsidR="00B73A88">
        <w:rPr>
          <w:rStyle w:val="Kommentaariviide"/>
        </w:rPr>
        <w:commentReference w:id="1015"/>
      </w:r>
      <w:r w:rsidR="05CA499C" w:rsidRPr="1BD68A4A">
        <w:rPr>
          <w:rFonts w:ascii="Times New Roman" w:hAnsi="Times New Roman" w:cs="Times New Roman"/>
          <w:sz w:val="24"/>
          <w:szCs w:val="24"/>
        </w:rPr>
        <w:t xml:space="preserve"> Euroopa </w:t>
      </w:r>
      <w:r w:rsidR="05CA499C" w:rsidRPr="1BD68A4A">
        <w:rPr>
          <w:rFonts w:ascii="Times New Roman" w:hAnsi="Times New Roman" w:cs="Times New Roman"/>
          <w:sz w:val="24"/>
          <w:szCs w:val="24"/>
        </w:rPr>
        <w:lastRenderedPageBreak/>
        <w:t>Pangandusjärelevalve Asutusele ja kasutab neid</w:t>
      </w:r>
      <w:r w:rsidR="0070083D" w:rsidRPr="1BD68A4A">
        <w:rPr>
          <w:rFonts w:ascii="Times New Roman" w:hAnsi="Times New Roman" w:cs="Times New Roman"/>
          <w:sz w:val="24"/>
          <w:szCs w:val="24"/>
        </w:rPr>
        <w:t xml:space="preserve"> selleks</w:t>
      </w:r>
      <w:r w:rsidR="00FA7D29" w:rsidRPr="1BD68A4A">
        <w:rPr>
          <w:rFonts w:ascii="Times New Roman" w:hAnsi="Times New Roman" w:cs="Times New Roman"/>
          <w:sz w:val="24"/>
          <w:szCs w:val="24"/>
        </w:rPr>
        <w:t>, et hinnata</w:t>
      </w:r>
      <w:r w:rsidR="05CA499C" w:rsidRPr="1BD68A4A">
        <w:rPr>
          <w:rFonts w:ascii="Times New Roman" w:hAnsi="Times New Roman" w:cs="Times New Roman"/>
          <w:sz w:val="24"/>
          <w:szCs w:val="24"/>
        </w:rPr>
        <w:t xml:space="preserve"> mitmekesisuse põhimõtete rakendamis</w:t>
      </w:r>
      <w:r w:rsidR="00FA7D29" w:rsidRPr="1BD68A4A">
        <w:rPr>
          <w:rFonts w:ascii="Times New Roman" w:hAnsi="Times New Roman" w:cs="Times New Roman"/>
          <w:sz w:val="24"/>
          <w:szCs w:val="24"/>
        </w:rPr>
        <w:t>t</w:t>
      </w:r>
      <w:r w:rsidR="05CA499C" w:rsidRPr="1BD68A4A">
        <w:rPr>
          <w:rFonts w:ascii="Times New Roman" w:hAnsi="Times New Roman" w:cs="Times New Roman"/>
          <w:sz w:val="24"/>
          <w:szCs w:val="24"/>
        </w:rPr>
        <w:t>.</w:t>
      </w:r>
      <w:r w:rsidR="00FA7D29" w:rsidRPr="1BD68A4A">
        <w:rPr>
          <w:rFonts w:ascii="Times New Roman" w:hAnsi="Times New Roman" w:cs="Times New Roman"/>
          <w:sz w:val="24"/>
          <w:szCs w:val="24"/>
        </w:rPr>
        <w:t>“</w:t>
      </w:r>
      <w:r w:rsidR="755AEBB5" w:rsidRPr="1BD68A4A">
        <w:rPr>
          <w:rFonts w:ascii="Times New Roman" w:hAnsi="Times New Roman" w:cs="Times New Roman"/>
          <w:sz w:val="24"/>
          <w:szCs w:val="24"/>
        </w:rPr>
        <w:t>;</w:t>
      </w:r>
    </w:p>
    <w:p w14:paraId="6B803588" w14:textId="6D175717" w:rsidR="559D6945" w:rsidRPr="00FA634D" w:rsidRDefault="559D6945" w:rsidP="559D6945">
      <w:pPr>
        <w:spacing w:after="0" w:line="240" w:lineRule="auto"/>
        <w:jc w:val="both"/>
        <w:rPr>
          <w:rFonts w:ascii="Times New Roman" w:hAnsi="Times New Roman" w:cs="Times New Roman"/>
          <w:b/>
          <w:bCs/>
          <w:sz w:val="24"/>
          <w:szCs w:val="24"/>
        </w:rPr>
      </w:pPr>
    </w:p>
    <w:p w14:paraId="3D74D50A" w14:textId="45DFC537" w:rsidR="000F22C3" w:rsidRPr="00FA634D" w:rsidRDefault="00AE3E01" w:rsidP="000F22C3">
      <w:pPr>
        <w:spacing w:after="0" w:line="240" w:lineRule="auto"/>
        <w:rPr>
          <w:rFonts w:ascii="Times New Roman" w:hAnsi="Times New Roman" w:cs="Times New Roman"/>
          <w:sz w:val="24"/>
          <w:szCs w:val="24"/>
        </w:rPr>
      </w:pPr>
      <w:r w:rsidRPr="1BD68A4A">
        <w:rPr>
          <w:rFonts w:ascii="Times New Roman" w:hAnsi="Times New Roman" w:cs="Times New Roman"/>
          <w:b/>
          <w:bCs/>
          <w:sz w:val="24"/>
          <w:szCs w:val="24"/>
        </w:rPr>
        <w:t>29</w:t>
      </w:r>
      <w:r w:rsidR="000F22C3" w:rsidRPr="1BD68A4A">
        <w:rPr>
          <w:rFonts w:ascii="Times New Roman" w:hAnsi="Times New Roman" w:cs="Times New Roman"/>
          <w:b/>
          <w:bCs/>
          <w:sz w:val="24"/>
          <w:szCs w:val="24"/>
        </w:rPr>
        <w:t>)</w:t>
      </w:r>
      <w:r w:rsidR="000F22C3" w:rsidRPr="1BD68A4A">
        <w:rPr>
          <w:rFonts w:ascii="Times New Roman" w:hAnsi="Times New Roman" w:cs="Times New Roman"/>
          <w:sz w:val="24"/>
          <w:szCs w:val="24"/>
        </w:rPr>
        <w:t xml:space="preserve"> paragrahvi 230</w:t>
      </w:r>
      <w:r w:rsidR="000F22C3" w:rsidRPr="1BD68A4A">
        <w:rPr>
          <w:rFonts w:ascii="Times New Roman" w:hAnsi="Times New Roman" w:cs="Times New Roman"/>
          <w:sz w:val="24"/>
          <w:szCs w:val="24"/>
          <w:vertAlign w:val="superscript"/>
        </w:rPr>
        <w:t>1</w:t>
      </w:r>
      <w:r w:rsidR="000F22C3" w:rsidRPr="1BD68A4A">
        <w:rPr>
          <w:rFonts w:ascii="Times New Roman" w:hAnsi="Times New Roman" w:cs="Times New Roman"/>
          <w:sz w:val="24"/>
          <w:szCs w:val="24"/>
        </w:rPr>
        <w:t xml:space="preserve"> täiendatakse </w:t>
      </w:r>
      <w:r w:rsidR="00DE62B5" w:rsidRPr="1BD68A4A">
        <w:rPr>
          <w:rFonts w:ascii="Times New Roman" w:hAnsi="Times New Roman" w:cs="Times New Roman"/>
          <w:sz w:val="24"/>
          <w:szCs w:val="24"/>
        </w:rPr>
        <w:t>lõikega 10</w:t>
      </w:r>
      <w:r w:rsidR="000F22C3" w:rsidRPr="1BD68A4A">
        <w:rPr>
          <w:rFonts w:ascii="Times New Roman" w:hAnsi="Times New Roman" w:cs="Times New Roman"/>
          <w:sz w:val="24"/>
          <w:szCs w:val="24"/>
        </w:rPr>
        <w:t xml:space="preserve"> järgmises sõnastuses:</w:t>
      </w:r>
    </w:p>
    <w:p w14:paraId="09246ABD" w14:textId="2C4FA6F5" w:rsidR="004704A1" w:rsidRPr="00FA634D" w:rsidRDefault="22E23F3C" w:rsidP="000F22C3">
      <w:pPr>
        <w:spacing w:after="0" w:line="240" w:lineRule="auto"/>
        <w:jc w:val="both"/>
        <w:rPr>
          <w:rFonts w:ascii="Times New Roman" w:hAnsi="Times New Roman" w:cs="Times New Roman"/>
          <w:sz w:val="24"/>
          <w:szCs w:val="24"/>
        </w:rPr>
      </w:pPr>
      <w:bookmarkStart w:id="1016" w:name="_Hlk210916377"/>
      <w:r w:rsidRPr="1BD68A4A">
        <w:rPr>
          <w:rFonts w:ascii="Times New Roman" w:hAnsi="Times New Roman" w:cs="Times New Roman"/>
          <w:sz w:val="24"/>
          <w:szCs w:val="24"/>
        </w:rPr>
        <w:t xml:space="preserve">„(10) Inspektsioon arvestab järelevalve teostamisel investeerimisühingu tegevuse iseloomu, keerukust, ulatust ja olulisust ning sellele vastavate riskide hajutamise ja maandamise mehhanismide mõju, </w:t>
      </w:r>
      <w:commentRangeStart w:id="1017"/>
      <w:r w:rsidRPr="1BD68A4A">
        <w:rPr>
          <w:rFonts w:ascii="Times New Roman" w:hAnsi="Times New Roman" w:cs="Times New Roman"/>
          <w:sz w:val="24"/>
          <w:szCs w:val="24"/>
        </w:rPr>
        <w:t>riskide geograafilist paiknemist</w:t>
      </w:r>
      <w:r w:rsidR="008329D6">
        <w:rPr>
          <w:rFonts w:ascii="Times New Roman" w:hAnsi="Times New Roman" w:cs="Times New Roman"/>
          <w:sz w:val="24"/>
          <w:szCs w:val="24"/>
        </w:rPr>
        <w:t xml:space="preserve"> </w:t>
      </w:r>
      <w:commentRangeEnd w:id="1017"/>
      <w:r w:rsidR="00221176">
        <w:rPr>
          <w:rStyle w:val="Kommentaariviide"/>
        </w:rPr>
        <w:commentReference w:id="1017"/>
      </w:r>
      <w:r w:rsidR="008329D6">
        <w:rPr>
          <w:rFonts w:ascii="Times New Roman" w:hAnsi="Times New Roman" w:cs="Times New Roman"/>
          <w:sz w:val="24"/>
          <w:szCs w:val="24"/>
        </w:rPr>
        <w:t>ja</w:t>
      </w:r>
      <w:r w:rsidRPr="1BD68A4A">
        <w:rPr>
          <w:rFonts w:ascii="Times New Roman" w:hAnsi="Times New Roman" w:cs="Times New Roman"/>
          <w:sz w:val="24"/>
          <w:szCs w:val="24"/>
        </w:rPr>
        <w:t xml:space="preserve"> investeerimisühingu ärimudelit</w:t>
      </w:r>
      <w:bookmarkEnd w:id="1016"/>
      <w:r w:rsidRPr="1BD68A4A">
        <w:rPr>
          <w:rFonts w:ascii="Times New Roman" w:hAnsi="Times New Roman" w:cs="Times New Roman"/>
          <w:sz w:val="24"/>
          <w:szCs w:val="24"/>
        </w:rPr>
        <w:t>.</w:t>
      </w:r>
      <w:r w:rsidR="6A59DBAF" w:rsidRPr="1BD68A4A">
        <w:rPr>
          <w:rFonts w:ascii="Times New Roman" w:hAnsi="Times New Roman" w:cs="Times New Roman"/>
          <w:sz w:val="24"/>
          <w:szCs w:val="24"/>
        </w:rPr>
        <w:t>“;</w:t>
      </w:r>
      <w:r w:rsidRPr="1BD68A4A">
        <w:rPr>
          <w:rFonts w:ascii="Times New Roman" w:hAnsi="Times New Roman" w:cs="Times New Roman"/>
          <w:sz w:val="24"/>
          <w:szCs w:val="24"/>
        </w:rPr>
        <w:t xml:space="preserve"> </w:t>
      </w:r>
    </w:p>
    <w:p w14:paraId="11E02233" w14:textId="48B32A76" w:rsidR="4FA6A224" w:rsidRPr="00FA634D" w:rsidRDefault="4FA6A224" w:rsidP="4FA6A224">
      <w:pPr>
        <w:spacing w:after="0" w:line="240" w:lineRule="auto"/>
        <w:jc w:val="both"/>
        <w:rPr>
          <w:rFonts w:ascii="Times New Roman" w:hAnsi="Times New Roman" w:cs="Times New Roman"/>
          <w:sz w:val="24"/>
          <w:szCs w:val="24"/>
        </w:rPr>
      </w:pPr>
    </w:p>
    <w:p w14:paraId="46925777" w14:textId="338B2EE8" w:rsidR="3D4277EB" w:rsidRPr="00FA634D" w:rsidRDefault="00AE3E01"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30</w:t>
      </w:r>
      <w:r w:rsidR="3D4277EB" w:rsidRPr="1BD68A4A">
        <w:rPr>
          <w:rFonts w:ascii="Times New Roman" w:hAnsi="Times New Roman" w:cs="Times New Roman"/>
          <w:b/>
          <w:bCs/>
          <w:sz w:val="24"/>
          <w:szCs w:val="24"/>
        </w:rPr>
        <w:t xml:space="preserve">) </w:t>
      </w:r>
      <w:r w:rsidR="3D4277EB" w:rsidRPr="1BD68A4A">
        <w:rPr>
          <w:rFonts w:ascii="Times New Roman" w:hAnsi="Times New Roman" w:cs="Times New Roman"/>
          <w:sz w:val="24"/>
          <w:szCs w:val="24"/>
        </w:rPr>
        <w:t>paragrahvi 235 punktis 2</w:t>
      </w:r>
      <w:r w:rsidR="3D4277EB" w:rsidRPr="1BD68A4A">
        <w:rPr>
          <w:rFonts w:ascii="Times New Roman" w:hAnsi="Times New Roman" w:cs="Times New Roman"/>
          <w:sz w:val="24"/>
          <w:szCs w:val="24"/>
          <w:vertAlign w:val="superscript"/>
        </w:rPr>
        <w:t>2</w:t>
      </w:r>
      <w:r w:rsidR="3D4277EB" w:rsidRPr="1BD68A4A">
        <w:rPr>
          <w:rFonts w:ascii="Times New Roman" w:hAnsi="Times New Roman" w:cs="Times New Roman"/>
          <w:sz w:val="24"/>
          <w:szCs w:val="24"/>
        </w:rPr>
        <w:t xml:space="preserve"> asendatakse sõna </w:t>
      </w:r>
      <w:r w:rsidR="00C4116B" w:rsidRPr="1BD68A4A">
        <w:rPr>
          <w:rFonts w:ascii="Times New Roman" w:hAnsi="Times New Roman" w:cs="Times New Roman"/>
          <w:sz w:val="24"/>
          <w:szCs w:val="24"/>
        </w:rPr>
        <w:t>„</w:t>
      </w:r>
      <w:r w:rsidR="3D4277EB" w:rsidRPr="1BD68A4A">
        <w:rPr>
          <w:rFonts w:ascii="Times New Roman" w:hAnsi="Times New Roman" w:cs="Times New Roman"/>
          <w:sz w:val="24"/>
          <w:szCs w:val="24"/>
        </w:rPr>
        <w:t>juhi</w:t>
      </w:r>
      <w:r w:rsidR="00C4116B" w:rsidRPr="1BD68A4A">
        <w:rPr>
          <w:rFonts w:ascii="Times New Roman" w:hAnsi="Times New Roman" w:cs="Times New Roman"/>
          <w:sz w:val="24"/>
          <w:szCs w:val="24"/>
        </w:rPr>
        <w:t>“</w:t>
      </w:r>
      <w:r w:rsidR="4647CA11" w:rsidRPr="1BD68A4A">
        <w:rPr>
          <w:rFonts w:ascii="Times New Roman" w:hAnsi="Times New Roman" w:cs="Times New Roman"/>
          <w:sz w:val="24"/>
          <w:szCs w:val="24"/>
        </w:rPr>
        <w:t xml:space="preserve"> sõnadega </w:t>
      </w:r>
      <w:r w:rsidR="00C4116B" w:rsidRPr="1BD68A4A">
        <w:rPr>
          <w:rFonts w:ascii="Times New Roman" w:hAnsi="Times New Roman" w:cs="Times New Roman"/>
          <w:sz w:val="24"/>
          <w:szCs w:val="24"/>
        </w:rPr>
        <w:t>„</w:t>
      </w:r>
      <w:r w:rsidR="4647CA11" w:rsidRPr="1BD68A4A">
        <w:rPr>
          <w:rFonts w:ascii="Times New Roman" w:hAnsi="Times New Roman" w:cs="Times New Roman"/>
          <w:sz w:val="24"/>
          <w:szCs w:val="24"/>
        </w:rPr>
        <w:t>juhi või võtmeisiku</w:t>
      </w:r>
      <w:r w:rsidR="00C4116B" w:rsidRPr="1BD68A4A">
        <w:rPr>
          <w:rFonts w:ascii="Times New Roman" w:hAnsi="Times New Roman" w:cs="Times New Roman"/>
          <w:sz w:val="24"/>
          <w:szCs w:val="24"/>
        </w:rPr>
        <w:t>“</w:t>
      </w:r>
      <w:r w:rsidR="4647CA11" w:rsidRPr="1BD68A4A">
        <w:rPr>
          <w:rFonts w:ascii="Times New Roman" w:hAnsi="Times New Roman" w:cs="Times New Roman"/>
          <w:sz w:val="24"/>
          <w:szCs w:val="24"/>
        </w:rPr>
        <w:t>;</w:t>
      </w:r>
    </w:p>
    <w:p w14:paraId="4B7B6511" w14:textId="7664A3DA" w:rsidR="14D1E9CD" w:rsidRPr="00FA634D" w:rsidRDefault="14D1E9CD" w:rsidP="14D1E9CD">
      <w:pPr>
        <w:spacing w:after="0" w:line="240" w:lineRule="auto"/>
        <w:jc w:val="both"/>
        <w:rPr>
          <w:rFonts w:ascii="Times New Roman" w:hAnsi="Times New Roman" w:cs="Times New Roman"/>
          <w:b/>
          <w:bCs/>
          <w:sz w:val="24"/>
          <w:szCs w:val="24"/>
        </w:rPr>
      </w:pPr>
    </w:p>
    <w:p w14:paraId="63662F33" w14:textId="365F5F80" w:rsidR="778BCC44" w:rsidRPr="00FA634D" w:rsidRDefault="00AE3E01" w:rsidP="559D6945">
      <w:pPr>
        <w:spacing w:after="0" w:line="240" w:lineRule="auto"/>
        <w:jc w:val="both"/>
        <w:rPr>
          <w:rFonts w:ascii="Times New Roman" w:hAnsi="Times New Roman" w:cs="Times New Roman"/>
          <w:sz w:val="24"/>
          <w:szCs w:val="24"/>
        </w:rPr>
      </w:pPr>
      <w:r w:rsidRPr="1BD68A4A">
        <w:rPr>
          <w:rFonts w:ascii="Times New Roman" w:hAnsi="Times New Roman" w:cs="Times New Roman"/>
          <w:b/>
          <w:bCs/>
          <w:sz w:val="24"/>
          <w:szCs w:val="24"/>
        </w:rPr>
        <w:t>31</w:t>
      </w:r>
      <w:r w:rsidR="0F07ECD8" w:rsidRPr="1BD68A4A">
        <w:rPr>
          <w:rFonts w:ascii="Times New Roman" w:hAnsi="Times New Roman" w:cs="Times New Roman"/>
          <w:b/>
          <w:bCs/>
          <w:sz w:val="24"/>
          <w:szCs w:val="24"/>
        </w:rPr>
        <w:t xml:space="preserve">) </w:t>
      </w:r>
      <w:r w:rsidR="0F07ECD8" w:rsidRPr="1BD68A4A">
        <w:rPr>
          <w:rFonts w:ascii="Times New Roman" w:hAnsi="Times New Roman" w:cs="Times New Roman"/>
          <w:sz w:val="24"/>
          <w:szCs w:val="24"/>
        </w:rPr>
        <w:t>seadust täiendatakse §-ga 237</w:t>
      </w:r>
      <w:r w:rsidR="0F07ECD8" w:rsidRPr="1BD68A4A">
        <w:rPr>
          <w:rFonts w:ascii="Times New Roman" w:hAnsi="Times New Roman" w:cs="Times New Roman"/>
          <w:sz w:val="24"/>
          <w:szCs w:val="24"/>
          <w:vertAlign w:val="superscript"/>
        </w:rPr>
        <w:t>9</w:t>
      </w:r>
      <w:r w:rsidR="2D9603B2" w:rsidRPr="1BD68A4A">
        <w:rPr>
          <w:rFonts w:ascii="Times New Roman" w:hAnsi="Times New Roman" w:cs="Times New Roman"/>
          <w:sz w:val="24"/>
          <w:szCs w:val="24"/>
          <w:vertAlign w:val="superscript"/>
        </w:rPr>
        <w:t>3</w:t>
      </w:r>
      <w:r w:rsidR="0F07ECD8" w:rsidRPr="1BD68A4A">
        <w:rPr>
          <w:rFonts w:ascii="Times New Roman" w:hAnsi="Times New Roman" w:cs="Times New Roman"/>
          <w:sz w:val="24"/>
          <w:szCs w:val="24"/>
        </w:rPr>
        <w:t xml:space="preserve"> järgmises sõnastuses: </w:t>
      </w:r>
    </w:p>
    <w:p w14:paraId="2BED8558" w14:textId="03DF8F3D" w:rsidR="338EFE6C" w:rsidRPr="00FA634D" w:rsidRDefault="00D764DA" w:rsidP="559D6945">
      <w:pPr>
        <w:spacing w:after="0" w:line="240" w:lineRule="auto"/>
        <w:rPr>
          <w:rFonts w:ascii="Times New Roman" w:eastAsia="Times New Roman" w:hAnsi="Times New Roman" w:cs="Times New Roman"/>
          <w:sz w:val="24"/>
          <w:szCs w:val="24"/>
        </w:rPr>
      </w:pPr>
      <w:commentRangeStart w:id="1018"/>
      <w:r w:rsidRPr="1BD68A4A">
        <w:rPr>
          <w:rFonts w:ascii="Times New Roman" w:eastAsia="Times New Roman" w:hAnsi="Times New Roman" w:cs="Times New Roman"/>
          <w:sz w:val="24"/>
          <w:szCs w:val="24"/>
        </w:rPr>
        <w:t>„</w:t>
      </w:r>
      <w:r w:rsidR="26F8B7EC" w:rsidRPr="1BD68A4A">
        <w:rPr>
          <w:rFonts w:ascii="Times New Roman" w:eastAsia="Times New Roman" w:hAnsi="Times New Roman" w:cs="Times New Roman"/>
          <w:b/>
          <w:bCs/>
          <w:sz w:val="24"/>
          <w:szCs w:val="24"/>
        </w:rPr>
        <w:t>§ 237</w:t>
      </w:r>
      <w:r w:rsidR="26F8B7EC" w:rsidRPr="1BD68A4A">
        <w:rPr>
          <w:rFonts w:ascii="Times New Roman" w:eastAsia="Times New Roman" w:hAnsi="Times New Roman" w:cs="Times New Roman"/>
          <w:b/>
          <w:bCs/>
          <w:sz w:val="24"/>
          <w:szCs w:val="24"/>
          <w:vertAlign w:val="superscript"/>
        </w:rPr>
        <w:t>9</w:t>
      </w:r>
      <w:r w:rsidR="58470F6D" w:rsidRPr="1BD68A4A">
        <w:rPr>
          <w:rFonts w:ascii="Times New Roman" w:eastAsia="Times New Roman" w:hAnsi="Times New Roman" w:cs="Times New Roman"/>
          <w:b/>
          <w:bCs/>
          <w:sz w:val="24"/>
          <w:szCs w:val="24"/>
          <w:vertAlign w:val="superscript"/>
        </w:rPr>
        <w:t>3</w:t>
      </w:r>
      <w:r w:rsidR="26F8B7EC" w:rsidRPr="1BD68A4A">
        <w:rPr>
          <w:rFonts w:ascii="Times New Roman" w:eastAsia="Times New Roman" w:hAnsi="Times New Roman" w:cs="Times New Roman"/>
          <w:b/>
          <w:bCs/>
          <w:sz w:val="24"/>
          <w:szCs w:val="24"/>
        </w:rPr>
        <w:t xml:space="preserve">. </w:t>
      </w:r>
      <w:commentRangeEnd w:id="1018"/>
      <w:r w:rsidR="00140936">
        <w:rPr>
          <w:rStyle w:val="Kommentaariviide"/>
        </w:rPr>
        <w:commentReference w:id="1018"/>
      </w:r>
      <w:r w:rsidR="26F8B7EC" w:rsidRPr="1BD68A4A">
        <w:rPr>
          <w:rFonts w:ascii="Times New Roman" w:eastAsia="Times New Roman" w:hAnsi="Times New Roman" w:cs="Times New Roman"/>
          <w:b/>
          <w:bCs/>
          <w:sz w:val="24"/>
          <w:szCs w:val="24"/>
        </w:rPr>
        <w:t>Ühinemisnõuete rikkumine</w:t>
      </w:r>
    </w:p>
    <w:p w14:paraId="4615A361" w14:textId="4795A591" w:rsidR="778BCC44" w:rsidRPr="00FA634D" w:rsidDel="00846981" w:rsidRDefault="26F8B7EC" w:rsidP="282D4409">
      <w:pPr>
        <w:spacing w:after="0" w:line="240" w:lineRule="auto"/>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(1) Käesoleva seaduse § </w:t>
      </w:r>
      <w:r w:rsidR="7AAD82A9" w:rsidRPr="1BD68A4A">
        <w:rPr>
          <w:rFonts w:ascii="Times New Roman" w:eastAsia="Times New Roman" w:hAnsi="Times New Roman" w:cs="Times New Roman"/>
          <w:sz w:val="24"/>
          <w:szCs w:val="24"/>
        </w:rPr>
        <w:t>116</w:t>
      </w:r>
      <w:r w:rsidRPr="1BD68A4A">
        <w:rPr>
          <w:rFonts w:ascii="Times New Roman" w:eastAsia="Times New Roman" w:hAnsi="Times New Roman" w:cs="Times New Roman"/>
          <w:sz w:val="24"/>
          <w:szCs w:val="24"/>
        </w:rPr>
        <w:t xml:space="preserve"> lõike</w:t>
      </w:r>
      <w:r w:rsidR="2B4C22FC" w:rsidRPr="1BD68A4A">
        <w:rPr>
          <w:rFonts w:ascii="Times New Roman" w:eastAsia="Times New Roman" w:hAnsi="Times New Roman" w:cs="Times New Roman"/>
          <w:sz w:val="24"/>
          <w:szCs w:val="24"/>
        </w:rPr>
        <w:t xml:space="preserve">s 2 </w:t>
      </w:r>
      <w:r w:rsidRPr="1BD68A4A">
        <w:rPr>
          <w:rFonts w:ascii="Times New Roman" w:eastAsia="Times New Roman" w:hAnsi="Times New Roman" w:cs="Times New Roman"/>
          <w:sz w:val="24"/>
          <w:szCs w:val="24"/>
        </w:rPr>
        <w:t>sätestatud ühinemisest teavitamis</w:t>
      </w:r>
      <w:ins w:id="1019" w:author="Merike Koppel - JUSTDIGI" w:date="2026-01-02T10:10:00Z" w16du:dateUtc="2026-01-02T08:10:00Z">
        <w:r w:rsidR="00140936">
          <w:rPr>
            <w:rFonts w:ascii="Times New Roman" w:eastAsia="Times New Roman" w:hAnsi="Times New Roman" w:cs="Times New Roman"/>
            <w:sz w:val="24"/>
            <w:szCs w:val="24"/>
          </w:rPr>
          <w:t xml:space="preserve">e </w:t>
        </w:r>
      </w:ins>
      <w:r w:rsidRPr="1BD68A4A">
        <w:rPr>
          <w:rFonts w:ascii="Times New Roman" w:eastAsia="Times New Roman" w:hAnsi="Times New Roman" w:cs="Times New Roman"/>
          <w:sz w:val="24"/>
          <w:szCs w:val="24"/>
        </w:rPr>
        <w:t xml:space="preserve">kohustuse rikkumise või </w:t>
      </w:r>
      <w:commentRangeStart w:id="1020"/>
      <w:r w:rsidR="525CDC3B" w:rsidRPr="1BD68A4A">
        <w:rPr>
          <w:rFonts w:ascii="Times New Roman" w:eastAsia="Times New Roman" w:hAnsi="Times New Roman" w:cs="Times New Roman"/>
          <w:sz w:val="24"/>
          <w:szCs w:val="24"/>
        </w:rPr>
        <w:t>ilma eelneva loa</w:t>
      </w:r>
      <w:r w:rsidR="0AD70236" w:rsidRPr="1BD68A4A">
        <w:rPr>
          <w:rFonts w:ascii="Times New Roman" w:eastAsia="Times New Roman" w:hAnsi="Times New Roman" w:cs="Times New Roman"/>
          <w:sz w:val="24"/>
          <w:szCs w:val="24"/>
        </w:rPr>
        <w:t>t</w:t>
      </w:r>
      <w:r w:rsidR="525CDC3B" w:rsidRPr="1BD68A4A">
        <w:rPr>
          <w:rFonts w:ascii="Times New Roman" w:eastAsia="Times New Roman" w:hAnsi="Times New Roman" w:cs="Times New Roman"/>
          <w:sz w:val="24"/>
          <w:szCs w:val="24"/>
        </w:rPr>
        <w:t xml:space="preserve">a tehingu </w:t>
      </w:r>
      <w:ins w:id="1021" w:author="Merike Koppel - JUSTDIGI" w:date="2026-01-02T10:11:00Z" w16du:dateUtc="2026-01-02T08:11:00Z">
        <w:r w:rsidR="00140936">
          <w:rPr>
            <w:rFonts w:ascii="Times New Roman" w:eastAsia="Times New Roman" w:hAnsi="Times New Roman" w:cs="Times New Roman"/>
            <w:sz w:val="24"/>
            <w:szCs w:val="24"/>
          </w:rPr>
          <w:t>tege</w:t>
        </w:r>
      </w:ins>
      <w:del w:id="1022" w:author="Merike Koppel - JUSTDIGI" w:date="2026-01-02T10:11:00Z" w16du:dateUtc="2026-01-02T08:11:00Z">
        <w:r w:rsidR="525CDC3B" w:rsidRPr="1BD68A4A" w:rsidDel="00140936">
          <w:rPr>
            <w:rFonts w:ascii="Times New Roman" w:eastAsia="Times New Roman" w:hAnsi="Times New Roman" w:cs="Times New Roman"/>
            <w:sz w:val="24"/>
            <w:szCs w:val="24"/>
          </w:rPr>
          <w:delText>läbivii</w:delText>
        </w:r>
      </w:del>
      <w:r w:rsidR="525CDC3B" w:rsidRPr="1BD68A4A">
        <w:rPr>
          <w:rFonts w:ascii="Times New Roman" w:eastAsia="Times New Roman" w:hAnsi="Times New Roman" w:cs="Times New Roman"/>
          <w:sz w:val="24"/>
          <w:szCs w:val="24"/>
        </w:rPr>
        <w:t>mise eest</w:t>
      </w:r>
      <w:r w:rsidR="6771DE1D" w:rsidRPr="1BD68A4A">
        <w:rPr>
          <w:rFonts w:ascii="Times New Roman" w:eastAsia="Times New Roman" w:hAnsi="Times New Roman" w:cs="Times New Roman"/>
          <w:sz w:val="24"/>
          <w:szCs w:val="24"/>
        </w:rPr>
        <w:t xml:space="preserve"> </w:t>
      </w:r>
      <w:commentRangeEnd w:id="1020"/>
      <w:r w:rsidR="003E1D12">
        <w:rPr>
          <w:rStyle w:val="Kommentaariviide"/>
        </w:rPr>
        <w:commentReference w:id="1020"/>
      </w:r>
      <w:r w:rsidR="6771DE1D" w:rsidRPr="1BD68A4A">
        <w:rPr>
          <w:rFonts w:ascii="Times New Roman" w:eastAsia="Times New Roman" w:hAnsi="Times New Roman" w:cs="Times New Roman"/>
          <w:sz w:val="24"/>
          <w:szCs w:val="24"/>
        </w:rPr>
        <w:t>–</w:t>
      </w:r>
    </w:p>
    <w:p w14:paraId="65D5DE6E" w14:textId="7A1B404D" w:rsidR="778BCC44" w:rsidRDefault="778BCC44">
      <w:pPr>
        <w:spacing w:after="0" w:line="240" w:lineRule="auto"/>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karistatakse rahatrahviga kuni 700 000 eurot või kuni kahekordses väärteo tulemusel teenitud kasule või ära hoitud kahjule vastavas summas.</w:t>
      </w:r>
    </w:p>
    <w:p w14:paraId="3D2A65FE" w14:textId="4BC59BAD" w:rsidR="778BCC44" w:rsidRDefault="778BCC44">
      <w:pPr>
        <w:spacing w:after="0" w:line="240" w:lineRule="auto"/>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(2) Sama teo eest, kui selle on toime pannud juriidiline isik</w:t>
      </w:r>
      <w:r w:rsidR="00846981" w:rsidRPr="1BD68A4A">
        <w:rPr>
          <w:rFonts w:ascii="Times New Roman" w:eastAsia="Times New Roman" w:hAnsi="Times New Roman" w:cs="Times New Roman"/>
          <w:sz w:val="24"/>
          <w:szCs w:val="24"/>
        </w:rPr>
        <w:t xml:space="preserve">, </w:t>
      </w:r>
      <w:r w:rsidR="002921B8" w:rsidRPr="1BD68A4A">
        <w:rPr>
          <w:rFonts w:ascii="Times New Roman" w:eastAsia="Times New Roman" w:hAnsi="Times New Roman" w:cs="Times New Roman"/>
          <w:sz w:val="24"/>
          <w:szCs w:val="24"/>
        </w:rPr>
        <w:t>–</w:t>
      </w:r>
    </w:p>
    <w:p w14:paraId="1A92C9B6" w14:textId="23C46E93" w:rsidR="778BCC44" w:rsidRPr="00FA634D" w:rsidRDefault="0F07ECD8" w:rsidP="00A02667">
      <w:pPr>
        <w:spacing w:after="0" w:line="240" w:lineRule="auto"/>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w:t>
      </w:r>
      <w:r w:rsidR="2193D8BA" w:rsidRPr="1BD68A4A">
        <w:rPr>
          <w:rFonts w:ascii="Times New Roman" w:eastAsia="Times New Roman" w:hAnsi="Times New Roman" w:cs="Times New Roman"/>
          <w:sz w:val="24"/>
          <w:szCs w:val="24"/>
        </w:rPr>
        <w:t xml:space="preserve"> kuni kolm protsenti juriidilise isiku või tema konsolideerimisgrupi konsolideeritud käibest.</w:t>
      </w:r>
      <w:r w:rsidR="001E7103">
        <w:rPr>
          <w:rFonts w:ascii="Times New Roman" w:eastAsia="Times New Roman" w:hAnsi="Times New Roman" w:cs="Times New Roman"/>
          <w:sz w:val="24"/>
          <w:szCs w:val="24"/>
        </w:rPr>
        <w:t>“</w:t>
      </w:r>
      <w:r w:rsidR="05906ABA" w:rsidRPr="1BD68A4A">
        <w:rPr>
          <w:rFonts w:ascii="Times New Roman" w:eastAsia="Times New Roman" w:hAnsi="Times New Roman" w:cs="Times New Roman"/>
          <w:sz w:val="24"/>
          <w:szCs w:val="24"/>
        </w:rPr>
        <w:t>.</w:t>
      </w:r>
    </w:p>
    <w:p w14:paraId="3F13B11F" w14:textId="5049D544" w:rsidR="778BCC44" w:rsidRPr="00FA634D" w:rsidRDefault="778BCC44" w:rsidP="14D1E9CD">
      <w:pPr>
        <w:spacing w:after="0" w:line="240" w:lineRule="auto"/>
        <w:jc w:val="both"/>
        <w:rPr>
          <w:rFonts w:ascii="Times New Roman" w:eastAsia="Times New Roman" w:hAnsi="Times New Roman" w:cs="Times New Roman"/>
          <w:sz w:val="24"/>
          <w:szCs w:val="24"/>
        </w:rPr>
      </w:pPr>
    </w:p>
    <w:p w14:paraId="795E6C51" w14:textId="416D3400" w:rsidR="20DD2A98" w:rsidRPr="00FA634D" w:rsidRDefault="20DD2A98" w:rsidP="20DD2A98">
      <w:pPr>
        <w:spacing w:after="0" w:line="240" w:lineRule="auto"/>
        <w:jc w:val="both"/>
        <w:rPr>
          <w:rFonts w:ascii="Times New Roman" w:hAnsi="Times New Roman" w:cs="Times New Roman"/>
          <w:sz w:val="24"/>
          <w:szCs w:val="24"/>
        </w:rPr>
      </w:pPr>
    </w:p>
    <w:p w14:paraId="7B9A2E6C" w14:textId="104FF34E" w:rsidR="4521DF14" w:rsidRPr="00FA634D" w:rsidRDefault="77092B8D" w:rsidP="20DD2A98">
      <w:pPr>
        <w:spacing w:after="0" w:line="240" w:lineRule="auto"/>
        <w:jc w:val="both"/>
        <w:rPr>
          <w:rFonts w:ascii="Times New Roman" w:hAnsi="Times New Roman" w:cs="Times New Roman"/>
          <w:b/>
          <w:bCs/>
          <w:sz w:val="24"/>
          <w:szCs w:val="24"/>
        </w:rPr>
      </w:pPr>
      <w:r w:rsidRPr="1BD68A4A">
        <w:rPr>
          <w:rFonts w:ascii="Times New Roman" w:hAnsi="Times New Roman" w:cs="Times New Roman"/>
          <w:b/>
          <w:bCs/>
          <w:sz w:val="24"/>
          <w:szCs w:val="24"/>
        </w:rPr>
        <w:t xml:space="preserve">§ 10. Seaduse jõustumine </w:t>
      </w:r>
    </w:p>
    <w:p w14:paraId="0324B294" w14:textId="77777777" w:rsidR="003B3EF5" w:rsidRPr="00FA634D" w:rsidRDefault="003B3EF5" w:rsidP="14D1E9CD">
      <w:pPr>
        <w:spacing w:after="0" w:line="240" w:lineRule="auto"/>
        <w:jc w:val="both"/>
        <w:rPr>
          <w:rFonts w:ascii="Times New Roman" w:hAnsi="Times New Roman" w:cs="Times New Roman"/>
          <w:sz w:val="24"/>
          <w:szCs w:val="24"/>
        </w:rPr>
      </w:pPr>
    </w:p>
    <w:p w14:paraId="2999F7CD" w14:textId="301A7C70" w:rsidR="3BBD6E1A" w:rsidRPr="00FA634D" w:rsidRDefault="3BBD6E1A" w:rsidP="14D1E9CD">
      <w:pPr>
        <w:spacing w:after="0" w:line="240" w:lineRule="auto"/>
        <w:jc w:val="both"/>
        <w:rPr>
          <w:rFonts w:ascii="Times New Roman" w:hAnsi="Times New Roman" w:cs="Times New Roman"/>
          <w:sz w:val="24"/>
          <w:szCs w:val="24"/>
        </w:rPr>
      </w:pPr>
      <w:r w:rsidRPr="1BD68A4A">
        <w:rPr>
          <w:rFonts w:ascii="Times New Roman" w:hAnsi="Times New Roman" w:cs="Times New Roman"/>
          <w:sz w:val="24"/>
          <w:szCs w:val="24"/>
        </w:rPr>
        <w:t xml:space="preserve">Käesolev seadus jõustub </w:t>
      </w:r>
      <w:commentRangeStart w:id="1023"/>
      <w:r w:rsidRPr="1BD68A4A">
        <w:rPr>
          <w:rFonts w:ascii="Times New Roman" w:hAnsi="Times New Roman" w:cs="Times New Roman"/>
          <w:sz w:val="24"/>
          <w:szCs w:val="24"/>
        </w:rPr>
        <w:t xml:space="preserve">2026. aasta </w:t>
      </w:r>
      <w:commentRangeStart w:id="1024"/>
      <w:r w:rsidRPr="1BD68A4A">
        <w:rPr>
          <w:rFonts w:ascii="Times New Roman" w:hAnsi="Times New Roman" w:cs="Times New Roman"/>
          <w:sz w:val="24"/>
          <w:szCs w:val="24"/>
        </w:rPr>
        <w:t>11. jaanuaril</w:t>
      </w:r>
      <w:commentRangeEnd w:id="1024"/>
      <w:r w:rsidR="00706DBB">
        <w:rPr>
          <w:rStyle w:val="Kommentaariviide"/>
        </w:rPr>
        <w:commentReference w:id="1024"/>
      </w:r>
      <w:r w:rsidRPr="1BD68A4A">
        <w:rPr>
          <w:rFonts w:ascii="Times New Roman" w:hAnsi="Times New Roman" w:cs="Times New Roman"/>
          <w:sz w:val="24"/>
          <w:szCs w:val="24"/>
        </w:rPr>
        <w:t xml:space="preserve">. </w:t>
      </w:r>
      <w:commentRangeEnd w:id="1023"/>
      <w:r w:rsidR="00EE0F33">
        <w:rPr>
          <w:rStyle w:val="Kommentaariviide"/>
        </w:rPr>
        <w:commentReference w:id="1023"/>
      </w:r>
    </w:p>
    <w:p w14:paraId="1AC697D3" w14:textId="5F69893A" w:rsidR="14D1E9CD" w:rsidRPr="00FA634D" w:rsidRDefault="14D1E9CD" w:rsidP="14D1E9CD">
      <w:pPr>
        <w:spacing w:after="0" w:line="240" w:lineRule="auto"/>
        <w:jc w:val="both"/>
        <w:rPr>
          <w:rFonts w:ascii="Times New Roman" w:hAnsi="Times New Roman" w:cs="Times New Roman"/>
          <w:sz w:val="24"/>
          <w:szCs w:val="24"/>
        </w:rPr>
      </w:pPr>
    </w:p>
    <w:p w14:paraId="6676B52F" w14:textId="2CEC200A" w:rsidR="14D1E9CD" w:rsidRPr="00FA634D" w:rsidRDefault="14D1E9CD" w:rsidP="14D1E9CD">
      <w:pPr>
        <w:spacing w:after="0" w:line="240" w:lineRule="auto"/>
        <w:jc w:val="both"/>
        <w:rPr>
          <w:rFonts w:ascii="Times New Roman" w:hAnsi="Times New Roman" w:cs="Times New Roman"/>
          <w:sz w:val="24"/>
          <w:szCs w:val="24"/>
        </w:rPr>
      </w:pPr>
    </w:p>
    <w:p w14:paraId="4AF73847" w14:textId="14E47044" w:rsidR="14D1E9CD" w:rsidRPr="00FA634D" w:rsidRDefault="14D1E9CD" w:rsidP="14D1E9CD">
      <w:pPr>
        <w:spacing w:after="0" w:line="240" w:lineRule="auto"/>
        <w:jc w:val="both"/>
        <w:rPr>
          <w:rFonts w:ascii="Times New Roman" w:hAnsi="Times New Roman" w:cs="Times New Roman"/>
          <w:sz w:val="24"/>
          <w:szCs w:val="24"/>
        </w:rPr>
      </w:pPr>
    </w:p>
    <w:p w14:paraId="4B1C81DF" w14:textId="08C852EC" w:rsidR="337A222D" w:rsidRPr="00FA634D" w:rsidRDefault="337A222D" w:rsidP="00C805EF">
      <w:pPr>
        <w:spacing w:after="0" w:line="240" w:lineRule="auto"/>
        <w:ind w:hanging="11"/>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 xml:space="preserve">Lauri </w:t>
      </w:r>
      <w:proofErr w:type="spellStart"/>
      <w:r w:rsidRPr="1BD68A4A">
        <w:rPr>
          <w:rFonts w:ascii="Times New Roman" w:eastAsia="Times New Roman" w:hAnsi="Times New Roman" w:cs="Times New Roman"/>
          <w:sz w:val="24"/>
          <w:szCs w:val="24"/>
        </w:rPr>
        <w:t>Hussar</w:t>
      </w:r>
      <w:proofErr w:type="spellEnd"/>
    </w:p>
    <w:p w14:paraId="19EB5665" w14:textId="1FFED486" w:rsidR="337A222D" w:rsidRPr="00FA634D" w:rsidRDefault="337A222D" w:rsidP="00C805EF">
      <w:pPr>
        <w:widowControl w:val="0"/>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Riigikogu esimees</w:t>
      </w:r>
    </w:p>
    <w:p w14:paraId="58E3FE8B" w14:textId="329565F9" w:rsidR="14D1E9CD" w:rsidRPr="00FA634D" w:rsidRDefault="14D1E9CD" w:rsidP="00C805EF">
      <w:pPr>
        <w:widowControl w:val="0"/>
        <w:spacing w:after="0" w:line="240" w:lineRule="auto"/>
        <w:jc w:val="both"/>
        <w:rPr>
          <w:rFonts w:ascii="Times New Roman" w:eastAsia="Times New Roman" w:hAnsi="Times New Roman" w:cs="Times New Roman"/>
          <w:sz w:val="24"/>
          <w:szCs w:val="24"/>
        </w:rPr>
      </w:pPr>
    </w:p>
    <w:p w14:paraId="71BF8B30" w14:textId="6CECB8D1" w:rsidR="337A222D" w:rsidRPr="00FA634D" w:rsidRDefault="337A222D" w:rsidP="1BD68A4A">
      <w:pPr>
        <w:widowControl w:val="0"/>
        <w:pBdr>
          <w:bottom w:val="single" w:sz="12" w:space="11" w:color="auto"/>
        </w:pBd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Tallinn,</w:t>
      </w:r>
      <w:r>
        <w:tab/>
      </w:r>
      <w:r>
        <w:tab/>
      </w:r>
      <w:r w:rsidRPr="1BD68A4A">
        <w:rPr>
          <w:rFonts w:ascii="Times New Roman" w:eastAsia="Times New Roman" w:hAnsi="Times New Roman" w:cs="Times New Roman"/>
          <w:sz w:val="24"/>
          <w:szCs w:val="24"/>
        </w:rPr>
        <w:t>…</w:t>
      </w:r>
    </w:p>
    <w:p w14:paraId="7AD4C994" w14:textId="60EF14B8" w:rsidR="337A222D" w:rsidRPr="00FA634D" w:rsidRDefault="337A222D" w:rsidP="00C805EF">
      <w:pPr>
        <w:pStyle w:val="Standard"/>
        <w:jc w:val="both"/>
        <w:rPr>
          <w:rFonts w:ascii="Times New Roman" w:eastAsia="Times New Roman" w:hAnsi="Times New Roman" w:cs="Times New Roman"/>
        </w:rPr>
      </w:pPr>
      <w:r w:rsidRPr="1BD68A4A">
        <w:rPr>
          <w:rFonts w:ascii="Times New Roman" w:eastAsia="Times New Roman" w:hAnsi="Times New Roman" w:cs="Times New Roman"/>
        </w:rPr>
        <w:t xml:space="preserve">Algatab Vabariigi Valitsus </w:t>
      </w:r>
      <w:r w:rsidR="003B3EF5" w:rsidRPr="1BD68A4A">
        <w:rPr>
          <w:rFonts w:ascii="Times New Roman" w:eastAsia="Times New Roman" w:hAnsi="Times New Roman" w:cs="Times New Roman"/>
        </w:rPr>
        <w:t xml:space="preserve">                     </w:t>
      </w:r>
      <w:r w:rsidRPr="1BD68A4A">
        <w:rPr>
          <w:rFonts w:ascii="Times New Roman" w:eastAsia="Times New Roman" w:hAnsi="Times New Roman" w:cs="Times New Roman"/>
        </w:rPr>
        <w:t xml:space="preserve"> a nr </w:t>
      </w:r>
      <w:r w:rsidR="003B3EF5" w:rsidRPr="1BD68A4A">
        <w:rPr>
          <w:rFonts w:ascii="Times New Roman" w:eastAsia="Times New Roman" w:hAnsi="Times New Roman" w:cs="Times New Roman"/>
        </w:rPr>
        <w:t xml:space="preserve">                    </w:t>
      </w:r>
    </w:p>
    <w:p w14:paraId="1B49CF93" w14:textId="376333A1" w:rsidR="14D1E9CD" w:rsidRPr="00FA634D" w:rsidRDefault="14D1E9CD" w:rsidP="00C805EF">
      <w:pPr>
        <w:widowControl w:val="0"/>
        <w:spacing w:after="0" w:line="240" w:lineRule="auto"/>
        <w:jc w:val="both"/>
        <w:rPr>
          <w:rFonts w:ascii="Times New Roman" w:eastAsia="Times New Roman" w:hAnsi="Times New Roman" w:cs="Times New Roman"/>
          <w:sz w:val="24"/>
          <w:szCs w:val="24"/>
        </w:rPr>
      </w:pPr>
    </w:p>
    <w:p w14:paraId="3FE9D47E" w14:textId="5880847A" w:rsidR="337A222D" w:rsidRPr="00FA634D" w:rsidRDefault="337A222D" w:rsidP="00C805EF">
      <w:pPr>
        <w:pStyle w:val="Standard"/>
        <w:jc w:val="both"/>
        <w:rPr>
          <w:rFonts w:ascii="Times New Roman" w:eastAsia="Times New Roman" w:hAnsi="Times New Roman" w:cs="Times New Roman"/>
        </w:rPr>
      </w:pPr>
      <w:r w:rsidRPr="1BD68A4A">
        <w:rPr>
          <w:rFonts w:ascii="Times New Roman" w:eastAsia="Times New Roman" w:hAnsi="Times New Roman" w:cs="Times New Roman"/>
        </w:rPr>
        <w:t>Vabariigi Valitsuse nimel</w:t>
      </w:r>
    </w:p>
    <w:p w14:paraId="05E7743C" w14:textId="1223E291" w:rsidR="14D1E9CD" w:rsidRPr="00FA634D" w:rsidRDefault="14D1E9CD" w:rsidP="00C805EF">
      <w:pPr>
        <w:widowControl w:val="0"/>
        <w:spacing w:after="0" w:line="240" w:lineRule="auto"/>
        <w:jc w:val="both"/>
        <w:rPr>
          <w:rFonts w:ascii="Times New Roman" w:eastAsia="Times New Roman" w:hAnsi="Times New Roman" w:cs="Times New Roman"/>
          <w:sz w:val="24"/>
          <w:szCs w:val="24"/>
        </w:rPr>
      </w:pPr>
    </w:p>
    <w:p w14:paraId="61010B13" w14:textId="1525B02A" w:rsidR="337A222D" w:rsidRPr="00FA634D" w:rsidRDefault="337A222D" w:rsidP="00C805EF">
      <w:pPr>
        <w:spacing w:after="0" w:line="240" w:lineRule="auto"/>
        <w:jc w:val="both"/>
        <w:rPr>
          <w:rFonts w:ascii="Times New Roman" w:eastAsia="Times New Roman" w:hAnsi="Times New Roman" w:cs="Times New Roman"/>
          <w:sz w:val="24"/>
          <w:szCs w:val="24"/>
        </w:rPr>
      </w:pPr>
      <w:r w:rsidRPr="1BD68A4A">
        <w:rPr>
          <w:rFonts w:ascii="Times New Roman" w:eastAsia="Times New Roman" w:hAnsi="Times New Roman" w:cs="Times New Roman"/>
          <w:sz w:val="24"/>
          <w:szCs w:val="24"/>
        </w:rPr>
        <w:t>(allkirjastatud digitaalselt)</w:t>
      </w:r>
    </w:p>
    <w:p w14:paraId="7255EF4A" w14:textId="76B6A2E6" w:rsidR="14D1E9CD" w:rsidRPr="00FA634D" w:rsidRDefault="14D1E9CD" w:rsidP="14D1E9CD">
      <w:pPr>
        <w:spacing w:after="0" w:line="240" w:lineRule="auto"/>
        <w:jc w:val="both"/>
        <w:rPr>
          <w:rFonts w:ascii="Times New Roman" w:hAnsi="Times New Roman" w:cs="Times New Roman"/>
          <w:sz w:val="24"/>
          <w:szCs w:val="24"/>
        </w:rPr>
      </w:pPr>
    </w:p>
    <w:p w14:paraId="69729158" w14:textId="06A3BA2D" w:rsidR="559D6945" w:rsidRPr="00FA634D" w:rsidRDefault="559D6945" w:rsidP="559D6945">
      <w:pPr>
        <w:spacing w:after="0" w:line="240" w:lineRule="auto"/>
        <w:jc w:val="both"/>
        <w:rPr>
          <w:rFonts w:ascii="Times New Roman" w:hAnsi="Times New Roman" w:cs="Times New Roman"/>
          <w:sz w:val="24"/>
          <w:szCs w:val="24"/>
        </w:rPr>
      </w:pPr>
    </w:p>
    <w:sectPr w:rsidR="559D6945" w:rsidRPr="00FA634D" w:rsidSect="00CD4037">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rike Koppel - JUSTDIGI" w:date="2025-12-29T09:59:00Z" w:initials="MK">
    <w:p w14:paraId="4698D0FD" w14:textId="77777777" w:rsidR="00492556" w:rsidRDefault="00492556" w:rsidP="00492556">
      <w:pPr>
        <w:pStyle w:val="Kommentaaritekst"/>
      </w:pPr>
      <w:r>
        <w:rPr>
          <w:rStyle w:val="Kommentaariviide"/>
        </w:rPr>
        <w:annotationRef/>
      </w:r>
      <w:r>
        <w:t xml:space="preserve">Kuna "regulatsioon" tähendab </w:t>
      </w:r>
      <w:r>
        <w:rPr>
          <w:color w:val="173148"/>
          <w:highlight w:val="white"/>
        </w:rPr>
        <w:t>õigusaktiga reguleerimist või reguleerivat õigusakti, siis kas see on ikka täpne vaste ingliskeelsele terminile "Basel III regulations"</w:t>
      </w:r>
      <w:r>
        <w:t>, st tegemist on Baseli komitee standarditega, aga see komitee ei ole ju seadusandja … pakun IATE eeskujul: "Basel III raamistik" ...</w:t>
      </w:r>
    </w:p>
  </w:comment>
  <w:comment w:id="5" w:author="Merike Koppel - JUSTDIGI" w:date="2025-12-29T10:01:00Z" w:initials="MK">
    <w:p w14:paraId="2B82DD9E" w14:textId="77777777" w:rsidR="002A5CF8" w:rsidRDefault="002A5CF8" w:rsidP="002A5CF8">
      <w:pPr>
        <w:pStyle w:val="Kommentaaritekst"/>
      </w:pPr>
      <w:r>
        <w:rPr>
          <w:rStyle w:val="Kommentaariviide"/>
        </w:rPr>
        <w:annotationRef/>
      </w:r>
      <w:r>
        <w:t>Kui sissejuhatavas lauseosas on sõna "järgmine", siis on loetelupunktid nimetavas käändes.</w:t>
      </w:r>
    </w:p>
  </w:comment>
  <w:comment w:id="8" w:author="Merike Koppel - JUSTDIGI" w:date="2025-12-29T10:01:00Z" w:initials="MK">
    <w:p w14:paraId="7B922144" w14:textId="77777777" w:rsidR="00C04A18" w:rsidRDefault="00C04A18" w:rsidP="00C04A18">
      <w:pPr>
        <w:pStyle w:val="Kommentaaritekst"/>
      </w:pPr>
      <w:r>
        <w:rPr>
          <w:rStyle w:val="Kommentaariviide"/>
        </w:rPr>
        <w:annotationRef/>
      </w:r>
      <w:r>
        <w:t>Pigem nii, sest sissejuhatavas lauseosas on juba öeldud, et filiaal osutab, siin siis lisaks tingimus, kui seda osutab.</w:t>
      </w:r>
    </w:p>
  </w:comment>
  <w:comment w:id="16" w:author="Merike Koppel - JUSTDIGI" w:date="2025-12-29T10:03:00Z" w:initials="MK">
    <w:p w14:paraId="075AB386" w14:textId="77777777" w:rsidR="000E4823" w:rsidRDefault="000E4823" w:rsidP="000E4823">
      <w:pPr>
        <w:pStyle w:val="Kommentaaritekst"/>
      </w:pPr>
      <w:r>
        <w:rPr>
          <w:rStyle w:val="Kommentaariviide"/>
        </w:rPr>
        <w:annotationRef/>
      </w:r>
      <w:r>
        <w:t>Kas nii võiks, on loetavam</w:t>
      </w:r>
    </w:p>
  </w:comment>
  <w:comment w:id="24" w:author="Merike Koppel - JUSTDIGI" w:date="2025-12-29T10:23:00Z" w:initials="MK">
    <w:p w14:paraId="6BA5E9B3" w14:textId="77777777" w:rsidR="00AF14FB" w:rsidRDefault="00730BCA" w:rsidP="00AF14FB">
      <w:pPr>
        <w:pStyle w:val="Kommentaaritekst"/>
      </w:pPr>
      <w:r>
        <w:rPr>
          <w:rStyle w:val="Kommentaariviide"/>
        </w:rPr>
        <w:annotationRef/>
      </w:r>
      <w:r w:rsidR="00AF14FB">
        <w:t>HÕNTE käsiraamatu järgi tuleb ühe teksti piires sarnaseid koosseise tähistada sarnaselt, st nt kui eelmises punktis on nimetatud kahte sõna sõnadeks, siis tuleb seda teha ka siin punktis, koosseisude tähistamine sarnaselt kehtib kogu teksti kohta, st et kui siin on märkide ja arvudega koosseisu nimetatud tekstiosaks, siis tuleb seda teha ka teistes punktides sama koosseisu puhul ning see ei tähenda seda, et ühes muutmispunktis tuleb kasutada ühesugust nimetust, et peab kindlasti olema: tekstiosa tekstiosaga ja sõnad sõnadega, seda see nõue ei tähenda, tuleb lähtuda koosseisust ...</w:t>
      </w:r>
    </w:p>
  </w:comment>
  <w:comment w:id="28" w:author="Merike Koppel - JUSTDIGI" w:date="2025-12-29T10:39:00Z" w:initials="MK">
    <w:p w14:paraId="0AC64D56" w14:textId="77777777" w:rsidR="00B91301" w:rsidRDefault="00BB4078" w:rsidP="00B91301">
      <w:pPr>
        <w:pStyle w:val="Kommentaaritekst"/>
      </w:pPr>
      <w:r>
        <w:rPr>
          <w:rStyle w:val="Kommentaariviide"/>
        </w:rPr>
        <w:annotationRef/>
      </w:r>
      <w:r w:rsidR="00B91301">
        <w:t xml:space="preserve">Või siiski nii: "vastutavaks selle eest, et on tagatud" … ehk siis küsimus on selles, mille eest ta vastutab, kas: kui ta on kohustatud järgima </w:t>
      </w:r>
      <w:r w:rsidR="00B91301">
        <w:rPr>
          <w:color w:val="202020"/>
          <w:highlight w:val="white"/>
        </w:rPr>
        <w:t>käesolevas seaduses ning Euroopa Parlamendi ja nõukogu määruses (EL) nr 575/2013 kehtestatud nõudeid allkonsolideeritud alusel</w:t>
      </w:r>
      <w:r w:rsidR="00B91301">
        <w:t xml:space="preserve"> või kui ta on määratud vastutavaks nende nõuete järgimise eest"? Või vastutab ta selle eest, et on tagatud usaldatavusnõuete järgimine … praeguses sõnastuses ebaselge</w:t>
      </w:r>
    </w:p>
  </w:comment>
  <w:comment w:id="29" w:author="Merike Koppel - JUSTDIGI" w:date="2025-12-29T10:42:00Z" w:initials="MK">
    <w:p w14:paraId="4F398975" w14:textId="77777777" w:rsidR="001A351F" w:rsidRDefault="00C3556C" w:rsidP="001A351F">
      <w:pPr>
        <w:pStyle w:val="Kommentaaritekst"/>
      </w:pPr>
      <w:r>
        <w:rPr>
          <w:rStyle w:val="Kommentaariviide"/>
        </w:rPr>
        <w:annotationRef/>
      </w:r>
      <w:r w:rsidR="001A351F">
        <w:t>Jälgimine on kestev tegevus, mistõttu ei saa kahjuks seda teha korraks ja öelda, et jälgib vähemalt kord aastas … pakun: " … jälgib pidevalt, kuid kontrollib vähemalt kord aastas … ning seda, kas krediidiasutus …"</w:t>
      </w:r>
    </w:p>
  </w:comment>
  <w:comment w:id="30" w:author="Merike Koppel - JUSTDIGI" w:date="2025-12-29T10:50:00Z" w:initials="MK">
    <w:p w14:paraId="2CB18D58" w14:textId="7863A33B" w:rsidR="00896602" w:rsidRDefault="00896602" w:rsidP="00896602">
      <w:pPr>
        <w:pStyle w:val="Kommentaaritekst"/>
      </w:pPr>
      <w:r>
        <w:rPr>
          <w:rStyle w:val="Kommentaariviide"/>
        </w:rPr>
        <w:annotationRef/>
      </w:r>
      <w:r>
        <w:t>Jääb arusaamatuks, mille läbivaatamiseks?</w:t>
      </w:r>
    </w:p>
  </w:comment>
  <w:comment w:id="37" w:author="Merike Koppel - JUSTDIGI" w:date="2026-01-03T10:34:00Z" w:initials="MK">
    <w:p w14:paraId="7AEC2BB1" w14:textId="77777777" w:rsidR="00FD4591" w:rsidRDefault="00FD4591" w:rsidP="00FD4591">
      <w:pPr>
        <w:pStyle w:val="Kommentaaritekst"/>
      </w:pPr>
      <w:r>
        <w:rPr>
          <w:rStyle w:val="Kommentaariviide"/>
        </w:rPr>
        <w:annotationRef/>
      </w:r>
      <w:r>
        <w:t>Või tuleks siiski täpsustada, mis protsendimäärasid: "kohaldatakse tema suhtes … lõikes 2 sätestatud protsendimäärasid konsolideeritud näitajate alusel"</w:t>
      </w:r>
    </w:p>
  </w:comment>
  <w:comment w:id="40" w:author="Merike Koppel - JUSTDIGI" w:date="2025-12-29T10:59:00Z" w:initials="MK">
    <w:p w14:paraId="02CC551E" w14:textId="77777777" w:rsidR="00C257AC" w:rsidRDefault="003F77DD" w:rsidP="00C257AC">
      <w:pPr>
        <w:pStyle w:val="Kommentaaritekst"/>
      </w:pPr>
      <w:r>
        <w:rPr>
          <w:rStyle w:val="Kommentaariviide"/>
        </w:rPr>
        <w:annotationRef/>
      </w:r>
      <w:r w:rsidR="00C257AC">
        <w:t>Pakun nii, sest viidatud paragrahv käsitleb heakskiitmist, mitte seda, missugune see heakskiit peab olema, seega ei saa sõnastada:  selle paragr kohane heakskiit, saaks sõnastada ka: kellele on antud heakskiit kooskõlas käesoleva seaduse §-ga 13</w:t>
      </w:r>
      <w:r w:rsidR="00C257AC">
        <w:rPr>
          <w:vertAlign w:val="superscript"/>
        </w:rPr>
        <w:t>4</w:t>
      </w:r>
    </w:p>
  </w:comment>
  <w:comment w:id="43" w:author="Merike Koppel - JUSTDIGI" w:date="2025-12-29T11:00:00Z" w:initials="MK">
    <w:p w14:paraId="0239831D" w14:textId="16117F5F" w:rsidR="0049048C" w:rsidRDefault="0049048C" w:rsidP="0049048C">
      <w:pPr>
        <w:pStyle w:val="Kommentaaritekst"/>
      </w:pPr>
      <w:r>
        <w:rPr>
          <w:rStyle w:val="Kommentaariviide"/>
        </w:rPr>
        <w:annotationRef/>
      </w:r>
      <w:r>
        <w:t>Kehtivaga ühtluse huvides</w:t>
      </w:r>
    </w:p>
  </w:comment>
  <w:comment w:id="45" w:author="Merike Koppel - JUSTDIGI" w:date="2025-12-29T11:01:00Z" w:initials="MK">
    <w:p w14:paraId="5A2B5EE0" w14:textId="77777777" w:rsidR="00683D38" w:rsidRDefault="00683D38" w:rsidP="00683D38">
      <w:pPr>
        <w:pStyle w:val="Kommentaaritekst"/>
      </w:pPr>
      <w:r>
        <w:rPr>
          <w:rStyle w:val="Kommentaariviide"/>
        </w:rPr>
        <w:annotationRef/>
      </w:r>
      <w:r>
        <w:t>Kas siin ei peaks täpsustama, mis grupi?</w:t>
      </w:r>
    </w:p>
  </w:comment>
  <w:comment w:id="49" w:author="Merike Koppel - JUSTDIGI" w:date="2025-12-29T11:04:00Z" w:initials="MK">
    <w:p w14:paraId="01E5068D" w14:textId="77777777" w:rsidR="008700D6" w:rsidRDefault="00355CC9" w:rsidP="008700D6">
      <w:pPr>
        <w:pStyle w:val="Kommentaaritekst"/>
      </w:pPr>
      <w:r>
        <w:rPr>
          <w:rStyle w:val="Kommentaariviide"/>
        </w:rPr>
        <w:annotationRef/>
      </w:r>
      <w:r w:rsidR="008700D6">
        <w:t>Eespool on kasutatud seda käänet, ühe teksti piires võiks olla ühtlane</w:t>
      </w:r>
    </w:p>
  </w:comment>
  <w:comment w:id="54" w:author="Merike Koppel - JUSTDIGI" w:date="2025-12-29T11:10:00Z" w:initials="MK">
    <w:p w14:paraId="409E5245" w14:textId="25A825B7" w:rsidR="002F2EA4" w:rsidRDefault="002F2EA4" w:rsidP="002F2EA4">
      <w:pPr>
        <w:pStyle w:val="Kommentaaritekst"/>
      </w:pPr>
      <w:r>
        <w:rPr>
          <w:rStyle w:val="Kommentaariviide"/>
        </w:rPr>
        <w:annotationRef/>
      </w:r>
      <w:r>
        <w:t>Selle sõnaga fraasi on kasutatud kehtivas seaduses mitut moodi, kord on see fraasi alguses ja seda eraldab koma (16 korda) ja kord mitte (6 korda) ja siis ka fraasi lõpus (21 korda), kasutus võiks olla ühesugune ehk soovitan kasutada läbivalt kõige levinumat varianti ja tõsta see sõna fraasi lõppu, nt siin: kahe kuu jooksul … hinnangu saamisest arvates."</w:t>
      </w:r>
    </w:p>
  </w:comment>
  <w:comment w:id="55" w:author="Merike Koppel - JUSTDIGI" w:date="2025-12-29T11:10:00Z" w:initials="MK">
    <w:p w14:paraId="4EE517FC" w14:textId="77777777" w:rsidR="007D20C6" w:rsidRDefault="007D20C6" w:rsidP="007D20C6">
      <w:pPr>
        <w:pStyle w:val="Kommentaaritekst"/>
      </w:pPr>
      <w:r>
        <w:rPr>
          <w:rStyle w:val="Kommentaariviide"/>
        </w:rPr>
        <w:annotationRef/>
      </w:r>
      <w:r>
        <w:t>Jätkaks sama sõnastust</w:t>
      </w:r>
    </w:p>
  </w:comment>
  <w:comment w:id="62" w:author="Merike Koppel - JUSTDIGI" w:date="2026-01-03T10:41:00Z" w:initials="MK">
    <w:p w14:paraId="252ADC50" w14:textId="77777777" w:rsidR="0018102F" w:rsidRDefault="0018102F" w:rsidP="0018102F">
      <w:pPr>
        <w:pStyle w:val="Kommentaaritekst"/>
      </w:pPr>
      <w:r>
        <w:rPr>
          <w:rStyle w:val="Kommentaariviide"/>
        </w:rPr>
        <w:annotationRef/>
      </w:r>
      <w:r>
        <w:t>Sõnajärg pigem: kuni on saanud … Asutuse otsuse.</w:t>
      </w:r>
    </w:p>
  </w:comment>
  <w:comment w:id="63" w:author="Merike Koppel - JUSTDIGI" w:date="2026-01-03T10:41:00Z" w:initials="MK">
    <w:p w14:paraId="0ADEF263" w14:textId="77777777" w:rsidR="00320AED" w:rsidRDefault="00320AED" w:rsidP="00320AED">
      <w:pPr>
        <w:pStyle w:val="Kommentaaritekst"/>
      </w:pPr>
      <w:r>
        <w:rPr>
          <w:rStyle w:val="Kommentaariviide"/>
        </w:rPr>
        <w:annotationRef/>
      </w:r>
      <w:r>
        <w:t>Seda ei peaks täpsustama, sest ega ta ju kellelegi teise otsust ei tee ...</w:t>
      </w:r>
    </w:p>
  </w:comment>
  <w:comment w:id="67" w:author="Merike Koppel - JUSTDIGI" w:date="2025-12-29T11:12:00Z" w:initials="MK">
    <w:p w14:paraId="3C85251F" w14:textId="3B2E0067" w:rsidR="00AC6164" w:rsidRDefault="00AC6164" w:rsidP="00AC6164">
      <w:pPr>
        <w:pStyle w:val="Kommentaaritekst"/>
      </w:pPr>
      <w:r>
        <w:rPr>
          <w:rStyle w:val="Kommentaariviide"/>
        </w:rPr>
        <w:annotationRef/>
      </w:r>
      <w:r>
        <w:t>Ei täpsustaks, ega ta kellegi teise otsust ju ei tee</w:t>
      </w:r>
    </w:p>
  </w:comment>
  <w:comment w:id="74" w:author="Merike Koppel - JUSTDIGI" w:date="2025-12-29T11:12:00Z" w:initials="MK">
    <w:p w14:paraId="4A6519C2" w14:textId="77777777" w:rsidR="00AC6164" w:rsidRDefault="00AC6164" w:rsidP="00AC6164">
      <w:pPr>
        <w:pStyle w:val="Kommentaaritekst"/>
      </w:pPr>
      <w:r>
        <w:rPr>
          <w:rStyle w:val="Kommentaariviide"/>
        </w:rPr>
        <w:annotationRef/>
      </w:r>
      <w:r>
        <w:t>Kehtivaga ühtluse huvides</w:t>
      </w:r>
    </w:p>
  </w:comment>
  <w:comment w:id="79" w:author="Merike Koppel - JUSTDIGI" w:date="2025-12-29T11:13:00Z" w:initials="MK">
    <w:p w14:paraId="2E154883" w14:textId="77777777" w:rsidR="00C95FD2" w:rsidRDefault="00A94698" w:rsidP="00C95FD2">
      <w:pPr>
        <w:pStyle w:val="Kommentaaritekst"/>
      </w:pPr>
      <w:r>
        <w:rPr>
          <w:rStyle w:val="Kommentaariviide"/>
        </w:rPr>
        <w:annotationRef/>
      </w:r>
      <w:r w:rsidR="00C95FD2">
        <w:t>Kehtivas mitmel pool mujal: krediidiasutuse juht ja filiaali juhataja?</w:t>
      </w:r>
    </w:p>
  </w:comment>
  <w:comment w:id="80" w:author="Merike Koppel - JUSTDIGI" w:date="2026-01-02T11:13:00Z" w:initials="MK">
    <w:p w14:paraId="6080A9B2" w14:textId="77777777" w:rsidR="001B77AC" w:rsidRDefault="001B77AC" w:rsidP="001B77AC">
      <w:pPr>
        <w:pStyle w:val="Kommentaaritekst"/>
      </w:pPr>
      <w:r>
        <w:rPr>
          <w:rStyle w:val="Kommentaariviide"/>
        </w:rPr>
        <w:annotationRef/>
      </w:r>
      <w:r>
        <w:t>Igaks juhuks küsin, kas filiaalil on mitu juhatajat?</w:t>
      </w:r>
    </w:p>
  </w:comment>
  <w:comment w:id="81" w:author="Merike Koppel - JUSTDIGI" w:date="2025-12-29T11:13:00Z" w:initials="MK">
    <w:p w14:paraId="05F35591" w14:textId="004BE0EE" w:rsidR="006D1A60" w:rsidRDefault="006D1A60" w:rsidP="006D1A60">
      <w:pPr>
        <w:pStyle w:val="Kommentaaritekst"/>
      </w:pPr>
      <w:r>
        <w:rPr>
          <w:rStyle w:val="Kommentaariviide"/>
        </w:rPr>
        <w:annotationRef/>
      </w:r>
      <w:r>
        <w:t>Kas sobiks: "ei kohaldata, kui"?</w:t>
      </w:r>
    </w:p>
  </w:comment>
  <w:comment w:id="82" w:author="Merike Koppel - JUSTDIGI" w:date="2025-12-29T11:14:00Z" w:initials="MK">
    <w:p w14:paraId="109C89FA" w14:textId="77777777" w:rsidR="00903314" w:rsidRDefault="006D1A60" w:rsidP="00903314">
      <w:pPr>
        <w:pStyle w:val="Kommentaaritekst"/>
      </w:pPr>
      <w:r>
        <w:rPr>
          <w:rStyle w:val="Kommentaariviide"/>
        </w:rPr>
        <w:annotationRef/>
      </w:r>
      <w:r w:rsidR="00903314">
        <w:t>"tegevuse saamine" tähenduses kehalise aktiivsuse või tegutsemise saamine ei kõla kahjuks loogiliselt, kas on mõeldud "toimingu saamine" või töö kui töö tulemuse saamist?</w:t>
      </w:r>
    </w:p>
  </w:comment>
  <w:comment w:id="83" w:author="Merike Koppel - JUSTDIGI" w:date="2025-12-29T11:18:00Z" w:initials="MK">
    <w:p w14:paraId="346EBA1F" w14:textId="77777777" w:rsidR="00E45B2A" w:rsidRDefault="000B4856" w:rsidP="00E45B2A">
      <w:pPr>
        <w:pStyle w:val="Kommentaaritekst"/>
      </w:pPr>
      <w:r>
        <w:rPr>
          <w:rStyle w:val="Kommentaariviide"/>
        </w:rPr>
        <w:annotationRef/>
      </w:r>
      <w:r w:rsidR="00E45B2A">
        <w:t xml:space="preserve">Kas nii võiks? "oma algatus" on </w:t>
      </w:r>
      <w:r w:rsidR="00E45B2A">
        <w:rPr>
          <w:color w:val="173148"/>
          <w:highlight w:val="white"/>
        </w:rPr>
        <w:t>kellestki endast, tema vabast tahtest lähtuv algatus</w:t>
      </w:r>
      <w:r w:rsidR="00E45B2A">
        <w:t>, see ei saa olla olukord, pigem tegevus, millegi alustamine, kuna "olukord" asjade üldine olek, seis teatud hetkel</w:t>
      </w:r>
    </w:p>
  </w:comment>
  <w:comment w:id="92" w:author="Merike Koppel - JUSTDIGI" w:date="2025-12-29T11:18:00Z" w:initials="MK">
    <w:p w14:paraId="3F42626D" w14:textId="61673E4F" w:rsidR="00414BB5" w:rsidRDefault="00414BB5" w:rsidP="00414BB5">
      <w:pPr>
        <w:pStyle w:val="Kommentaaritekst"/>
      </w:pPr>
      <w:r>
        <w:rPr>
          <w:rStyle w:val="Kommentaariviide"/>
        </w:rPr>
        <w:annotationRef/>
      </w:r>
      <w:r>
        <w:t>Eesti keele pärasem pigem: "huvi tundnud/ilmutanud"</w:t>
      </w:r>
    </w:p>
  </w:comment>
  <w:comment w:id="93" w:author="Merike Koppel - JUSTDIGI" w:date="2025-12-29T11:19:00Z" w:initials="MK">
    <w:p w14:paraId="0BC84ED1" w14:textId="77777777" w:rsidR="00086B4C" w:rsidRDefault="00086B4C" w:rsidP="00086B4C">
      <w:pPr>
        <w:pStyle w:val="Kommentaaritekst"/>
      </w:pPr>
      <w:r>
        <w:rPr>
          <w:rStyle w:val="Kommentaariviide"/>
        </w:rPr>
        <w:annotationRef/>
      </w:r>
      <w:r>
        <w:t>Kas nii? Toodet ei saa osutada ...</w:t>
      </w:r>
    </w:p>
  </w:comment>
  <w:comment w:id="99" w:author="Merike Koppel - JUSTDIGI" w:date="2025-12-29T11:20:00Z" w:initials="MK">
    <w:p w14:paraId="015E82FB" w14:textId="77777777" w:rsidR="003B326B" w:rsidRDefault="003B326B" w:rsidP="003B326B">
      <w:pPr>
        <w:pStyle w:val="Kommentaaritekst"/>
      </w:pPr>
      <w:r>
        <w:rPr>
          <w:rStyle w:val="Kommentaariviide"/>
        </w:rPr>
        <w:annotationRef/>
      </w:r>
      <w:r>
        <w:t>Kas sobiks selgemalt: "Oma filiaali asutamiseks Eestis on kolmanda riigi krediidiasutus kohustatud ..."</w:t>
      </w:r>
    </w:p>
  </w:comment>
  <w:comment w:id="100" w:author="Merike Koppel - JUSTDIGI" w:date="2025-12-29T11:20:00Z" w:initials="MK">
    <w:p w14:paraId="38EF2BB7" w14:textId="77777777" w:rsidR="00D77D8E" w:rsidRDefault="00D77D8E" w:rsidP="00D77D8E">
      <w:pPr>
        <w:pStyle w:val="Kommentaaritekst"/>
      </w:pPr>
      <w:r>
        <w:rPr>
          <w:rStyle w:val="Kommentaariviide"/>
        </w:rPr>
        <w:annotationRef/>
      </w:r>
      <w:r>
        <w:t>Kas seda numbrit on siin vajalik nimetada,  kui seda lõiget nagunii muudetakse?</w:t>
      </w:r>
    </w:p>
  </w:comment>
  <w:comment w:id="102" w:author="Merike Koppel - JUSTDIGI" w:date="2025-12-29T11:21:00Z" w:initials="MK">
    <w:p w14:paraId="7BE13469" w14:textId="77777777" w:rsidR="00604F44" w:rsidRDefault="00E21E29" w:rsidP="00604F44">
      <w:pPr>
        <w:pStyle w:val="Kommentaaritekst"/>
      </w:pPr>
      <w:r>
        <w:rPr>
          <w:rStyle w:val="Kommentaariviide"/>
        </w:rPr>
        <w:annotationRef/>
      </w:r>
      <w:r w:rsidR="00604F44">
        <w:t>"järelevalvet teostav asutus" ongi järelevalveasutus, seega võiks olla lihtsalt: "järelevalvet teostav asutus" või kas nimetatud ettevõtja üle teeb järelevalvet ka mõni teine asutus kui järelevalveasutus? Eespool on samuti lihtsalt "konsolideeritud järelevalvet teostav asutus"?</w:t>
      </w:r>
    </w:p>
  </w:comment>
  <w:comment w:id="103" w:author="Merike Koppel - JUSTDIGI" w:date="2026-01-03T10:58:00Z" w:initials="MK">
    <w:p w14:paraId="03FE25FD" w14:textId="77777777" w:rsidR="0000521B" w:rsidRDefault="0000521B" w:rsidP="0000521B">
      <w:pPr>
        <w:pStyle w:val="Kommentaaritekst"/>
      </w:pPr>
      <w:r>
        <w:rPr>
          <w:rStyle w:val="Kommentaariviide"/>
        </w:rPr>
        <w:annotationRef/>
      </w:r>
      <w:r>
        <w:t>Sõnajärg pigem nii</w:t>
      </w:r>
    </w:p>
  </w:comment>
  <w:comment w:id="109" w:author="Merike Koppel - JUSTDIGI" w:date="2025-12-29T11:23:00Z" w:initials="MK">
    <w:p w14:paraId="73F30A3F" w14:textId="77777777" w:rsidR="00A3006B" w:rsidRDefault="001E64F6" w:rsidP="00A3006B">
      <w:pPr>
        <w:pStyle w:val="Kommentaaritekst"/>
      </w:pPr>
      <w:r>
        <w:rPr>
          <w:rStyle w:val="Kommentaariviide"/>
        </w:rPr>
        <w:annotationRef/>
      </w:r>
      <w:r w:rsidR="00A3006B">
        <w:t>Sõnajärg pigem nii: "et sõlmida see kokkulepe nimetatud pädeva asutusega enne, kui kolmanda riigi krediidiasutuse filiaal alustab tegevust"</w:t>
      </w:r>
    </w:p>
  </w:comment>
  <w:comment w:id="112" w:author="Merike Koppel - JUSTDIGI" w:date="2025-12-29T11:34:00Z" w:initials="MK">
    <w:p w14:paraId="2F8C3A97" w14:textId="77777777" w:rsidR="00E00DBE" w:rsidRDefault="003F21E3" w:rsidP="00E00DBE">
      <w:pPr>
        <w:pStyle w:val="Kommentaaritekst"/>
      </w:pPr>
      <w:r>
        <w:rPr>
          <w:rStyle w:val="Kommentaariviide"/>
        </w:rPr>
        <w:annotationRef/>
      </w:r>
      <w:r w:rsidR="00E00DBE">
        <w:t xml:space="preserve">Kuna "mitte hiljem kui" tähendab hiljemalt, kõige hiljem, ei saa seda kasutada koos ajavahemikuga (st sõnaga "jooksul"), vaid kindla ajalise orientiiriga. Korrektsem oleks see fraas sõnastada nii: „viivitamata, kuid hiljemalt kümnendal tööpäeval pärast </w:t>
      </w:r>
      <w:r w:rsidR="00E00DBE">
        <w:rPr>
          <w:color w:val="202020"/>
          <w:highlight w:val="white"/>
        </w:rPr>
        <w:t>käesoleva paragrahvi lõikes 1 või 2 nimetatud teate või lõikes 4 nimetatud lisaandmete ja -dokumentide kättesaamist ning käesoleva seaduse §-s 30</w:t>
      </w:r>
      <w:r w:rsidR="00E00DBE">
        <w:rPr>
          <w:color w:val="202020"/>
          <w:highlight w:val="white"/>
          <w:vertAlign w:val="superscript"/>
        </w:rPr>
        <w:t>1</w:t>
      </w:r>
      <w:r w:rsidR="00E00DBE">
        <w:rPr>
          <w:color w:val="202020"/>
          <w:highlight w:val="white"/>
        </w:rPr>
        <w:t> sätestatud menetlustähtaja võimalikku lõppkuupäeva</w:t>
      </w:r>
      <w:r w:rsidR="00E00DBE">
        <w:t>“</w:t>
      </w:r>
    </w:p>
  </w:comment>
  <w:comment w:id="113" w:author="Merike Koppel - JUSTDIGI" w:date="2025-12-29T11:39:00Z" w:initials="MK">
    <w:p w14:paraId="464B10B1" w14:textId="10F4D432" w:rsidR="00110C34" w:rsidRDefault="00110C34" w:rsidP="00110C34">
      <w:pPr>
        <w:pStyle w:val="Kommentaaritekst"/>
      </w:pPr>
      <w:r>
        <w:rPr>
          <w:rStyle w:val="Kommentaariviide"/>
        </w:rPr>
        <w:annotationRef/>
      </w:r>
      <w:r>
        <w:t>Kas hinnatakse nõude vastavust või siiski nõudele vastavust?</w:t>
      </w:r>
    </w:p>
  </w:comment>
  <w:comment w:id="114" w:author="Merike Koppel - JUSTDIGI" w:date="2026-01-03T11:01:00Z" w:initials="MK">
    <w:p w14:paraId="50B7989A" w14:textId="77777777" w:rsidR="006219D8" w:rsidRDefault="006219D8" w:rsidP="006219D8">
      <w:pPr>
        <w:pStyle w:val="Kommentaaritekst"/>
      </w:pPr>
      <w:r>
        <w:rPr>
          <w:rStyle w:val="Kommentaariviide"/>
        </w:rPr>
        <w:annotationRef/>
      </w:r>
      <w:r>
        <w:t>Soovitan kogu teksti ühtluse huvides sellist sõnade järjekorda.</w:t>
      </w:r>
    </w:p>
  </w:comment>
  <w:comment w:id="118" w:author="Merike Koppel - JUSTDIGI" w:date="2025-12-29T11:39:00Z" w:initials="MK">
    <w:p w14:paraId="21DC07C3" w14:textId="15350EE2" w:rsidR="00110C34" w:rsidRDefault="00110C34" w:rsidP="00110C34">
      <w:pPr>
        <w:pStyle w:val="Kommentaaritekst"/>
      </w:pPr>
      <w:r>
        <w:rPr>
          <w:rStyle w:val="Kommentaariviide"/>
        </w:rPr>
        <w:annotationRef/>
      </w:r>
      <w:r>
        <w:t>Koma ära</w:t>
      </w:r>
    </w:p>
  </w:comment>
  <w:comment w:id="120" w:author="Merike Koppel - JUSTDIGI" w:date="2025-12-29T11:40:00Z" w:initials="MK">
    <w:p w14:paraId="76E4B3E4" w14:textId="77777777" w:rsidR="00570765" w:rsidRDefault="00B07926" w:rsidP="00570765">
      <w:pPr>
        <w:pStyle w:val="Kommentaaritekst"/>
      </w:pPr>
      <w:r>
        <w:rPr>
          <w:rStyle w:val="Kommentaariviide"/>
        </w:rPr>
        <w:annotationRef/>
      </w:r>
      <w:r w:rsidR="00570765">
        <w:t xml:space="preserve">Kahe või mitme </w:t>
      </w:r>
      <w:r w:rsidR="00570765">
        <w:rPr>
          <w:i/>
          <w:iCs/>
        </w:rPr>
        <w:t>ja</w:t>
      </w:r>
      <w:r w:rsidR="00570765">
        <w:t xml:space="preserve">- või </w:t>
      </w:r>
      <w:r w:rsidR="00570765">
        <w:rPr>
          <w:i/>
          <w:iCs/>
        </w:rPr>
        <w:t>ning</w:t>
      </w:r>
      <w:r w:rsidR="00570765">
        <w:t>-sidesõnaga rinnastatud ainsusliku täisaluse (kui sisulise mitmuse) puhul on eesti keele normi järgi öeldis mitmuses.</w:t>
      </w:r>
    </w:p>
  </w:comment>
  <w:comment w:id="123" w:author="Merike Koppel - JUSTDIGI" w:date="2025-12-29T11:40:00Z" w:initials="MK">
    <w:p w14:paraId="0089EFAD" w14:textId="79FBB8E9" w:rsidR="00797A44" w:rsidRDefault="00797A44" w:rsidP="00797A44">
      <w:pPr>
        <w:pStyle w:val="Kommentaaritekst"/>
      </w:pPr>
      <w:r>
        <w:rPr>
          <w:rStyle w:val="Kommentaariviide"/>
        </w:rPr>
        <w:annotationRef/>
      </w:r>
      <w:r>
        <w:t>koma</w:t>
      </w:r>
    </w:p>
  </w:comment>
  <w:comment w:id="125" w:author="Merike Koppel - JUSTDIGI" w:date="2026-01-02T11:21:00Z" w:initials="MK">
    <w:p w14:paraId="45558F60" w14:textId="77777777" w:rsidR="00BD4EAE" w:rsidRDefault="004E0282" w:rsidP="00BD4EAE">
      <w:pPr>
        <w:pStyle w:val="Kommentaaritekst"/>
      </w:pPr>
      <w:r>
        <w:rPr>
          <w:rStyle w:val="Kommentaariviide"/>
        </w:rPr>
        <w:annotationRef/>
      </w:r>
      <w:r w:rsidR="00BD4EAE">
        <w:t>Palun veenduda selle ebatäpse viite vajalikkuses?</w:t>
      </w:r>
    </w:p>
  </w:comment>
  <w:comment w:id="135" w:author="Markus Ühtigi - JUSTDIGI" w:date="2026-01-19T10:12:00Z" w:initials="MÜ">
    <w:p w14:paraId="47D6C609" w14:textId="77777777" w:rsidR="00EE0F33" w:rsidRDefault="00EE0F33" w:rsidP="00EE0F33">
      <w:pPr>
        <w:pStyle w:val="Kommentaaritekst"/>
      </w:pPr>
      <w:r>
        <w:rPr>
          <w:rStyle w:val="Kommentaariviide"/>
        </w:rPr>
        <w:annotationRef/>
      </w:r>
      <w:r>
        <w:t>Mis menetlusega on tegemist? Võiks olla täpsustatud sarnaselt eelnõus oleva §-ga 48(2). Vastasel korral tekib segadus nt kehtiva seaduse §-ga 140(2), mis samuti räägib menetlusest.</w:t>
      </w:r>
    </w:p>
  </w:comment>
  <w:comment w:id="143" w:author="Merike Koppel - JUSTDIGI" w:date="2025-12-29T11:42:00Z" w:initials="MK">
    <w:p w14:paraId="6EF274DE" w14:textId="4C961BAA" w:rsidR="00797A44" w:rsidRDefault="00797A44" w:rsidP="00797A44">
      <w:pPr>
        <w:pStyle w:val="Kommentaaritekst"/>
      </w:pPr>
      <w:r>
        <w:rPr>
          <w:rStyle w:val="Kommentaariviide"/>
        </w:rPr>
        <w:annotationRef/>
      </w:r>
      <w:r>
        <w:t>Millise teate?</w:t>
      </w:r>
    </w:p>
  </w:comment>
  <w:comment w:id="144" w:author="Merike Koppel - JUSTDIGI" w:date="2025-12-29T11:43:00Z" w:initials="MK">
    <w:p w14:paraId="22C806B9" w14:textId="77777777" w:rsidR="00D005F1" w:rsidRDefault="00D005F1" w:rsidP="00D005F1">
      <w:pPr>
        <w:pStyle w:val="Kommentaaritekst"/>
      </w:pPr>
      <w:r>
        <w:rPr>
          <w:rStyle w:val="Kommentaariviide"/>
        </w:rPr>
        <w:annotationRef/>
      </w:r>
      <w:r>
        <w:t xml:space="preserve">Või siiski: kohaldatakse kavandava omandaja suhtes </w:t>
      </w:r>
      <w:r>
        <w:rPr>
          <w:b/>
          <w:bCs/>
        </w:rPr>
        <w:t xml:space="preserve">ka </w:t>
      </w:r>
      <w:r>
        <w:t>nimetatud jaos sätestatud ...</w:t>
      </w:r>
    </w:p>
  </w:comment>
  <w:comment w:id="146" w:author="Merike Koppel - JUSTDIGI" w:date="2025-12-29T11:45:00Z" w:initials="MK">
    <w:p w14:paraId="373B1DBF" w14:textId="77777777" w:rsidR="003147DC" w:rsidRDefault="00F47A04" w:rsidP="003147DC">
      <w:pPr>
        <w:pStyle w:val="Kommentaaritekst"/>
      </w:pPr>
      <w:r>
        <w:rPr>
          <w:rStyle w:val="Kommentaariviide"/>
        </w:rPr>
        <w:annotationRef/>
      </w:r>
      <w:r w:rsidR="003147DC">
        <w:t>Eeldan, et nii, sest oluline ei ole ju nende kirjalik nõudmine, vaid kirjalik esitamine?</w:t>
      </w:r>
    </w:p>
  </w:comment>
  <w:comment w:id="150" w:author="Merike Koppel - JUSTDIGI" w:date="2025-12-29T11:45:00Z" w:initials="MK">
    <w:p w14:paraId="0F175A92" w14:textId="77777777" w:rsidR="003147DC" w:rsidRDefault="00C511B4" w:rsidP="003147DC">
      <w:pPr>
        <w:pStyle w:val="Kommentaaritekst"/>
      </w:pPr>
      <w:r>
        <w:rPr>
          <w:rStyle w:val="Kommentaariviide"/>
        </w:rPr>
        <w:annotationRef/>
      </w:r>
      <w:r w:rsidR="003147DC">
        <w:t>Mingil teemal saab arutleda ja kirjutada, kuid mitte töötada, tegutseda, koostööd teha … sobiks ka "alal", "valdkonnas"</w:t>
      </w:r>
    </w:p>
  </w:comment>
  <w:comment w:id="153" w:author="Merike Koppel - JUSTDIGI" w:date="2025-12-29T11:46:00Z" w:initials="MK">
    <w:p w14:paraId="150C5BE1" w14:textId="46747D77" w:rsidR="006D3AD2" w:rsidRDefault="000E12D9" w:rsidP="006D3AD2">
      <w:pPr>
        <w:pStyle w:val="Kommentaaritekst"/>
      </w:pPr>
      <w:r>
        <w:rPr>
          <w:rStyle w:val="Kommentaariviide"/>
        </w:rPr>
        <w:annotationRef/>
      </w:r>
      <w:r w:rsidR="006D3AD2">
        <w:t>Millist teadet on mõeldud ja kas siin ei ole pigem: "koos teatega"? "teatega samal ajal" võib tähendada ka seda, et taotlus esitatakse kellelegi teisele kui finantsinspektsioonile, kas mõte on selles?</w:t>
      </w:r>
    </w:p>
  </w:comment>
  <w:comment w:id="154" w:author="Merike Koppel - JUSTDIGI" w:date="2025-12-29T11:47:00Z" w:initials="MK">
    <w:p w14:paraId="1E63E7B2" w14:textId="77777777" w:rsidR="009A007D" w:rsidRDefault="00D81707" w:rsidP="009A007D">
      <w:pPr>
        <w:pStyle w:val="Kommentaaritekst"/>
      </w:pPr>
      <w:r>
        <w:rPr>
          <w:rStyle w:val="Kommentaariviide"/>
        </w:rPr>
        <w:annotationRef/>
      </w:r>
      <w:r w:rsidR="009A007D">
        <w:t>"samal ajal" võib siin tähendada ka "ühtlasi, üksiti, ühtaegu", aga eeldan, et mõte ei ole selles, seetõttu asendaksin selguse huvides: "ühel ajal"</w:t>
      </w:r>
    </w:p>
  </w:comment>
  <w:comment w:id="155" w:author="Merike Koppel - JUSTDIGI" w:date="2025-12-29T11:47:00Z" w:initials="MK">
    <w:p w14:paraId="4C77743A" w14:textId="77777777" w:rsidR="00460B88" w:rsidRDefault="00D81707" w:rsidP="00460B88">
      <w:pPr>
        <w:pStyle w:val="Kommentaaritekst"/>
      </w:pPr>
      <w:r>
        <w:rPr>
          <w:rStyle w:val="Kommentaariviide"/>
        </w:rPr>
        <w:annotationRef/>
      </w:r>
      <w:r w:rsidR="00460B88">
        <w:t>Raske on ette kujutada, mis moodi saab riskile kui kahjuohule mõju avaldada? Kas "tekitab riski"? "suurendab riski"?</w:t>
      </w:r>
    </w:p>
  </w:comment>
  <w:comment w:id="159" w:author="Merike Koppel - JUSTDIGI" w:date="2025-12-29T11:48:00Z" w:initials="MK">
    <w:p w14:paraId="0274C0D9" w14:textId="0AEF5538" w:rsidR="002E59B0" w:rsidRDefault="002E59B0" w:rsidP="002E59B0">
      <w:pPr>
        <w:pStyle w:val="Kommentaaritekst"/>
      </w:pPr>
      <w:r>
        <w:rPr>
          <w:rStyle w:val="Kommentaariviide"/>
        </w:rPr>
        <w:annotationRef/>
      </w:r>
      <w:r>
        <w:t>Pigem: "tegemist", "vastu võtma" tähendab heaks kiitma, kas ta siis kiidab kellegi otsuse heaks või siiski teeb selle ise, seaduses on sätestatud, et ta teeb otsuse, mitte ei võta vastu otsust ...</w:t>
      </w:r>
    </w:p>
  </w:comment>
  <w:comment w:id="160" w:author="Merike Koppel - JUSTDIGI" w:date="2025-12-29T11:48:00Z" w:initials="MK">
    <w:p w14:paraId="43805C57" w14:textId="77777777" w:rsidR="000230C6" w:rsidRDefault="000230C6" w:rsidP="000230C6">
      <w:pPr>
        <w:pStyle w:val="Kommentaaritekst"/>
      </w:pPr>
      <w:r>
        <w:rPr>
          <w:rStyle w:val="Kommentaariviide"/>
        </w:rPr>
        <w:annotationRef/>
      </w:r>
      <w:r>
        <w:t>"tagajärjel" kasutatakse pigem negatiivses tähenduses, positiivsed tagajärjed on enamasti spordis, soovitud tagajärg on "tulemus", seega kasutaksin siin: "tulemusel"</w:t>
      </w:r>
    </w:p>
  </w:comment>
  <w:comment w:id="161" w:author="Merike Koppel - JUSTDIGI" w:date="2026-01-03T11:32:00Z" w:initials="MK">
    <w:p w14:paraId="34712F8D" w14:textId="77777777" w:rsidR="003147DC" w:rsidRDefault="00B03B12" w:rsidP="003147DC">
      <w:pPr>
        <w:pStyle w:val="Kommentaaritekst"/>
      </w:pPr>
      <w:r>
        <w:rPr>
          <w:rStyle w:val="Kommentaariviide"/>
        </w:rPr>
        <w:annotationRef/>
      </w:r>
      <w:r w:rsidR="003147DC">
        <w:t>Kas nii? Kuna eesti keeles esitatakse kõige olulisem teave lause lõpus, siis eeldan, et oluline ei ole teavitamise viis, vaid teavitamata jätmine</w:t>
      </w:r>
    </w:p>
  </w:comment>
  <w:comment w:id="164" w:author="Merike Koppel - JUSTDIGI" w:date="2025-12-29T11:50:00Z" w:initials="MK">
    <w:p w14:paraId="4D80A59D" w14:textId="12D1919F" w:rsidR="002E31C9" w:rsidRDefault="00D27DF8" w:rsidP="002E31C9">
      <w:pPr>
        <w:pStyle w:val="Kommentaaritekst"/>
      </w:pPr>
      <w:r>
        <w:rPr>
          <w:rStyle w:val="Kommentaariviide"/>
        </w:rPr>
        <w:annotationRef/>
      </w:r>
      <w:r w:rsidR="002E31C9">
        <w:t xml:space="preserve">Pigem nii, et ei tekiks valearusaama: "kavandava omandaja poolse osaluse suurendamise hindamise" ja siin on pigem mõeldud: "hindamise ajal", mitte ei soovita väljendada tingimust: "juhul, kui hinnatakse", et saaks kasutada </w:t>
      </w:r>
      <w:r w:rsidR="002E31C9">
        <w:rPr>
          <w:i/>
          <w:iCs/>
        </w:rPr>
        <w:t>korral</w:t>
      </w:r>
      <w:r w:rsidR="002E31C9">
        <w:t xml:space="preserve">-kaassõnaühendit, </w:t>
      </w:r>
      <w:r w:rsidR="002E31C9">
        <w:rPr>
          <w:i/>
          <w:iCs/>
        </w:rPr>
        <w:t>Korral</w:t>
      </w:r>
      <w:r w:rsidR="002E31C9">
        <w:t>-sõna tähendus on ’juhul, kui miski esineb, ilmneb’.</w:t>
      </w:r>
    </w:p>
    <w:p w14:paraId="00A0A9D1" w14:textId="77777777" w:rsidR="002E31C9" w:rsidRDefault="002E31C9" w:rsidP="002E31C9">
      <w:pPr>
        <w:pStyle w:val="Kommentaaritekst"/>
      </w:pPr>
      <w:r>
        <w:t>Võimalik ka: Finantsinspektsioon teeb kavandava omandaja poolset osaluse omandamist või suurendamist hinnates koostööd …"</w:t>
      </w:r>
    </w:p>
  </w:comment>
  <w:comment w:id="169" w:author="Merike Koppel - JUSTDIGI" w:date="2025-12-29T11:50:00Z" w:initials="MK">
    <w:p w14:paraId="41DEDDD2" w14:textId="4B163FF4" w:rsidR="00961321" w:rsidRDefault="00961321" w:rsidP="00961321">
      <w:pPr>
        <w:pStyle w:val="Kommentaaritekst"/>
      </w:pPr>
      <w:r>
        <w:rPr>
          <w:rStyle w:val="Kommentaariviide"/>
        </w:rPr>
        <w:annotationRef/>
      </w:r>
      <w:r>
        <w:t>"omandamise sektor" ongi omandamine, kas mõte on: "omandatava üksuse sektorist"?</w:t>
      </w:r>
    </w:p>
  </w:comment>
  <w:comment w:id="171" w:author="Merike Koppel - JUSTDIGI" w:date="2025-12-29T11:51:00Z" w:initials="MK">
    <w:p w14:paraId="20B4426F" w14:textId="77777777" w:rsidR="009B7D5F" w:rsidRDefault="009B7D5F" w:rsidP="009B7D5F">
      <w:pPr>
        <w:pStyle w:val="Kommentaaritekst"/>
      </w:pPr>
      <w:r>
        <w:rPr>
          <w:rStyle w:val="Kommentaariviide"/>
        </w:rPr>
        <w:annotationRef/>
      </w:r>
      <w:r>
        <w:t>"hindamine" on tegevus, kas nad kooskõlastavad selle tegevuse või siiski tegevuse tulemused ehk "hinnangud"?</w:t>
      </w:r>
    </w:p>
  </w:comment>
  <w:comment w:id="172" w:author="Merike Koppel - JUSTDIGI" w:date="2025-12-29T11:52:00Z" w:initials="MK">
    <w:p w14:paraId="3D41C13A" w14:textId="77777777" w:rsidR="008878AB" w:rsidRDefault="008878AB" w:rsidP="008878AB">
      <w:pPr>
        <w:pStyle w:val="Kommentaaritekst"/>
      </w:pPr>
      <w:r>
        <w:rPr>
          <w:rStyle w:val="Kommentaariviide"/>
        </w:rPr>
        <w:annotationRef/>
      </w:r>
      <w:r>
        <w:t>Eeldan, et siiski nii: "selle lepinguriigi … asutus, kus … on asutatud"? Muidu: "asutus, … kus … on asutatud?</w:t>
      </w:r>
    </w:p>
  </w:comment>
  <w:comment w:id="175" w:author="Merike Koppel - JUSTDIGI" w:date="2025-12-29T11:52:00Z" w:initials="MK">
    <w:p w14:paraId="5774EEE5" w14:textId="77777777" w:rsidR="008878AB" w:rsidRDefault="008878AB" w:rsidP="008878AB">
      <w:pPr>
        <w:pStyle w:val="Kommentaaritekst"/>
      </w:pPr>
      <w:r>
        <w:rPr>
          <w:rStyle w:val="Kommentaariviide"/>
        </w:rPr>
        <w:annotationRef/>
      </w:r>
      <w:r>
        <w:t>Kas nii?</w:t>
      </w:r>
    </w:p>
  </w:comment>
  <w:comment w:id="188" w:author="Merike Koppel - JUSTDIGI" w:date="2026-01-03T11:44:00Z" w:initials="MK">
    <w:p w14:paraId="577285AB" w14:textId="77777777" w:rsidR="00FF48B8" w:rsidRDefault="00FF48B8" w:rsidP="00FF48B8">
      <w:pPr>
        <w:pStyle w:val="Kommentaaritekst"/>
      </w:pPr>
      <w:r>
        <w:rPr>
          <w:rStyle w:val="Kommentaariviide"/>
        </w:rPr>
        <w:annotationRef/>
      </w:r>
      <w:r>
        <w:t>"koosseis" tähendabki isikuid, siin siis liikmeid, tähenduskordus</w:t>
      </w:r>
    </w:p>
  </w:comment>
  <w:comment w:id="196" w:author="Merike Koppel - JUSTDIGI" w:date="2026-01-03T11:43:00Z" w:initials="MK">
    <w:p w14:paraId="145A7CF4" w14:textId="77777777" w:rsidR="003147DC" w:rsidRDefault="00511276" w:rsidP="003147DC">
      <w:pPr>
        <w:pStyle w:val="Kommentaaritekst"/>
      </w:pPr>
      <w:r>
        <w:rPr>
          <w:rStyle w:val="Kommentaariviide"/>
        </w:rPr>
        <w:annotationRef/>
      </w:r>
      <w:r w:rsidR="003147DC">
        <w:t>Pigem nii, tähenduses seda tehes, selle tegemise ajal, mitte tingimusel, juhul kui seda tehakse ...</w:t>
      </w:r>
    </w:p>
  </w:comment>
  <w:comment w:id="200" w:author="Merike Koppel - JUSTDIGI" w:date="2025-12-29T11:54:00Z" w:initials="MK">
    <w:p w14:paraId="09729990" w14:textId="5005BDE0" w:rsidR="00914A13" w:rsidRDefault="005E3F26" w:rsidP="00914A13">
      <w:pPr>
        <w:pStyle w:val="Kommentaaritekst"/>
      </w:pPr>
      <w:r>
        <w:rPr>
          <w:rStyle w:val="Kommentaariviide"/>
        </w:rPr>
        <w:annotationRef/>
      </w:r>
      <w:r w:rsidR="00914A13">
        <w:t>"krediidiasutust ähvardavaid peamisi riske", millelegi avatud olema kasutatakse pigem positiivses lauses, kuid riski vast ei peeta positiivseks?</w:t>
      </w:r>
    </w:p>
  </w:comment>
  <w:comment w:id="202" w:author="Merike Koppel - JUSTDIGI" w:date="2025-12-29T11:54:00Z" w:initials="MK">
    <w:p w14:paraId="1DCB69C3" w14:textId="63FF0FC5" w:rsidR="005E3F26" w:rsidRDefault="005E3F26" w:rsidP="005E3F26">
      <w:pPr>
        <w:pStyle w:val="Kommentaaritekst"/>
      </w:pPr>
      <w:r>
        <w:rPr>
          <w:rStyle w:val="Kommentaariviide"/>
        </w:rPr>
        <w:annotationRef/>
      </w:r>
      <w:r>
        <w:t>Aega ei saa mõõta mahuga</w:t>
      </w:r>
    </w:p>
  </w:comment>
  <w:comment w:id="204" w:author="Merike Koppel - JUSTDIGI" w:date="2025-12-29T11:54:00Z" w:initials="MK">
    <w:p w14:paraId="4DA9A4F8" w14:textId="77777777" w:rsidR="005E3F26" w:rsidRDefault="005E3F26" w:rsidP="005E3F26">
      <w:pPr>
        <w:pStyle w:val="Kommentaaritekst"/>
      </w:pPr>
      <w:r>
        <w:rPr>
          <w:rStyle w:val="Kommentaariviide"/>
        </w:rPr>
        <w:annotationRef/>
      </w:r>
      <w:r>
        <w:t>"sõltumatud"?</w:t>
      </w:r>
    </w:p>
  </w:comment>
  <w:comment w:id="214" w:author="Merike Koppel - JUSTDIGI" w:date="2025-12-29T11:56:00Z" w:initials="MK">
    <w:p w14:paraId="114C9C11" w14:textId="77777777" w:rsidR="004D4B6F" w:rsidRDefault="004D4B6F" w:rsidP="004D4B6F">
      <w:pPr>
        <w:pStyle w:val="Kommentaaritekst"/>
      </w:pPr>
      <w:r>
        <w:rPr>
          <w:rStyle w:val="Kommentaariviide"/>
        </w:rPr>
        <w:annotationRef/>
      </w:r>
      <w:r>
        <w:t>"vajaduse korral"?</w:t>
      </w:r>
    </w:p>
  </w:comment>
  <w:comment w:id="217" w:author="Merike Koppel - JUSTDIGI" w:date="2025-12-29T11:56:00Z" w:initials="MK">
    <w:p w14:paraId="4F5D5BB4" w14:textId="77777777" w:rsidR="00E56ACF" w:rsidRDefault="00AB0E6D" w:rsidP="00E56ACF">
      <w:pPr>
        <w:pStyle w:val="Kommentaaritekst"/>
      </w:pPr>
      <w:r>
        <w:rPr>
          <w:rStyle w:val="Kommentaariviide"/>
        </w:rPr>
        <w:annotationRef/>
      </w:r>
      <w:r w:rsidR="00E56ACF">
        <w:t>Kahjuks jääb arusaamatuks, mida või keda sõna "need" all on mõeldud. Keskendada saab mõtteid, tähelepanu ja tegevust, st elutut, kui "need" all peetakse silmas juhte, siis kas "allutama"?</w:t>
      </w:r>
    </w:p>
  </w:comment>
  <w:comment w:id="220" w:author="Merike Koppel - JUSTDIGI" w:date="2025-12-29T11:57:00Z" w:initials="MK">
    <w:p w14:paraId="24BB5C64" w14:textId="77777777" w:rsidR="00A717E9" w:rsidRDefault="00AB0E6D" w:rsidP="00A717E9">
      <w:pPr>
        <w:pStyle w:val="Kommentaaritekst"/>
      </w:pPr>
      <w:r>
        <w:rPr>
          <w:rStyle w:val="Kommentaariviide"/>
        </w:rPr>
        <w:annotationRef/>
      </w:r>
      <w:r w:rsidR="00A717E9">
        <w:t>Kas nii võiks? Kui kasutatakse sõna "nimetatud", siis ei pea neid täiendeid kordama ...</w:t>
      </w:r>
    </w:p>
  </w:comment>
  <w:comment w:id="225" w:author="Merike Koppel - JUSTDIGI" w:date="2025-12-29T12:00:00Z" w:initials="MK">
    <w:p w14:paraId="273A15F5" w14:textId="345A40B4" w:rsidR="005A5B64" w:rsidRDefault="005A5B64" w:rsidP="005A5B64">
      <w:pPr>
        <w:pStyle w:val="Kommentaaritekst"/>
      </w:pPr>
      <w:r>
        <w:rPr>
          <w:rStyle w:val="Kommentaariviide"/>
        </w:rPr>
        <w:annotationRef/>
      </w:r>
      <w:r>
        <w:t>Tuleks täpsustada, puudub tegusõna, ehk mis siis sellel kuupäeval nende volitustega juhtub? Kas mõte on: "volituste alguskuupäev"?</w:t>
      </w:r>
    </w:p>
  </w:comment>
  <w:comment w:id="240" w:author="Merike Koppel - JUSTDIGI" w:date="2025-12-29T12:02:00Z" w:initials="MK">
    <w:p w14:paraId="71BED89E" w14:textId="77777777" w:rsidR="00D460EF" w:rsidRDefault="00D460EF" w:rsidP="00D460EF">
      <w:pPr>
        <w:pStyle w:val="Kommentaaritekst"/>
      </w:pPr>
      <w:r>
        <w:rPr>
          <w:rStyle w:val="Kommentaariviide"/>
        </w:rPr>
        <w:annotationRef/>
      </w:r>
      <w:r>
        <w:t>Kas ametit valitakse ja määratakse? Eeldan, et siiski isikut ametisse. Teiseks ei saa öelda ka: nõutelevastavus ametisse. Pigem ikkagi isik määratakse ja valitakse ametisse, siin võiks siis ollagi lihtsalt: "võtmeisiku ametisse sobivus ja nõuetelevastavus"</w:t>
      </w:r>
    </w:p>
  </w:comment>
  <w:comment w:id="241" w:author="Merike Koppel - JUSTDIGI" w:date="2025-12-29T12:04:00Z" w:initials="MK">
    <w:p w14:paraId="3DF0798E" w14:textId="77777777" w:rsidR="00710F86" w:rsidRDefault="00710F86" w:rsidP="00710F86">
      <w:pPr>
        <w:pStyle w:val="Kommentaaritekst"/>
      </w:pPr>
      <w:r>
        <w:rPr>
          <w:rStyle w:val="Kommentaariviide"/>
        </w:rPr>
        <w:annotationRef/>
      </w:r>
      <w:r>
        <w:t>Kuna eespool ainsuses ja kasutatakse sõna "või"</w:t>
      </w:r>
    </w:p>
  </w:comment>
  <w:comment w:id="247" w:author="Merike Koppel - JUSTDIGI" w:date="2025-12-29T12:05:00Z" w:initials="MK">
    <w:p w14:paraId="15BDB094" w14:textId="77777777" w:rsidR="001A53AB" w:rsidRDefault="00FA4DC1" w:rsidP="001A53AB">
      <w:pPr>
        <w:pStyle w:val="Kommentaaritekst"/>
      </w:pPr>
      <w:r>
        <w:rPr>
          <w:rStyle w:val="Kommentaariviide"/>
        </w:rPr>
        <w:annotationRef/>
      </w:r>
      <w:r w:rsidR="001A53AB">
        <w:t xml:space="preserve">Muutmisvormel tuleks ümber sõnastada, sest ei muudeta ju tervet sissejuhatavat lauseosa: "asendatakse sõna "juht" sõnadega "krediidiasutuse juht"" vms </w:t>
      </w:r>
    </w:p>
  </w:comment>
  <w:comment w:id="252" w:author="Merike Koppel - JUSTDIGI" w:date="2025-12-29T12:07:00Z" w:initials="MK">
    <w:p w14:paraId="25E43546" w14:textId="597B1E21" w:rsidR="00067D68" w:rsidRDefault="00067D68" w:rsidP="00067D68">
      <w:pPr>
        <w:pStyle w:val="Kommentaaritekst"/>
      </w:pPr>
      <w:r>
        <w:rPr>
          <w:rStyle w:val="Kommentaariviide"/>
        </w:rPr>
        <w:annotationRef/>
      </w:r>
      <w:r>
        <w:t>Kehtivaga ühtluse huvides</w:t>
      </w:r>
    </w:p>
  </w:comment>
  <w:comment w:id="257" w:author="Merike Koppel - JUSTDIGI" w:date="2025-12-29T12:08:00Z" w:initials="MK">
    <w:p w14:paraId="491BD77B" w14:textId="77777777" w:rsidR="00067D68" w:rsidRDefault="00067D68" w:rsidP="00067D68">
      <w:pPr>
        <w:pStyle w:val="Kommentaaritekst"/>
      </w:pPr>
      <w:r>
        <w:rPr>
          <w:rStyle w:val="Kommentaariviide"/>
        </w:rPr>
        <w:annotationRef/>
      </w:r>
      <w:r>
        <w:t>Kehtivaga ühtluse huvides</w:t>
      </w:r>
    </w:p>
  </w:comment>
  <w:comment w:id="261" w:author="Merike Koppel - JUSTDIGI" w:date="2025-12-29T12:09:00Z" w:initials="MK">
    <w:p w14:paraId="6D270CF6" w14:textId="77777777" w:rsidR="00E325F1" w:rsidRDefault="001E07F9" w:rsidP="00E325F1">
      <w:pPr>
        <w:pStyle w:val="Kommentaaritekst"/>
      </w:pPr>
      <w:r>
        <w:rPr>
          <w:rStyle w:val="Kommentaariviide"/>
        </w:rPr>
        <w:annotationRef/>
      </w:r>
      <w:r w:rsidR="00E325F1">
        <w:rPr>
          <w:color w:val="000000"/>
          <w:highlight w:val="white"/>
        </w:rPr>
        <w:t>"juhtima" tähendab kellegi v. millegi tegevust, toimimist suunama, teatavas suunas mõjutama. </w:t>
      </w:r>
      <w:r w:rsidR="00E325F1">
        <w:t>Funktsioonide juhtimisest saab vast rääkida seadmete puhul .. Pakun siin ja allpool: sisekontrollifunktsioonide täitmist juhtivate"?</w:t>
      </w:r>
    </w:p>
  </w:comment>
  <w:comment w:id="263" w:author="Merike Koppel - JUSTDIGI" w:date="2025-12-29T12:09:00Z" w:initials="MK">
    <w:p w14:paraId="0AA09EB9" w14:textId="77777777" w:rsidR="00F60222" w:rsidRDefault="001E07F9" w:rsidP="00F60222">
      <w:pPr>
        <w:pStyle w:val="Kommentaaritekst"/>
      </w:pPr>
      <w:r>
        <w:rPr>
          <w:rStyle w:val="Kommentaariviide"/>
        </w:rPr>
        <w:annotationRef/>
      </w:r>
      <w:r w:rsidR="00F60222">
        <w:t>Kääne on siiski seestütlev, mitte: ametilt</w:t>
      </w:r>
    </w:p>
  </w:comment>
  <w:comment w:id="269" w:author="Merike Koppel - JUSTDIGI" w:date="2025-12-29T12:09:00Z" w:initials="MK">
    <w:p w14:paraId="1ED4A7C3" w14:textId="0770F477" w:rsidR="00B12EC3" w:rsidRDefault="00B12EC3" w:rsidP="00B12EC3">
      <w:pPr>
        <w:pStyle w:val="Kommentaaritekst"/>
      </w:pPr>
      <w:r>
        <w:rPr>
          <w:rStyle w:val="Kommentaariviide"/>
        </w:rPr>
        <w:annotationRef/>
      </w:r>
      <w:r>
        <w:t>Eeldan, et nii, kasutatakse ka kehtivas</w:t>
      </w:r>
    </w:p>
  </w:comment>
  <w:comment w:id="273" w:author="Merike Koppel - JUSTDIGI" w:date="2025-12-29T12:10:00Z" w:initials="MK">
    <w:p w14:paraId="08CE2996" w14:textId="77777777" w:rsidR="005574CC" w:rsidRDefault="00F64BE3" w:rsidP="005574CC">
      <w:pPr>
        <w:pStyle w:val="Kommentaaritekst"/>
      </w:pPr>
      <w:r>
        <w:rPr>
          <w:rStyle w:val="Kommentaariviide"/>
        </w:rPr>
        <w:annotationRef/>
      </w:r>
      <w:r w:rsidR="005574CC">
        <w:rPr>
          <w:color w:val="173148"/>
          <w:highlight w:val="white"/>
        </w:rPr>
        <w:t>"keskmine" tähendab ruumiliselt või ajaliselt, vanuseliselt vahepeal olev, keskkohas, keskel või vahel paiknev, keskmisest mõjust saaks rääkida võrdluses suur ja väike mõju, siin on mõeldud mõju ajalist kestust</w:t>
      </w:r>
    </w:p>
  </w:comment>
  <w:comment w:id="277" w:author="Merike Koppel - JUSTDIGI" w:date="2026-01-03T12:28:00Z" w:initials="MK">
    <w:p w14:paraId="2B0CF6D4" w14:textId="77777777" w:rsidR="000C73D4" w:rsidRDefault="000C73D4" w:rsidP="000C73D4">
      <w:pPr>
        <w:pStyle w:val="Kommentaaritekst"/>
      </w:pPr>
      <w:r>
        <w:rPr>
          <w:rStyle w:val="Kommentaariviide"/>
        </w:rPr>
        <w:annotationRef/>
      </w:r>
      <w:r>
        <w:t>Tegelikult on keeruka vastandsõna lihtne, mitte mittekeerukas ...</w:t>
      </w:r>
    </w:p>
  </w:comment>
  <w:comment w:id="278" w:author="Merike Koppel - JUSTDIGI" w:date="2025-12-29T12:10:00Z" w:initials="MK">
    <w:p w14:paraId="0DF5C579" w14:textId="61C19197" w:rsidR="00E85ADD" w:rsidRDefault="00B50371" w:rsidP="00E85ADD">
      <w:pPr>
        <w:pStyle w:val="Kommentaaritekst"/>
      </w:pPr>
      <w:r>
        <w:rPr>
          <w:rStyle w:val="Kommentaariviide"/>
        </w:rPr>
        <w:annotationRef/>
      </w:r>
      <w:r w:rsidR="00E85ADD">
        <w:t>Sama paragr lõike 2 p 2 kasutatakse tegusõna "üle vaatama" ja osasihitis on siin parem: võib midagi (mitte: mille) läbi/üle vaadata harvem kui ..."</w:t>
      </w:r>
    </w:p>
  </w:comment>
  <w:comment w:id="280" w:author="Merike Koppel - JUSTDIGI" w:date="2026-01-03T12:29:00Z" w:initials="MK">
    <w:p w14:paraId="432AE2B2" w14:textId="77777777" w:rsidR="00006DD9" w:rsidRDefault="00006DD9" w:rsidP="00006DD9">
      <w:pPr>
        <w:pStyle w:val="Kommentaaritekst"/>
      </w:pPr>
      <w:r>
        <w:rPr>
          <w:rStyle w:val="Kommentaariviide"/>
        </w:rPr>
        <w:annotationRef/>
      </w:r>
      <w:r>
        <w:t>Või selgemalt: kuni viis miljardit eurot</w:t>
      </w:r>
    </w:p>
  </w:comment>
  <w:comment w:id="287" w:author="Merike Koppel - JUSTDIGI" w:date="2026-01-03T12:34:00Z" w:initials="MK">
    <w:p w14:paraId="3E96DA9B" w14:textId="77777777" w:rsidR="007B067E" w:rsidRDefault="007B067E" w:rsidP="007B067E">
      <w:pPr>
        <w:pStyle w:val="Kommentaaritekst"/>
      </w:pPr>
      <w:r>
        <w:rPr>
          <w:rStyle w:val="Kommentaariviide"/>
        </w:rPr>
        <w:annotationRef/>
      </w:r>
      <w:r>
        <w:t>"tasustamise põhimõtete puhul võetakse konkreetseid motivaatoreid pakkudes arvesse eri riske"?</w:t>
      </w:r>
    </w:p>
  </w:comment>
  <w:comment w:id="288" w:author="Merike Koppel - JUSTDIGI" w:date="2025-12-29T12:13:00Z" w:initials="MK">
    <w:p w14:paraId="74958D68" w14:textId="2FCB3DEB" w:rsidR="00191E1D" w:rsidRDefault="00191E1D" w:rsidP="00191E1D">
      <w:pPr>
        <w:pStyle w:val="Kommentaaritekst"/>
      </w:pPr>
      <w:r>
        <w:rPr>
          <w:rStyle w:val="Kommentaariviide"/>
        </w:rPr>
        <w:annotationRef/>
      </w:r>
      <w:r>
        <w:t>"tagades tasakaalu kandidaatide teadmiste, oskuste ja kogemuste vahel ning krediidiasutuses kehtestatud juhtorganite koosseisu mitmekesisuse põhimõtete arvessevõtmise"</w:t>
      </w:r>
    </w:p>
  </w:comment>
  <w:comment w:id="289" w:author="Merike Koppel - JUSTDIGI" w:date="2026-01-05T15:16:00Z" w:initials="MK">
    <w:p w14:paraId="294E92C3" w14:textId="77777777" w:rsidR="00C72354" w:rsidRDefault="00C72354" w:rsidP="00C72354">
      <w:pPr>
        <w:pStyle w:val="Kommentaaritekst"/>
      </w:pPr>
      <w:r>
        <w:rPr>
          <w:rStyle w:val="Kommentaariviide"/>
        </w:rPr>
        <w:annotationRef/>
      </w:r>
      <w:r>
        <w:t>Pakun nii</w:t>
      </w:r>
    </w:p>
  </w:comment>
  <w:comment w:id="313" w:author="Merike Koppel - JUSTDIGI" w:date="2025-12-29T12:16:00Z" w:initials="MK">
    <w:p w14:paraId="6D2D55FE" w14:textId="76F2D44D" w:rsidR="00BF5981" w:rsidRDefault="00BF5981" w:rsidP="00BF5981">
      <w:pPr>
        <w:pStyle w:val="Kommentaaritekst"/>
      </w:pPr>
      <w:r>
        <w:rPr>
          <w:rStyle w:val="Kommentaariviide"/>
        </w:rPr>
        <w:annotationRef/>
      </w:r>
      <w:r>
        <w:t>Ühe teksti piires tuleks kasutada üht terminit</w:t>
      </w:r>
    </w:p>
  </w:comment>
  <w:comment w:id="316" w:author="Merike Koppel - JUSTDIGI" w:date="2025-12-29T12:17:00Z" w:initials="MK">
    <w:p w14:paraId="7A454E37" w14:textId="77777777" w:rsidR="0081733C" w:rsidRDefault="00374A6C" w:rsidP="0081733C">
      <w:pPr>
        <w:pStyle w:val="Kommentaaritekst"/>
      </w:pPr>
      <w:r>
        <w:rPr>
          <w:rStyle w:val="Kommentaariviide"/>
        </w:rPr>
        <w:annotationRef/>
      </w:r>
      <w:r w:rsidR="0081733C">
        <w:t>Tähenduskordus (ülevaade = terviklik üldpilt)</w:t>
      </w:r>
    </w:p>
  </w:comment>
  <w:comment w:id="318" w:author="Merike Koppel - JUSTDIGI" w:date="2026-01-03T12:41:00Z" w:initials="MK">
    <w:p w14:paraId="6E23D01A" w14:textId="77777777" w:rsidR="00993BEF" w:rsidRDefault="00993BEF" w:rsidP="00993BEF">
      <w:pPr>
        <w:pStyle w:val="Kommentaaritekst"/>
      </w:pPr>
      <w:r>
        <w:rPr>
          <w:rStyle w:val="Kommentaariviide"/>
        </w:rPr>
        <w:annotationRef/>
      </w:r>
      <w:r>
        <w:t>"avatud olema" kasutatakse pigem positiivses tähenduses, vrdl olen avatud kõigele uuele ...</w:t>
      </w:r>
    </w:p>
  </w:comment>
  <w:comment w:id="320" w:author="Merike Koppel - JUSTDIGI" w:date="2026-01-03T12:42:00Z" w:initials="MK">
    <w:p w14:paraId="4FF7E74B" w14:textId="77777777" w:rsidR="00001075" w:rsidRDefault="00001075" w:rsidP="00001075">
      <w:pPr>
        <w:pStyle w:val="Kommentaaritekst"/>
      </w:pPr>
      <w:r>
        <w:rPr>
          <w:rStyle w:val="Kommentaariviide"/>
        </w:rPr>
        <w:annotationRef/>
      </w:r>
      <w:r>
        <w:t>Funktsiooni saab kombineerida funktsiooniga...</w:t>
      </w:r>
    </w:p>
  </w:comment>
  <w:comment w:id="321" w:author="Merike Koppel - JUSTDIGI" w:date="2025-12-29T12:18:00Z" w:initials="MK">
    <w:p w14:paraId="14E8D916" w14:textId="33EFBB2C" w:rsidR="0081733C" w:rsidRDefault="0081733C" w:rsidP="0081733C">
      <w:pPr>
        <w:pStyle w:val="Kommentaaritekst"/>
      </w:pPr>
      <w:r>
        <w:rPr>
          <w:rStyle w:val="Kommentaariviide"/>
        </w:rPr>
        <w:annotationRef/>
      </w:r>
      <w:r>
        <w:t>Funktsioon tähendabki ülesannet, sel ei saa olla omakorda ülesandeid</w:t>
      </w:r>
    </w:p>
  </w:comment>
  <w:comment w:id="323" w:author="Merike Koppel - JUSTDIGI" w:date="2026-01-02T12:17:00Z" w:initials="MK">
    <w:p w14:paraId="274198D2" w14:textId="77777777" w:rsidR="00772CCE" w:rsidRDefault="00772CCE" w:rsidP="00772CCE">
      <w:pPr>
        <w:pStyle w:val="Kommentaaritekst"/>
      </w:pPr>
      <w:r>
        <w:rPr>
          <w:rStyle w:val="Kommentaariviide"/>
        </w:rPr>
        <w:annotationRef/>
      </w:r>
      <w:r>
        <w:t>Või: "riskijuhtimispõhimõtete või -strateegia"?</w:t>
      </w:r>
    </w:p>
  </w:comment>
  <w:comment w:id="326" w:author="Merike Koppel - JUSTDIGI" w:date="2025-12-29T12:19:00Z" w:initials="MK">
    <w:p w14:paraId="74CAAFA5" w14:textId="0EA04950" w:rsidR="0081733C" w:rsidRDefault="0081733C" w:rsidP="0081733C">
      <w:pPr>
        <w:pStyle w:val="Kommentaaritekst"/>
      </w:pPr>
      <w:r>
        <w:rPr>
          <w:rStyle w:val="Kommentaariviide"/>
        </w:rPr>
        <w:annotationRef/>
      </w:r>
      <w:r>
        <w:t>Eespool: riskijuhtimise otsus</w:t>
      </w:r>
    </w:p>
  </w:comment>
  <w:comment w:id="336" w:author="Merike Koppel - JUSTDIGI" w:date="2025-12-29T12:20:00Z" w:initials="MK">
    <w:p w14:paraId="0FE682B2" w14:textId="77777777" w:rsidR="0095510D" w:rsidRDefault="0095510D" w:rsidP="0095510D">
      <w:pPr>
        <w:pStyle w:val="Kommentaaritekst"/>
      </w:pPr>
      <w:r>
        <w:rPr>
          <w:rStyle w:val="Kommentaariviide"/>
        </w:rPr>
        <w:annotationRef/>
      </w:r>
      <w:r>
        <w:t>Siin ei ole tegemist millegi pooltega</w:t>
      </w:r>
    </w:p>
  </w:comment>
  <w:comment w:id="342" w:author="Merike Koppel - JUSTDIGI" w:date="2025-12-29T12:20:00Z" w:initials="MK">
    <w:p w14:paraId="48FB4814" w14:textId="77777777" w:rsidR="00EE28D7" w:rsidRDefault="001118CE" w:rsidP="00EE28D7">
      <w:pPr>
        <w:pStyle w:val="Kommentaaritekst"/>
      </w:pPr>
      <w:r>
        <w:rPr>
          <w:rStyle w:val="Kommentaariviide"/>
        </w:rPr>
        <w:annotationRef/>
      </w:r>
      <w:r w:rsidR="00EE28D7">
        <w:t>Ühe teksti piires võiks siin ja allpool kasutada üht terminit, kas "täitev isik" või "täitja"</w:t>
      </w:r>
    </w:p>
  </w:comment>
  <w:comment w:id="343" w:author="Merike Koppel - JUSTDIGI" w:date="2025-12-29T12:22:00Z" w:initials="MK">
    <w:p w14:paraId="4042934B" w14:textId="7E16AC5B" w:rsidR="00EE28D7" w:rsidRDefault="001118CE" w:rsidP="00EE28D7">
      <w:pPr>
        <w:pStyle w:val="Kommentaaritekst"/>
      </w:pPr>
      <w:r>
        <w:rPr>
          <w:rStyle w:val="Kommentaariviide"/>
        </w:rPr>
        <w:annotationRef/>
      </w:r>
      <w:r w:rsidR="00EE28D7">
        <w:rPr>
          <w:color w:val="000000"/>
          <w:highlight w:val="white"/>
        </w:rPr>
        <w:t>"juhtima" tähendab kellegi v. millegi tegevust, toimimist suunama, teatavas suunas mõjutama. </w:t>
      </w:r>
      <w:r w:rsidR="00EE28D7">
        <w:t xml:space="preserve">Funktsioonide juhtimisest saab vast rääkida seadmete puhul .. Pakun siin: </w:t>
      </w:r>
    </w:p>
    <w:p w14:paraId="179410CE" w14:textId="77777777" w:rsidR="00EE28D7" w:rsidRDefault="00EE28D7" w:rsidP="00EE28D7">
      <w:pPr>
        <w:pStyle w:val="Kommentaaritekst"/>
      </w:pPr>
      <w:r>
        <w:t xml:space="preserve">"funktsiooni täitmist juhtivaks"? </w:t>
      </w:r>
    </w:p>
  </w:comment>
  <w:comment w:id="345" w:author="Merike Koppel - JUSTDIGI" w:date="2025-12-29T12:21:00Z" w:initials="MK">
    <w:p w14:paraId="0E154382" w14:textId="4D436C75" w:rsidR="001118CE" w:rsidRDefault="001118CE" w:rsidP="001118CE">
      <w:pPr>
        <w:pStyle w:val="Kommentaaritekst"/>
      </w:pPr>
      <w:r>
        <w:rPr>
          <w:rStyle w:val="Kommentaariviide"/>
        </w:rPr>
        <w:annotationRef/>
      </w:r>
      <w:r>
        <w:t>"funktsioonide täitmist juhtivate"?</w:t>
      </w:r>
    </w:p>
  </w:comment>
  <w:comment w:id="347" w:author="Merike Koppel - JUSTDIGI" w:date="2026-01-03T12:48:00Z" w:initials="MK">
    <w:p w14:paraId="1C0B3B04" w14:textId="77777777" w:rsidR="008276A5" w:rsidRDefault="008276A5" w:rsidP="008276A5">
      <w:pPr>
        <w:pStyle w:val="Kommentaaritekst"/>
      </w:pPr>
      <w:r>
        <w:rPr>
          <w:rStyle w:val="Kommentaariviide"/>
        </w:rPr>
        <w:annotationRef/>
      </w:r>
      <w:r>
        <w:t>"määratlema" tähendab mõistet defineerima</w:t>
      </w:r>
    </w:p>
  </w:comment>
  <w:comment w:id="349" w:author="Merike Koppel - JUSTDIGI" w:date="2026-01-03T12:49:00Z" w:initials="MK">
    <w:p w14:paraId="08393C64" w14:textId="77777777" w:rsidR="00B9138B" w:rsidRDefault="00B9138B" w:rsidP="00B9138B">
      <w:pPr>
        <w:pStyle w:val="Kommentaaritekst"/>
      </w:pPr>
      <w:r>
        <w:rPr>
          <w:rStyle w:val="Kommentaariviide"/>
        </w:rPr>
        <w:annotationRef/>
      </w:r>
      <w:r>
        <w:t>Kas nii?</w:t>
      </w:r>
    </w:p>
  </w:comment>
  <w:comment w:id="356" w:author="Merike Koppel - JUSTDIGI" w:date="2025-12-29T12:23:00Z" w:initials="MK">
    <w:p w14:paraId="6A490D14" w14:textId="21D9F325" w:rsidR="001118CE" w:rsidRDefault="001118CE" w:rsidP="001118CE">
      <w:pPr>
        <w:pStyle w:val="Kommentaaritekst"/>
      </w:pPr>
      <w:r>
        <w:rPr>
          <w:rStyle w:val="Kommentaariviide"/>
        </w:rPr>
        <w:annotationRef/>
      </w:r>
      <w:r>
        <w:t>Kuna valdkonnad on mitmuses, siis ongi need erinevad, pole vaja täpsustada ...</w:t>
      </w:r>
    </w:p>
  </w:comment>
  <w:comment w:id="368" w:author="Merike Koppel - JUSTDIGI" w:date="2025-12-30T08:51:00Z" w:initials="MK">
    <w:p w14:paraId="40B5757C" w14:textId="77777777" w:rsidR="00234615" w:rsidRDefault="00F810E6" w:rsidP="00234615">
      <w:pPr>
        <w:pStyle w:val="Kommentaaritekst"/>
      </w:pPr>
      <w:r>
        <w:rPr>
          <w:rStyle w:val="Kommentaariviide"/>
        </w:rPr>
        <w:annotationRef/>
      </w:r>
      <w:r w:rsidR="00234615">
        <w:t xml:space="preserve">Kas siin ei peaks täpsustama: "töötingimused" või: "vajalikud õigused ja vahendid ning sobivad tingimused"? Lihtsalt "tingimused" tähendab esmalt </w:t>
      </w:r>
      <w:r w:rsidR="00234615">
        <w:rPr>
          <w:color w:val="173148"/>
          <w:highlight w:val="white"/>
        </w:rPr>
        <w:t>asjaolusid, millest oleneb mingi muu asjaolu või nähtuse tekkimine või olemasolu.</w:t>
      </w:r>
      <w:r w:rsidR="00234615">
        <w:t xml:space="preserve"> </w:t>
      </w:r>
    </w:p>
  </w:comment>
  <w:comment w:id="370" w:author="Merike Koppel - JUSTDIGI" w:date="2025-12-30T08:53:00Z" w:initials="MK">
    <w:p w14:paraId="3D9A5E31" w14:textId="3294D52A" w:rsidR="00536128" w:rsidRDefault="00536128" w:rsidP="00536128">
      <w:pPr>
        <w:pStyle w:val="Kommentaaritekst"/>
      </w:pPr>
      <w:r>
        <w:rPr>
          <w:rStyle w:val="Kommentaariviide"/>
        </w:rPr>
        <w:annotationRef/>
      </w:r>
      <w:r>
        <w:rPr>
          <w:color w:val="202020"/>
          <w:highlight w:val="white"/>
        </w:rPr>
        <w:t>(2) Krediidiasutuse sise-eeskirjad ja protseduurireeglid peavad muu hulgas kindlaks määrama ülevaate? Ülevaadet ei saa kindlaks määrata, seda saab anda, koostada .. Kas: ülevaates esitatavad andmed?</w:t>
      </w:r>
      <w:r>
        <w:t xml:space="preserve"> </w:t>
      </w:r>
    </w:p>
  </w:comment>
  <w:comment w:id="372" w:author="Merike Koppel - JUSTDIGI" w:date="2025-12-30T08:58:00Z" w:initials="MK">
    <w:p w14:paraId="0F383546" w14:textId="77777777" w:rsidR="00FC4711" w:rsidRDefault="00FC4711" w:rsidP="00FC4711">
      <w:pPr>
        <w:pStyle w:val="Kommentaaritekst"/>
      </w:pPr>
      <w:r>
        <w:rPr>
          <w:rStyle w:val="Kommentaariviide"/>
        </w:rPr>
        <w:annotationRef/>
      </w:r>
      <w:r>
        <w:t xml:space="preserve">Kas nii? </w:t>
      </w:r>
    </w:p>
  </w:comment>
  <w:comment w:id="377" w:author="Merike Koppel - JUSTDIGI" w:date="2026-01-03T13:05:00Z" w:initials="MK">
    <w:p w14:paraId="1EAC1132" w14:textId="77777777" w:rsidR="000C2178" w:rsidRDefault="000C2178" w:rsidP="000C2178">
      <w:pPr>
        <w:pStyle w:val="Kommentaaritekst"/>
      </w:pPr>
      <w:r>
        <w:rPr>
          <w:rStyle w:val="Kommentaariviide"/>
        </w:rPr>
        <w:annotationRef/>
      </w:r>
      <w:r>
        <w:t>Eeldan, et tegemist on siiski negatiivse nähtusega, seega ei sobi öelda, et on avatud ja valmis riske vastu võtma, kui mõte ei ole selles</w:t>
      </w:r>
    </w:p>
  </w:comment>
  <w:comment w:id="383" w:author="Merike Koppel - JUSTDIGI" w:date="2025-12-30T08:59:00Z" w:initials="MK">
    <w:p w14:paraId="23D445E1" w14:textId="57A9FEF9" w:rsidR="00165B12" w:rsidRDefault="007A161F" w:rsidP="00165B12">
      <w:pPr>
        <w:pStyle w:val="Kommentaaritekst"/>
      </w:pPr>
      <w:r>
        <w:rPr>
          <w:rStyle w:val="Kommentaariviide"/>
        </w:rPr>
        <w:annotationRef/>
      </w:r>
      <w:r w:rsidR="00165B12">
        <w:t>"riskiisu" ei ole sobiv seaduse termin, sest see ei ole neutraalne, IATEski eelistatakse "riskivalmidust", peaksime seda järgima, arvestades tulevasi ELi õigusakte …</w:t>
      </w:r>
    </w:p>
    <w:p w14:paraId="0C1BB0AC" w14:textId="77777777" w:rsidR="00165B12" w:rsidRDefault="00165B12" w:rsidP="00165B12">
      <w:pPr>
        <w:pStyle w:val="Kommentaaritekst"/>
      </w:pPr>
      <w:r>
        <w:t>Siin võiks sõnastada ka loogilisemalt, st tähenduskorduseta: krediidiasutuse keskkonna-, sotsiaalsete ja juhtimisriskide valmidust"</w:t>
      </w:r>
    </w:p>
  </w:comment>
  <w:comment w:id="385" w:author="Merike Koppel - JUSTDIGI" w:date="2025-12-30T09:03:00Z" w:initials="MK">
    <w:p w14:paraId="0D6F62C3" w14:textId="334F5191" w:rsidR="00311523" w:rsidRDefault="00311523" w:rsidP="00311523">
      <w:pPr>
        <w:pStyle w:val="Kommentaaritekst"/>
      </w:pPr>
      <w:r>
        <w:rPr>
          <w:rStyle w:val="Kommentaariviide"/>
        </w:rPr>
        <w:annotationRef/>
      </w:r>
      <w:r>
        <w:t>"kord" tähendab toimimisnorme, seega eeldaks, et siin oleks ka tegusõna, mida selle korraga taristu puhul reguleeritakse …. Muidu jääb poolikuks</w:t>
      </w:r>
    </w:p>
  </w:comment>
  <w:comment w:id="386" w:author="Merike Koppel - JUSTDIGI" w:date="2025-12-30T09:04:00Z" w:initials="MK">
    <w:p w14:paraId="5004BC97" w14:textId="77777777" w:rsidR="00A862A4" w:rsidRDefault="00A862A4" w:rsidP="00A862A4">
      <w:pPr>
        <w:pStyle w:val="Kommentaaritekst"/>
      </w:pPr>
      <w:r>
        <w:rPr>
          <w:rStyle w:val="Kommentaariviide"/>
        </w:rPr>
        <w:annotationRef/>
      </w:r>
      <w:r>
        <w:t>Korda ei saa iseenesest juhtida, saab juhtida selle täitmist vm</w:t>
      </w:r>
    </w:p>
  </w:comment>
  <w:comment w:id="391" w:author="Merike Koppel - JUSTDIGI" w:date="2025-12-30T09:06:00Z" w:initials="MK">
    <w:p w14:paraId="626849B6" w14:textId="77777777" w:rsidR="002E521D" w:rsidRDefault="008F5482" w:rsidP="002E521D">
      <w:pPr>
        <w:pStyle w:val="Kommentaaritekst"/>
      </w:pPr>
      <w:r>
        <w:rPr>
          <w:rStyle w:val="Kommentaariviide"/>
        </w:rPr>
        <w:annotationRef/>
      </w:r>
      <w:r w:rsidR="002E521D">
        <w:t xml:space="preserve">"riskide katmise korral" tähendab: juhul, kui kaetakse riske? Või on siiski mõte "riskide katmise ajal", mille puhul sobiks: katmisel? Või "riske kattes"? Ja mida mõeldakse riskide katmise all, kuidas neid saab katta, kas kaetakse riskide maandamist? "risk" on kahjuoht, kas võimalikku kahju saab katta? </w:t>
      </w:r>
    </w:p>
  </w:comment>
  <w:comment w:id="392" w:author="Merike Koppel - JUSTDIGI" w:date="2025-12-30T09:06:00Z" w:initials="MK">
    <w:p w14:paraId="7036DCD3" w14:textId="36D0C4C6" w:rsidR="008F5482" w:rsidRDefault="008F5482" w:rsidP="008F5482">
      <w:pPr>
        <w:pStyle w:val="Kommentaaritekst"/>
      </w:pPr>
      <w:r>
        <w:rPr>
          <w:rStyle w:val="Kommentaariviide"/>
        </w:rPr>
        <w:annotationRef/>
      </w:r>
      <w:r>
        <w:t>Millele see "kesk-" liitub, kas "keskajaline perspektiiv"? Pigem ikka "lühikest, keskpikka ja pikka perspektiivi"?</w:t>
      </w:r>
    </w:p>
  </w:comment>
  <w:comment w:id="393" w:author="Merike Koppel - JUSTDIGI" w:date="2025-12-30T09:22:00Z" w:initials="MK">
    <w:p w14:paraId="5EB46678" w14:textId="77777777" w:rsidR="0004023D" w:rsidRDefault="00383B5F" w:rsidP="0004023D">
      <w:pPr>
        <w:pStyle w:val="Kommentaaritekst"/>
      </w:pPr>
      <w:r>
        <w:rPr>
          <w:rStyle w:val="Kommentaariviide"/>
        </w:rPr>
        <w:annotationRef/>
      </w:r>
      <w:r w:rsidR="0004023D">
        <w:rPr>
          <w:color w:val="173148"/>
          <w:highlight w:val="white"/>
        </w:rPr>
        <w:t>"olukord" on asjade üldine olek, seis teatud ajahetkel, situatsioon, siin pigem "juht": "Krediidiasutuse ühinemisega on tegemist järgmistel juhtudel:</w:t>
      </w:r>
      <w:r w:rsidR="0004023D">
        <w:t>"</w:t>
      </w:r>
    </w:p>
  </w:comment>
  <w:comment w:id="405" w:author="Merike Koppel - JUSTDIGI" w:date="2025-12-30T09:24:00Z" w:initials="MK">
    <w:p w14:paraId="729FB62F" w14:textId="256F67D4" w:rsidR="00C51C7F" w:rsidRDefault="00C51C7F" w:rsidP="00C51C7F">
      <w:pPr>
        <w:pStyle w:val="Kommentaaritekst"/>
      </w:pPr>
      <w:r>
        <w:rPr>
          <w:rStyle w:val="Kommentaariviide"/>
        </w:rPr>
        <w:annotationRef/>
      </w:r>
      <w:r>
        <w:t>"kuuluvaid"?</w:t>
      </w:r>
    </w:p>
  </w:comment>
  <w:comment w:id="406" w:author="Merike Koppel - JUSTDIGI" w:date="2026-01-03T13:11:00Z" w:initials="MK">
    <w:p w14:paraId="655B384C" w14:textId="77777777" w:rsidR="00CB4ECC" w:rsidRDefault="00CB4ECC" w:rsidP="00CB4ECC">
      <w:pPr>
        <w:pStyle w:val="Kommentaaritekst"/>
      </w:pPr>
      <w:r>
        <w:rPr>
          <w:rStyle w:val="Kommentaariviide"/>
        </w:rPr>
        <w:annotationRef/>
      </w:r>
      <w:r>
        <w:t>"ühinevad"?</w:t>
      </w:r>
    </w:p>
  </w:comment>
  <w:comment w:id="408" w:author="Merike Koppel - JUSTDIGI" w:date="2025-12-30T09:25:00Z" w:initials="MK">
    <w:p w14:paraId="75A517A6" w14:textId="3639E766" w:rsidR="00ED2004" w:rsidRDefault="00ED2004" w:rsidP="00ED2004">
      <w:pPr>
        <w:pStyle w:val="Kommentaaritekst"/>
      </w:pPr>
      <w:r>
        <w:rPr>
          <w:rStyle w:val="Kommentaariviide"/>
        </w:rPr>
        <w:annotationRef/>
      </w:r>
      <w:r>
        <w:t>Tuleb täpsustada, muidu jääb poolikuks: ühingud, sealhulgas konsolideerimisgruppi, mis on ...</w:t>
      </w:r>
    </w:p>
  </w:comment>
  <w:comment w:id="410" w:author="Merike Koppel - JUSTDIGI" w:date="2025-12-30T09:25:00Z" w:initials="MK">
    <w:p w14:paraId="118E9903" w14:textId="77777777" w:rsidR="00ED2004" w:rsidRDefault="00ED2004" w:rsidP="00ED2004">
      <w:pPr>
        <w:pStyle w:val="Kommentaaritekst"/>
      </w:pPr>
      <w:r>
        <w:rPr>
          <w:rStyle w:val="Kommentaariviide"/>
        </w:rPr>
        <w:annotationRef/>
      </w:r>
      <w:r>
        <w:t>Vt minu kommentaari selle sõna kohta eespool, tõstaks selle ühtluse huvides lause lõppu ...</w:t>
      </w:r>
    </w:p>
  </w:comment>
  <w:comment w:id="411" w:author="Merike Koppel - JUSTDIGI" w:date="2025-12-30T09:26:00Z" w:initials="MK">
    <w:p w14:paraId="47D889DD" w14:textId="77777777" w:rsidR="00ED2004" w:rsidRDefault="00ED2004" w:rsidP="00ED2004">
      <w:pPr>
        <w:pStyle w:val="Kommentaaritekst"/>
      </w:pPr>
      <w:r>
        <w:rPr>
          <w:rStyle w:val="Kommentaariviide"/>
        </w:rPr>
        <w:annotationRef/>
      </w:r>
      <w:r>
        <w:t>Sõnajärg eesti keeles pigem nii</w:t>
      </w:r>
    </w:p>
  </w:comment>
  <w:comment w:id="416" w:author="Merike Koppel - JUSTDIGI" w:date="2026-01-03T13:13:00Z" w:initials="MK">
    <w:p w14:paraId="58805082" w14:textId="77777777" w:rsidR="00A427A0" w:rsidRDefault="00A427A0" w:rsidP="00A427A0">
      <w:pPr>
        <w:pStyle w:val="Kommentaaritekst"/>
      </w:pPr>
      <w:r>
        <w:rPr>
          <w:rStyle w:val="Kommentaariviide"/>
        </w:rPr>
        <w:annotationRef/>
      </w:r>
      <w:r>
        <w:t>Kas see on midagi muud kui eelnimetatud välisinvesteeringu luba?</w:t>
      </w:r>
    </w:p>
  </w:comment>
  <w:comment w:id="417" w:author="Merike Koppel - JUSTDIGI" w:date="2026-01-03T13:13:00Z" w:initials="MK">
    <w:p w14:paraId="11AB7AEF" w14:textId="77777777" w:rsidR="0074539B" w:rsidRDefault="00747C00" w:rsidP="0074539B">
      <w:pPr>
        <w:pStyle w:val="Kommentaaritekst"/>
      </w:pPr>
      <w:r>
        <w:rPr>
          <w:rStyle w:val="Kommentaariviide"/>
        </w:rPr>
        <w:annotationRef/>
      </w:r>
      <w:r w:rsidR="0074539B">
        <w:t>Eeldan, et nii: nõuda kirjalikke lisadokumente ja -teavet, mitte ta ei nõua neid kirjalikult</w:t>
      </w:r>
    </w:p>
  </w:comment>
  <w:comment w:id="426" w:author="Merike Koppel - JUSTDIGI" w:date="2026-01-03T13:14:00Z" w:initials="MK">
    <w:p w14:paraId="75F0420F" w14:textId="4DB84DC6" w:rsidR="003A4747" w:rsidRDefault="003A4747" w:rsidP="003A4747">
      <w:pPr>
        <w:pStyle w:val="Kommentaaritekst"/>
      </w:pPr>
      <w:r>
        <w:rPr>
          <w:rStyle w:val="Kommentaariviide"/>
        </w:rPr>
        <w:annotationRef/>
      </w:r>
      <w:r>
        <w:t>"ühinevad"?</w:t>
      </w:r>
    </w:p>
  </w:comment>
  <w:comment w:id="427" w:author="Merike Koppel - JUSTDIGI" w:date="2025-12-30T09:28:00Z" w:initials="MK">
    <w:p w14:paraId="25A38E3C" w14:textId="0A8F3847" w:rsidR="00B84786" w:rsidRDefault="00B84786" w:rsidP="00B84786">
      <w:pPr>
        <w:pStyle w:val="Kommentaaritekst"/>
      </w:pPr>
      <w:r>
        <w:rPr>
          <w:rStyle w:val="Kommentaariviide"/>
        </w:rPr>
        <w:annotationRef/>
      </w:r>
      <w:r>
        <w:t>"ühinevatel ühingutel"?</w:t>
      </w:r>
    </w:p>
  </w:comment>
  <w:comment w:id="428" w:author="Merike Koppel - JUSTDIGI" w:date="2025-12-30T09:29:00Z" w:initials="MK">
    <w:p w14:paraId="4785B6A3" w14:textId="77777777" w:rsidR="00B84786" w:rsidRDefault="00B84786" w:rsidP="00B84786">
      <w:pPr>
        <w:pStyle w:val="Kommentaaritekst"/>
      </w:pPr>
      <w:r>
        <w:rPr>
          <w:rStyle w:val="Kommentaariviide"/>
        </w:rPr>
        <w:annotationRef/>
      </w:r>
      <w:r>
        <w:t>Siin on kaks varianti, kas: "ei ole piisavalt finantsvahendeid" või "puuduvad piisavad finantsvahendid", mõlemat ei saa</w:t>
      </w:r>
    </w:p>
  </w:comment>
  <w:comment w:id="433" w:author="Merike Koppel - JUSTDIGI" w:date="2025-12-30T09:39:00Z" w:initials="MK">
    <w:p w14:paraId="103BB287" w14:textId="77777777" w:rsidR="004C7311" w:rsidRDefault="004C7311" w:rsidP="004C7311">
      <w:pPr>
        <w:pStyle w:val="Kommentaaritekst"/>
      </w:pPr>
      <w:r>
        <w:rPr>
          <w:rStyle w:val="Kommentaariviide"/>
        </w:rPr>
        <w:annotationRef/>
      </w:r>
      <w:r>
        <w:t>Siin jääb veidi ebaselgeks, mille juhtimises, kas osaluse v krediidiasutuse vm?</w:t>
      </w:r>
    </w:p>
  </w:comment>
  <w:comment w:id="434" w:author="Merike Koppel - JUSTDIGI" w:date="2025-12-30T09:30:00Z" w:initials="MK">
    <w:p w14:paraId="5F40357F" w14:textId="6D20B3EC" w:rsidR="005C7F04" w:rsidRDefault="005C7F04" w:rsidP="005C7F04">
      <w:pPr>
        <w:pStyle w:val="Kommentaaritekst"/>
      </w:pPr>
      <w:r>
        <w:rPr>
          <w:rStyle w:val="Kommentaariviide"/>
        </w:rPr>
        <w:annotationRef/>
      </w:r>
      <w:r>
        <w:t>Kas oluline on siinkohal teabe esitamise puudulikkus või siiski teabe puudulikkus, sellisel juhul: dokumendid või andmed on puudulikud</w:t>
      </w:r>
    </w:p>
  </w:comment>
  <w:comment w:id="444" w:author="Merike Koppel - JUSTDIGI" w:date="2026-01-03T13:32:00Z" w:initials="MK">
    <w:p w14:paraId="1B0227A1" w14:textId="77777777" w:rsidR="00965695" w:rsidRDefault="00965695" w:rsidP="00965695">
      <w:pPr>
        <w:pStyle w:val="Kommentaaritekst"/>
      </w:pPr>
      <w:r>
        <w:rPr>
          <w:rStyle w:val="Kommentaariviide"/>
        </w:rPr>
        <w:annotationRef/>
      </w:r>
      <w:r>
        <w:t>Kas konsulteerib hindamise ajal või juhul kui hinnatakse jagunemist, mispuhul hindaja ei pruugi olla tema …</w:t>
      </w:r>
    </w:p>
    <w:p w14:paraId="77385BEB" w14:textId="77777777" w:rsidR="00965695" w:rsidRDefault="00965695" w:rsidP="00965695">
      <w:pPr>
        <w:pStyle w:val="Kommentaaritekst"/>
      </w:pPr>
      <w:r>
        <w:t>Pakun: "jagunemist hinnates" või "jagunemise hindamisel"?</w:t>
      </w:r>
    </w:p>
  </w:comment>
  <w:comment w:id="447" w:author="Merike Koppel - JUSTDIGI" w:date="2025-12-30T09:32:00Z" w:initials="MK">
    <w:p w14:paraId="37AFAB9A" w14:textId="5446110E" w:rsidR="005C7F04" w:rsidRDefault="005C7F04" w:rsidP="005C7F04">
      <w:pPr>
        <w:pStyle w:val="Kommentaaritekst"/>
      </w:pPr>
      <w:r>
        <w:rPr>
          <w:rStyle w:val="Kommentaariviide"/>
        </w:rPr>
        <w:annotationRef/>
      </w:r>
      <w:r>
        <w:t>"ühinevad"</w:t>
      </w:r>
    </w:p>
  </w:comment>
  <w:comment w:id="450" w:author="Merike Koppel - JUSTDIGI" w:date="2025-12-30T09:33:00Z" w:initials="MK">
    <w:p w14:paraId="2851D6A0" w14:textId="77777777" w:rsidR="00E517B0" w:rsidRDefault="00E517B0" w:rsidP="00E517B0">
      <w:pPr>
        <w:pStyle w:val="Kommentaaritekst"/>
      </w:pPr>
      <w:r>
        <w:rPr>
          <w:rStyle w:val="Kommentaariviide"/>
        </w:rPr>
        <w:annotationRef/>
      </w:r>
      <w:r>
        <w:t>Kas nii?</w:t>
      </w:r>
    </w:p>
  </w:comment>
  <w:comment w:id="453" w:author="Merike Koppel - JUSTDIGI" w:date="2025-12-30T09:34:00Z" w:initials="MK">
    <w:p w14:paraId="0654E2A8" w14:textId="77777777" w:rsidR="003313FA" w:rsidRDefault="00794CFF" w:rsidP="003313FA">
      <w:pPr>
        <w:pStyle w:val="Kommentaaritekst"/>
      </w:pPr>
      <w:r>
        <w:rPr>
          <w:rStyle w:val="Kommentaariviide"/>
        </w:rPr>
        <w:annotationRef/>
      </w:r>
      <w:r w:rsidR="003313FA">
        <w:t>"sidusus" tähendab mõttelist seostatust, kas ongi seda mõeldud: otsus on mõttelt tihedasti seotud? Või siiski: "siduvus" ehk kohustuslik jõud? Või "kooskõla" vms</w:t>
      </w:r>
    </w:p>
  </w:comment>
  <w:comment w:id="454" w:author="Merike Koppel - JUSTDIGI" w:date="2025-12-30T09:35:00Z" w:initials="MK">
    <w:p w14:paraId="743C3935" w14:textId="77777777" w:rsidR="003D6B7A" w:rsidRDefault="003D6B7A" w:rsidP="003D6B7A">
      <w:pPr>
        <w:pStyle w:val="Kommentaaritekst"/>
      </w:pPr>
      <w:r>
        <w:rPr>
          <w:rStyle w:val="Kommentaariviide"/>
        </w:rPr>
        <w:annotationRef/>
      </w:r>
      <w:r>
        <w:t>"jagunemisega on tegemist järgmistel juhtudel"</w:t>
      </w:r>
    </w:p>
  </w:comment>
  <w:comment w:id="459" w:author="Merike Koppel - JUSTDIGI" w:date="2026-01-03T13:24:00Z" w:initials="MK">
    <w:p w14:paraId="574AC08B" w14:textId="77777777" w:rsidR="00B74F9C" w:rsidRDefault="00B74F9C" w:rsidP="00B74F9C">
      <w:pPr>
        <w:pStyle w:val="Kommentaaritekst"/>
      </w:pPr>
      <w:r>
        <w:rPr>
          <w:rStyle w:val="Kommentaariviide"/>
        </w:rPr>
        <w:annotationRef/>
      </w:r>
      <w:r>
        <w:t>Või siiski: asutatud ühingute omakapitaliväärtpabereid?</w:t>
      </w:r>
    </w:p>
  </w:comment>
  <w:comment w:id="462" w:author="Merike Koppel - JUSTDIGI" w:date="2026-01-03T13:26:00Z" w:initials="MK">
    <w:p w14:paraId="396977CE" w14:textId="77777777" w:rsidR="0004126E" w:rsidRDefault="0004126E" w:rsidP="0004126E">
      <w:pPr>
        <w:pStyle w:val="Kommentaaritekst"/>
      </w:pPr>
      <w:r>
        <w:rPr>
          <w:rStyle w:val="Kommentaariviide"/>
        </w:rPr>
        <w:annotationRef/>
      </w:r>
      <w:r>
        <w:t>Või siiski: "omandavate ühingute omakapitaliväärtpabereid"</w:t>
      </w:r>
    </w:p>
  </w:comment>
  <w:comment w:id="463" w:author="Merike Koppel - JUSTDIGI" w:date="2025-12-30T09:37:00Z" w:initials="MK">
    <w:p w14:paraId="01F1147B" w14:textId="5551D4D0" w:rsidR="003D6B7A" w:rsidRDefault="003D6B7A" w:rsidP="003D6B7A">
      <w:pPr>
        <w:pStyle w:val="Kommentaaritekst"/>
      </w:pPr>
      <w:r>
        <w:rPr>
          <w:rStyle w:val="Kommentaariviide"/>
        </w:rPr>
        <w:annotationRef/>
      </w:r>
      <w:r>
        <w:t>Punkt jääb alles</w:t>
      </w:r>
    </w:p>
  </w:comment>
  <w:comment w:id="471" w:author="Merike Koppel - JUSTDIGI" w:date="2025-12-30T09:38:00Z" w:initials="MK">
    <w:p w14:paraId="77E1BAD7" w14:textId="77777777" w:rsidR="003D6B7A" w:rsidRDefault="003D6B7A" w:rsidP="003D6B7A">
      <w:pPr>
        <w:pStyle w:val="Kommentaaritekst"/>
      </w:pPr>
      <w:r>
        <w:rPr>
          <w:rStyle w:val="Kommentaariviide"/>
        </w:rPr>
        <w:annotationRef/>
      </w:r>
      <w:r>
        <w:t>Varasemas: "omandavas"?</w:t>
      </w:r>
    </w:p>
  </w:comment>
  <w:comment w:id="472" w:author="Merike Koppel - JUSTDIGI" w:date="2026-01-03T11:38:00Z" w:initials="MK">
    <w:p w14:paraId="7ECD3D06" w14:textId="77777777" w:rsidR="00A04B78" w:rsidRDefault="00A04B78" w:rsidP="00A04B78">
      <w:pPr>
        <w:pStyle w:val="Kommentaaritekst"/>
      </w:pPr>
      <w:r>
        <w:rPr>
          <w:rStyle w:val="Kommentaariviide"/>
        </w:rPr>
        <w:annotationRef/>
      </w:r>
      <w:r>
        <w:t>Eespool "üksus"?</w:t>
      </w:r>
    </w:p>
  </w:comment>
  <w:comment w:id="477" w:author="Merike Koppel - JUSTDIGI" w:date="2025-12-30T09:40:00Z" w:initials="MK">
    <w:p w14:paraId="2EE88900" w14:textId="1F95CDE7" w:rsidR="004C7311" w:rsidRDefault="004C7311" w:rsidP="004C7311">
      <w:pPr>
        <w:pStyle w:val="Kommentaaritekst"/>
      </w:pPr>
      <w:r>
        <w:rPr>
          <w:rStyle w:val="Kommentaariviide"/>
        </w:rPr>
        <w:annotationRef/>
      </w:r>
      <w:r>
        <w:t>Siin jääb veidi ebaselgeks, mille juhtimises, kas osaluse v krediidiasutuse vm?</w:t>
      </w:r>
    </w:p>
  </w:comment>
  <w:comment w:id="478" w:author="Merike Koppel - JUSTDIGI" w:date="2025-12-30T09:42:00Z" w:initials="MK">
    <w:p w14:paraId="1A35B17E" w14:textId="77777777" w:rsidR="00C434F2" w:rsidRDefault="00C434F2" w:rsidP="00C434F2">
      <w:pPr>
        <w:pStyle w:val="Kommentaaritekst"/>
      </w:pPr>
      <w:r>
        <w:rPr>
          <w:rStyle w:val="Kommentaariviide"/>
        </w:rPr>
        <w:annotationRef/>
      </w:r>
      <w:r>
        <w:t>Kas oluline on siinkohal teabe esitamise puudulikkus või siiski teabe puudulikkus, sellisel juhul: dokumendid või andmed on puudulikud</w:t>
      </w:r>
    </w:p>
  </w:comment>
  <w:comment w:id="481" w:author="Merike Koppel - JUSTDIGI" w:date="2025-12-30T09:44:00Z" w:initials="MK">
    <w:p w14:paraId="4A526413" w14:textId="77777777" w:rsidR="002055AA" w:rsidRDefault="006D1718" w:rsidP="002055AA">
      <w:pPr>
        <w:pStyle w:val="Kommentaaritekst"/>
      </w:pPr>
      <w:r>
        <w:rPr>
          <w:rStyle w:val="Kommentaariviide"/>
        </w:rPr>
        <w:annotationRef/>
      </w:r>
      <w:r w:rsidR="002055AA">
        <w:t>Kas konsulteerib hindamise ajal või juhul kui hinnatakse jagunemist, mispuhul hindaja ei pruugi olla tema …</w:t>
      </w:r>
    </w:p>
    <w:p w14:paraId="21319A78" w14:textId="77777777" w:rsidR="002055AA" w:rsidRDefault="002055AA" w:rsidP="002055AA">
      <w:pPr>
        <w:pStyle w:val="Kommentaaritekst"/>
      </w:pPr>
      <w:r>
        <w:t>Pakun: "jagunemist hinnates" või "jagunemise hindamisel"?</w:t>
      </w:r>
      <w:r w:rsidR="00BB23AD">
        <w:t>h</w:t>
      </w:r>
    </w:p>
    <w:p w14:paraId="73928B83" w14:textId="5C912BD2" w:rsidR="00BB23AD" w:rsidRDefault="00BB23AD" w:rsidP="002055AA">
      <w:pPr>
        <w:pStyle w:val="Kommentaaritekst"/>
      </w:pPr>
    </w:p>
  </w:comment>
  <w:comment w:id="488" w:author="Merike Koppel - JUSTDIGI" w:date="2025-12-30T09:45:00Z" w:initials="MK">
    <w:p w14:paraId="4D814CB9" w14:textId="10ECC042" w:rsidR="006D1718" w:rsidRDefault="006D1718" w:rsidP="006D1718">
      <w:pPr>
        <w:pStyle w:val="Kommentaaritekst"/>
      </w:pPr>
      <w:r>
        <w:rPr>
          <w:rStyle w:val="Kommentaariviide"/>
        </w:rPr>
        <w:annotationRef/>
      </w:r>
      <w:r>
        <w:t>Kas nii?</w:t>
      </w:r>
    </w:p>
  </w:comment>
  <w:comment w:id="491" w:author="Merike Koppel - JUSTDIGI" w:date="2025-12-30T09:45:00Z" w:initials="MK">
    <w:p w14:paraId="5542C7E4" w14:textId="77777777" w:rsidR="006D1718" w:rsidRDefault="006D1718" w:rsidP="006D1718">
      <w:pPr>
        <w:pStyle w:val="Kommentaaritekst"/>
      </w:pPr>
      <w:r>
        <w:rPr>
          <w:rStyle w:val="Kommentaariviide"/>
        </w:rPr>
        <w:annotationRef/>
      </w:r>
      <w:r>
        <w:t>"sidusus" tähendab mõttelist seostatust, kas ongi seda mõeldud: otsus on mõttelt tihedasti seotud? Või siiski: "siduvus" ehk kohustuslik jõud? Või "kooskõla" vms</w:t>
      </w:r>
    </w:p>
  </w:comment>
  <w:comment w:id="492" w:author="Merike Koppel - JUSTDIGI" w:date="2025-12-30T10:12:00Z" w:initials="MK">
    <w:p w14:paraId="7829361C" w14:textId="77777777" w:rsidR="00A81754" w:rsidRDefault="00A81754" w:rsidP="00A81754">
      <w:pPr>
        <w:pStyle w:val="Kommentaaritekst"/>
      </w:pPr>
      <w:r>
        <w:rPr>
          <w:rStyle w:val="Kommentaariviide"/>
        </w:rPr>
        <w:annotationRef/>
      </w:r>
      <w:r>
        <w:t>Lihtsalt küsin, kas see on midagi muud kui üleandmine?</w:t>
      </w:r>
    </w:p>
  </w:comment>
  <w:comment w:id="495" w:author="Merike Koppel - JUSTDIGI" w:date="2025-12-30T10:02:00Z" w:initials="MK">
    <w:p w14:paraId="06DF6348" w14:textId="77777777" w:rsidR="00293E27" w:rsidRDefault="00827652" w:rsidP="00293E27">
      <w:pPr>
        <w:pStyle w:val="Kommentaaritekst"/>
      </w:pPr>
      <w:r>
        <w:rPr>
          <w:rStyle w:val="Kommentaariviide"/>
        </w:rPr>
        <w:annotationRef/>
      </w:r>
      <w:r w:rsidR="00293E27">
        <w:t>Tehing moodustab 10% kohustustest? Saan aru, et see on euroõigusakti tõlge, aga me ei pea seda sõna-sõnalt järgima … "moodustama" tähendab endast midagi kujutama … järgmises lauses on öeldud, et ülekandmine kujutab endast 15 protsenti koguvarast …</w:t>
      </w:r>
    </w:p>
    <w:p w14:paraId="0D63E12D" w14:textId="77777777" w:rsidR="00293E27" w:rsidRDefault="00293E27" w:rsidP="00293E27">
      <w:pPr>
        <w:pStyle w:val="Kommentaaritekst"/>
      </w:pPr>
      <w:r>
        <w:t>See lõige võiks olla sõnastatud järgmiselt: "Käesoleva paragrahvi lõike 1 kohaldamisel käsitatakse ülekandmist olulisena, kui tehing hõlmab vähemalt kümmet protsenti krediidiasutuse koguvarast või -kohustustest. Kui ülekandmine toimub sama konsolideerimisgrupi krediidiasutuste vahel, loetakse ülekandmine oluliseks, kui tehing hõlmab vähemalt 15 protsenti krediidiasutuse koguvarast või -kohustustest."</w:t>
      </w:r>
    </w:p>
  </w:comment>
  <w:comment w:id="502" w:author="Merike Koppel - JUSTDIGI" w:date="2025-12-30T10:13:00Z" w:initials="MK">
    <w:p w14:paraId="75653BC1" w14:textId="1CBA47E8" w:rsidR="00B10F7E" w:rsidRDefault="00B10F7E" w:rsidP="00B10F7E">
      <w:pPr>
        <w:pStyle w:val="Kommentaaritekst"/>
      </w:pPr>
      <w:r>
        <w:rPr>
          <w:rStyle w:val="Kommentaariviide"/>
        </w:rPr>
        <w:annotationRef/>
      </w:r>
      <w:r>
        <w:t>Kõrvallause käib sõna "viivitamata" kohta, seepärast tõstsin selle sõna kõrvallause ette</w:t>
      </w:r>
    </w:p>
  </w:comment>
  <w:comment w:id="513" w:author="Merike Koppel - JUSTDIGI" w:date="2025-12-30T10:14:00Z" w:initials="MK">
    <w:p w14:paraId="3A56220B" w14:textId="77777777" w:rsidR="006211BD" w:rsidRDefault="006211BD" w:rsidP="006211BD">
      <w:pPr>
        <w:pStyle w:val="Kommentaaritekst"/>
      </w:pPr>
      <w:r>
        <w:rPr>
          <w:rStyle w:val="Kommentaariviide"/>
        </w:rPr>
        <w:annotationRef/>
      </w:r>
      <w:r>
        <w:t>Palun kontrollige, kas viide vastab tõele</w:t>
      </w:r>
    </w:p>
  </w:comment>
  <w:comment w:id="515" w:author="Merike Koppel - JUSTDIGI" w:date="2025-12-30T10:14:00Z" w:initials="MK">
    <w:p w14:paraId="4D95BA7B" w14:textId="77777777" w:rsidR="00273D2A" w:rsidRDefault="00273D2A" w:rsidP="00273D2A">
      <w:pPr>
        <w:pStyle w:val="Kommentaaritekst"/>
      </w:pPr>
      <w:r>
        <w:rPr>
          <w:rStyle w:val="Kommentaariviide"/>
        </w:rPr>
        <w:annotationRef/>
      </w:r>
      <w:r>
        <w:t>Kas mõte on: julgustab krediidiasutusi arendama tururiski sisehindamise suutlikkust, võttes arvesse nende suurust … või julgustab arendama krediidiasutusi ja tururiski sisehindamise suutlikkust? Praeguses sõnastuses jääb veidi arusaamatuks.</w:t>
      </w:r>
    </w:p>
  </w:comment>
  <w:comment w:id="522" w:author="Merike Koppel - JUSTDIGI" w:date="2025-12-30T10:16:00Z" w:initials="MK">
    <w:p w14:paraId="6263B71F" w14:textId="77777777" w:rsidR="000E46F2" w:rsidRDefault="000E46F2" w:rsidP="000E46F2">
      <w:pPr>
        <w:pStyle w:val="Kommentaaritekst"/>
      </w:pPr>
      <w:r>
        <w:rPr>
          <w:rStyle w:val="Kommentaariviide"/>
        </w:rPr>
        <w:annotationRef/>
      </w:r>
      <w:r>
        <w:t>Või siiski: kasutades vormi, sest vastavalt vormile ta seda ju ei esita</w:t>
      </w:r>
    </w:p>
  </w:comment>
  <w:comment w:id="532" w:author="Merike Koppel - JUSTDIGI" w:date="2026-01-03T13:37:00Z" w:initials="MK">
    <w:p w14:paraId="2F9AA8F9" w14:textId="77777777" w:rsidR="003D016F" w:rsidRDefault="003D016F" w:rsidP="003D016F">
      <w:pPr>
        <w:pStyle w:val="Kommentaaritekst"/>
      </w:pPr>
      <w:r>
        <w:rPr>
          <w:rStyle w:val="Kommentaariviide"/>
        </w:rPr>
        <w:annotationRef/>
      </w:r>
      <w:r>
        <w:t>"ilmnevad"?</w:t>
      </w:r>
    </w:p>
  </w:comment>
  <w:comment w:id="534" w:author="Merike Koppel - JUSTDIGI" w:date="2025-12-30T10:18:00Z" w:initials="MK">
    <w:p w14:paraId="46170AF1" w14:textId="5BA751D1" w:rsidR="00D85891" w:rsidRDefault="00D85891" w:rsidP="00D85891">
      <w:pPr>
        <w:pStyle w:val="Kommentaaritekst"/>
      </w:pPr>
      <w:r>
        <w:rPr>
          <w:rStyle w:val="Kommentaariviide"/>
        </w:rPr>
        <w:annotationRef/>
      </w:r>
      <w:r>
        <w:t>"Karjakäitumine" ei sobi seaduse teksti, kuna ei ole neutraalne termin ...</w:t>
      </w:r>
    </w:p>
  </w:comment>
  <w:comment w:id="552" w:author="Merike Koppel - JUSTDIGI" w:date="2025-12-30T11:08:00Z" w:initials="MK">
    <w:p w14:paraId="3964CC8D" w14:textId="77777777" w:rsidR="00BF05AB" w:rsidRDefault="00BF05AB" w:rsidP="00BF05AB">
      <w:pPr>
        <w:pStyle w:val="Kommentaaritekst"/>
      </w:pPr>
      <w:r>
        <w:rPr>
          <w:rStyle w:val="Kommentaariviide"/>
        </w:rPr>
        <w:annotationRef/>
      </w:r>
      <w:r>
        <w:rPr>
          <w:color w:val="202020"/>
          <w:highlight w:val="white"/>
        </w:rPr>
        <w:t>"riskide kontsentreerumise juhtimiseks ja kontrollimiseks, sealhulgas kliendi, keskse vastaspoole omavahel seotud isikute, majandussektori, geograafilise regiooni, tagatise emitendi, tegevuse või toote puhul" võiks olla "tegevuse, toote või krüptovara puhul"</w:t>
      </w:r>
    </w:p>
  </w:comment>
  <w:comment w:id="557" w:author="Merike Koppel - JUSTDIGI" w:date="2025-12-30T11:10:00Z" w:initials="MK">
    <w:p w14:paraId="5D99E63C" w14:textId="77777777" w:rsidR="009C1379" w:rsidRDefault="009C1379" w:rsidP="009C1379">
      <w:pPr>
        <w:pStyle w:val="Kommentaaritekst"/>
      </w:pPr>
      <w:r>
        <w:rPr>
          <w:rStyle w:val="Kommentaariviide"/>
        </w:rPr>
        <w:annotationRef/>
      </w:r>
      <w:r>
        <w:t>Eeldan, et mõeldud on kasutamise heakskiitmist, mitte kasutamise tingimusi</w:t>
      </w:r>
    </w:p>
  </w:comment>
  <w:comment w:id="561" w:author="Merike Koppel - JUSTDIGI" w:date="2025-12-30T11:13:00Z" w:initials="MK">
    <w:p w14:paraId="2BC5EA5D" w14:textId="77777777" w:rsidR="00F93D46" w:rsidRDefault="00F93D46" w:rsidP="00F93D46">
      <w:pPr>
        <w:pStyle w:val="Kommentaaritekst"/>
      </w:pPr>
      <w:r>
        <w:rPr>
          <w:rStyle w:val="Kommentaariviide"/>
        </w:rPr>
        <w:annotationRef/>
      </w:r>
      <w:r>
        <w:rPr>
          <w:color w:val="000000"/>
          <w:highlight w:val="white"/>
        </w:rPr>
        <w:t xml:space="preserve">Ma ei näe erinevust kehtivaga, SK järgi jäetakse välja täispikk viide? </w:t>
      </w:r>
      <w:r>
        <w:rPr>
          <w:b/>
          <w:bCs/>
          <w:color w:val="000000"/>
          <w:highlight w:val="white"/>
        </w:rPr>
        <w:t>§ 82</w:t>
      </w:r>
      <w:r>
        <w:rPr>
          <w:b/>
          <w:bCs/>
          <w:color w:val="000000"/>
          <w:highlight w:val="white"/>
          <w:vertAlign w:val="superscript"/>
        </w:rPr>
        <w:t>4</w:t>
      </w:r>
      <w:r>
        <w:rPr>
          <w:b/>
          <w:bCs/>
          <w:color w:val="000000"/>
          <w:highlight w:val="white"/>
        </w:rPr>
        <w:t>. </w:t>
      </w:r>
      <w:r>
        <w:rPr>
          <w:b/>
          <w:bCs/>
          <w:color w:val="0061AA"/>
          <w:highlight w:val="white"/>
        </w:rPr>
        <w:t>  </w:t>
      </w:r>
      <w:r>
        <w:rPr>
          <w:b/>
          <w:bCs/>
          <w:color w:val="000000"/>
          <w:highlight w:val="white"/>
        </w:rPr>
        <w:t>Nõuded operatsiooniriski juhtimisele</w:t>
      </w:r>
    </w:p>
    <w:p w14:paraId="6CAE4368" w14:textId="77777777" w:rsidR="00F93D46" w:rsidRDefault="00F93D46" w:rsidP="00F93D46">
      <w:pPr>
        <w:pStyle w:val="Kommentaaritekst"/>
      </w:pPr>
      <w:r>
        <w:rPr>
          <w:color w:val="0061AA"/>
          <w:highlight w:val="white"/>
        </w:rPr>
        <w:t>  </w:t>
      </w:r>
      <w:r>
        <w:rPr>
          <w:color w:val="202020"/>
          <w:highlight w:val="white"/>
        </w:rPr>
        <w:t>(1) Krediidiasutus järgib Euroopa Parlamendi ja nõukogu määruses (EL) 2022/2554, mis käsitleb finantssektori digitaalset tegevuskerksust ning millega muudetakse määrusi (EÜ) nr 1060/2009, (EL) nr 648/2012, (EL) nr 600/2014, (EL) nr 909/2014 ja (EL) 2016/1011 (ELT L 333, 27.12.2022, lk 1–79), sätestatud nõudeid, sealhulgas kasutab ja haldab võrgu- ja infosüsteeme määruses sätestatu kohaselt.</w:t>
      </w:r>
    </w:p>
  </w:comment>
  <w:comment w:id="566" w:author="Merike Koppel - JUSTDIGI" w:date="2025-12-30T11:17:00Z" w:initials="MK">
    <w:p w14:paraId="61C39347" w14:textId="77777777" w:rsidR="0035617C" w:rsidRDefault="0035617C" w:rsidP="0035617C">
      <w:pPr>
        <w:pStyle w:val="Kommentaaritekst"/>
      </w:pPr>
      <w:r>
        <w:rPr>
          <w:rStyle w:val="Kommentaariviide"/>
        </w:rPr>
        <w:annotationRef/>
      </w:r>
      <w:r>
        <w:t>Või siiski: "olema kehtestatud lühikest, keskpikka või vähemalt kümneaastast perspektiivi arvestades"?</w:t>
      </w:r>
    </w:p>
  </w:comment>
  <w:comment w:id="571" w:author="Merike Koppel - JUSTDIGI" w:date="2025-12-30T11:21:00Z" w:initials="MK">
    <w:p w14:paraId="4DAB8772" w14:textId="77777777" w:rsidR="00F80C7E" w:rsidRDefault="000A0065" w:rsidP="00F80C7E">
      <w:pPr>
        <w:pStyle w:val="Kommentaaritekst"/>
      </w:pPr>
      <w:r>
        <w:rPr>
          <w:rStyle w:val="Kommentaariviide"/>
        </w:rPr>
        <w:annotationRef/>
      </w:r>
      <w:r w:rsidR="00F80C7E">
        <w:t>Ei pea täpsustama, mitu tähendabki eraldi olevaid</w:t>
      </w:r>
    </w:p>
  </w:comment>
  <w:comment w:id="572" w:author="Merike Koppel - JUSTDIGI" w:date="2025-12-30T11:20:00Z" w:initials="MK">
    <w:p w14:paraId="0137EF9C" w14:textId="37039C3F" w:rsidR="007B347B" w:rsidRDefault="007B347B" w:rsidP="007B347B">
      <w:pPr>
        <w:pStyle w:val="Kommentaaritekst"/>
      </w:pPr>
      <w:r>
        <w:rPr>
          <w:rStyle w:val="Kommentaariviide"/>
        </w:rPr>
        <w:annotationRef/>
      </w:r>
      <w:r>
        <w:t>Kehtivaga ühtluse huvides. Ühe teksti piires võiks käänata ühtmoodi.</w:t>
      </w:r>
    </w:p>
  </w:comment>
  <w:comment w:id="583" w:author="Merike Koppel - JUSTDIGI" w:date="2026-01-05T08:27:00Z" w:initials="MK">
    <w:p w14:paraId="576AF7D7" w14:textId="77777777" w:rsidR="00DA5488" w:rsidRDefault="00DA5488" w:rsidP="00DA5488">
      <w:pPr>
        <w:pStyle w:val="Kommentaaritekst"/>
      </w:pPr>
      <w:r>
        <w:rPr>
          <w:rStyle w:val="Kommentaariviide"/>
        </w:rPr>
        <w:annotationRef/>
      </w:r>
      <w:r>
        <w:t>Kas nii?</w:t>
      </w:r>
    </w:p>
  </w:comment>
  <w:comment w:id="587" w:author="Merike Koppel - JUSTDIGI" w:date="2026-01-05T08:33:00Z" w:initials="MK">
    <w:p w14:paraId="41BE7D89" w14:textId="77777777" w:rsidR="00BF183F" w:rsidRDefault="005D07ED" w:rsidP="00BF183F">
      <w:pPr>
        <w:pStyle w:val="Kommentaaritekst"/>
      </w:pPr>
      <w:r>
        <w:rPr>
          <w:rStyle w:val="Kommentaariviide"/>
        </w:rPr>
        <w:annotationRef/>
      </w:r>
      <w:r w:rsidR="00BF183F">
        <w:t>Soovitan selle lause ümber sõnastada, sest kliimaneutraalsusena saab käsitada teatud seisundit, mitte üldeesmärki</w:t>
      </w:r>
    </w:p>
  </w:comment>
  <w:comment w:id="589" w:author="Merike Koppel - JUSTDIGI" w:date="2025-12-30T11:24:00Z" w:initials="MK">
    <w:p w14:paraId="5F6FE943" w14:textId="40AD07DF" w:rsidR="009D4448" w:rsidRDefault="009D4448" w:rsidP="009D4448">
      <w:pPr>
        <w:pStyle w:val="Kommentaaritekst"/>
      </w:pPr>
      <w:r>
        <w:rPr>
          <w:rStyle w:val="Kommentaariviide"/>
        </w:rPr>
        <w:annotationRef/>
      </w:r>
      <w:r>
        <w:t>Siin ei peaks seda "sätestatu" üldse kordama, keegi ju ei ütle, et seaduses sätestatu alusel, vaid lihtsalt seaduse alusel, pealegi tekib siin sõnakordus: on sätestatud sätestatu alusel</w:t>
      </w:r>
    </w:p>
  </w:comment>
  <w:comment w:id="594" w:author="Merike Koppel - JUSTDIGI" w:date="2025-12-30T11:25:00Z" w:initials="MK">
    <w:p w14:paraId="102ABE0E" w14:textId="77777777" w:rsidR="00E763E7" w:rsidRDefault="00787E3D" w:rsidP="00E763E7">
      <w:pPr>
        <w:pStyle w:val="Kommentaaritekst"/>
      </w:pPr>
      <w:r>
        <w:rPr>
          <w:rStyle w:val="Kommentaariviide"/>
        </w:rPr>
        <w:annotationRef/>
      </w:r>
      <w:r w:rsidR="00E763E7">
        <w:t>Aruanne saab küll olla mingil teemal, sest mingil teemal saab rääkida ja kirjutada, aga meetmeid ei kirjutata ega räägita …. Samamoodi ei saa meetmeid ka koostada.</w:t>
      </w:r>
    </w:p>
  </w:comment>
  <w:comment w:id="598" w:author="Merike Koppel - JUSTDIGI" w:date="2025-12-30T11:34:00Z" w:initials="MK">
    <w:p w14:paraId="23E8D479" w14:textId="77777777" w:rsidR="00DC5647" w:rsidRDefault="00547137" w:rsidP="00DC5647">
      <w:pPr>
        <w:pStyle w:val="Kommentaaritekst"/>
      </w:pPr>
      <w:r>
        <w:rPr>
          <w:rStyle w:val="Kommentaariviide"/>
        </w:rPr>
        <w:annotationRef/>
      </w:r>
      <w:r w:rsidR="00DC5647">
        <w:t>Kehtivas seaduses ja IATEs: "mittekeerukas", ühes tekstis tuleks kasutada üht terminit … peale selle on "keeruline" vastandsõna "lihtne", mitte "mittekeeruline" ☺️</w:t>
      </w:r>
    </w:p>
  </w:comment>
  <w:comment w:id="599" w:author="Merike Koppel - JUSTDIGI" w:date="2026-01-02T12:44:00Z" w:initials="MK">
    <w:p w14:paraId="343C9121" w14:textId="77777777" w:rsidR="00A305D3" w:rsidRDefault="00752C6B" w:rsidP="00A305D3">
      <w:pPr>
        <w:pStyle w:val="Kommentaaritekst"/>
      </w:pPr>
      <w:r>
        <w:rPr>
          <w:rStyle w:val="Kommentaariviide"/>
        </w:rPr>
        <w:annotationRef/>
      </w:r>
      <w:r w:rsidR="00A305D3">
        <w:t>Keeruline sõnastus … kas mõte on: kui põhiomavahendid pärast piirangute kohaldamist piisavalt ei suurene?</w:t>
      </w:r>
      <w:r w:rsidR="00A305D3">
        <w:br/>
      </w:r>
    </w:p>
  </w:comment>
  <w:comment w:id="606" w:author="Merike Koppel - JUSTDIGI" w:date="2025-12-30T11:36:00Z" w:initials="MK">
    <w:p w14:paraId="263A90D8" w14:textId="09E5FEB2" w:rsidR="00087492" w:rsidRDefault="00087492" w:rsidP="00087492">
      <w:pPr>
        <w:pStyle w:val="Kommentaaritekst"/>
      </w:pPr>
      <w:r>
        <w:rPr>
          <w:rStyle w:val="Kommentaariviide"/>
        </w:rPr>
        <w:annotationRef/>
      </w:r>
      <w:r>
        <w:t>Definitsioon ei ole korrektne, olulisus ei saa olla mõju, olulisus on tähtsus, määravus, mõju on teatud muutust esile kutsuv toime ...</w:t>
      </w:r>
    </w:p>
  </w:comment>
  <w:comment w:id="608" w:author="Merike Koppel - JUSTDIGI" w:date="2025-12-30T11:37:00Z" w:initials="MK">
    <w:p w14:paraId="1AAD7F2D" w14:textId="77777777" w:rsidR="00B92D27" w:rsidRDefault="00D8308C" w:rsidP="00B92D27">
      <w:pPr>
        <w:pStyle w:val="Kommentaaritekst"/>
      </w:pPr>
      <w:r>
        <w:rPr>
          <w:rStyle w:val="Kommentaariviide"/>
        </w:rPr>
        <w:annotationRef/>
      </w:r>
      <w:r w:rsidR="00B92D27">
        <w:t>Praeguses tähenduses: juhul kui teavitatakse, lähtub Eesti Pank. Eeldan, et Eesti Pank teavitab ja lähtub teavitamisel ehk teavitamise ajal, mitte teavitamise korral ...</w:t>
      </w:r>
    </w:p>
  </w:comment>
  <w:comment w:id="611" w:author="Merike Koppel - JUSTDIGI" w:date="2025-12-30T11:38:00Z" w:initials="MK">
    <w:p w14:paraId="7181400F" w14:textId="344B82BB" w:rsidR="00D8308C" w:rsidRDefault="00D8308C" w:rsidP="00D8308C">
      <w:pPr>
        <w:pStyle w:val="Kommentaaritekst"/>
      </w:pPr>
      <w:r>
        <w:rPr>
          <w:rStyle w:val="Kommentaariviide"/>
        </w:rPr>
        <w:annotationRef/>
      </w:r>
      <w:r>
        <w:t>Või siiski: "arvamuse", nagu eelmises lauses?</w:t>
      </w:r>
    </w:p>
  </w:comment>
  <w:comment w:id="612" w:author="Merike Koppel - JUSTDIGI" w:date="2025-12-30T11:39:00Z" w:initials="MK">
    <w:p w14:paraId="14FD2C3A" w14:textId="77777777" w:rsidR="00484F61" w:rsidRDefault="00484F61" w:rsidP="00484F61">
      <w:pPr>
        <w:pStyle w:val="Kommentaaritekst"/>
      </w:pPr>
      <w:r>
        <w:rPr>
          <w:rStyle w:val="Kommentaariviide"/>
        </w:rPr>
        <w:annotationRef/>
      </w:r>
      <w:r>
        <w:t xml:space="preserve">Eeldan, et määra hulka ei arvestata tunnustatud määra, mitte määra tunnustamist </w:t>
      </w:r>
    </w:p>
  </w:comment>
  <w:comment w:id="613" w:author="Merike Koppel - JUSTDIGI" w:date="2025-12-30T11:39:00Z" w:initials="MK">
    <w:p w14:paraId="32BE4D0C" w14:textId="77777777" w:rsidR="00484F61" w:rsidRDefault="00484F61" w:rsidP="00484F61">
      <w:pPr>
        <w:pStyle w:val="Kommentaaritekst"/>
      </w:pPr>
      <w:r>
        <w:rPr>
          <w:rStyle w:val="Kommentaariviide"/>
        </w:rPr>
        <w:annotationRef/>
      </w:r>
      <w:r>
        <w:t xml:space="preserve">Eeldan, et määra hulka ei arvestata tunnustatud määra, mitte määra tunnustamist </w:t>
      </w:r>
    </w:p>
  </w:comment>
  <w:comment w:id="614" w:author="Merike Koppel - JUSTDIGI" w:date="2025-12-30T11:40:00Z" w:initials="MK">
    <w:p w14:paraId="4EDBED91" w14:textId="77777777" w:rsidR="00275D23" w:rsidRDefault="00275D23" w:rsidP="00275D23">
      <w:pPr>
        <w:pStyle w:val="Kommentaaritekst"/>
      </w:pPr>
      <w:r>
        <w:rPr>
          <w:rStyle w:val="Kommentaariviide"/>
        </w:rPr>
        <w:annotationRef/>
      </w:r>
      <w:r>
        <w:t>Või: "niivõrd, et selle tulemusel"?</w:t>
      </w:r>
    </w:p>
  </w:comment>
  <w:comment w:id="617" w:author="Merike Koppel - JUSTDIGI" w:date="2025-12-30T11:41:00Z" w:initials="MK">
    <w:p w14:paraId="6E0E52DB" w14:textId="77777777" w:rsidR="00275D23" w:rsidRDefault="00275D23" w:rsidP="00275D23">
      <w:pPr>
        <w:pStyle w:val="Kommentaaritekst"/>
      </w:pPr>
      <w:r>
        <w:rPr>
          <w:rStyle w:val="Kommentaariviide"/>
        </w:rPr>
        <w:annotationRef/>
      </w:r>
      <w:r>
        <w:t>Kas nii?</w:t>
      </w:r>
    </w:p>
  </w:comment>
  <w:comment w:id="621" w:author="Merike Koppel - JUSTDIGI" w:date="2025-12-30T11:41:00Z" w:initials="MK">
    <w:p w14:paraId="125824C3" w14:textId="77777777" w:rsidR="00373ACC" w:rsidRDefault="00373ACC" w:rsidP="00373ACC">
      <w:pPr>
        <w:pStyle w:val="Kommentaaritekst"/>
      </w:pPr>
      <w:r>
        <w:rPr>
          <w:rStyle w:val="Kommentaariviide"/>
        </w:rPr>
        <w:annotationRef/>
      </w:r>
      <w:r>
        <w:t>Või siiski: "saadud"?</w:t>
      </w:r>
    </w:p>
  </w:comment>
  <w:comment w:id="622" w:author="Merike Koppel - JUSTDIGI" w:date="2025-12-30T11:42:00Z" w:initials="MK">
    <w:p w14:paraId="176784B7" w14:textId="77777777" w:rsidR="00373ACC" w:rsidRDefault="00373ACC" w:rsidP="00373ACC">
      <w:pPr>
        <w:pStyle w:val="Kommentaaritekst"/>
      </w:pPr>
      <w:r>
        <w:rPr>
          <w:rStyle w:val="Kommentaariviide"/>
        </w:rPr>
        <w:annotationRef/>
      </w:r>
      <w:r>
        <w:t>Kas nii?</w:t>
      </w:r>
    </w:p>
  </w:comment>
  <w:comment w:id="638" w:author="Merike Koppel - JUSTDIGI" w:date="2025-12-30T11:44:00Z" w:initials="MK">
    <w:p w14:paraId="4C4941D8" w14:textId="77777777" w:rsidR="00C47B56" w:rsidRDefault="00C47B56" w:rsidP="00C47B56">
      <w:pPr>
        <w:pStyle w:val="Kommentaaritekst"/>
      </w:pPr>
      <w:r>
        <w:rPr>
          <w:rStyle w:val="Kommentaariviide"/>
        </w:rPr>
        <w:annotationRef/>
      </w:r>
      <w:r>
        <w:t>Täiendit põhisõnast niimoodi kahjuks lahutada ei saa</w:t>
      </w:r>
    </w:p>
  </w:comment>
  <w:comment w:id="647" w:author="Merike Koppel - JUSTDIGI" w:date="2025-12-30T11:45:00Z" w:initials="MK">
    <w:p w14:paraId="1FB59B28" w14:textId="77777777" w:rsidR="00C47B56" w:rsidRDefault="00C47B56" w:rsidP="00C47B56">
      <w:pPr>
        <w:pStyle w:val="Kommentaaritekst"/>
      </w:pPr>
      <w:r>
        <w:rPr>
          <w:rStyle w:val="Kommentaariviide"/>
        </w:rPr>
        <w:annotationRef/>
      </w:r>
      <w:r>
        <w:t>Kui loetelu sissejuhatuses kasutatakse sõna "järgmine", siis on loetelu elemendid nimetavas käändes</w:t>
      </w:r>
    </w:p>
  </w:comment>
  <w:comment w:id="656" w:author="Merike Koppel - JUSTDIGI" w:date="2026-01-05T09:10:00Z" w:initials="MK">
    <w:p w14:paraId="0B74C412" w14:textId="77777777" w:rsidR="00E92054" w:rsidRDefault="0030070F" w:rsidP="00E92054">
      <w:pPr>
        <w:pStyle w:val="Kommentaaritekst"/>
      </w:pPr>
      <w:r>
        <w:rPr>
          <w:rStyle w:val="Kommentaariviide"/>
        </w:rPr>
        <w:annotationRef/>
      </w:r>
      <w:r w:rsidR="00E92054">
        <w:t>Siin pigem: on olemas mis? Osasihitis (mida?) sobiks siis, kui oleks sõnastatud: tal on igal ajal koormamata ja likviidset vara</w:t>
      </w:r>
    </w:p>
  </w:comment>
  <w:comment w:id="661" w:author="Merike Koppel - JUSTDIGI" w:date="2026-01-02T12:48:00Z" w:initials="MK">
    <w:p w14:paraId="3FC0EBBE" w14:textId="3FAF7B86" w:rsidR="00D15AAF" w:rsidRDefault="009D3E71" w:rsidP="00D15AAF">
      <w:pPr>
        <w:pStyle w:val="Kommentaaritekst"/>
      </w:pPr>
      <w:r>
        <w:rPr>
          <w:rStyle w:val="Kommentaariviide"/>
        </w:rPr>
        <w:annotationRef/>
      </w:r>
      <w:r w:rsidR="00D15AAF">
        <w:t>Eespool: juhtiv isik, tuleks ühtlustada, lisaks isik pigem juhib funktsiooni täitmist, mitte funktsiooni ennast ...</w:t>
      </w:r>
    </w:p>
  </w:comment>
  <w:comment w:id="666" w:author="Merike Koppel - JUSTDIGI" w:date="2025-12-30T11:47:00Z" w:initials="MK">
    <w:p w14:paraId="3AF3F979" w14:textId="230CF5D1" w:rsidR="0020264B" w:rsidRDefault="0020264B" w:rsidP="0020264B">
      <w:pPr>
        <w:pStyle w:val="Kommentaaritekst"/>
      </w:pPr>
      <w:r>
        <w:rPr>
          <w:rStyle w:val="Kommentaariviide"/>
        </w:rPr>
        <w:annotationRef/>
      </w:r>
      <w:r>
        <w:t>Mõte on hoiuste tagamine, mitte hoiuste skeem</w:t>
      </w:r>
    </w:p>
  </w:comment>
  <w:comment w:id="671" w:author="Merike Koppel - JUSTDIGI" w:date="2026-01-05T09:36:00Z" w:initials="MK">
    <w:p w14:paraId="2A253A49" w14:textId="77777777" w:rsidR="00A8187B" w:rsidRDefault="00A8187B" w:rsidP="00A8187B">
      <w:pPr>
        <w:pStyle w:val="Kommentaaritekst"/>
      </w:pPr>
      <w:r>
        <w:rPr>
          <w:rStyle w:val="Kommentaariviide"/>
        </w:rPr>
        <w:annotationRef/>
      </w:r>
      <w:r>
        <w:t>Võiks olla ka lihtsalt: järgima ... määrust, … seadust ja … standardeid</w:t>
      </w:r>
    </w:p>
  </w:comment>
  <w:comment w:id="679" w:author="Merike Koppel - JUSTDIGI" w:date="2025-12-30T11:49:00Z" w:initials="MK">
    <w:p w14:paraId="23CF638D" w14:textId="6094E903" w:rsidR="008F7BEF" w:rsidRDefault="008F7BEF" w:rsidP="008F7BEF">
      <w:pPr>
        <w:pStyle w:val="Kommentaaritekst"/>
      </w:pPr>
      <w:r>
        <w:rPr>
          <w:rStyle w:val="Kommentaariviide"/>
        </w:rPr>
        <w:annotationRef/>
      </w:r>
      <w:r>
        <w:t>Või siiski selgemalt: "on varem osutanud või osutab … nimetatud teenuseid"</w:t>
      </w:r>
    </w:p>
  </w:comment>
  <w:comment w:id="680" w:author="Merike Koppel - JUSTDIGI" w:date="2025-12-30T11:50:00Z" w:initials="MK">
    <w:p w14:paraId="022807DA" w14:textId="77777777" w:rsidR="000414E6" w:rsidRDefault="000414E6" w:rsidP="000414E6">
      <w:pPr>
        <w:pStyle w:val="Kommentaaritekst"/>
      </w:pPr>
      <w:r>
        <w:rPr>
          <w:rStyle w:val="Kommentaariviide"/>
        </w:rPr>
        <w:annotationRef/>
      </w:r>
      <w:r>
        <w:t>Või siiski: "Eestis asuva filiaali varade kogusumma"</w:t>
      </w:r>
    </w:p>
  </w:comment>
  <w:comment w:id="681" w:author="Merike Koppel - JUSTDIGI" w:date="2025-12-30T11:51:00Z" w:initials="MK">
    <w:p w14:paraId="3674D66F" w14:textId="77777777" w:rsidR="006730AA" w:rsidRDefault="002639B6" w:rsidP="006730AA">
      <w:pPr>
        <w:pStyle w:val="Kommentaaritekst"/>
      </w:pPr>
      <w:r>
        <w:rPr>
          <w:rStyle w:val="Kommentaariviide"/>
        </w:rPr>
        <w:annotationRef/>
      </w:r>
      <w:r w:rsidR="006730AA">
        <w:t>Kas nii, eeldan, et hinnatakse nende täidetust, mitte nende endi olemust, tõhusust vms</w:t>
      </w:r>
    </w:p>
  </w:comment>
  <w:comment w:id="683" w:author="Merike Koppel - JUSTDIGI" w:date="2026-01-05T09:52:00Z" w:initials="MK">
    <w:p w14:paraId="6B77E5AA" w14:textId="77777777" w:rsidR="001D6F43" w:rsidRDefault="001D6F43" w:rsidP="001D6F43">
      <w:pPr>
        <w:pStyle w:val="Kommentaaritekst"/>
      </w:pPr>
      <w:r>
        <w:rPr>
          <w:rStyle w:val="Kommentaariviide"/>
        </w:rPr>
        <w:annotationRef/>
      </w:r>
      <w:r>
        <w:t>Pigem: kõiki filiaali varasid, teenuseid ja tehinguid</w:t>
      </w:r>
    </w:p>
  </w:comment>
  <w:comment w:id="684" w:author="Merike Koppel - JUSTDIGI" w:date="2026-01-05T09:55:00Z" w:initials="MK">
    <w:p w14:paraId="29578CA5" w14:textId="77777777" w:rsidR="004F58BD" w:rsidRDefault="004F58BD" w:rsidP="004F58BD">
      <w:pPr>
        <w:pStyle w:val="Kommentaaritekst"/>
      </w:pPr>
      <w:r>
        <w:rPr>
          <w:rStyle w:val="Kommentaariviide"/>
        </w:rPr>
        <w:annotationRef/>
      </w:r>
      <w:r>
        <w:t>Kas on mõeldud ka tema rolli nimetatud tegevuse, teenuste ja tehingute seisukohast, praeguses sõnastuses see ei ilmne ...</w:t>
      </w:r>
    </w:p>
  </w:comment>
  <w:comment w:id="685" w:author="Merike Koppel - JUSTDIGI" w:date="2025-12-30T11:53:00Z" w:initials="MK">
    <w:p w14:paraId="317D9A83" w14:textId="3167AE09" w:rsidR="00CD0257" w:rsidRDefault="00CD0257" w:rsidP="00CD0257">
      <w:pPr>
        <w:pStyle w:val="Kommentaaritekst"/>
      </w:pPr>
      <w:r>
        <w:rPr>
          <w:rStyle w:val="Kommentaariviide"/>
        </w:rPr>
        <w:annotationRef/>
      </w:r>
      <w:r>
        <w:t>Või siiski: "koguväärtus"?</w:t>
      </w:r>
    </w:p>
  </w:comment>
  <w:comment w:id="686" w:author="Merike Koppel - JUSTDIGI" w:date="2025-12-30T11:52:00Z" w:initials="MK">
    <w:p w14:paraId="276A4D7B" w14:textId="054419A1" w:rsidR="00CD0257" w:rsidRDefault="00CD0257" w:rsidP="00CD0257">
      <w:pPr>
        <w:pStyle w:val="Kommentaaritekst"/>
      </w:pPr>
      <w:r>
        <w:rPr>
          <w:rStyle w:val="Kommentaariviide"/>
        </w:rPr>
        <w:annotationRef/>
      </w:r>
      <w:r>
        <w:t>Või siiski: "koguväärtus"?</w:t>
      </w:r>
    </w:p>
  </w:comment>
  <w:comment w:id="687" w:author="Merike Koppel - JUSTDIGI" w:date="2026-01-05T10:09:00Z" w:initials="MK">
    <w:p w14:paraId="32B5FB9F" w14:textId="77777777" w:rsidR="00462691" w:rsidRDefault="00462691" w:rsidP="00462691">
      <w:pPr>
        <w:pStyle w:val="Kommentaaritekst"/>
      </w:pPr>
      <w:r>
        <w:rPr>
          <w:rStyle w:val="Kommentaariviide"/>
        </w:rPr>
        <w:annotationRef/>
      </w:r>
      <w:r>
        <w:t>Või siiski: varade ülemmäär?</w:t>
      </w:r>
    </w:p>
  </w:comment>
  <w:comment w:id="691" w:author="Merike Koppel - JUSTDIGI" w:date="2025-12-30T11:55:00Z" w:initials="MK">
    <w:p w14:paraId="45BD3214" w14:textId="1C4E6BEA" w:rsidR="00C31CC3" w:rsidRDefault="00C31CC3" w:rsidP="00C31CC3">
      <w:pPr>
        <w:pStyle w:val="Kommentaaritekst"/>
      </w:pPr>
      <w:r>
        <w:rPr>
          <w:rStyle w:val="Kommentaariviide"/>
        </w:rPr>
        <w:annotationRef/>
      </w:r>
      <w:r>
        <w:t>Mida siin on mõeldud ELi või Eesti süsteemse olulisuse all? kas "Euroopa Liidu või Eesti filiaali süsteemset olulisust"?</w:t>
      </w:r>
    </w:p>
  </w:comment>
  <w:comment w:id="696" w:author="Merike Koppel - JUSTDIGI" w:date="2025-12-30T11:56:00Z" w:initials="MK">
    <w:p w14:paraId="62E21F02" w14:textId="77777777" w:rsidR="00B05ED5" w:rsidRDefault="00B05ED5" w:rsidP="00B05ED5">
      <w:pPr>
        <w:pStyle w:val="Kommentaaritekst"/>
      </w:pPr>
      <w:r>
        <w:rPr>
          <w:rStyle w:val="Kommentaariviide"/>
        </w:rPr>
        <w:annotationRef/>
      </w:r>
      <w:r>
        <w:t>Pigem "hindab kolmanda riigi krediidiasutuse filiaali süsteemselt oluliseks"? Või: "otsustab, et … filiaal on süsteemselt oluline"?</w:t>
      </w:r>
    </w:p>
  </w:comment>
  <w:comment w:id="699" w:author="Merike Koppel - JUSTDIGI" w:date="2025-12-30T11:57:00Z" w:initials="MK">
    <w:p w14:paraId="0F7493A0" w14:textId="77777777" w:rsidR="00E41A4D" w:rsidRDefault="004D61CC" w:rsidP="00E41A4D">
      <w:pPr>
        <w:pStyle w:val="Kommentaaritekst"/>
      </w:pPr>
      <w:r>
        <w:rPr>
          <w:rStyle w:val="Kommentaariviide"/>
        </w:rPr>
        <w:annotationRef/>
      </w:r>
      <w:r w:rsidR="00E41A4D">
        <w:t xml:space="preserve">Või selgemalt: "mida kontrollib …"? Eestipärasem on väljenduda tegusõnaga "olema". "Omama" tähendab omandis olema. </w:t>
      </w:r>
    </w:p>
  </w:comment>
  <w:comment w:id="701" w:author="Merike Koppel - JUSTDIGI" w:date="2025-12-30T12:00:00Z" w:initials="MK">
    <w:p w14:paraId="69149822" w14:textId="37379FC9" w:rsidR="007A47AC" w:rsidRDefault="007A47AC" w:rsidP="007A47AC">
      <w:pPr>
        <w:pStyle w:val="Kommentaaritekst"/>
      </w:pPr>
      <w:r>
        <w:rPr>
          <w:rStyle w:val="Kommentaariviide"/>
        </w:rPr>
        <w:annotationRef/>
      </w:r>
      <w:r>
        <w:t xml:space="preserve">Seda sõna ei kasutata mitmuses, kas mõte on: </w:t>
      </w:r>
      <w:r>
        <w:rPr>
          <w:color w:val="000000"/>
        </w:rPr>
        <w:t>tavad, viisid, meetodid; kogemused</w:t>
      </w:r>
      <w:r>
        <w:t>?</w:t>
      </w:r>
    </w:p>
  </w:comment>
  <w:comment w:id="702" w:author="Merike Koppel - JUSTDIGI" w:date="2025-12-30T11:59:00Z" w:initials="MK">
    <w:p w14:paraId="3A41B4B7" w14:textId="77777777" w:rsidR="00C5103B" w:rsidRDefault="003E412F" w:rsidP="00C5103B">
      <w:pPr>
        <w:pStyle w:val="Kommentaaritekst"/>
      </w:pPr>
      <w:r>
        <w:rPr>
          <w:rStyle w:val="Kommentaariviide"/>
        </w:rPr>
        <w:annotationRef/>
      </w:r>
      <w:r w:rsidR="00C5103B">
        <w:t>Kas mõte ongi, et areng puudutab? Või siiski: arengut … juhtimisstrateegiate vallas?</w:t>
      </w:r>
    </w:p>
  </w:comment>
  <w:comment w:id="703" w:author="Merike Koppel - JUSTDIGI" w:date="2026-01-05T10:20:00Z" w:initials="MK">
    <w:p w14:paraId="292EBD8F" w14:textId="77777777" w:rsidR="00C32F3C" w:rsidRDefault="00825A43" w:rsidP="00C32F3C">
      <w:pPr>
        <w:pStyle w:val="Kommentaaritekst"/>
      </w:pPr>
      <w:r>
        <w:rPr>
          <w:rStyle w:val="Kommentaariviide"/>
        </w:rPr>
        <w:annotationRef/>
      </w:r>
      <w:r w:rsidR="00C32F3C">
        <w:t>Kui jääb kõrvallause: mis puudutab, siis siia tuleb panna koma</w:t>
      </w:r>
    </w:p>
  </w:comment>
  <w:comment w:id="704" w:author="Merike Koppel - JUSTDIGI" w:date="2025-12-30T11:58:00Z" w:initials="MK">
    <w:p w14:paraId="7AD3A8EF" w14:textId="5A58E9E7" w:rsidR="00451F83" w:rsidRDefault="00451F83" w:rsidP="00451F83">
      <w:pPr>
        <w:pStyle w:val="Kommentaaritekst"/>
      </w:pPr>
      <w:r>
        <w:rPr>
          <w:rStyle w:val="Kommentaariviide"/>
        </w:rPr>
        <w:annotationRef/>
      </w:r>
      <w:r>
        <w:t>Jääb arusaamatuks, millega see sõna liitub? Või on sidekriips üleliigne?</w:t>
      </w:r>
    </w:p>
  </w:comment>
  <w:comment w:id="705" w:author="Merike Koppel - JUSTDIGI" w:date="2025-12-30T12:08:00Z" w:initials="MK">
    <w:p w14:paraId="6FEFB6CD" w14:textId="77777777" w:rsidR="00C209BA" w:rsidRDefault="00C209BA" w:rsidP="00C209BA">
      <w:pPr>
        <w:pStyle w:val="Kommentaaritekst"/>
      </w:pPr>
      <w:r>
        <w:rPr>
          <w:rStyle w:val="Kommentaariviide"/>
        </w:rPr>
        <w:annotationRef/>
      </w:r>
      <w:r>
        <w:t>koma</w:t>
      </w:r>
    </w:p>
  </w:comment>
  <w:comment w:id="709" w:author="Merike Koppel - JUSTDIGI" w:date="2026-01-05T10:27:00Z" w:initials="MK">
    <w:p w14:paraId="174DBCC8" w14:textId="77777777" w:rsidR="00D54299" w:rsidRDefault="00D54299" w:rsidP="00D54299">
      <w:pPr>
        <w:pStyle w:val="Kommentaaritekst"/>
      </w:pPr>
      <w:r>
        <w:rPr>
          <w:rStyle w:val="Kommentaariviide"/>
        </w:rPr>
        <w:annotationRef/>
      </w:r>
      <w:r>
        <w:t>Või lihtsalt: maksimumtase?</w:t>
      </w:r>
    </w:p>
  </w:comment>
  <w:comment w:id="716" w:author="Merike Koppel - JUSTDIGI" w:date="2025-12-30T12:12:00Z" w:initials="MK">
    <w:p w14:paraId="6C77D403" w14:textId="20FEDF6E" w:rsidR="00BC6B1C" w:rsidRDefault="00BC6B1C" w:rsidP="00BC6B1C">
      <w:pPr>
        <w:pStyle w:val="Kommentaaritekst"/>
      </w:pPr>
      <w:r>
        <w:rPr>
          <w:rStyle w:val="Kommentaariviide"/>
        </w:rPr>
        <w:annotationRef/>
      </w:r>
      <w:r>
        <w:t>Kas ei võiks lihtsalt: "eelmises lauses"?</w:t>
      </w:r>
    </w:p>
  </w:comment>
  <w:comment w:id="719" w:author="Merike Koppel - JUSTDIGI" w:date="2025-12-30T12:13:00Z" w:initials="MK">
    <w:p w14:paraId="7C7CC90B" w14:textId="77777777" w:rsidR="0048225D" w:rsidRDefault="0048225D" w:rsidP="0048225D">
      <w:pPr>
        <w:pStyle w:val="Kommentaaritekst"/>
      </w:pPr>
      <w:r>
        <w:rPr>
          <w:rStyle w:val="Kommentaariviide"/>
        </w:rPr>
        <w:annotationRef/>
      </w:r>
      <w:r>
        <w:t>Või selgemalt ja lihtsamalt: "ohustab krediidiasutuse stabiilsust ülemäära"?</w:t>
      </w:r>
    </w:p>
  </w:comment>
  <w:comment w:id="720" w:author="Merike Koppel - JUSTDIGI" w:date="2026-01-05T10:35:00Z" w:initials="MK">
    <w:p w14:paraId="1EEF9A3A" w14:textId="77777777" w:rsidR="00740223" w:rsidRDefault="00740223" w:rsidP="00740223">
      <w:pPr>
        <w:pStyle w:val="Kommentaaritekst"/>
      </w:pPr>
      <w:r>
        <w:rPr>
          <w:rStyle w:val="Kommentaariviide"/>
        </w:rPr>
        <w:annotationRef/>
      </w:r>
      <w:r>
        <w:t>Või selgemalt: käesoleva seadusega nõutud miinimumist?</w:t>
      </w:r>
    </w:p>
  </w:comment>
  <w:comment w:id="723" w:author="Merike Koppel - JUSTDIGI" w:date="2025-12-30T12:15:00Z" w:initials="MK">
    <w:p w14:paraId="265C785B" w14:textId="77777777" w:rsidR="00D85D8D" w:rsidRDefault="000B67DA" w:rsidP="00D85D8D">
      <w:pPr>
        <w:pStyle w:val="Kommentaaritekst"/>
      </w:pPr>
      <w:r>
        <w:rPr>
          <w:rStyle w:val="Kommentaariviide"/>
        </w:rPr>
        <w:annotationRef/>
      </w:r>
      <w:r w:rsidR="00D85D8D">
        <w:t>Mis on vara lõpptähtaeg? Tuleks täiendada ...</w:t>
      </w:r>
    </w:p>
  </w:comment>
  <w:comment w:id="724" w:author="Merike Koppel - JUSTDIGI" w:date="2026-01-05T10:36:00Z" w:initials="MK">
    <w:p w14:paraId="1384212E" w14:textId="77777777" w:rsidR="00AD20CF" w:rsidRDefault="00D85D8D" w:rsidP="00AD20CF">
      <w:pPr>
        <w:pStyle w:val="Kommentaaritekst"/>
      </w:pPr>
      <w:r>
        <w:rPr>
          <w:rStyle w:val="Kommentaariviide"/>
        </w:rPr>
        <w:annotationRef/>
      </w:r>
      <w:r w:rsidR="00AD20CF">
        <w:t>Soovitan panna see sõna ühtluse huvides lause lõppu</w:t>
      </w:r>
    </w:p>
  </w:comment>
  <w:comment w:id="725" w:author="Merike Koppel - JUSTDIGI" w:date="2026-01-05T10:37:00Z" w:initials="MK">
    <w:p w14:paraId="6A246609" w14:textId="77777777" w:rsidR="00AD20CF" w:rsidRDefault="00AD20CF" w:rsidP="00AD20CF">
      <w:pPr>
        <w:pStyle w:val="Kommentaaritekst"/>
      </w:pPr>
      <w:r>
        <w:rPr>
          <w:rStyle w:val="Kommentaariviide"/>
        </w:rPr>
        <w:annotationRef/>
      </w:r>
      <w:r>
        <w:t>Või siiski: "läbivaatamise"?</w:t>
      </w:r>
    </w:p>
  </w:comment>
  <w:comment w:id="742" w:author="Merike Koppel - JUSTDIGI" w:date="2026-01-02T10:20:00Z" w:initials="MK">
    <w:p w14:paraId="594CFDF4" w14:textId="77777777" w:rsidR="000D2A51" w:rsidRDefault="002F7698" w:rsidP="000D2A51">
      <w:pPr>
        <w:pStyle w:val="Kommentaaritekst"/>
      </w:pPr>
      <w:r>
        <w:rPr>
          <w:rStyle w:val="Kommentaariviide"/>
        </w:rPr>
        <w:annotationRef/>
      </w:r>
      <w:r w:rsidR="000D2A51">
        <w:t>Sõnade järjekord pigem: tehingu loata tegemise eest, praegu: ilma eelneva loata tehing, aga mitte tehing ei tohi olla loata, vaid tehingut ei tohi teha ilma loata, siin võiks olla lihtsalt: tehingu loata tegemise eest? Või pikemalt: teavitamise kohustuse rikkumise eest või tehingu tegemise eest ilma loata</w:t>
      </w:r>
    </w:p>
  </w:comment>
  <w:comment w:id="747" w:author="Merike Koppel - JUSTDIGI" w:date="2025-12-30T12:17:00Z" w:initials="MK">
    <w:p w14:paraId="375D55E2" w14:textId="6F1E5D7B" w:rsidR="00E65E83" w:rsidRDefault="00E65E83" w:rsidP="00E65E83">
      <w:pPr>
        <w:pStyle w:val="Kommentaaritekst"/>
      </w:pPr>
      <w:r>
        <w:rPr>
          <w:rStyle w:val="Kommentaariviide"/>
        </w:rPr>
        <w:annotationRef/>
      </w:r>
      <w:r>
        <w:t>Kaks varianti, kas nõude rikkumine v täitmata jätmine</w:t>
      </w:r>
    </w:p>
  </w:comment>
  <w:comment w:id="759" w:author="Merike Koppel - JUSTDIGI" w:date="2025-12-30T12:19:00Z" w:initials="MK">
    <w:p w14:paraId="71E86CA6" w14:textId="77777777" w:rsidR="00071B2F" w:rsidRDefault="008C5993" w:rsidP="00071B2F">
      <w:pPr>
        <w:pStyle w:val="Kommentaaritekst"/>
      </w:pPr>
      <w:r>
        <w:rPr>
          <w:rStyle w:val="Kommentaariviide"/>
        </w:rPr>
        <w:annotationRef/>
      </w:r>
      <w:r w:rsidR="00071B2F">
        <w:t>"erinevused milleltki" ei saa kahjuks öelda, kas nii või: erinevustest tulenev vahetuskursikasum või kahjum?</w:t>
      </w:r>
    </w:p>
  </w:comment>
  <w:comment w:id="763" w:author="Merike Koppel - JUSTDIGI" w:date="2026-01-05T10:44:00Z" w:initials="MK">
    <w:p w14:paraId="4D797442" w14:textId="77777777" w:rsidR="00A55313" w:rsidRDefault="00A55313" w:rsidP="00A55313">
      <w:pPr>
        <w:pStyle w:val="Kommentaaritekst"/>
      </w:pPr>
      <w:r>
        <w:rPr>
          <w:rStyle w:val="Kommentaariviide"/>
        </w:rPr>
        <w:annotationRef/>
      </w:r>
      <w:r>
        <w:t>Need on ju kindlaks määratud lõikes 1</w:t>
      </w:r>
    </w:p>
  </w:comment>
  <w:comment w:id="767" w:author="Merike Koppel - JUSTDIGI" w:date="2025-12-30T12:22:00Z" w:initials="MK">
    <w:p w14:paraId="2A25C163" w14:textId="2A4CF4C7" w:rsidR="001C142D" w:rsidRDefault="001C142D" w:rsidP="001C142D">
      <w:pPr>
        <w:pStyle w:val="Kommentaaritekst"/>
      </w:pPr>
      <w:r>
        <w:rPr>
          <w:rStyle w:val="Kommentaariviide"/>
        </w:rPr>
        <w:annotationRef/>
      </w:r>
      <w:r>
        <w:t>Kas nii?</w:t>
      </w:r>
    </w:p>
  </w:comment>
  <w:comment w:id="773" w:author="Merike Koppel - JUSTDIGI" w:date="2025-12-30T12:23:00Z" w:initials="MK">
    <w:p w14:paraId="1351B61F" w14:textId="77777777" w:rsidR="00742313" w:rsidRDefault="00742313" w:rsidP="00742313">
      <w:pPr>
        <w:pStyle w:val="Kommentaaritekst"/>
      </w:pPr>
      <w:r>
        <w:rPr>
          <w:rStyle w:val="Kommentaariviide"/>
        </w:rPr>
        <w:annotationRef/>
      </w:r>
      <w:r>
        <w:t>Kaks varianti, kas filiaali suhtes kehtestatud nõuete v filiaalile esitatavate nõuete</w:t>
      </w:r>
    </w:p>
  </w:comment>
  <w:comment w:id="780" w:author="Markus Ühtigi - JUSTDIGI" w:date="1900-01-01T00:00:00Z" w:initials="MJ">
    <w:p w14:paraId="78D9808D" w14:textId="421EAD05" w:rsidR="00EE0F33" w:rsidRDefault="00EE0F33">
      <w:r>
        <w:annotationRef/>
      </w:r>
      <w:r w:rsidRPr="0C638296">
        <w:t>Sõnadega välja kirjutada, vt ka HÕNTE käsiraamat lk 103 näide.</w:t>
      </w:r>
    </w:p>
    <w:p w14:paraId="329EA8F8" w14:textId="24F37CF6" w:rsidR="00EE0F33" w:rsidRDefault="00EE0F33"/>
    <w:p w14:paraId="29674551" w14:textId="5F640A02" w:rsidR="00EE0F33" w:rsidRDefault="00EE0F33">
      <w:r w:rsidRPr="53268A07">
        <w:t>Üldjuhul tuleks arvud üks kuni kümme sõnadega kirjutada (vt ka HÕNTE käsiraamat lk 44 p 12 selgitus).</w:t>
      </w:r>
    </w:p>
  </w:comment>
  <w:comment w:id="781" w:author="Merike Koppel - JUSTDIGI" w:date="2025-12-30T12:24:00Z" w:initials="MK">
    <w:p w14:paraId="3AC97B45" w14:textId="77777777" w:rsidR="00D54023" w:rsidRDefault="00DD4224" w:rsidP="00D54023">
      <w:pPr>
        <w:pStyle w:val="Kommentaaritekst"/>
      </w:pPr>
      <w:r>
        <w:rPr>
          <w:rStyle w:val="Kommentaariviide"/>
        </w:rPr>
        <w:annotationRef/>
      </w:r>
      <w:r w:rsidR="00D54023">
        <w:t>Või siiski: "konkursi alusel", "konkursiga", "konkursi korras"?</w:t>
      </w:r>
    </w:p>
  </w:comment>
  <w:comment w:id="782" w:author="Merike Koppel - JUSTDIGI" w:date="2025-12-30T12:24:00Z" w:initials="MK">
    <w:p w14:paraId="733CB6A9" w14:textId="4AB0F6D3" w:rsidR="00DD4224" w:rsidRDefault="00DD4224" w:rsidP="00DD4224">
      <w:pPr>
        <w:pStyle w:val="Kommentaaritekst"/>
      </w:pPr>
      <w:r>
        <w:rPr>
          <w:rStyle w:val="Kommentaariviide"/>
        </w:rPr>
        <w:annotationRef/>
      </w:r>
      <w:r>
        <w:t>Kas mõte on: "kuni kuus kuud enne"?</w:t>
      </w:r>
    </w:p>
  </w:comment>
  <w:comment w:id="783" w:author="Merike Koppel - JUSTDIGI" w:date="2025-12-30T12:24:00Z" w:initials="MK">
    <w:p w14:paraId="143A77B8" w14:textId="77777777" w:rsidR="006E6385" w:rsidRDefault="00BC15A1" w:rsidP="006E6385">
      <w:pPr>
        <w:pStyle w:val="Kommentaaritekst"/>
      </w:pPr>
      <w:r>
        <w:rPr>
          <w:rStyle w:val="Kommentaariviide"/>
        </w:rPr>
        <w:annotationRef/>
      </w:r>
      <w:r w:rsidR="006E6385">
        <w:t>"juhatuse liige" v "juhatuse esimees", "juhatuses", juhatuse juht ei kasutata</w:t>
      </w:r>
    </w:p>
  </w:comment>
  <w:comment w:id="786" w:author="Merike Koppel - JUSTDIGI" w:date="2025-12-30T12:25:00Z" w:initials="MK">
    <w:p w14:paraId="0D92B172" w14:textId="1EA745C2" w:rsidR="007733F0" w:rsidRDefault="007733F0" w:rsidP="007733F0">
      <w:pPr>
        <w:pStyle w:val="Kommentaaritekst"/>
      </w:pPr>
      <w:r>
        <w:rPr>
          <w:rStyle w:val="Kommentaariviide"/>
        </w:rPr>
        <w:annotationRef/>
      </w:r>
      <w:r>
        <w:t>Või lihtsamalt: "selleks"?</w:t>
      </w:r>
    </w:p>
  </w:comment>
  <w:comment w:id="787" w:author="Merike Koppel - JUSTDIGI" w:date="2025-12-30T12:25:00Z" w:initials="MK">
    <w:p w14:paraId="3E4090FB" w14:textId="77777777" w:rsidR="00835195" w:rsidRDefault="00222267" w:rsidP="00835195">
      <w:pPr>
        <w:pStyle w:val="Kommentaaritekst"/>
      </w:pPr>
      <w:r>
        <w:rPr>
          <w:rStyle w:val="Kommentaariviide"/>
        </w:rPr>
        <w:annotationRef/>
      </w:r>
      <w:r w:rsidR="00835195">
        <w:t>Tõttu ei saa tekitada, tõttu saab tekkida, aga tahtlikult siiski tekitada, seega sobib kehtiv sõnastus: rikkumisega, muutmisvormelit tuleb muuta: jäetakse välja sõnad "või raske hooletuse tõttu"</w:t>
      </w:r>
    </w:p>
  </w:comment>
  <w:comment w:id="788" w:author="Merike Koppel - JUSTDIGI" w:date="2025-12-30T12:28:00Z" w:initials="MK">
    <w:p w14:paraId="1BE2A6B6" w14:textId="77777777" w:rsidR="0055212D" w:rsidRDefault="0055212D" w:rsidP="0055212D">
      <w:pPr>
        <w:pStyle w:val="Kommentaaritekst"/>
      </w:pPr>
      <w:r>
        <w:rPr>
          <w:rStyle w:val="Kommentaariviide"/>
        </w:rPr>
        <w:annotationRef/>
      </w:r>
      <w:r>
        <w:t>Ainsuses, mitmuses saab kasutada siis, kui järgneb ka mitmus: kes ei ole töötaja sugulased või partnerid, kuid on töötaja jaoks piisavalt olulised isikud</w:t>
      </w:r>
    </w:p>
  </w:comment>
  <w:comment w:id="791" w:author="Merike Koppel - JUSTDIGI" w:date="2025-12-30T12:30:00Z" w:initials="MK">
    <w:p w14:paraId="2E2418C5" w14:textId="77777777" w:rsidR="00937C83" w:rsidRDefault="00DF00D6" w:rsidP="00937C83">
      <w:pPr>
        <w:pStyle w:val="Kommentaaritekst"/>
      </w:pPr>
      <w:r>
        <w:rPr>
          <w:rStyle w:val="Kommentaariviide"/>
        </w:rPr>
        <w:annotationRef/>
      </w:r>
      <w:r w:rsidR="00937C83">
        <w:t>Kas SKs ei peaks täpsustama, mida tähendab piisavalt oluline isik?</w:t>
      </w:r>
    </w:p>
  </w:comment>
  <w:comment w:id="797" w:author="Merike Koppel - JUSTDIGI" w:date="2026-01-02T12:52:00Z" w:initials="MK">
    <w:p w14:paraId="4E765F79" w14:textId="6085E78A" w:rsidR="00726FF1" w:rsidRDefault="00726FF1" w:rsidP="00726FF1">
      <w:pPr>
        <w:pStyle w:val="Kommentaaritekst"/>
      </w:pPr>
      <w:r>
        <w:rPr>
          <w:rStyle w:val="Kommentaariviide"/>
        </w:rPr>
        <w:annotationRef/>
      </w:r>
      <w:r>
        <w:t>"ei olnud õigust selliseid menetlusi kasutada"?</w:t>
      </w:r>
    </w:p>
  </w:comment>
  <w:comment w:id="798" w:author="Merike Koppel - JUSTDIGI" w:date="2025-12-30T12:34:00Z" w:initials="MK">
    <w:p w14:paraId="7652BD36" w14:textId="66F5826A" w:rsidR="00993DFF" w:rsidRDefault="00993DFF" w:rsidP="00993DFF">
      <w:pPr>
        <w:pStyle w:val="Kommentaaritekst"/>
      </w:pPr>
      <w:r>
        <w:rPr>
          <w:rStyle w:val="Kommentaariviide"/>
        </w:rPr>
        <w:annotationRef/>
      </w:r>
      <w:r>
        <w:t>Kas taotlus peab olema põhjendatud või siiski lühendamine? Viimasel juhul: "taotlusel ja kui see on</w:t>
      </w:r>
    </w:p>
  </w:comment>
  <w:comment w:id="799" w:author="Merike Koppel - JUSTDIGI" w:date="2025-12-30T12:37:00Z" w:initials="MK">
    <w:p w14:paraId="2AEE1EB8" w14:textId="77777777" w:rsidR="001B368A" w:rsidRDefault="00C751A5" w:rsidP="001B368A">
      <w:pPr>
        <w:pStyle w:val="Kommentaaritekst"/>
      </w:pPr>
      <w:r>
        <w:rPr>
          <w:rStyle w:val="Kommentaariviide"/>
        </w:rPr>
        <w:annotationRef/>
      </w:r>
      <w:r w:rsidR="001B368A">
        <w:t>Suhtesse pigem astutakse ja kellegagi, mitte kellegi juures v juurde, samuti ei saa põhisõna oma täiendist sel viisil lahutada, lause tuleb ümber sõnastada ...</w:t>
      </w:r>
    </w:p>
  </w:comment>
  <w:comment w:id="806" w:author="Merike Koppel - JUSTDIGI" w:date="2025-12-30T12:40:00Z" w:initials="MK">
    <w:p w14:paraId="7D775C2B" w14:textId="77777777" w:rsidR="00432C21" w:rsidRDefault="00432C21" w:rsidP="00432C21">
      <w:pPr>
        <w:pStyle w:val="Kommentaaritekst"/>
      </w:pPr>
      <w:r>
        <w:rPr>
          <w:rStyle w:val="Kommentaariviide"/>
        </w:rPr>
        <w:annotationRef/>
      </w:r>
      <w:r>
        <w:t>See sõna siia ära eksinud</w:t>
      </w:r>
    </w:p>
  </w:comment>
  <w:comment w:id="808" w:author="Merike Koppel - JUSTDIGI" w:date="2025-12-30T12:40:00Z" w:initials="MK">
    <w:p w14:paraId="6CFCA950" w14:textId="77777777" w:rsidR="00E247A4" w:rsidRDefault="00E247A4" w:rsidP="00E247A4">
      <w:pPr>
        <w:pStyle w:val="Kommentaaritekst"/>
      </w:pPr>
      <w:r>
        <w:rPr>
          <w:rStyle w:val="Kommentaariviide"/>
        </w:rPr>
        <w:annotationRef/>
      </w:r>
      <w:r>
        <w:t>Mitteabielulises kooselus elavaid isikuid ei ole loogiline nimetada abikaasadeks ehk abielupoolteks, sest nad ei ole abielus, need on siiski elukaaslased</w:t>
      </w:r>
    </w:p>
  </w:comment>
  <w:comment w:id="809" w:author="Merike Koppel - JUSTDIGI" w:date="2025-12-30T12:41:00Z" w:initials="MK">
    <w:p w14:paraId="05193076" w14:textId="77777777" w:rsidR="00A008BC" w:rsidRDefault="009C6B53" w:rsidP="00A008BC">
      <w:pPr>
        <w:pStyle w:val="Kommentaaritekst"/>
      </w:pPr>
      <w:r>
        <w:rPr>
          <w:rStyle w:val="Kommentaariviide"/>
        </w:rPr>
        <w:annotationRef/>
      </w:r>
      <w:r w:rsidR="00A008BC">
        <w:t>Teavitama rektsioon eeldab keda millest, muudatused ei toimu, need tehakse, muutused toimuvad</w:t>
      </w:r>
    </w:p>
  </w:comment>
  <w:comment w:id="807" w:author="Markus Ühtigi - JUSTDIGI" w:date="2026-01-23T10:37:00Z" w:initials="MÜ">
    <w:p w14:paraId="1E33C2EF" w14:textId="77777777" w:rsidR="00EE2DBF" w:rsidRDefault="00EE2DBF" w:rsidP="00EE2DBF">
      <w:pPr>
        <w:pStyle w:val="Kommentaaritekst"/>
      </w:pPr>
      <w:r>
        <w:rPr>
          <w:rStyle w:val="Kommentaariviide"/>
        </w:rPr>
        <w:annotationRef/>
      </w:r>
      <w:r>
        <w:t>Lisas on rakendusakti kavand, milles sisaldub viide volitusnormile FIS § 32(1) lg 9. Juhime tähelepanu, et tegemist ei ole sisuliselt volitusnormiga. Norm ei vasta HÕNTE § 11 kohastele nõuetele. Kõnealune norm ei anna ministrile volitust kehtestada määrus, vaid annab lihtsalt edasi selle, et isik on kohustatud andmete esitamisel järgima ministri kehtestatud "vormi". See ei vasta volitusnormi tunnustele. Lisaks on puudu veel konkreetne akti liik (vorm ei ole õigusakti liik) ning ka volituse selge ulatus. Volitusnorm peab olema ka ühelauselises lõikes.</w:t>
      </w:r>
    </w:p>
  </w:comment>
  <w:comment w:id="815" w:author="Merike Koppel - JUSTDIGI" w:date="2025-12-30T12:57:00Z" w:initials="MK">
    <w:p w14:paraId="3D450370" w14:textId="7BDC8D3B" w:rsidR="008B22E6" w:rsidRDefault="008B22E6" w:rsidP="008B22E6">
      <w:pPr>
        <w:pStyle w:val="Kommentaaritekst"/>
      </w:pPr>
      <w:r>
        <w:rPr>
          <w:rStyle w:val="Kommentaariviide"/>
        </w:rPr>
        <w:annotationRef/>
      </w:r>
      <w:r>
        <w:t>Kumma järelevalve alla? Kui inspektsiooni, siis: oma</w:t>
      </w:r>
    </w:p>
  </w:comment>
  <w:comment w:id="816" w:author="Merike Koppel - JUSTDIGI" w:date="2025-12-30T12:57:00Z" w:initials="MK">
    <w:p w14:paraId="582DEA30" w14:textId="77777777" w:rsidR="00903702" w:rsidRDefault="00903702" w:rsidP="00903702">
      <w:pPr>
        <w:pStyle w:val="Kommentaaritekst"/>
      </w:pPr>
      <w:r>
        <w:rPr>
          <w:rStyle w:val="Kommentaariviide"/>
        </w:rPr>
        <w:annotationRef/>
      </w:r>
      <w:r>
        <w:t>"ettevõtja nimi, tema Euroopa Liidus tegutsemise vorm ja selle kolmanda riigi ..."?</w:t>
      </w:r>
    </w:p>
  </w:comment>
  <w:comment w:id="820" w:author="Merike Koppel - JUSTDIGI" w:date="2025-12-30T12:58:00Z" w:initials="MK">
    <w:p w14:paraId="5130049D" w14:textId="77777777" w:rsidR="00F10CF5" w:rsidRDefault="00F10CF5" w:rsidP="00F10CF5">
      <w:pPr>
        <w:pStyle w:val="Kommentaaritekst"/>
      </w:pPr>
      <w:r>
        <w:rPr>
          <w:rStyle w:val="Kommentaariviide"/>
        </w:rPr>
        <w:annotationRef/>
      </w:r>
      <w:r>
        <w:t>Või: kõnealuse emaettevõtja tütarettevõtja üle järelevalvet teostavale pädevale asutusele?</w:t>
      </w:r>
    </w:p>
  </w:comment>
  <w:comment w:id="828" w:author="Merike Koppel - JUSTDIGI" w:date="2025-12-30T12:59:00Z" w:initials="MK">
    <w:p w14:paraId="6B339631" w14:textId="77777777" w:rsidR="00C6351F" w:rsidRDefault="00C6351F" w:rsidP="00C6351F">
      <w:pPr>
        <w:pStyle w:val="Kommentaaritekst"/>
      </w:pPr>
      <w:r>
        <w:rPr>
          <w:rStyle w:val="Kommentaariviide"/>
        </w:rPr>
        <w:annotationRef/>
      </w:r>
      <w:r>
        <w:t>See sõna eeldab, et eelneb lause, mis kirjeldab seda järelevalveasutust või et sellele järgneb kõrvallause, mis kirjeldab millise järelevalveasutusega, kuna seda aga ei ole, siis on see sõna eksitav ...</w:t>
      </w:r>
    </w:p>
  </w:comment>
  <w:comment w:id="829" w:author="Merike Koppel - JUSTDIGI" w:date="2025-12-30T12:59:00Z" w:initials="MK">
    <w:p w14:paraId="79F5E287" w14:textId="77777777" w:rsidR="007F5646" w:rsidRDefault="007F5646" w:rsidP="007F5646">
      <w:pPr>
        <w:pStyle w:val="Kommentaaritekst"/>
      </w:pPr>
      <w:r>
        <w:rPr>
          <w:rStyle w:val="Kommentaariviide"/>
        </w:rPr>
        <w:annotationRef/>
      </w:r>
      <w:r>
        <w:t>Võiks lihtsalt: "kooskõlas … §-dega …" ei sätestata ju ka, et kooskõlas seaduses sätestatuga, vaid ikka lihtsalt: kooskõlas seadusega ...</w:t>
      </w:r>
    </w:p>
  </w:comment>
  <w:comment w:id="830" w:author="Merike Koppel - JUSTDIGI" w:date="2025-12-30T13:00:00Z" w:initials="MK">
    <w:p w14:paraId="4695AE18" w14:textId="77777777" w:rsidR="006461ED" w:rsidRDefault="006461ED" w:rsidP="006461ED">
      <w:pPr>
        <w:pStyle w:val="Kommentaaritekst"/>
      </w:pPr>
      <w:r>
        <w:rPr>
          <w:rStyle w:val="Kommentaariviide"/>
        </w:rPr>
        <w:annotationRef/>
      </w:r>
      <w:r>
        <w:t>Eelmises lauses öeldakse, et inspektsioonil on õigus otsustada, siis võib teine lause lihtsalt jätkata eelmist lauset: "Nende otsuste tegemisel"</w:t>
      </w:r>
    </w:p>
  </w:comment>
  <w:comment w:id="833" w:author="Merike Koppel - JUSTDIGI" w:date="2025-12-30T13:01:00Z" w:initials="MK">
    <w:p w14:paraId="231708B7" w14:textId="77777777" w:rsidR="00D51ED1" w:rsidRDefault="005C2830" w:rsidP="00D51ED1">
      <w:pPr>
        <w:pStyle w:val="Kommentaaritekst"/>
      </w:pPr>
      <w:r>
        <w:rPr>
          <w:rStyle w:val="Kommentaariviide"/>
        </w:rPr>
        <w:annotationRef/>
      </w:r>
      <w:r w:rsidR="00D51ED1">
        <w:t>Mida tehakse v ei tehta vastavalt nimetatud artiklile, kas teavitatakse, sel juhul: "Pangandusjärelevalve Asutust … määruse … artikli kohaselt sellest …"?</w:t>
      </w:r>
    </w:p>
  </w:comment>
  <w:comment w:id="836" w:author="Merike Koppel - JUSTDIGI" w:date="2025-12-30T13:01:00Z" w:initials="MK">
    <w:p w14:paraId="509DC5A0" w14:textId="131DCF45" w:rsidR="004A459F" w:rsidRDefault="004A459F" w:rsidP="004A459F">
      <w:pPr>
        <w:pStyle w:val="Kommentaaritekst"/>
      </w:pPr>
      <w:r>
        <w:rPr>
          <w:rStyle w:val="Kommentaariviide"/>
        </w:rPr>
        <w:annotationRef/>
      </w:r>
      <w:r>
        <w:t>Kas otsused tehakse nende asjaolude kohta või siiski: nende asjaolude esinemise korral, nagu esimesest lausest välja lugeda võib?</w:t>
      </w:r>
    </w:p>
  </w:comment>
  <w:comment w:id="837" w:author="Merike Koppel - JUSTDIGI" w:date="2025-12-30T13:02:00Z" w:initials="MK">
    <w:p w14:paraId="10F5918A" w14:textId="77777777" w:rsidR="00A32D06" w:rsidRDefault="00A32D06" w:rsidP="00A32D06">
      <w:pPr>
        <w:pStyle w:val="Kommentaaritekst"/>
      </w:pPr>
      <w:r>
        <w:rPr>
          <w:rStyle w:val="Kommentaariviide"/>
        </w:rPr>
        <w:annotationRef/>
      </w:r>
      <w:r>
        <w:t>Eeldan, et mitte kohaldamine ei pea vastama loetletud tingimustele, vaid kolleegium, seega peaks kõrvallause järgnema sellele sõnale, mille kohta see käib</w:t>
      </w:r>
    </w:p>
  </w:comment>
  <w:comment w:id="840" w:author="Merike Koppel - JUSTDIGI" w:date="2026-01-05T11:08:00Z" w:initials="MK">
    <w:p w14:paraId="6BCEC582" w14:textId="77777777" w:rsidR="00F045AB" w:rsidRDefault="00F045AB" w:rsidP="00F045AB">
      <w:pPr>
        <w:pStyle w:val="Kommentaaritekst"/>
      </w:pPr>
      <w:r>
        <w:rPr>
          <w:rStyle w:val="Kommentaariviide"/>
        </w:rPr>
        <w:annotationRef/>
      </w:r>
      <w:r>
        <w:t>Või: tütarettevõtjast krediidiasutuse?</w:t>
      </w:r>
    </w:p>
  </w:comment>
  <w:comment w:id="841" w:author="Merike Koppel - JUSTDIGI" w:date="2025-12-30T13:02:00Z" w:initials="MK">
    <w:p w14:paraId="51237A32" w14:textId="7D9B59B1" w:rsidR="00B0118B" w:rsidRDefault="00B0118B" w:rsidP="00B0118B">
      <w:pPr>
        <w:pStyle w:val="Kommentaaritekst"/>
      </w:pPr>
      <w:r>
        <w:rPr>
          <w:rStyle w:val="Kommentaariviide"/>
        </w:rPr>
        <w:annotationRef/>
      </w:r>
      <w:r>
        <w:t>Kasutaksin siin fraasi: "järelevalve alla kuuluma": … kes kuuluks … kolleegiumi järelevalve alla" täpsem selgitus järgmise lõike juures</w:t>
      </w:r>
    </w:p>
  </w:comment>
  <w:comment w:id="842" w:author="Merike Koppel - JUSTDIGI" w:date="2025-12-30T13:02:00Z" w:initials="MK">
    <w:p w14:paraId="37219A1A" w14:textId="77777777" w:rsidR="005F6138" w:rsidRDefault="005F6138" w:rsidP="005F6138">
      <w:pPr>
        <w:pStyle w:val="Kommentaaritekst"/>
      </w:pPr>
      <w:r>
        <w:rPr>
          <w:rStyle w:val="Kommentaariviide"/>
        </w:rPr>
        <w:annotationRef/>
      </w:r>
      <w:r>
        <w:t>Kasutaksin siin fraasi "ei kuuluks … järelevalve alla", kuna sõna "mitteallumine" tähendab ka mittekuuletumist, aga seda ei ole siin mõeldud, mistõttu võib põhjustada mitmeti tõlgendamist</w:t>
      </w:r>
    </w:p>
  </w:comment>
  <w:comment w:id="843" w:author="Merike Koppel - JUSTDIGI" w:date="2025-12-30T13:03:00Z" w:initials="MK">
    <w:p w14:paraId="47BFBE8E" w14:textId="77777777" w:rsidR="008469FC" w:rsidRDefault="008469FC" w:rsidP="008469FC">
      <w:pPr>
        <w:pStyle w:val="Kommentaaritekst"/>
      </w:pPr>
      <w:r>
        <w:rPr>
          <w:rStyle w:val="Kommentaariviide"/>
        </w:rPr>
        <w:annotationRef/>
      </w:r>
      <w:r>
        <w:t>Palun kontrollige viidet, leidsin hoopis sellise, uutel viidetel ei ole lk-sid: ELT</w:t>
      </w:r>
      <w:r>
        <w:rPr>
          <w:i/>
          <w:iCs/>
          <w:color w:val="333333"/>
          <w:highlight w:val="white"/>
        </w:rPr>
        <w:t xml:space="preserve"> </w:t>
      </w:r>
      <w:r>
        <w:rPr>
          <w:color w:val="333333"/>
          <w:highlight w:val="white"/>
        </w:rPr>
        <w:t>L, 2024/1620, 19.06.2024</w:t>
      </w:r>
    </w:p>
  </w:comment>
  <w:comment w:id="844" w:author="Merike Koppel - JUSTDIGI" w:date="2026-01-05T11:37:00Z" w:initials="MK">
    <w:p w14:paraId="7133121A" w14:textId="77777777" w:rsidR="00002EBE" w:rsidRDefault="00002EBE" w:rsidP="00002EBE">
      <w:pPr>
        <w:pStyle w:val="Kommentaaritekst"/>
      </w:pPr>
      <w:r>
        <w:rPr>
          <w:rStyle w:val="Kommentaariviide"/>
        </w:rPr>
        <w:annotationRef/>
      </w:r>
      <w:r>
        <w:t>Makseid pigem tehakse</w:t>
      </w:r>
    </w:p>
  </w:comment>
  <w:comment w:id="845" w:author="Merike Koppel - JUSTDIGI" w:date="2025-12-30T13:04:00Z" w:initials="MK">
    <w:p w14:paraId="28F7F9F3" w14:textId="1013E732" w:rsidR="0063723D" w:rsidRDefault="00401C15" w:rsidP="0063723D">
      <w:pPr>
        <w:pStyle w:val="Kommentaaritekst"/>
      </w:pPr>
      <w:r>
        <w:rPr>
          <w:rStyle w:val="Kommentaariviide"/>
        </w:rPr>
        <w:annotationRef/>
      </w:r>
      <w:r w:rsidR="0063723D">
        <w:t>Paragr pealkirjaga ühtluse huvides</w:t>
      </w:r>
    </w:p>
  </w:comment>
  <w:comment w:id="852" w:author="Merike Koppel - JUSTDIGI" w:date="2026-01-05T11:43:00Z" w:initials="MK">
    <w:p w14:paraId="36574007" w14:textId="77777777" w:rsidR="00692C50" w:rsidRDefault="00692C50" w:rsidP="00692C50">
      <w:pPr>
        <w:pStyle w:val="Kommentaaritekst"/>
      </w:pPr>
      <w:r>
        <w:rPr>
          <w:rStyle w:val="Kommentaariviide"/>
        </w:rPr>
        <w:annotationRef/>
      </w:r>
      <w:r>
        <w:t>Kas nii võiks?</w:t>
      </w:r>
    </w:p>
  </w:comment>
  <w:comment w:id="859" w:author="Merike Koppel - JUSTDIGI" w:date="2025-12-30T13:06:00Z" w:initials="MK">
    <w:p w14:paraId="5D42BEBF" w14:textId="13300665" w:rsidR="00385A67" w:rsidRDefault="00385A67" w:rsidP="00385A67">
      <w:pPr>
        <w:pStyle w:val="Kommentaaritekst"/>
      </w:pPr>
      <w:r>
        <w:rPr>
          <w:rStyle w:val="Kommentaariviide"/>
        </w:rPr>
        <w:annotationRef/>
      </w:r>
      <w:r>
        <w:t>Kehtivaga ühtluse huvides</w:t>
      </w:r>
    </w:p>
  </w:comment>
  <w:comment w:id="864" w:author="Merike Koppel - JUSTDIGI" w:date="2026-01-05T13:23:00Z" w:initials="MK">
    <w:p w14:paraId="26A7235C" w14:textId="77777777" w:rsidR="000F3372" w:rsidRDefault="000F3372" w:rsidP="000F3372">
      <w:pPr>
        <w:pStyle w:val="Kommentaaritekst"/>
      </w:pPr>
      <w:r>
        <w:rPr>
          <w:rStyle w:val="Kommentaariviide"/>
        </w:rPr>
        <w:annotationRef/>
      </w:r>
      <w:r>
        <w:rPr>
          <w:color w:val="173148"/>
          <w:highlight w:val="white"/>
        </w:rPr>
        <w:t>Komaga ei eraldata kaassõnastunud </w:t>
      </w:r>
      <w:r>
        <w:rPr>
          <w:i/>
          <w:iCs/>
          <w:color w:val="173148"/>
          <w:highlight w:val="white"/>
        </w:rPr>
        <w:t>des</w:t>
      </w:r>
      <w:r>
        <w:rPr>
          <w:color w:val="173148"/>
          <w:highlight w:val="white"/>
        </w:rPr>
        <w:t>– ja </w:t>
      </w:r>
      <w:r>
        <w:rPr>
          <w:i/>
          <w:iCs/>
          <w:color w:val="173148"/>
          <w:highlight w:val="white"/>
        </w:rPr>
        <w:t>mata</w:t>
      </w:r>
      <w:r>
        <w:rPr>
          <w:color w:val="173148"/>
          <w:highlight w:val="white"/>
        </w:rPr>
        <w:t>-vorme, nagu </w:t>
      </w:r>
      <w:r>
        <w:rPr>
          <w:i/>
          <w:iCs/>
          <w:color w:val="173148"/>
          <w:highlight w:val="white"/>
        </w:rPr>
        <w:t>alates</w:t>
      </w:r>
      <w:r>
        <w:rPr>
          <w:color w:val="173148"/>
          <w:highlight w:val="white"/>
        </w:rPr>
        <w:t> (millest) ja </w:t>
      </w:r>
      <w:r>
        <w:rPr>
          <w:i/>
          <w:iCs/>
          <w:color w:val="173148"/>
          <w:highlight w:val="white"/>
        </w:rPr>
        <w:t>võrreldes</w:t>
      </w:r>
      <w:r>
        <w:rPr>
          <w:color w:val="173148"/>
          <w:highlight w:val="white"/>
        </w:rPr>
        <w:t> (millega), </w:t>
      </w:r>
      <w:r>
        <w:rPr>
          <w:i/>
          <w:iCs/>
          <w:color w:val="173148"/>
          <w:highlight w:val="white"/>
        </w:rPr>
        <w:t>hoolimata</w:t>
      </w:r>
      <w:r>
        <w:rPr>
          <w:color w:val="173148"/>
          <w:highlight w:val="white"/>
        </w:rPr>
        <w:t> (millest) ja </w:t>
      </w:r>
      <w:r>
        <w:rPr>
          <w:i/>
          <w:iCs/>
          <w:color w:val="173148"/>
          <w:highlight w:val="white"/>
        </w:rPr>
        <w:t>vaatamata</w:t>
      </w:r>
      <w:r>
        <w:rPr>
          <w:color w:val="173148"/>
          <w:highlight w:val="white"/>
        </w:rPr>
        <w:t> (millele)</w:t>
      </w:r>
      <w:r>
        <w:t xml:space="preserve"> </w:t>
      </w:r>
    </w:p>
  </w:comment>
  <w:comment w:id="870" w:author="Merike Koppel - JUSTDIGI" w:date="2025-12-30T13:07:00Z" w:initials="MK">
    <w:p w14:paraId="5E82F5B3" w14:textId="5ECFE015" w:rsidR="00385A67" w:rsidRDefault="00385A67" w:rsidP="00385A67">
      <w:pPr>
        <w:pStyle w:val="Kommentaaritekst"/>
      </w:pPr>
      <w:r>
        <w:rPr>
          <w:rStyle w:val="Kommentaariviide"/>
        </w:rPr>
        <w:annotationRef/>
      </w:r>
      <w:r>
        <w:t>Nagu viidatud seaduses</w:t>
      </w:r>
    </w:p>
  </w:comment>
  <w:comment w:id="873" w:author="Merike Koppel - JUSTDIGI" w:date="2025-12-30T13:07:00Z" w:initials="MK">
    <w:p w14:paraId="3B0E4CF9" w14:textId="77777777" w:rsidR="006D6C88" w:rsidRDefault="00A729EE" w:rsidP="006D6C88">
      <w:pPr>
        <w:pStyle w:val="Kommentaaritekst"/>
      </w:pPr>
      <w:r>
        <w:rPr>
          <w:rStyle w:val="Kommentaariviide"/>
        </w:rPr>
        <w:annotationRef/>
      </w:r>
      <w:r w:rsidR="006D6C88">
        <w:t>Lause algul ja viidatud seaduses: välisinvesteeringu luba</w:t>
      </w:r>
    </w:p>
    <w:p w14:paraId="2EABB55D" w14:textId="77777777" w:rsidR="006D6C88" w:rsidRDefault="006D6C88" w:rsidP="006D6C88">
      <w:pPr>
        <w:pStyle w:val="Kommentaaritekst"/>
      </w:pPr>
      <w:r>
        <w:rPr>
          <w:b/>
          <w:bCs/>
          <w:color w:val="000000"/>
          <w:highlight w:val="white"/>
        </w:rPr>
        <w:t>§ 11.</w:t>
      </w:r>
      <w:r>
        <w:rPr>
          <w:b/>
          <w:bCs/>
          <w:color w:val="0061AA"/>
          <w:highlight w:val="white"/>
        </w:rPr>
        <w:t>  </w:t>
      </w:r>
      <w:r>
        <w:rPr>
          <w:b/>
          <w:bCs/>
          <w:color w:val="000000"/>
          <w:highlight w:val="white"/>
        </w:rPr>
        <w:t>Välisinvesteeringu loa andmise kooskõlastamine, loa andmine, kõrvaltingimusega loa andmine ja loa andmisest keeldumine</w:t>
      </w:r>
    </w:p>
    <w:p w14:paraId="0C1D3CDE" w14:textId="77777777" w:rsidR="006D6C88" w:rsidRDefault="006D6C88" w:rsidP="006D6C88">
      <w:pPr>
        <w:pStyle w:val="Kommentaaritekst"/>
      </w:pPr>
      <w:r>
        <w:rPr>
          <w:color w:val="0061AA"/>
          <w:highlight w:val="white"/>
        </w:rPr>
        <w:t>  </w:t>
      </w:r>
      <w:r>
        <w:rPr>
          <w:color w:val="202020"/>
          <w:highlight w:val="white"/>
        </w:rPr>
        <w:t xml:space="preserve">(1) Komisjon kooskõlastab välisinvesteeringu loa andmise ning Tarbijakaitse ja Tehnilise Järelevalve Amet annab </w:t>
      </w:r>
      <w:r>
        <w:rPr>
          <w:b/>
          <w:bCs/>
          <w:color w:val="202020"/>
          <w:highlight w:val="white"/>
        </w:rPr>
        <w:t>välisinvesteeringu loa,</w:t>
      </w:r>
      <w:r>
        <w:rPr>
          <w:color w:val="202020"/>
          <w:highlight w:val="white"/>
        </w:rPr>
        <w:t xml:space="preserve"> kui välisinvesteering ei ohusta Eesti või muu Euroopa Liidu liikmesriigi julgeolekut ja avalikku korda.</w:t>
      </w:r>
    </w:p>
  </w:comment>
  <w:comment w:id="884" w:author="Merike Koppel - JUSTDIGI" w:date="2026-01-05T11:54:00Z" w:initials="MK">
    <w:p w14:paraId="3148E00C" w14:textId="77777777" w:rsidR="00BD5BC0" w:rsidRDefault="00BD5BC0" w:rsidP="00BD5BC0">
      <w:pPr>
        <w:pStyle w:val="Kommentaaritekst"/>
      </w:pPr>
      <w:r>
        <w:rPr>
          <w:rStyle w:val="Kommentaariviide"/>
        </w:rPr>
        <w:annotationRef/>
      </w:r>
      <w:r>
        <w:t>Vt minu kommentaar selle termini kohta eespool</w:t>
      </w:r>
    </w:p>
  </w:comment>
  <w:comment w:id="885" w:author="Merike Koppel - JUSTDIGI" w:date="2025-12-30T13:08:00Z" w:initials="MK">
    <w:p w14:paraId="083DDA92" w14:textId="5AFAA4CA" w:rsidR="00281D30" w:rsidRDefault="00281D30" w:rsidP="00281D30">
      <w:pPr>
        <w:pStyle w:val="Kommentaaritekst"/>
      </w:pPr>
      <w:r>
        <w:rPr>
          <w:rStyle w:val="Kommentaariviide"/>
        </w:rPr>
        <w:annotationRef/>
      </w:r>
      <w:r>
        <w:t>Viidatud lõikes ei mainita teavitamist, pigem nii: "andmete esitamise kohustuse täitmata jätmise"</w:t>
      </w:r>
    </w:p>
  </w:comment>
  <w:comment w:id="888" w:author="Merike Koppel - JUSTDIGI" w:date="2026-01-02T10:23:00Z" w:initials="MK">
    <w:p w14:paraId="24867C94" w14:textId="77777777" w:rsidR="00BD5BC0" w:rsidRDefault="003E1D12" w:rsidP="00BD5BC0">
      <w:pPr>
        <w:pStyle w:val="Kommentaaritekst"/>
      </w:pPr>
      <w:r>
        <w:rPr>
          <w:rStyle w:val="Kommentaariviide"/>
        </w:rPr>
        <w:annotationRef/>
      </w:r>
      <w:r w:rsidR="00BD5BC0">
        <w:t>Sõnade järjekord pigem: tehingu loata tegemise eest, praegu: ilma eelneva loata tehing, aga mitte tehing ei tohi olla loata, vaid tehingut ei tohi teha ilma loata, siin võiks olla lihtsalt: tehingu loata tegemise eest? Või pikemalt: teavitamise kohustuse rikkumise eest või tehingu tegemise eest ilma loata</w:t>
      </w:r>
    </w:p>
  </w:comment>
  <w:comment w:id="899" w:author="Merike Koppel - JUSTDIGI" w:date="2026-01-02T12:54:00Z" w:initials="MK">
    <w:p w14:paraId="7AB88BD2" w14:textId="77777777" w:rsidR="005975E7" w:rsidRDefault="00350D08" w:rsidP="005975E7">
      <w:pPr>
        <w:pStyle w:val="Kommentaaritekst"/>
      </w:pPr>
      <w:r>
        <w:rPr>
          <w:rStyle w:val="Kommentaariviide"/>
        </w:rPr>
        <w:annotationRef/>
      </w:r>
      <w:r w:rsidR="005975E7">
        <w:t>Kas nii? Või nagu lause algul: välisinvesteeringu luba?</w:t>
      </w:r>
    </w:p>
  </w:comment>
  <w:comment w:id="904" w:author="Merike Koppel - JUSTDIGI" w:date="2025-12-30T13:09:00Z" w:initials="MK">
    <w:p w14:paraId="242C1224" w14:textId="0E250433" w:rsidR="00D93492" w:rsidRDefault="00D93492" w:rsidP="00D93492">
      <w:pPr>
        <w:pStyle w:val="Kommentaaritekst"/>
      </w:pPr>
      <w:r>
        <w:rPr>
          <w:rStyle w:val="Kommentaariviide"/>
        </w:rPr>
        <w:annotationRef/>
      </w:r>
      <w:r>
        <w:t>Viidatud lõikes ei mainita teavitamist, pigem nii: "andmete esitamise kohustuse täitmata jätmise"</w:t>
      </w:r>
    </w:p>
  </w:comment>
  <w:comment w:id="907" w:author="Merike Koppel - JUSTDIGI" w:date="2026-01-02T10:23:00Z" w:initials="MK">
    <w:p w14:paraId="243ABE68" w14:textId="77777777" w:rsidR="005975E7" w:rsidRDefault="003E1D12" w:rsidP="005975E7">
      <w:pPr>
        <w:pStyle w:val="Kommentaaritekst"/>
      </w:pPr>
      <w:r>
        <w:rPr>
          <w:rStyle w:val="Kommentaariviide"/>
        </w:rPr>
        <w:annotationRef/>
      </w:r>
      <w:r w:rsidR="005975E7">
        <w:t>Sõnade järjekord pigem: tehingu loata tegemise eest, praegu: ilma eelneva loata tehing, aga mitte tehing ei tohi olla loata, vaid tehingut ei tohi teha ilma loata, siin võiks olla lihtsalt: tehingu loata tegemise eest? Või pikemalt: teavitamise kohustuse rikkumise eest või tehingu tegemise eest ilma loata</w:t>
      </w:r>
    </w:p>
  </w:comment>
  <w:comment w:id="910" w:author="Merike Koppel - JUSTDIGI" w:date="2025-12-30T13:09:00Z" w:initials="MK">
    <w:p w14:paraId="4452911D" w14:textId="57DE103E" w:rsidR="00C83208" w:rsidRDefault="00C83208" w:rsidP="00C83208">
      <w:pPr>
        <w:pStyle w:val="Kommentaaritekst"/>
      </w:pPr>
      <w:r>
        <w:rPr>
          <w:rStyle w:val="Kommentaariviide"/>
        </w:rPr>
        <w:annotationRef/>
      </w:r>
      <w:r>
        <w:t>Juhtidel ei saa kahjuks olla koosseisu, koosseisust saab rääkida mingi kollektiivi, asutuse, organi puhul, nt juhtkonnal v juhtorganil saab olla koosseis, pakun siia järgmise lõike eeskujul: juhtorgani</w:t>
      </w:r>
    </w:p>
  </w:comment>
  <w:comment w:id="917" w:author="Merike Koppel - JUSTDIGI" w:date="2026-01-05T13:43:00Z" w:initials="MK">
    <w:p w14:paraId="20493C1D" w14:textId="77777777" w:rsidR="00B35EA0" w:rsidRDefault="00B35EA0" w:rsidP="00B35EA0">
      <w:pPr>
        <w:pStyle w:val="Kommentaaritekst"/>
      </w:pPr>
      <w:r>
        <w:rPr>
          <w:rStyle w:val="Kommentaariviide"/>
        </w:rPr>
        <w:annotationRef/>
      </w:r>
      <w:r>
        <w:t>"sõltumatud"?</w:t>
      </w:r>
    </w:p>
  </w:comment>
  <w:comment w:id="922" w:author="Merike Koppel - JUSTDIGI" w:date="2026-01-05T15:12:00Z" w:initials="MK">
    <w:p w14:paraId="1383C7E5" w14:textId="77777777" w:rsidR="003147DC" w:rsidRDefault="003147DC" w:rsidP="003147DC">
      <w:pPr>
        <w:pStyle w:val="Kommentaaritekst"/>
      </w:pPr>
      <w:r>
        <w:rPr>
          <w:rStyle w:val="Kommentaariviide"/>
        </w:rPr>
        <w:annotationRef/>
      </w:r>
      <w:r>
        <w:t>Või nagu eespool: tegevuspõhimõtete?</w:t>
      </w:r>
    </w:p>
  </w:comment>
  <w:comment w:id="928" w:author="Merike Koppel - JUSTDIGI" w:date="2025-12-30T13:11:00Z" w:initials="MK">
    <w:p w14:paraId="4CE85971" w14:textId="11C7A056" w:rsidR="00C83208" w:rsidRDefault="00C83208" w:rsidP="00C83208">
      <w:pPr>
        <w:pStyle w:val="Kommentaaritekst"/>
      </w:pPr>
      <w:r>
        <w:rPr>
          <w:rStyle w:val="Kommentaariviide"/>
        </w:rPr>
        <w:annotationRef/>
      </w:r>
      <w:r>
        <w:t>Või siiski: "tagavad"?</w:t>
      </w:r>
    </w:p>
  </w:comment>
  <w:comment w:id="931" w:author="Merike Koppel - JUSTDIGI" w:date="2025-12-30T13:12:00Z" w:initials="MK">
    <w:p w14:paraId="7E85EDD4" w14:textId="77777777" w:rsidR="00C83208" w:rsidRDefault="00C83208" w:rsidP="00C83208">
      <w:pPr>
        <w:pStyle w:val="Kommentaaritekst"/>
      </w:pPr>
      <w:r>
        <w:rPr>
          <w:rStyle w:val="Kommentaariviide"/>
        </w:rPr>
        <w:annotationRef/>
      </w:r>
      <w:r>
        <w:t>Millega liitub?</w:t>
      </w:r>
    </w:p>
  </w:comment>
  <w:comment w:id="932" w:author="Merike Koppel - JUSTDIGI" w:date="2025-12-30T13:12:00Z" w:initials="MK">
    <w:p w14:paraId="4663C90E" w14:textId="77777777" w:rsidR="00075F8F" w:rsidRDefault="00895608" w:rsidP="00075F8F">
      <w:pPr>
        <w:pStyle w:val="Kommentaaritekst"/>
      </w:pPr>
      <w:r>
        <w:rPr>
          <w:rStyle w:val="Kommentaariviide"/>
        </w:rPr>
        <w:annotationRef/>
      </w:r>
      <w:r w:rsidR="00075F8F">
        <w:t>Kontrollib eeldab laiendit mida?, tagab kas mida v mille? vastutama aga mille eest? Seega ei saa nii sõnastada, tuleb muuta: kontrollib, kas ... vastavad v kontrollib ... vastavust ning tagab selle ja vastutab selle eest, tehes ...</w:t>
      </w:r>
    </w:p>
  </w:comment>
  <w:comment w:id="935" w:author="Merike Koppel - JUSTDIGI" w:date="2026-01-02T12:55:00Z" w:initials="MK">
    <w:p w14:paraId="67610B17" w14:textId="621F9FF7" w:rsidR="00350D08" w:rsidRDefault="00350D08" w:rsidP="00350D08">
      <w:pPr>
        <w:pStyle w:val="Kommentaaritekst"/>
      </w:pPr>
      <w:r>
        <w:rPr>
          <w:rStyle w:val="Kommentaariviide"/>
        </w:rPr>
        <w:annotationRef/>
      </w:r>
      <w:r>
        <w:t>Tuleks täpsustada, puudub tegusõna, ehk mis siis sellel kuupäeval nende volitustega juhtub? Kas mõte on: "volituste alguskuupäev"?</w:t>
      </w:r>
    </w:p>
  </w:comment>
  <w:comment w:id="939" w:author="Merike Koppel - JUSTDIGI" w:date="2026-01-05T14:17:00Z" w:initials="MK">
    <w:p w14:paraId="67FE4ADA" w14:textId="77777777" w:rsidR="009822E8" w:rsidRDefault="009822E8" w:rsidP="009822E8">
      <w:pPr>
        <w:pStyle w:val="Kommentaaritekst"/>
      </w:pPr>
      <w:r>
        <w:rPr>
          <w:rStyle w:val="Kommentaariviide"/>
        </w:rPr>
        <w:annotationRef/>
      </w:r>
      <w:r>
        <w:t>Sõnajärg pigem: seadma … huvid … huvidest kõrgemale</w:t>
      </w:r>
    </w:p>
  </w:comment>
  <w:comment w:id="940" w:author="Merike Koppel - JUSTDIGI" w:date="2026-01-05T14:19:00Z" w:initials="MK">
    <w:p w14:paraId="5B9306A6" w14:textId="77777777" w:rsidR="00722FAE" w:rsidRDefault="00722FAE" w:rsidP="00722FAE">
      <w:pPr>
        <w:pStyle w:val="Kommentaaritekst"/>
      </w:pPr>
      <w:r>
        <w:rPr>
          <w:rStyle w:val="Kommentaariviide"/>
        </w:rPr>
        <w:annotationRef/>
      </w:r>
      <w:r>
        <w:t>Vajaks täpsustamist, mida nende funktsioonidega tehakse, kas sisekontrollifunktsioonide täitmist juhtivate isikute"?</w:t>
      </w:r>
    </w:p>
  </w:comment>
  <w:comment w:id="943" w:author="Merike Koppel - JUSTDIGI" w:date="2025-12-30T13:15:00Z" w:initials="MK">
    <w:p w14:paraId="1DBC3EB5" w14:textId="77B887DD" w:rsidR="00185DCE" w:rsidRDefault="00251CA2" w:rsidP="00185DCE">
      <w:pPr>
        <w:pStyle w:val="Kommentaaritekst"/>
      </w:pPr>
      <w:r>
        <w:rPr>
          <w:rStyle w:val="Kommentaariviide"/>
        </w:rPr>
        <w:annotationRef/>
      </w:r>
      <w:r w:rsidR="00185DCE">
        <w:t>"töötada välja"?</w:t>
      </w:r>
    </w:p>
  </w:comment>
  <w:comment w:id="944" w:author="Merike Koppel - JUSTDIGI" w:date="2026-01-02T09:52:00Z" w:initials="MK">
    <w:p w14:paraId="53AEC30D" w14:textId="77777777" w:rsidR="00907FFD" w:rsidRDefault="00907FFD" w:rsidP="00907FFD">
      <w:pPr>
        <w:pStyle w:val="Kommentaaritekst"/>
      </w:pPr>
      <w:r>
        <w:rPr>
          <w:rStyle w:val="Kommentaariviide"/>
        </w:rPr>
        <w:annotationRef/>
      </w:r>
      <w:r>
        <w:t>Sõnade selline järjekord viitab sellele, et selles lauses on kõige tähtsam hindamise sagedus, kuid eeldan, et see on siiski hindamise objekt, seega võiks lause olla: hinnata vähemalt üks kord aastas juhatuse koosseisu, struktuuri ja tegevust</w:t>
      </w:r>
    </w:p>
  </w:comment>
  <w:comment w:id="945" w:author="Merike Koppel - JUSTDIGI" w:date="2026-01-02T09:52:00Z" w:initials="MK">
    <w:p w14:paraId="77D4DFD8" w14:textId="77777777" w:rsidR="00D137B1" w:rsidRDefault="00D137B1" w:rsidP="00D137B1">
      <w:pPr>
        <w:pStyle w:val="Kommentaaritekst"/>
      </w:pPr>
      <w:r>
        <w:rPr>
          <w:rStyle w:val="Kommentaariviide"/>
        </w:rPr>
        <w:annotationRef/>
      </w:r>
      <w:r>
        <w:t xml:space="preserve">Siin sama probleem sõnade järjekorraga … lisaks eeldan, et ei tule hinnata mitte vajaminevat haridust ja vajalikke kogemusi ennast, vaid ikkagi nende sobivust: </w:t>
      </w:r>
      <w:r>
        <w:rPr>
          <w:color w:val="202020"/>
          <w:highlight w:val="white"/>
        </w:rPr>
        <w:t>hinnata vähemalt üks kord aastas juhatuse liikmete ja juhatuse kui terviku kutsealaste teadmiste, oskuste ja kogemuste sobivust ...</w:t>
      </w:r>
    </w:p>
  </w:comment>
  <w:comment w:id="946" w:author="Merike Koppel - JUSTDIGI" w:date="2026-01-02T09:53:00Z" w:initials="MK">
    <w:p w14:paraId="5003E20B" w14:textId="77777777" w:rsidR="00AD16D7" w:rsidRDefault="00AD16D7" w:rsidP="00AD16D7">
      <w:pPr>
        <w:pStyle w:val="Kommentaaritekst"/>
      </w:pPr>
      <w:r>
        <w:rPr>
          <w:rStyle w:val="Kommentaariviide"/>
        </w:rPr>
        <w:annotationRef/>
      </w:r>
      <w:r>
        <w:t>Piisab ainsusest, liiatigi võivad siin tekkida tõlgendamisprobleemid: kehtivate juhtorganite, kuid mõeldud on kehtivaid põhimõtteid</w:t>
      </w:r>
    </w:p>
  </w:comment>
  <w:comment w:id="948" w:author="Merike Koppel - JUSTDIGI" w:date="2026-01-02T09:53:00Z" w:initials="MK">
    <w:p w14:paraId="38E3F710" w14:textId="77777777" w:rsidR="00C165CF" w:rsidRDefault="00C165CF" w:rsidP="00C165CF">
      <w:pPr>
        <w:pStyle w:val="Kommentaaritekst"/>
      </w:pPr>
      <w:r>
        <w:rPr>
          <w:rStyle w:val="Kommentaariviide"/>
        </w:rPr>
        <w:annotationRef/>
      </w:r>
      <w:r>
        <w:t>Siin on pigem mõeldud ajalist aspekti: ülesandeid täites, mitte tingimust: juhul kui ta täidab</w:t>
      </w:r>
    </w:p>
  </w:comment>
  <w:comment w:id="951" w:author="Merike Koppel - JUSTDIGI" w:date="2026-01-02T09:53:00Z" w:initials="MK">
    <w:p w14:paraId="0212B026" w14:textId="77777777" w:rsidR="00C165CF" w:rsidRDefault="00C165CF" w:rsidP="00C165CF">
      <w:pPr>
        <w:pStyle w:val="Kommentaaritekst"/>
      </w:pPr>
      <w:r>
        <w:rPr>
          <w:rStyle w:val="Kommentaariviide"/>
        </w:rPr>
        <w:annotationRef/>
      </w:r>
      <w:r>
        <w:t>Siin võiks olla ainsuses: juhist</w:t>
      </w:r>
    </w:p>
  </w:comment>
  <w:comment w:id="952" w:author="Merike Koppel - JUSTDIGI" w:date="2026-01-02T09:54:00Z" w:initials="MK">
    <w:p w14:paraId="2ADCCA61" w14:textId="77777777" w:rsidR="00C165CF" w:rsidRDefault="00C165CF" w:rsidP="00C165CF">
      <w:pPr>
        <w:pStyle w:val="Kommentaaritekst"/>
      </w:pPr>
      <w:r>
        <w:rPr>
          <w:rStyle w:val="Kommentaariviide"/>
        </w:rPr>
        <w:annotationRef/>
      </w:r>
      <w:r>
        <w:t>Või siiski: lõikes 4?</w:t>
      </w:r>
    </w:p>
  </w:comment>
  <w:comment w:id="953" w:author="Merike Koppel - JUSTDIGI" w:date="2026-01-05T14:23:00Z" w:initials="MK">
    <w:p w14:paraId="4730B771" w14:textId="77777777" w:rsidR="006159A8" w:rsidRDefault="006159A8" w:rsidP="006159A8">
      <w:pPr>
        <w:pStyle w:val="Kommentaaritekst"/>
      </w:pPr>
      <w:r>
        <w:rPr>
          <w:rStyle w:val="Kommentaariviide"/>
        </w:rPr>
        <w:annotationRef/>
      </w:r>
      <w:r>
        <w:t>punkt</w:t>
      </w:r>
    </w:p>
  </w:comment>
  <w:comment w:id="956" w:author="Merike Koppel - JUSTDIGI" w:date="2026-01-02T09:54:00Z" w:initials="MK">
    <w:p w14:paraId="0D813EA5" w14:textId="4AFBB375" w:rsidR="00C165CF" w:rsidRDefault="00C165CF" w:rsidP="00C165CF">
      <w:pPr>
        <w:pStyle w:val="Kommentaaritekst"/>
      </w:pPr>
      <w:r>
        <w:rPr>
          <w:rStyle w:val="Kommentaariviide"/>
        </w:rPr>
        <w:annotationRef/>
      </w:r>
      <w:r>
        <w:t>Või siiski: lõikes 4?</w:t>
      </w:r>
    </w:p>
  </w:comment>
  <w:comment w:id="957" w:author="Merike Koppel - JUSTDIGI" w:date="2026-01-05T14:35:00Z" w:initials="MK">
    <w:p w14:paraId="44EB5C01" w14:textId="77777777" w:rsidR="00093E09" w:rsidRDefault="00093E09" w:rsidP="00093E09">
      <w:pPr>
        <w:pStyle w:val="Kommentaaritekst"/>
      </w:pPr>
      <w:r>
        <w:rPr>
          <w:rStyle w:val="Kommentaariviide"/>
        </w:rPr>
        <w:annotationRef/>
      </w:r>
      <w:r>
        <w:t>Pigem nii</w:t>
      </w:r>
    </w:p>
  </w:comment>
  <w:comment w:id="961" w:author="Merike Koppel - JUSTDIGI" w:date="2026-01-02T09:57:00Z" w:initials="MK">
    <w:p w14:paraId="13B44ED3" w14:textId="3B44FCFE" w:rsidR="00CF7F63" w:rsidRDefault="00CF7F63" w:rsidP="00CF7F63">
      <w:pPr>
        <w:pStyle w:val="Kommentaaritekst"/>
      </w:pPr>
      <w:r>
        <w:rPr>
          <w:rStyle w:val="Kommentaariviide"/>
        </w:rPr>
        <w:annotationRef/>
      </w:r>
      <w:r>
        <w:t>Valitav või  määratav on siiski isik, mitte amet … samuti ei saa olla nõuetelevastavust ametisse, pakun: juhi sobivust ametisse ja nõuetelevastavust</w:t>
      </w:r>
    </w:p>
  </w:comment>
  <w:comment w:id="966" w:author="Merike Koppel - JUSTDIGI" w:date="2026-01-02T09:58:00Z" w:initials="MK">
    <w:p w14:paraId="016451B9" w14:textId="77777777" w:rsidR="004B5E59" w:rsidRDefault="004B5E59" w:rsidP="004B5E59">
      <w:pPr>
        <w:pStyle w:val="Kommentaaritekst"/>
      </w:pPr>
      <w:r>
        <w:rPr>
          <w:rStyle w:val="Kommentaariviide"/>
        </w:rPr>
        <w:annotationRef/>
      </w:r>
      <w:r>
        <w:t>Või siiski "juht"?</w:t>
      </w:r>
    </w:p>
  </w:comment>
  <w:comment w:id="967" w:author="Merike Koppel - JUSTDIGI" w:date="2026-01-02T09:58:00Z" w:initials="MK">
    <w:p w14:paraId="68C4BDA7" w14:textId="77777777" w:rsidR="004B5E59" w:rsidRDefault="004B5E59" w:rsidP="004B5E59">
      <w:pPr>
        <w:pStyle w:val="Kommentaaritekst"/>
      </w:pPr>
      <w:r>
        <w:rPr>
          <w:rStyle w:val="Kommentaariviide"/>
        </w:rPr>
        <w:annotationRef/>
      </w:r>
      <w:r>
        <w:t>"juht"</w:t>
      </w:r>
    </w:p>
  </w:comment>
  <w:comment w:id="971" w:author="Merike Koppel - JUSTDIGI" w:date="2026-01-02T10:02:00Z" w:initials="MK">
    <w:p w14:paraId="4EF84262" w14:textId="77777777" w:rsidR="00F81DC0" w:rsidRDefault="00F81DC0" w:rsidP="00F81DC0">
      <w:pPr>
        <w:pStyle w:val="Kommentaaritekst"/>
      </w:pPr>
      <w:r>
        <w:rPr>
          <w:rStyle w:val="Kommentaariviide"/>
        </w:rPr>
        <w:annotationRef/>
      </w:r>
      <w:r>
        <w:t>Nagu kehtivas</w:t>
      </w:r>
    </w:p>
  </w:comment>
  <w:comment w:id="979" w:author="Merike Koppel - JUSTDIGI" w:date="2026-01-05T14:43:00Z" w:initials="MK">
    <w:p w14:paraId="1E8F70D6" w14:textId="77777777" w:rsidR="00A23205" w:rsidRDefault="00A23205" w:rsidP="00A23205">
      <w:pPr>
        <w:pStyle w:val="Kommentaaritekst"/>
      </w:pPr>
      <w:r>
        <w:rPr>
          <w:rStyle w:val="Kommentaariviide"/>
        </w:rPr>
        <w:annotationRef/>
      </w:r>
      <w:r>
        <w:t>punkt</w:t>
      </w:r>
    </w:p>
  </w:comment>
  <w:comment w:id="981" w:author="Merike Koppel - JUSTDIGI" w:date="2026-01-02T10:03:00Z" w:initials="MK">
    <w:p w14:paraId="596DAC93" w14:textId="05C6FFA3" w:rsidR="00DB4A09" w:rsidRDefault="00DB4A09" w:rsidP="00DB4A09">
      <w:pPr>
        <w:pStyle w:val="Kommentaaritekst"/>
      </w:pPr>
      <w:r>
        <w:rPr>
          <w:rStyle w:val="Kommentaariviide"/>
        </w:rPr>
        <w:annotationRef/>
      </w:r>
      <w:r>
        <w:t>Kas siin oleks mõeldav loetavuse huvides: juhatusepoolse?</w:t>
      </w:r>
    </w:p>
  </w:comment>
  <w:comment w:id="982" w:author="Merike Koppel - JUSTDIGI" w:date="2026-01-02T10:04:00Z" w:initials="MK">
    <w:p w14:paraId="5AA38336" w14:textId="77777777" w:rsidR="003F5AC4" w:rsidRDefault="003F5AC4" w:rsidP="003F5AC4">
      <w:pPr>
        <w:pStyle w:val="Kommentaaritekst"/>
      </w:pPr>
      <w:r>
        <w:rPr>
          <w:rStyle w:val="Kommentaariviide"/>
        </w:rPr>
        <w:annotationRef/>
      </w:r>
      <w:r>
        <w:t>Kas võiks täpsustada, mis põhimõtete?</w:t>
      </w:r>
    </w:p>
  </w:comment>
  <w:comment w:id="990" w:author="Merike Koppel - JUSTDIGI" w:date="2026-01-02T10:05:00Z" w:initials="MK">
    <w:p w14:paraId="43F730B3" w14:textId="77777777" w:rsidR="003F5AC4" w:rsidRDefault="003F5AC4" w:rsidP="003F5AC4">
      <w:pPr>
        <w:pStyle w:val="Kommentaaritekst"/>
      </w:pPr>
      <w:r>
        <w:rPr>
          <w:rStyle w:val="Kommentaariviide"/>
        </w:rPr>
        <w:annotationRef/>
      </w:r>
      <w:r>
        <w:t>Viide poolik või väär</w:t>
      </w:r>
    </w:p>
  </w:comment>
  <w:comment w:id="991" w:author="Merike Koppel - JUSTDIGI" w:date="2026-01-05T14:53:00Z" w:initials="MK">
    <w:p w14:paraId="187445D9" w14:textId="77777777" w:rsidR="00F770CD" w:rsidRDefault="00F770CD" w:rsidP="00F770CD">
      <w:pPr>
        <w:pStyle w:val="Kommentaaritekst"/>
      </w:pPr>
      <w:r>
        <w:rPr>
          <w:rStyle w:val="Kommentaariviide"/>
        </w:rPr>
        <w:annotationRef/>
      </w:r>
      <w:r>
        <w:t>Ma paneksin siia "ja", sest eeldan, et alluvussuhted peavad ka olema läbipaistvad ja järjepidevad … "ning" seob eri tasandi üksusi ...</w:t>
      </w:r>
    </w:p>
  </w:comment>
  <w:comment w:id="995" w:author="Merike Koppel - JUSTDIGI" w:date="2026-01-02T10:06:00Z" w:initials="MK">
    <w:p w14:paraId="505BDAE3" w14:textId="3E848E14" w:rsidR="00E442E7" w:rsidRDefault="00E442E7" w:rsidP="00E442E7">
      <w:pPr>
        <w:pStyle w:val="Kommentaaritekst"/>
      </w:pPr>
      <w:r>
        <w:rPr>
          <w:rStyle w:val="Kommentaariviide"/>
        </w:rPr>
        <w:annotationRef/>
      </w:r>
      <w:r>
        <w:t>Teiste eeskujul</w:t>
      </w:r>
    </w:p>
  </w:comment>
  <w:comment w:id="999" w:author="Merike Koppel - JUSTDIGI" w:date="2026-01-02T10:06:00Z" w:initials="MK">
    <w:p w14:paraId="5467E061" w14:textId="77777777" w:rsidR="00945747" w:rsidRDefault="00945747" w:rsidP="00945747">
      <w:pPr>
        <w:pStyle w:val="Kommentaaritekst"/>
      </w:pPr>
      <w:r>
        <w:rPr>
          <w:rStyle w:val="Kommentaariviide"/>
        </w:rPr>
        <w:annotationRef/>
      </w:r>
      <w:r>
        <w:t>Eeldan, et mõte ei ole siiski riskide endi teavitamine, vaid neist teavitamine</w:t>
      </w:r>
    </w:p>
  </w:comment>
  <w:comment w:id="1002" w:author="Merike Koppel - JUSTDIGI" w:date="2026-01-02T10:07:00Z" w:initials="MK">
    <w:p w14:paraId="66336DC5" w14:textId="77777777" w:rsidR="006A3856" w:rsidRDefault="006A3856" w:rsidP="006A3856">
      <w:pPr>
        <w:pStyle w:val="Kommentaaritekst"/>
      </w:pPr>
      <w:r>
        <w:rPr>
          <w:rStyle w:val="Kommentaariviide"/>
        </w:rPr>
        <w:annotationRef/>
      </w:r>
      <w:r>
        <w:t>Funktsiooni kombineeritakse pigem funktsiooniga ja üksust üksusega ...</w:t>
      </w:r>
    </w:p>
  </w:comment>
  <w:comment w:id="1014" w:author="Merike Koppel - JUSTDIGI" w:date="2026-01-02T10:07:00Z" w:initials="MK">
    <w:p w14:paraId="4A83D70B" w14:textId="77777777" w:rsidR="00394F47" w:rsidRDefault="00394F47" w:rsidP="00394F47">
      <w:pPr>
        <w:pStyle w:val="Kommentaaritekst"/>
      </w:pPr>
      <w:r>
        <w:rPr>
          <w:rStyle w:val="Kommentaariviide"/>
        </w:rPr>
        <w:annotationRef/>
      </w:r>
      <w:r>
        <w:t>Või, nagu esimeses lauses: välisinvesteeringu luba … kas need on eri load?</w:t>
      </w:r>
    </w:p>
  </w:comment>
  <w:comment w:id="1015" w:author="Merike Koppel - JUSTDIGI" w:date="2026-01-02T10:08:00Z" w:initials="MK">
    <w:p w14:paraId="4F89DBBF" w14:textId="77777777" w:rsidR="00B73A88" w:rsidRDefault="00B73A88" w:rsidP="00B73A88">
      <w:pPr>
        <w:pStyle w:val="Kommentaaritekst"/>
      </w:pPr>
      <w:r>
        <w:rPr>
          <w:rStyle w:val="Kommentaariviide"/>
        </w:rPr>
        <w:annotationRef/>
      </w:r>
      <w:r>
        <w:t>Kas kääne on valitud seetõttu, et ta ei edasta kõiki, vaid valitud andmeid? Või siiski: andmed?</w:t>
      </w:r>
    </w:p>
  </w:comment>
  <w:comment w:id="1017" w:author="Merike Koppel - JUSTDIGI" w:date="2026-01-02T10:09:00Z" w:initials="MK">
    <w:p w14:paraId="15568AF1" w14:textId="77777777" w:rsidR="00221176" w:rsidRDefault="00221176" w:rsidP="00221176">
      <w:pPr>
        <w:pStyle w:val="Kommentaaritekst"/>
      </w:pPr>
      <w:r>
        <w:rPr>
          <w:rStyle w:val="Kommentaariviide"/>
        </w:rPr>
        <w:annotationRef/>
      </w:r>
      <w:r>
        <w:t>Kas risk kui kahjuoht saab kusagil paikneda?</w:t>
      </w:r>
    </w:p>
  </w:comment>
  <w:comment w:id="1018" w:author="Merike Koppel - JUSTDIGI" w:date="2026-01-02T10:10:00Z" w:initials="MK">
    <w:p w14:paraId="27198216" w14:textId="77777777" w:rsidR="00140936" w:rsidRDefault="00140936" w:rsidP="00140936">
      <w:pPr>
        <w:pStyle w:val="Kommentaaritekst"/>
      </w:pPr>
      <w:r>
        <w:rPr>
          <w:rStyle w:val="Kommentaariviide"/>
        </w:rPr>
        <w:annotationRef/>
      </w:r>
      <w:r>
        <w:t xml:space="preserve">Selline paragr on juba olemas: </w:t>
      </w:r>
      <w:r>
        <w:rPr>
          <w:color w:val="000000"/>
          <w:highlight w:val="white"/>
        </w:rPr>
        <w:t>§ 237</w:t>
      </w:r>
      <w:r>
        <w:rPr>
          <w:color w:val="000000"/>
          <w:highlight w:val="white"/>
          <w:vertAlign w:val="superscript"/>
        </w:rPr>
        <w:t>93</w:t>
      </w:r>
      <w:r>
        <w:rPr>
          <w:color w:val="000000"/>
          <w:highlight w:val="white"/>
        </w:rPr>
        <w:t>. </w:t>
      </w:r>
      <w:r>
        <w:rPr>
          <w:color w:val="0061AA"/>
          <w:highlight w:val="white"/>
        </w:rPr>
        <w:t>  </w:t>
      </w:r>
      <w:r>
        <w:rPr>
          <w:color w:val="000000"/>
          <w:highlight w:val="white"/>
        </w:rPr>
        <w:t>Euroopa Parlamendi ja nõukogu määruse (EL) 2023/2631 nõuete rikkumine</w:t>
      </w:r>
    </w:p>
  </w:comment>
  <w:comment w:id="1020" w:author="Merike Koppel - JUSTDIGI" w:date="2026-01-02T10:24:00Z" w:initials="MK">
    <w:p w14:paraId="6E7B6339" w14:textId="77777777" w:rsidR="000154AE" w:rsidRDefault="003E1D12" w:rsidP="000154AE">
      <w:pPr>
        <w:pStyle w:val="Kommentaaritekst"/>
      </w:pPr>
      <w:r>
        <w:rPr>
          <w:rStyle w:val="Kommentaariviide"/>
        </w:rPr>
        <w:annotationRef/>
      </w:r>
      <w:r w:rsidR="000154AE">
        <w:t>Sõnade järjekord pigem: tehingu loata tegemise eest, praegu: ilma eelneva loata tehing, aga mitte tehing ei tohi olla loata, vaid tehingut ei tohi teha ilma loata, siin võiks olla lihtsalt: tehingu loata tegemise eest? Või pikemalt: teavitamise kohustuse rikkumise eest või tehingu tegemise eest ilma loata</w:t>
      </w:r>
    </w:p>
  </w:comment>
  <w:comment w:id="1024" w:author="Merike Koppel - JUSTDIGI" w:date="2026-01-05T14:56:00Z" w:initials="MK">
    <w:p w14:paraId="7A7D00E9" w14:textId="77777777" w:rsidR="00BE5F69" w:rsidRDefault="00706DBB" w:rsidP="00BE5F69">
      <w:pPr>
        <w:pStyle w:val="Kommentaaritekst"/>
      </w:pPr>
      <w:r>
        <w:rPr>
          <w:rStyle w:val="Kommentaariviide"/>
        </w:rPr>
        <w:annotationRef/>
      </w:r>
      <w:r w:rsidR="00BE5F69">
        <w:t>Palun muutke</w:t>
      </w:r>
    </w:p>
  </w:comment>
  <w:comment w:id="1023" w:author="Markus Ühtigi - JUSTDIGI" w:date="2026-01-19T10:13:00Z" w:initials="MÜ">
    <w:p w14:paraId="2D3B35C2" w14:textId="77777777" w:rsidR="00EE0F33" w:rsidRDefault="00EE0F33" w:rsidP="00EE0F33">
      <w:pPr>
        <w:pStyle w:val="Kommentaaritekst"/>
      </w:pPr>
      <w:r>
        <w:rPr>
          <w:rStyle w:val="Kommentaariviide"/>
        </w:rPr>
        <w:annotationRef/>
      </w:r>
      <w:r>
        <w:t>Palume ajakohastada jõustumisaeg (et oleks mh ka realistlik).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98D0FD" w15:done="0"/>
  <w15:commentEx w15:paraId="2B82DD9E" w15:done="0"/>
  <w15:commentEx w15:paraId="7B922144" w15:done="0"/>
  <w15:commentEx w15:paraId="075AB386" w15:done="0"/>
  <w15:commentEx w15:paraId="6BA5E9B3" w15:done="0"/>
  <w15:commentEx w15:paraId="0AC64D56" w15:done="0"/>
  <w15:commentEx w15:paraId="4F398975" w15:done="0"/>
  <w15:commentEx w15:paraId="2CB18D58" w15:done="0"/>
  <w15:commentEx w15:paraId="7AEC2BB1" w15:done="0"/>
  <w15:commentEx w15:paraId="02CC551E" w15:done="0"/>
  <w15:commentEx w15:paraId="0239831D" w15:done="0"/>
  <w15:commentEx w15:paraId="5A2B5EE0" w15:done="0"/>
  <w15:commentEx w15:paraId="01E5068D" w15:done="0"/>
  <w15:commentEx w15:paraId="409E5245" w15:done="0"/>
  <w15:commentEx w15:paraId="4EE517FC" w15:done="0"/>
  <w15:commentEx w15:paraId="252ADC50" w15:done="0"/>
  <w15:commentEx w15:paraId="0ADEF263" w15:done="0"/>
  <w15:commentEx w15:paraId="3C85251F" w15:done="0"/>
  <w15:commentEx w15:paraId="4A6519C2" w15:done="0"/>
  <w15:commentEx w15:paraId="2E154883" w15:done="0"/>
  <w15:commentEx w15:paraId="6080A9B2" w15:done="0"/>
  <w15:commentEx w15:paraId="05F35591" w15:done="0"/>
  <w15:commentEx w15:paraId="109C89FA" w15:done="0"/>
  <w15:commentEx w15:paraId="346EBA1F" w15:done="0"/>
  <w15:commentEx w15:paraId="3F42626D" w15:done="0"/>
  <w15:commentEx w15:paraId="0BC84ED1" w15:done="0"/>
  <w15:commentEx w15:paraId="015E82FB" w15:done="0"/>
  <w15:commentEx w15:paraId="38EF2BB7" w15:done="0"/>
  <w15:commentEx w15:paraId="7BE13469" w15:done="0"/>
  <w15:commentEx w15:paraId="03FE25FD" w15:done="0"/>
  <w15:commentEx w15:paraId="73F30A3F" w15:done="0"/>
  <w15:commentEx w15:paraId="2F8C3A97" w15:done="0"/>
  <w15:commentEx w15:paraId="464B10B1" w15:done="0"/>
  <w15:commentEx w15:paraId="50B7989A" w15:done="0"/>
  <w15:commentEx w15:paraId="21DC07C3" w15:done="0"/>
  <w15:commentEx w15:paraId="76E4B3E4" w15:done="0"/>
  <w15:commentEx w15:paraId="0089EFAD" w15:done="0"/>
  <w15:commentEx w15:paraId="45558F60" w15:done="0"/>
  <w15:commentEx w15:paraId="47D6C609" w15:done="0"/>
  <w15:commentEx w15:paraId="6EF274DE" w15:done="0"/>
  <w15:commentEx w15:paraId="22C806B9" w15:done="0"/>
  <w15:commentEx w15:paraId="373B1DBF" w15:done="0"/>
  <w15:commentEx w15:paraId="0F175A92" w15:done="0"/>
  <w15:commentEx w15:paraId="150C5BE1" w15:done="0"/>
  <w15:commentEx w15:paraId="1E63E7B2" w15:done="0"/>
  <w15:commentEx w15:paraId="4C77743A" w15:done="0"/>
  <w15:commentEx w15:paraId="0274C0D9" w15:done="0"/>
  <w15:commentEx w15:paraId="43805C57" w15:done="0"/>
  <w15:commentEx w15:paraId="34712F8D" w15:done="0"/>
  <w15:commentEx w15:paraId="00A0A9D1" w15:done="0"/>
  <w15:commentEx w15:paraId="41DEDDD2" w15:done="0"/>
  <w15:commentEx w15:paraId="20B4426F" w15:done="0"/>
  <w15:commentEx w15:paraId="3D41C13A" w15:done="0"/>
  <w15:commentEx w15:paraId="5774EEE5" w15:done="0"/>
  <w15:commentEx w15:paraId="577285AB" w15:done="0"/>
  <w15:commentEx w15:paraId="145A7CF4" w15:done="0"/>
  <w15:commentEx w15:paraId="09729990" w15:done="0"/>
  <w15:commentEx w15:paraId="1DCB69C3" w15:done="0"/>
  <w15:commentEx w15:paraId="4DA9A4F8" w15:done="0"/>
  <w15:commentEx w15:paraId="114C9C11" w15:done="0"/>
  <w15:commentEx w15:paraId="4F5D5BB4" w15:done="0"/>
  <w15:commentEx w15:paraId="24BB5C64" w15:done="0"/>
  <w15:commentEx w15:paraId="273A15F5" w15:done="0"/>
  <w15:commentEx w15:paraId="71BED89E" w15:done="0"/>
  <w15:commentEx w15:paraId="3DF0798E" w15:done="0"/>
  <w15:commentEx w15:paraId="15BDB094" w15:done="0"/>
  <w15:commentEx w15:paraId="25E43546" w15:done="0"/>
  <w15:commentEx w15:paraId="491BD77B" w15:done="0"/>
  <w15:commentEx w15:paraId="6D270CF6" w15:done="0"/>
  <w15:commentEx w15:paraId="0AA09EB9" w15:done="0"/>
  <w15:commentEx w15:paraId="1ED4A7C3" w15:done="0"/>
  <w15:commentEx w15:paraId="08CE2996" w15:done="0"/>
  <w15:commentEx w15:paraId="2B0CF6D4" w15:done="0"/>
  <w15:commentEx w15:paraId="0DF5C579" w15:done="0"/>
  <w15:commentEx w15:paraId="432AE2B2" w15:done="0"/>
  <w15:commentEx w15:paraId="3E96DA9B" w15:done="0"/>
  <w15:commentEx w15:paraId="74958D68" w15:done="0"/>
  <w15:commentEx w15:paraId="294E92C3" w15:done="0"/>
  <w15:commentEx w15:paraId="6D2D55FE" w15:done="0"/>
  <w15:commentEx w15:paraId="7A454E37" w15:done="0"/>
  <w15:commentEx w15:paraId="6E23D01A" w15:done="0"/>
  <w15:commentEx w15:paraId="4FF7E74B" w15:done="0"/>
  <w15:commentEx w15:paraId="14E8D916" w15:done="0"/>
  <w15:commentEx w15:paraId="274198D2" w15:done="0"/>
  <w15:commentEx w15:paraId="74CAAFA5" w15:done="0"/>
  <w15:commentEx w15:paraId="0FE682B2" w15:done="0"/>
  <w15:commentEx w15:paraId="48FB4814" w15:done="0"/>
  <w15:commentEx w15:paraId="179410CE" w15:done="0"/>
  <w15:commentEx w15:paraId="0E154382" w15:done="0"/>
  <w15:commentEx w15:paraId="1C0B3B04" w15:done="0"/>
  <w15:commentEx w15:paraId="08393C64" w15:done="0"/>
  <w15:commentEx w15:paraId="6A490D14" w15:done="0"/>
  <w15:commentEx w15:paraId="40B5757C" w15:done="0"/>
  <w15:commentEx w15:paraId="3D9A5E31" w15:done="0"/>
  <w15:commentEx w15:paraId="0F383546" w15:done="0"/>
  <w15:commentEx w15:paraId="1EAC1132" w15:done="0"/>
  <w15:commentEx w15:paraId="0C1BB0AC" w15:done="0"/>
  <w15:commentEx w15:paraId="0D6F62C3" w15:done="0"/>
  <w15:commentEx w15:paraId="5004BC97" w15:done="0"/>
  <w15:commentEx w15:paraId="626849B6" w15:done="0"/>
  <w15:commentEx w15:paraId="7036DCD3" w15:done="0"/>
  <w15:commentEx w15:paraId="5EB46678" w15:done="0"/>
  <w15:commentEx w15:paraId="729FB62F" w15:done="0"/>
  <w15:commentEx w15:paraId="655B384C" w15:done="0"/>
  <w15:commentEx w15:paraId="75A517A6" w15:done="0"/>
  <w15:commentEx w15:paraId="118E9903" w15:done="0"/>
  <w15:commentEx w15:paraId="47D889DD" w15:done="0"/>
  <w15:commentEx w15:paraId="58805082" w15:done="0"/>
  <w15:commentEx w15:paraId="11AB7AEF" w15:done="0"/>
  <w15:commentEx w15:paraId="75F0420F" w15:done="0"/>
  <w15:commentEx w15:paraId="25A38E3C" w15:done="0"/>
  <w15:commentEx w15:paraId="4785B6A3" w15:done="0"/>
  <w15:commentEx w15:paraId="103BB287" w15:done="0"/>
  <w15:commentEx w15:paraId="5F40357F" w15:done="0"/>
  <w15:commentEx w15:paraId="77385BEB" w15:done="0"/>
  <w15:commentEx w15:paraId="37AFAB9A" w15:done="0"/>
  <w15:commentEx w15:paraId="2851D6A0" w15:done="0"/>
  <w15:commentEx w15:paraId="0654E2A8" w15:done="0"/>
  <w15:commentEx w15:paraId="743C3935" w15:done="0"/>
  <w15:commentEx w15:paraId="574AC08B" w15:done="0"/>
  <w15:commentEx w15:paraId="396977CE" w15:done="0"/>
  <w15:commentEx w15:paraId="01F1147B" w15:done="0"/>
  <w15:commentEx w15:paraId="77E1BAD7" w15:done="0"/>
  <w15:commentEx w15:paraId="7ECD3D06" w15:done="0"/>
  <w15:commentEx w15:paraId="2EE88900" w15:done="0"/>
  <w15:commentEx w15:paraId="1A35B17E" w15:done="0"/>
  <w15:commentEx w15:paraId="73928B83" w15:done="0"/>
  <w15:commentEx w15:paraId="4D814CB9" w15:done="0"/>
  <w15:commentEx w15:paraId="5542C7E4" w15:done="0"/>
  <w15:commentEx w15:paraId="7829361C" w15:done="0"/>
  <w15:commentEx w15:paraId="0D63E12D" w15:done="0"/>
  <w15:commentEx w15:paraId="75653BC1" w15:done="0"/>
  <w15:commentEx w15:paraId="3A56220B" w15:done="0"/>
  <w15:commentEx w15:paraId="4D95BA7B" w15:done="0"/>
  <w15:commentEx w15:paraId="6263B71F" w15:done="0"/>
  <w15:commentEx w15:paraId="2F9AA8F9" w15:done="0"/>
  <w15:commentEx w15:paraId="46170AF1" w15:done="0"/>
  <w15:commentEx w15:paraId="3964CC8D" w15:done="0"/>
  <w15:commentEx w15:paraId="5D99E63C" w15:done="0"/>
  <w15:commentEx w15:paraId="6CAE4368" w15:done="0"/>
  <w15:commentEx w15:paraId="61C39347" w15:done="0"/>
  <w15:commentEx w15:paraId="4DAB8772" w15:done="0"/>
  <w15:commentEx w15:paraId="0137EF9C" w15:done="0"/>
  <w15:commentEx w15:paraId="576AF7D7" w15:done="0"/>
  <w15:commentEx w15:paraId="41BE7D89" w15:done="0"/>
  <w15:commentEx w15:paraId="5F6FE943" w15:done="0"/>
  <w15:commentEx w15:paraId="102ABE0E" w15:done="0"/>
  <w15:commentEx w15:paraId="23E8D479" w15:done="0"/>
  <w15:commentEx w15:paraId="343C9121" w15:done="0"/>
  <w15:commentEx w15:paraId="263A90D8" w15:done="0"/>
  <w15:commentEx w15:paraId="1AAD7F2D" w15:done="0"/>
  <w15:commentEx w15:paraId="7181400F" w15:done="0"/>
  <w15:commentEx w15:paraId="14FD2C3A" w15:done="0"/>
  <w15:commentEx w15:paraId="32BE4D0C" w15:done="0"/>
  <w15:commentEx w15:paraId="4EDBED91" w15:done="0"/>
  <w15:commentEx w15:paraId="6E0E52DB" w15:done="0"/>
  <w15:commentEx w15:paraId="125824C3" w15:done="0"/>
  <w15:commentEx w15:paraId="176784B7" w15:done="0"/>
  <w15:commentEx w15:paraId="4C4941D8" w15:done="0"/>
  <w15:commentEx w15:paraId="1FB59B28" w15:done="0"/>
  <w15:commentEx w15:paraId="0B74C412" w15:done="0"/>
  <w15:commentEx w15:paraId="3FC0EBBE" w15:done="0"/>
  <w15:commentEx w15:paraId="3AF3F979" w15:done="0"/>
  <w15:commentEx w15:paraId="2A253A49" w15:done="0"/>
  <w15:commentEx w15:paraId="23CF638D" w15:done="0"/>
  <w15:commentEx w15:paraId="022807DA" w15:done="0"/>
  <w15:commentEx w15:paraId="3674D66F" w15:done="0"/>
  <w15:commentEx w15:paraId="6B77E5AA" w15:done="0"/>
  <w15:commentEx w15:paraId="29578CA5" w15:done="0"/>
  <w15:commentEx w15:paraId="317D9A83" w15:done="0"/>
  <w15:commentEx w15:paraId="276A4D7B" w15:done="0"/>
  <w15:commentEx w15:paraId="32B5FB9F" w15:done="0"/>
  <w15:commentEx w15:paraId="45BD3214" w15:done="0"/>
  <w15:commentEx w15:paraId="62E21F02" w15:done="0"/>
  <w15:commentEx w15:paraId="0F7493A0" w15:done="0"/>
  <w15:commentEx w15:paraId="69149822" w15:done="0"/>
  <w15:commentEx w15:paraId="3A41B4B7" w15:done="0"/>
  <w15:commentEx w15:paraId="292EBD8F" w15:done="0"/>
  <w15:commentEx w15:paraId="7AD3A8EF" w15:done="0"/>
  <w15:commentEx w15:paraId="6FEFB6CD" w15:done="0"/>
  <w15:commentEx w15:paraId="174DBCC8" w15:done="0"/>
  <w15:commentEx w15:paraId="6C77D403" w15:done="0"/>
  <w15:commentEx w15:paraId="7C7CC90B" w15:done="0"/>
  <w15:commentEx w15:paraId="1EEF9A3A" w15:done="0"/>
  <w15:commentEx w15:paraId="265C785B" w15:done="0"/>
  <w15:commentEx w15:paraId="1384212E" w15:done="0"/>
  <w15:commentEx w15:paraId="6A246609" w15:done="0"/>
  <w15:commentEx w15:paraId="594CFDF4" w15:done="0"/>
  <w15:commentEx w15:paraId="375D55E2" w15:done="0"/>
  <w15:commentEx w15:paraId="71E86CA6" w15:done="0"/>
  <w15:commentEx w15:paraId="4D797442" w15:done="0"/>
  <w15:commentEx w15:paraId="2A25C163" w15:done="0"/>
  <w15:commentEx w15:paraId="1351B61F" w15:done="0"/>
  <w15:commentEx w15:paraId="29674551" w15:done="0"/>
  <w15:commentEx w15:paraId="3AC97B45" w15:done="0"/>
  <w15:commentEx w15:paraId="733CB6A9" w15:done="0"/>
  <w15:commentEx w15:paraId="143A77B8" w15:done="0"/>
  <w15:commentEx w15:paraId="0D92B172" w15:done="0"/>
  <w15:commentEx w15:paraId="3E4090FB" w15:done="0"/>
  <w15:commentEx w15:paraId="1BE2A6B6" w15:done="0"/>
  <w15:commentEx w15:paraId="2E2418C5" w15:done="0"/>
  <w15:commentEx w15:paraId="4E765F79" w15:done="0"/>
  <w15:commentEx w15:paraId="7652BD36" w15:done="0"/>
  <w15:commentEx w15:paraId="2AEE1EB8" w15:done="0"/>
  <w15:commentEx w15:paraId="7D775C2B" w15:done="0"/>
  <w15:commentEx w15:paraId="6CFCA950" w15:done="0"/>
  <w15:commentEx w15:paraId="05193076" w15:done="0"/>
  <w15:commentEx w15:paraId="1E33C2EF" w15:done="0"/>
  <w15:commentEx w15:paraId="3D450370" w15:done="0"/>
  <w15:commentEx w15:paraId="582DEA30" w15:done="0"/>
  <w15:commentEx w15:paraId="5130049D" w15:done="0"/>
  <w15:commentEx w15:paraId="6B339631" w15:done="0"/>
  <w15:commentEx w15:paraId="79F5E287" w15:done="0"/>
  <w15:commentEx w15:paraId="4695AE18" w15:done="0"/>
  <w15:commentEx w15:paraId="231708B7" w15:done="0"/>
  <w15:commentEx w15:paraId="509DC5A0" w15:done="0"/>
  <w15:commentEx w15:paraId="10F5918A" w15:done="0"/>
  <w15:commentEx w15:paraId="6BCEC582" w15:done="0"/>
  <w15:commentEx w15:paraId="51237A32" w15:done="0"/>
  <w15:commentEx w15:paraId="37219A1A" w15:done="0"/>
  <w15:commentEx w15:paraId="47BFBE8E" w15:done="0"/>
  <w15:commentEx w15:paraId="7133121A" w15:done="0"/>
  <w15:commentEx w15:paraId="28F7F9F3" w15:done="0"/>
  <w15:commentEx w15:paraId="36574007" w15:done="0"/>
  <w15:commentEx w15:paraId="5D42BEBF" w15:done="0"/>
  <w15:commentEx w15:paraId="26A7235C" w15:done="0"/>
  <w15:commentEx w15:paraId="5E82F5B3" w15:done="0"/>
  <w15:commentEx w15:paraId="0C1D3CDE" w15:done="0"/>
  <w15:commentEx w15:paraId="3148E00C" w15:done="0"/>
  <w15:commentEx w15:paraId="083DDA92" w15:done="0"/>
  <w15:commentEx w15:paraId="24867C94" w15:done="0"/>
  <w15:commentEx w15:paraId="7AB88BD2" w15:done="0"/>
  <w15:commentEx w15:paraId="242C1224" w15:done="0"/>
  <w15:commentEx w15:paraId="243ABE68" w15:done="0"/>
  <w15:commentEx w15:paraId="4452911D" w15:done="0"/>
  <w15:commentEx w15:paraId="20493C1D" w15:done="0"/>
  <w15:commentEx w15:paraId="1383C7E5" w15:done="0"/>
  <w15:commentEx w15:paraId="4CE85971" w15:done="0"/>
  <w15:commentEx w15:paraId="7E85EDD4" w15:done="0"/>
  <w15:commentEx w15:paraId="4663C90E" w15:done="0"/>
  <w15:commentEx w15:paraId="67610B17" w15:done="0"/>
  <w15:commentEx w15:paraId="67FE4ADA" w15:done="0"/>
  <w15:commentEx w15:paraId="5B9306A6" w15:done="0"/>
  <w15:commentEx w15:paraId="1DBC3EB5" w15:done="0"/>
  <w15:commentEx w15:paraId="53AEC30D" w15:done="0"/>
  <w15:commentEx w15:paraId="77D4DFD8" w15:done="0"/>
  <w15:commentEx w15:paraId="5003E20B" w15:done="0"/>
  <w15:commentEx w15:paraId="38E3F710" w15:done="0"/>
  <w15:commentEx w15:paraId="0212B026" w15:done="0"/>
  <w15:commentEx w15:paraId="2ADCCA61" w15:done="0"/>
  <w15:commentEx w15:paraId="4730B771" w15:done="0"/>
  <w15:commentEx w15:paraId="0D813EA5" w15:done="0"/>
  <w15:commentEx w15:paraId="44EB5C01" w15:done="0"/>
  <w15:commentEx w15:paraId="13B44ED3" w15:done="0"/>
  <w15:commentEx w15:paraId="016451B9" w15:done="0"/>
  <w15:commentEx w15:paraId="68C4BDA7" w15:done="0"/>
  <w15:commentEx w15:paraId="4EF84262" w15:done="0"/>
  <w15:commentEx w15:paraId="1E8F70D6" w15:done="0"/>
  <w15:commentEx w15:paraId="596DAC93" w15:done="0"/>
  <w15:commentEx w15:paraId="5AA38336" w15:done="0"/>
  <w15:commentEx w15:paraId="43F730B3" w15:done="0"/>
  <w15:commentEx w15:paraId="187445D9" w15:done="0"/>
  <w15:commentEx w15:paraId="505BDAE3" w15:done="0"/>
  <w15:commentEx w15:paraId="5467E061" w15:done="0"/>
  <w15:commentEx w15:paraId="66336DC5" w15:done="0"/>
  <w15:commentEx w15:paraId="4A83D70B" w15:done="0"/>
  <w15:commentEx w15:paraId="4F89DBBF" w15:done="0"/>
  <w15:commentEx w15:paraId="15568AF1" w15:done="0"/>
  <w15:commentEx w15:paraId="27198216" w15:done="0"/>
  <w15:commentEx w15:paraId="6E7B6339" w15:done="0"/>
  <w15:commentEx w15:paraId="7A7D00E9" w15:done="0"/>
  <w15:commentEx w15:paraId="2D3B35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D1BC0D" w16cex:dateUtc="2025-12-29T07:59:00Z"/>
  <w16cex:commentExtensible w16cex:durableId="5E405869" w16cex:dateUtc="2025-12-29T08:01:00Z"/>
  <w16cex:commentExtensible w16cex:durableId="36F0FE95" w16cex:dateUtc="2025-12-29T08:01:00Z"/>
  <w16cex:commentExtensible w16cex:durableId="79968A6F" w16cex:dateUtc="2025-12-29T08:03:00Z"/>
  <w16cex:commentExtensible w16cex:durableId="4916B97F" w16cex:dateUtc="2025-12-29T08:23:00Z"/>
  <w16cex:commentExtensible w16cex:durableId="6C085EE2" w16cex:dateUtc="2025-12-29T08:39:00Z"/>
  <w16cex:commentExtensible w16cex:durableId="6D3E2E0F" w16cex:dateUtc="2025-12-29T08:42:00Z"/>
  <w16cex:commentExtensible w16cex:durableId="7E5B3D11" w16cex:dateUtc="2025-12-29T08:50:00Z"/>
  <w16cex:commentExtensible w16cex:durableId="0B346201" w16cex:dateUtc="2026-01-03T08:34:00Z"/>
  <w16cex:commentExtensible w16cex:durableId="2DC6F069" w16cex:dateUtc="2025-12-29T08:59:00Z"/>
  <w16cex:commentExtensible w16cex:durableId="1F85494E" w16cex:dateUtc="2025-12-29T09:00:00Z"/>
  <w16cex:commentExtensible w16cex:durableId="1EC0C8B0" w16cex:dateUtc="2025-12-29T09:01:00Z"/>
  <w16cex:commentExtensible w16cex:durableId="6C7853CD" w16cex:dateUtc="2025-12-29T09:04:00Z"/>
  <w16cex:commentExtensible w16cex:durableId="7FAEB8A7" w16cex:dateUtc="2025-12-29T09:10:00Z"/>
  <w16cex:commentExtensible w16cex:durableId="397FEAA7" w16cex:dateUtc="2025-12-29T09:10:00Z"/>
  <w16cex:commentExtensible w16cex:durableId="63EE52B4" w16cex:dateUtc="2026-01-03T08:41:00Z"/>
  <w16cex:commentExtensible w16cex:durableId="22F3A7EC" w16cex:dateUtc="2026-01-03T08:41:00Z"/>
  <w16cex:commentExtensible w16cex:durableId="2A808633" w16cex:dateUtc="2025-12-29T09:12:00Z"/>
  <w16cex:commentExtensible w16cex:durableId="25F92636" w16cex:dateUtc="2025-12-29T09:12:00Z"/>
  <w16cex:commentExtensible w16cex:durableId="11CAFF0B" w16cex:dateUtc="2025-12-29T09:13:00Z"/>
  <w16cex:commentExtensible w16cex:durableId="11E2DFFB" w16cex:dateUtc="2026-01-02T09:13:00Z"/>
  <w16cex:commentExtensible w16cex:durableId="1ECA93E7" w16cex:dateUtc="2025-12-29T09:13:00Z"/>
  <w16cex:commentExtensible w16cex:durableId="0CBF7499" w16cex:dateUtc="2025-12-29T09:14:00Z"/>
  <w16cex:commentExtensible w16cex:durableId="111A533A" w16cex:dateUtc="2025-12-29T09:18:00Z"/>
  <w16cex:commentExtensible w16cex:durableId="77486D5A" w16cex:dateUtc="2025-12-29T09:18:00Z"/>
  <w16cex:commentExtensible w16cex:durableId="3BF5F75D" w16cex:dateUtc="2025-12-29T09:19:00Z"/>
  <w16cex:commentExtensible w16cex:durableId="53E342FC" w16cex:dateUtc="2025-12-29T09:20:00Z"/>
  <w16cex:commentExtensible w16cex:durableId="156E97E8" w16cex:dateUtc="2025-12-29T09:20:00Z"/>
  <w16cex:commentExtensible w16cex:durableId="6CA41F9E" w16cex:dateUtc="2025-12-29T09:21:00Z"/>
  <w16cex:commentExtensible w16cex:durableId="1E455F74" w16cex:dateUtc="2026-01-03T08:58:00Z"/>
  <w16cex:commentExtensible w16cex:durableId="169E95D8" w16cex:dateUtc="2025-12-29T09:23:00Z"/>
  <w16cex:commentExtensible w16cex:durableId="3A031F1B" w16cex:dateUtc="2025-12-29T09:34:00Z"/>
  <w16cex:commentExtensible w16cex:durableId="06B01D19" w16cex:dateUtc="2025-12-29T09:39:00Z"/>
  <w16cex:commentExtensible w16cex:durableId="33D864B2" w16cex:dateUtc="2026-01-03T09:01:00Z"/>
  <w16cex:commentExtensible w16cex:durableId="0793FC27" w16cex:dateUtc="2025-12-29T09:39:00Z"/>
  <w16cex:commentExtensible w16cex:durableId="379C5D7B" w16cex:dateUtc="2025-12-29T09:40:00Z"/>
  <w16cex:commentExtensible w16cex:durableId="0C852163" w16cex:dateUtc="2025-12-29T09:40:00Z"/>
  <w16cex:commentExtensible w16cex:durableId="62A98142" w16cex:dateUtc="2026-01-02T09:21:00Z"/>
  <w16cex:commentExtensible w16cex:durableId="363375E8" w16cex:dateUtc="2026-01-19T08:12:00Z"/>
  <w16cex:commentExtensible w16cex:durableId="57579C0C" w16cex:dateUtc="2025-12-29T09:42:00Z"/>
  <w16cex:commentExtensible w16cex:durableId="7230A5F6" w16cex:dateUtc="2025-12-29T09:43:00Z"/>
  <w16cex:commentExtensible w16cex:durableId="64F9B915" w16cex:dateUtc="2025-12-29T09:45:00Z"/>
  <w16cex:commentExtensible w16cex:durableId="7E322ACA" w16cex:dateUtc="2025-12-29T09:45:00Z"/>
  <w16cex:commentExtensible w16cex:durableId="34FB0ABB" w16cex:dateUtc="2025-12-29T09:46:00Z"/>
  <w16cex:commentExtensible w16cex:durableId="062232FD" w16cex:dateUtc="2025-12-29T09:47:00Z"/>
  <w16cex:commentExtensible w16cex:durableId="6858D820" w16cex:dateUtc="2025-12-29T09:47:00Z"/>
  <w16cex:commentExtensible w16cex:durableId="171291DF" w16cex:dateUtc="2025-12-29T09:48:00Z"/>
  <w16cex:commentExtensible w16cex:durableId="072B307C" w16cex:dateUtc="2025-12-29T09:48:00Z"/>
  <w16cex:commentExtensible w16cex:durableId="3469BAE6" w16cex:dateUtc="2026-01-03T09:32:00Z"/>
  <w16cex:commentExtensible w16cex:durableId="0940D2C6" w16cex:dateUtc="2025-12-29T09:50:00Z"/>
  <w16cex:commentExtensible w16cex:durableId="26D579AD" w16cex:dateUtc="2025-12-29T09:50:00Z"/>
  <w16cex:commentExtensible w16cex:durableId="192C4EFC" w16cex:dateUtc="2025-12-29T09:51:00Z"/>
  <w16cex:commentExtensible w16cex:durableId="275C77C4" w16cex:dateUtc="2025-12-29T09:52:00Z"/>
  <w16cex:commentExtensible w16cex:durableId="41F43BD8" w16cex:dateUtc="2025-12-29T09:52:00Z"/>
  <w16cex:commentExtensible w16cex:durableId="0AD89BEA" w16cex:dateUtc="2026-01-03T09:44:00Z"/>
  <w16cex:commentExtensible w16cex:durableId="3D72C443" w16cex:dateUtc="2026-01-03T09:43:00Z"/>
  <w16cex:commentExtensible w16cex:durableId="3E48B111" w16cex:dateUtc="2025-12-29T09:54:00Z"/>
  <w16cex:commentExtensible w16cex:durableId="2EAA78DF" w16cex:dateUtc="2025-12-29T09:54:00Z"/>
  <w16cex:commentExtensible w16cex:durableId="5C1A10FC" w16cex:dateUtc="2025-12-29T09:54:00Z"/>
  <w16cex:commentExtensible w16cex:durableId="7B3E0BF7" w16cex:dateUtc="2025-12-29T09:56:00Z"/>
  <w16cex:commentExtensible w16cex:durableId="3B05211C" w16cex:dateUtc="2025-12-29T09:56:00Z"/>
  <w16cex:commentExtensible w16cex:durableId="3978563B" w16cex:dateUtc="2025-12-29T09:57:00Z"/>
  <w16cex:commentExtensible w16cex:durableId="26B27D30" w16cex:dateUtc="2025-12-29T10:00:00Z"/>
  <w16cex:commentExtensible w16cex:durableId="6E7BD43F" w16cex:dateUtc="2025-12-29T10:02:00Z"/>
  <w16cex:commentExtensible w16cex:durableId="338BF0B4" w16cex:dateUtc="2025-12-29T10:04:00Z"/>
  <w16cex:commentExtensible w16cex:durableId="7A59AD40" w16cex:dateUtc="2025-12-29T10:05:00Z"/>
  <w16cex:commentExtensible w16cex:durableId="73992F31" w16cex:dateUtc="2025-12-29T10:07:00Z"/>
  <w16cex:commentExtensible w16cex:durableId="655D285A" w16cex:dateUtc="2025-12-29T10:08:00Z"/>
  <w16cex:commentExtensible w16cex:durableId="2CF9144F" w16cex:dateUtc="2025-12-29T10:09:00Z"/>
  <w16cex:commentExtensible w16cex:durableId="584DE3A9" w16cex:dateUtc="2025-12-29T10:09:00Z"/>
  <w16cex:commentExtensible w16cex:durableId="0142CA37" w16cex:dateUtc="2025-12-29T10:09:00Z"/>
  <w16cex:commentExtensible w16cex:durableId="4188AF07" w16cex:dateUtc="2025-12-29T10:10:00Z"/>
  <w16cex:commentExtensible w16cex:durableId="20863899" w16cex:dateUtc="2026-01-03T10:28:00Z"/>
  <w16cex:commentExtensible w16cex:durableId="66E93D4E" w16cex:dateUtc="2025-12-29T10:10:00Z"/>
  <w16cex:commentExtensible w16cex:durableId="0BB80125" w16cex:dateUtc="2026-01-03T10:29:00Z"/>
  <w16cex:commentExtensible w16cex:durableId="5F0CA272" w16cex:dateUtc="2026-01-03T10:34:00Z"/>
  <w16cex:commentExtensible w16cex:durableId="634BF6D9" w16cex:dateUtc="2025-12-29T10:13:00Z"/>
  <w16cex:commentExtensible w16cex:durableId="469A4338" w16cex:dateUtc="2026-01-05T13:16:00Z"/>
  <w16cex:commentExtensible w16cex:durableId="1294CBBE" w16cex:dateUtc="2025-12-29T10:16:00Z"/>
  <w16cex:commentExtensible w16cex:durableId="743D5E3B" w16cex:dateUtc="2025-12-29T10:17:00Z"/>
  <w16cex:commentExtensible w16cex:durableId="60DFDF7A" w16cex:dateUtc="2026-01-03T10:41:00Z"/>
  <w16cex:commentExtensible w16cex:durableId="0C8BDD75" w16cex:dateUtc="2026-01-03T10:42:00Z"/>
  <w16cex:commentExtensible w16cex:durableId="46D0C040" w16cex:dateUtc="2025-12-29T10:18:00Z"/>
  <w16cex:commentExtensible w16cex:durableId="58731E69" w16cex:dateUtc="2026-01-02T10:17:00Z"/>
  <w16cex:commentExtensible w16cex:durableId="641D700A" w16cex:dateUtc="2025-12-29T10:19:00Z"/>
  <w16cex:commentExtensible w16cex:durableId="06F1C644" w16cex:dateUtc="2025-12-29T10:20:00Z"/>
  <w16cex:commentExtensible w16cex:durableId="753B17A1" w16cex:dateUtc="2025-12-29T10:20:00Z"/>
  <w16cex:commentExtensible w16cex:durableId="14E74F6A" w16cex:dateUtc="2025-12-29T10:22:00Z"/>
  <w16cex:commentExtensible w16cex:durableId="608E633C" w16cex:dateUtc="2025-12-29T10:21:00Z"/>
  <w16cex:commentExtensible w16cex:durableId="559664C4" w16cex:dateUtc="2026-01-03T10:48:00Z"/>
  <w16cex:commentExtensible w16cex:durableId="1AAE044D" w16cex:dateUtc="2026-01-03T10:49:00Z"/>
  <w16cex:commentExtensible w16cex:durableId="0D62E58E" w16cex:dateUtc="2025-12-29T10:23:00Z"/>
  <w16cex:commentExtensible w16cex:durableId="75162635" w16cex:dateUtc="2025-12-30T06:51:00Z"/>
  <w16cex:commentExtensible w16cex:durableId="2CAFC3A9" w16cex:dateUtc="2025-12-30T06:53:00Z"/>
  <w16cex:commentExtensible w16cex:durableId="481EC4DA" w16cex:dateUtc="2025-12-30T06:58:00Z"/>
  <w16cex:commentExtensible w16cex:durableId="303DD278" w16cex:dateUtc="2026-01-03T11:05:00Z"/>
  <w16cex:commentExtensible w16cex:durableId="12DDF6D2" w16cex:dateUtc="2025-12-30T06:59:00Z"/>
  <w16cex:commentExtensible w16cex:durableId="717EB915" w16cex:dateUtc="2025-12-30T07:03:00Z"/>
  <w16cex:commentExtensible w16cex:durableId="771760EF" w16cex:dateUtc="2025-12-30T07:04:00Z"/>
  <w16cex:commentExtensible w16cex:durableId="5130E9FB" w16cex:dateUtc="2025-12-30T07:06:00Z"/>
  <w16cex:commentExtensible w16cex:durableId="4927E450" w16cex:dateUtc="2025-12-30T07:06:00Z"/>
  <w16cex:commentExtensible w16cex:durableId="0B45CA5D" w16cex:dateUtc="2025-12-30T07:22:00Z"/>
  <w16cex:commentExtensible w16cex:durableId="5690D322" w16cex:dateUtc="2025-12-30T07:24:00Z"/>
  <w16cex:commentExtensible w16cex:durableId="428CDD81" w16cex:dateUtc="2026-01-03T11:11:00Z"/>
  <w16cex:commentExtensible w16cex:durableId="3BAFFAAE" w16cex:dateUtc="2025-12-30T07:25:00Z"/>
  <w16cex:commentExtensible w16cex:durableId="2FEADD3F" w16cex:dateUtc="2025-12-30T07:25:00Z"/>
  <w16cex:commentExtensible w16cex:durableId="19519B6D" w16cex:dateUtc="2025-12-30T07:26:00Z"/>
  <w16cex:commentExtensible w16cex:durableId="472B9688" w16cex:dateUtc="2026-01-03T11:13:00Z"/>
  <w16cex:commentExtensible w16cex:durableId="07F46B0A" w16cex:dateUtc="2026-01-03T11:13:00Z"/>
  <w16cex:commentExtensible w16cex:durableId="00B590CE" w16cex:dateUtc="2026-01-03T11:14:00Z"/>
  <w16cex:commentExtensible w16cex:durableId="5ABB4CCF" w16cex:dateUtc="2025-12-30T07:28:00Z"/>
  <w16cex:commentExtensible w16cex:durableId="57968467" w16cex:dateUtc="2025-12-30T07:29:00Z"/>
  <w16cex:commentExtensible w16cex:durableId="55958FC7" w16cex:dateUtc="2025-12-30T07:39:00Z"/>
  <w16cex:commentExtensible w16cex:durableId="0E6B1F03" w16cex:dateUtc="2025-12-30T07:30:00Z"/>
  <w16cex:commentExtensible w16cex:durableId="6F3CFF1F" w16cex:dateUtc="2026-01-03T11:32:00Z"/>
  <w16cex:commentExtensible w16cex:durableId="12AE9539" w16cex:dateUtc="2025-12-30T07:32:00Z"/>
  <w16cex:commentExtensible w16cex:durableId="238D5755" w16cex:dateUtc="2025-12-30T07:33:00Z"/>
  <w16cex:commentExtensible w16cex:durableId="681DA9AC" w16cex:dateUtc="2025-12-30T07:34:00Z"/>
  <w16cex:commentExtensible w16cex:durableId="544E17A9" w16cex:dateUtc="2025-12-30T07:35:00Z"/>
  <w16cex:commentExtensible w16cex:durableId="7F98E348" w16cex:dateUtc="2026-01-03T11:24:00Z"/>
  <w16cex:commentExtensible w16cex:durableId="63B86862" w16cex:dateUtc="2026-01-03T11:26:00Z"/>
  <w16cex:commentExtensible w16cex:durableId="7512A7E3" w16cex:dateUtc="2025-12-30T07:37:00Z"/>
  <w16cex:commentExtensible w16cex:durableId="75459A03" w16cex:dateUtc="2025-12-30T07:38:00Z"/>
  <w16cex:commentExtensible w16cex:durableId="22678F43" w16cex:dateUtc="2026-01-03T09:38:00Z"/>
  <w16cex:commentExtensible w16cex:durableId="0C0F489F" w16cex:dateUtc="2025-12-30T07:40:00Z"/>
  <w16cex:commentExtensible w16cex:durableId="18623022" w16cex:dateUtc="2025-12-30T07:42:00Z"/>
  <w16cex:commentExtensible w16cex:durableId="741E5CD2" w16cex:dateUtc="2025-12-30T07:44:00Z"/>
  <w16cex:commentExtensible w16cex:durableId="158468B0" w16cex:dateUtc="2025-12-30T07:45:00Z"/>
  <w16cex:commentExtensible w16cex:durableId="19D08963" w16cex:dateUtc="2025-12-30T07:45:00Z"/>
  <w16cex:commentExtensible w16cex:durableId="59CCF3B8" w16cex:dateUtc="2025-12-30T08:12:00Z"/>
  <w16cex:commentExtensible w16cex:durableId="4599B9F5" w16cex:dateUtc="2025-12-30T08:02:00Z"/>
  <w16cex:commentExtensible w16cex:durableId="79064A81" w16cex:dateUtc="2025-12-30T08:13:00Z"/>
  <w16cex:commentExtensible w16cex:durableId="10B89E25" w16cex:dateUtc="2025-12-30T08:14:00Z"/>
  <w16cex:commentExtensible w16cex:durableId="305DDA98" w16cex:dateUtc="2025-12-30T08:14:00Z"/>
  <w16cex:commentExtensible w16cex:durableId="08DA4BEE" w16cex:dateUtc="2025-12-30T08:16:00Z"/>
  <w16cex:commentExtensible w16cex:durableId="45FC3961" w16cex:dateUtc="2026-01-03T11:37:00Z"/>
  <w16cex:commentExtensible w16cex:durableId="52F26785" w16cex:dateUtc="2025-12-30T08:18:00Z"/>
  <w16cex:commentExtensible w16cex:durableId="0A1D2D51" w16cex:dateUtc="2025-12-30T09:08:00Z"/>
  <w16cex:commentExtensible w16cex:durableId="0294DD23" w16cex:dateUtc="2025-12-30T09:10:00Z"/>
  <w16cex:commentExtensible w16cex:durableId="5D36AC37" w16cex:dateUtc="2025-12-30T09:13:00Z"/>
  <w16cex:commentExtensible w16cex:durableId="42333884" w16cex:dateUtc="2025-12-30T09:17:00Z"/>
  <w16cex:commentExtensible w16cex:durableId="29F4B1A4" w16cex:dateUtc="2025-12-30T09:21:00Z"/>
  <w16cex:commentExtensible w16cex:durableId="2A43C452" w16cex:dateUtc="2025-12-30T09:20:00Z"/>
  <w16cex:commentExtensible w16cex:durableId="7667C817" w16cex:dateUtc="2026-01-05T06:27:00Z"/>
  <w16cex:commentExtensible w16cex:durableId="0A2ADF49" w16cex:dateUtc="2026-01-05T06:33:00Z"/>
  <w16cex:commentExtensible w16cex:durableId="4A795DDA" w16cex:dateUtc="2025-12-30T09:24:00Z"/>
  <w16cex:commentExtensible w16cex:durableId="6D4DA487" w16cex:dateUtc="2025-12-30T09:25:00Z"/>
  <w16cex:commentExtensible w16cex:durableId="535D9176" w16cex:dateUtc="2025-12-30T09:34:00Z"/>
  <w16cex:commentExtensible w16cex:durableId="1C5ADD60" w16cex:dateUtc="2026-01-02T10:44:00Z"/>
  <w16cex:commentExtensible w16cex:durableId="54F6FE2E" w16cex:dateUtc="2025-12-30T09:36:00Z"/>
  <w16cex:commentExtensible w16cex:durableId="282692FF" w16cex:dateUtc="2025-12-30T09:37:00Z"/>
  <w16cex:commentExtensible w16cex:durableId="307488FA" w16cex:dateUtc="2025-12-30T09:38:00Z"/>
  <w16cex:commentExtensible w16cex:durableId="4216080E" w16cex:dateUtc="2025-12-30T09:39:00Z"/>
  <w16cex:commentExtensible w16cex:durableId="5878F5F2" w16cex:dateUtc="2025-12-30T09:39:00Z"/>
  <w16cex:commentExtensible w16cex:durableId="414FB813" w16cex:dateUtc="2025-12-30T09:40:00Z"/>
  <w16cex:commentExtensible w16cex:durableId="20D97A93" w16cex:dateUtc="2025-12-30T09:41:00Z"/>
  <w16cex:commentExtensible w16cex:durableId="3C310054" w16cex:dateUtc="2025-12-30T09:41:00Z"/>
  <w16cex:commentExtensible w16cex:durableId="7BC06201" w16cex:dateUtc="2025-12-30T09:42:00Z"/>
  <w16cex:commentExtensible w16cex:durableId="2A6F7814" w16cex:dateUtc="2025-12-30T09:44:00Z"/>
  <w16cex:commentExtensible w16cex:durableId="3455910E" w16cex:dateUtc="2025-12-30T09:45:00Z"/>
  <w16cex:commentExtensible w16cex:durableId="6779DAF5" w16cex:dateUtc="2026-01-05T07:10:00Z"/>
  <w16cex:commentExtensible w16cex:durableId="30DC20DB" w16cex:dateUtc="2026-01-02T10:48:00Z"/>
  <w16cex:commentExtensible w16cex:durableId="6A36AD85" w16cex:dateUtc="2025-12-30T09:47:00Z"/>
  <w16cex:commentExtensible w16cex:durableId="4D28284E" w16cex:dateUtc="2026-01-05T07:36:00Z"/>
  <w16cex:commentExtensible w16cex:durableId="268D1AE6" w16cex:dateUtc="2025-12-30T09:49:00Z"/>
  <w16cex:commentExtensible w16cex:durableId="02153BC3" w16cex:dateUtc="2025-12-30T09:50:00Z"/>
  <w16cex:commentExtensible w16cex:durableId="625F1C48" w16cex:dateUtc="2025-12-30T09:51:00Z"/>
  <w16cex:commentExtensible w16cex:durableId="33396D90" w16cex:dateUtc="2026-01-05T07:52:00Z"/>
  <w16cex:commentExtensible w16cex:durableId="55DB8D71" w16cex:dateUtc="2026-01-05T07:55:00Z"/>
  <w16cex:commentExtensible w16cex:durableId="379E2AF9" w16cex:dateUtc="2025-12-30T09:53:00Z"/>
  <w16cex:commentExtensible w16cex:durableId="14027565" w16cex:dateUtc="2025-12-30T09:52:00Z"/>
  <w16cex:commentExtensible w16cex:durableId="4CDE1D87" w16cex:dateUtc="2026-01-05T08:09:00Z"/>
  <w16cex:commentExtensible w16cex:durableId="0DDA866E" w16cex:dateUtc="2025-12-30T09:55:00Z"/>
  <w16cex:commentExtensible w16cex:durableId="3039D554" w16cex:dateUtc="2025-12-30T09:56:00Z"/>
  <w16cex:commentExtensible w16cex:durableId="1EADB3F7" w16cex:dateUtc="2025-12-30T09:57:00Z"/>
  <w16cex:commentExtensible w16cex:durableId="58705304" w16cex:dateUtc="2025-12-30T10:00:00Z"/>
  <w16cex:commentExtensible w16cex:durableId="0A340DFD" w16cex:dateUtc="2025-12-30T09:59:00Z"/>
  <w16cex:commentExtensible w16cex:durableId="34544BAA" w16cex:dateUtc="2026-01-05T08:20:00Z"/>
  <w16cex:commentExtensible w16cex:durableId="3AF3C54D" w16cex:dateUtc="2025-12-30T09:58:00Z"/>
  <w16cex:commentExtensible w16cex:durableId="2B0CB3F3" w16cex:dateUtc="2025-12-30T10:08:00Z"/>
  <w16cex:commentExtensible w16cex:durableId="24035CDD" w16cex:dateUtc="2026-01-05T08:27:00Z"/>
  <w16cex:commentExtensible w16cex:durableId="655064C6" w16cex:dateUtc="2025-12-30T10:12:00Z"/>
  <w16cex:commentExtensible w16cex:durableId="384056A3" w16cex:dateUtc="2025-12-30T10:13:00Z"/>
  <w16cex:commentExtensible w16cex:durableId="42F57F29" w16cex:dateUtc="2026-01-05T08:35:00Z"/>
  <w16cex:commentExtensible w16cex:durableId="1135214B" w16cex:dateUtc="2025-12-30T10:15:00Z"/>
  <w16cex:commentExtensible w16cex:durableId="715F4993" w16cex:dateUtc="2026-01-05T08:36:00Z"/>
  <w16cex:commentExtensible w16cex:durableId="3F36C28A" w16cex:dateUtc="2026-01-05T08:37:00Z"/>
  <w16cex:commentExtensible w16cex:durableId="5EB29A5E" w16cex:dateUtc="2026-01-02T08:20:00Z"/>
  <w16cex:commentExtensible w16cex:durableId="1C35B5B0" w16cex:dateUtc="2025-12-30T10:17:00Z"/>
  <w16cex:commentExtensible w16cex:durableId="5E851E54" w16cex:dateUtc="2025-12-30T10:19:00Z"/>
  <w16cex:commentExtensible w16cex:durableId="02F9C787" w16cex:dateUtc="2026-01-05T08:44:00Z"/>
  <w16cex:commentExtensible w16cex:durableId="1BA2FF7A" w16cex:dateUtc="2025-12-30T10:22:00Z"/>
  <w16cex:commentExtensible w16cex:durableId="52ABBD67" w16cex:dateUtc="2025-12-30T10:23:00Z"/>
  <w16cex:commentExtensible w16cex:durableId="389307E5" w16cex:dateUtc="2026-01-18T16:03:00Z"/>
  <w16cex:commentExtensible w16cex:durableId="5D61263C" w16cex:dateUtc="2025-12-30T10:24:00Z"/>
  <w16cex:commentExtensible w16cex:durableId="628465F8" w16cex:dateUtc="2025-12-30T10:24:00Z"/>
  <w16cex:commentExtensible w16cex:durableId="0B1253CF" w16cex:dateUtc="2025-12-30T10:24:00Z"/>
  <w16cex:commentExtensible w16cex:durableId="1676A599" w16cex:dateUtc="2025-12-30T10:25:00Z"/>
  <w16cex:commentExtensible w16cex:durableId="4C5BEF69" w16cex:dateUtc="2025-12-30T10:25:00Z"/>
  <w16cex:commentExtensible w16cex:durableId="563A22D5" w16cex:dateUtc="2025-12-30T10:28:00Z"/>
  <w16cex:commentExtensible w16cex:durableId="3091D181" w16cex:dateUtc="2025-12-30T10:30:00Z"/>
  <w16cex:commentExtensible w16cex:durableId="00E34B85" w16cex:dateUtc="2026-01-02T10:52:00Z"/>
  <w16cex:commentExtensible w16cex:durableId="72CF569A" w16cex:dateUtc="2025-12-30T10:34:00Z"/>
  <w16cex:commentExtensible w16cex:durableId="49FA4DBF" w16cex:dateUtc="2025-12-30T10:37:00Z"/>
  <w16cex:commentExtensible w16cex:durableId="7E304205" w16cex:dateUtc="2025-12-30T10:40:00Z"/>
  <w16cex:commentExtensible w16cex:durableId="294119DC" w16cex:dateUtc="2025-12-30T10:40:00Z"/>
  <w16cex:commentExtensible w16cex:durableId="7A853794" w16cex:dateUtc="2025-12-30T10:41:00Z"/>
  <w16cex:commentExtensible w16cex:durableId="3B4C0E23" w16cex:dateUtc="2026-01-23T08:37:00Z"/>
  <w16cex:commentExtensible w16cex:durableId="30D69DB6" w16cex:dateUtc="2025-12-30T10:57:00Z"/>
  <w16cex:commentExtensible w16cex:durableId="392EC383" w16cex:dateUtc="2025-12-30T10:57:00Z"/>
  <w16cex:commentExtensible w16cex:durableId="55218E79" w16cex:dateUtc="2025-12-30T10:58:00Z"/>
  <w16cex:commentExtensible w16cex:durableId="48911A37" w16cex:dateUtc="2025-12-30T10:59:00Z"/>
  <w16cex:commentExtensible w16cex:durableId="717E083D" w16cex:dateUtc="2025-12-30T10:59:00Z"/>
  <w16cex:commentExtensible w16cex:durableId="02349AD6" w16cex:dateUtc="2025-12-30T11:00:00Z"/>
  <w16cex:commentExtensible w16cex:durableId="1BFAC24B" w16cex:dateUtc="2025-12-30T11:01:00Z"/>
  <w16cex:commentExtensible w16cex:durableId="428401A7" w16cex:dateUtc="2025-12-30T11:01:00Z"/>
  <w16cex:commentExtensible w16cex:durableId="578EA8B6" w16cex:dateUtc="2025-12-30T11:02:00Z"/>
  <w16cex:commentExtensible w16cex:durableId="1AE6E107" w16cex:dateUtc="2026-01-05T09:08:00Z"/>
  <w16cex:commentExtensible w16cex:durableId="47C559C4" w16cex:dateUtc="2025-12-30T11:02:00Z"/>
  <w16cex:commentExtensible w16cex:durableId="72AB590E" w16cex:dateUtc="2025-12-30T11:02:00Z"/>
  <w16cex:commentExtensible w16cex:durableId="2F892A3A" w16cex:dateUtc="2025-12-30T11:03:00Z"/>
  <w16cex:commentExtensible w16cex:durableId="5FB571FF" w16cex:dateUtc="2026-01-05T09:37:00Z"/>
  <w16cex:commentExtensible w16cex:durableId="24D91E0A" w16cex:dateUtc="2025-12-30T11:04:00Z"/>
  <w16cex:commentExtensible w16cex:durableId="38C4AD82" w16cex:dateUtc="2026-01-05T09:43:00Z"/>
  <w16cex:commentExtensible w16cex:durableId="0C5080FD" w16cex:dateUtc="2025-12-30T11:06:00Z"/>
  <w16cex:commentExtensible w16cex:durableId="6A24C11A" w16cex:dateUtc="2026-01-05T11:23:00Z"/>
  <w16cex:commentExtensible w16cex:durableId="35D8A601" w16cex:dateUtc="2025-12-30T11:07:00Z"/>
  <w16cex:commentExtensible w16cex:durableId="41149687" w16cex:dateUtc="2025-12-30T11:07:00Z"/>
  <w16cex:commentExtensible w16cex:durableId="2BCA035D" w16cex:dateUtc="2026-01-05T09:54:00Z"/>
  <w16cex:commentExtensible w16cex:durableId="5E32689B" w16cex:dateUtc="2025-12-30T11:08:00Z"/>
  <w16cex:commentExtensible w16cex:durableId="611CD32B" w16cex:dateUtc="2026-01-02T08:23:00Z"/>
  <w16cex:commentExtensible w16cex:durableId="221973A6" w16cex:dateUtc="2026-01-02T10:54:00Z"/>
  <w16cex:commentExtensible w16cex:durableId="01D72D56" w16cex:dateUtc="2025-12-30T11:09:00Z"/>
  <w16cex:commentExtensible w16cex:durableId="73E958C0" w16cex:dateUtc="2026-01-02T08:23:00Z"/>
  <w16cex:commentExtensible w16cex:durableId="6EC01219" w16cex:dateUtc="2025-12-30T11:09:00Z"/>
  <w16cex:commentExtensible w16cex:durableId="27E1E4CB" w16cex:dateUtc="2026-01-05T11:43:00Z"/>
  <w16cex:commentExtensible w16cex:durableId="5A36CDC5" w16cex:dateUtc="2026-01-05T13:12:00Z"/>
  <w16cex:commentExtensible w16cex:durableId="639DE133" w16cex:dateUtc="2025-12-30T11:11:00Z"/>
  <w16cex:commentExtensible w16cex:durableId="4DFC0110" w16cex:dateUtc="2025-12-30T11:12:00Z"/>
  <w16cex:commentExtensible w16cex:durableId="7D89C91C" w16cex:dateUtc="2025-12-30T11:12:00Z"/>
  <w16cex:commentExtensible w16cex:durableId="36BCDE80" w16cex:dateUtc="2026-01-02T10:55:00Z"/>
  <w16cex:commentExtensible w16cex:durableId="5DC48B0B" w16cex:dateUtc="2026-01-05T12:17:00Z"/>
  <w16cex:commentExtensible w16cex:durableId="24792D74" w16cex:dateUtc="2026-01-05T12:19:00Z"/>
  <w16cex:commentExtensible w16cex:durableId="6FA4A37A" w16cex:dateUtc="2025-12-30T11:15:00Z"/>
  <w16cex:commentExtensible w16cex:durableId="71E5CF5B" w16cex:dateUtc="2026-01-02T07:52:00Z"/>
  <w16cex:commentExtensible w16cex:durableId="2E922C90" w16cex:dateUtc="2026-01-02T07:52:00Z"/>
  <w16cex:commentExtensible w16cex:durableId="6E6E8C26" w16cex:dateUtc="2026-01-02T07:53:00Z"/>
  <w16cex:commentExtensible w16cex:durableId="648892C3" w16cex:dateUtc="2026-01-02T07:53:00Z"/>
  <w16cex:commentExtensible w16cex:durableId="620D9091" w16cex:dateUtc="2026-01-02T07:53:00Z"/>
  <w16cex:commentExtensible w16cex:durableId="4A7FE56A" w16cex:dateUtc="2026-01-02T07:54:00Z"/>
  <w16cex:commentExtensible w16cex:durableId="761CEC1D" w16cex:dateUtc="2026-01-05T12:23:00Z"/>
  <w16cex:commentExtensible w16cex:durableId="48406766" w16cex:dateUtc="2026-01-02T07:54:00Z"/>
  <w16cex:commentExtensible w16cex:durableId="4587C180" w16cex:dateUtc="2026-01-05T12:35:00Z"/>
  <w16cex:commentExtensible w16cex:durableId="51F11DAB" w16cex:dateUtc="2026-01-02T07:57:00Z"/>
  <w16cex:commentExtensible w16cex:durableId="3C1B55E1" w16cex:dateUtc="2026-01-02T07:58:00Z"/>
  <w16cex:commentExtensible w16cex:durableId="0F2DD4F9" w16cex:dateUtc="2026-01-02T07:58:00Z"/>
  <w16cex:commentExtensible w16cex:durableId="5C07D103" w16cex:dateUtc="2026-01-02T08:02:00Z"/>
  <w16cex:commentExtensible w16cex:durableId="6D2E7354" w16cex:dateUtc="2026-01-05T12:43:00Z"/>
  <w16cex:commentExtensible w16cex:durableId="0FEE736D" w16cex:dateUtc="2026-01-02T08:03:00Z"/>
  <w16cex:commentExtensible w16cex:durableId="7E0011F8" w16cex:dateUtc="2026-01-02T08:04:00Z"/>
  <w16cex:commentExtensible w16cex:durableId="214D0C54" w16cex:dateUtc="2026-01-02T08:05:00Z"/>
  <w16cex:commentExtensible w16cex:durableId="6BB37BE3" w16cex:dateUtc="2026-01-05T12:53:00Z"/>
  <w16cex:commentExtensible w16cex:durableId="4FD26961" w16cex:dateUtc="2026-01-02T08:06:00Z"/>
  <w16cex:commentExtensible w16cex:durableId="5EAA6EBC" w16cex:dateUtc="2026-01-02T08:06:00Z"/>
  <w16cex:commentExtensible w16cex:durableId="248ED177" w16cex:dateUtc="2026-01-02T08:07:00Z"/>
  <w16cex:commentExtensible w16cex:durableId="22CDB338" w16cex:dateUtc="2026-01-02T08:07:00Z"/>
  <w16cex:commentExtensible w16cex:durableId="34CA1034" w16cex:dateUtc="2026-01-02T08:08:00Z"/>
  <w16cex:commentExtensible w16cex:durableId="73792526" w16cex:dateUtc="2026-01-02T08:09:00Z"/>
  <w16cex:commentExtensible w16cex:durableId="74E0C986" w16cex:dateUtc="2026-01-02T08:10:00Z"/>
  <w16cex:commentExtensible w16cex:durableId="7CCEAB01" w16cex:dateUtc="2026-01-02T08:24:00Z"/>
  <w16cex:commentExtensible w16cex:durableId="799C1B4C" w16cex:dateUtc="2026-01-05T12:56:00Z"/>
  <w16cex:commentExtensible w16cex:durableId="32A8F477" w16cex:dateUtc="2026-01-19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98D0FD" w16cid:durableId="57D1BC0D"/>
  <w16cid:commentId w16cid:paraId="2B82DD9E" w16cid:durableId="5E405869"/>
  <w16cid:commentId w16cid:paraId="7B922144" w16cid:durableId="36F0FE95"/>
  <w16cid:commentId w16cid:paraId="075AB386" w16cid:durableId="79968A6F"/>
  <w16cid:commentId w16cid:paraId="6BA5E9B3" w16cid:durableId="4916B97F"/>
  <w16cid:commentId w16cid:paraId="0AC64D56" w16cid:durableId="6C085EE2"/>
  <w16cid:commentId w16cid:paraId="4F398975" w16cid:durableId="6D3E2E0F"/>
  <w16cid:commentId w16cid:paraId="2CB18D58" w16cid:durableId="7E5B3D11"/>
  <w16cid:commentId w16cid:paraId="7AEC2BB1" w16cid:durableId="0B346201"/>
  <w16cid:commentId w16cid:paraId="02CC551E" w16cid:durableId="2DC6F069"/>
  <w16cid:commentId w16cid:paraId="0239831D" w16cid:durableId="1F85494E"/>
  <w16cid:commentId w16cid:paraId="5A2B5EE0" w16cid:durableId="1EC0C8B0"/>
  <w16cid:commentId w16cid:paraId="01E5068D" w16cid:durableId="6C7853CD"/>
  <w16cid:commentId w16cid:paraId="409E5245" w16cid:durableId="7FAEB8A7"/>
  <w16cid:commentId w16cid:paraId="4EE517FC" w16cid:durableId="397FEAA7"/>
  <w16cid:commentId w16cid:paraId="252ADC50" w16cid:durableId="63EE52B4"/>
  <w16cid:commentId w16cid:paraId="0ADEF263" w16cid:durableId="22F3A7EC"/>
  <w16cid:commentId w16cid:paraId="3C85251F" w16cid:durableId="2A808633"/>
  <w16cid:commentId w16cid:paraId="4A6519C2" w16cid:durableId="25F92636"/>
  <w16cid:commentId w16cid:paraId="2E154883" w16cid:durableId="11CAFF0B"/>
  <w16cid:commentId w16cid:paraId="6080A9B2" w16cid:durableId="11E2DFFB"/>
  <w16cid:commentId w16cid:paraId="05F35591" w16cid:durableId="1ECA93E7"/>
  <w16cid:commentId w16cid:paraId="109C89FA" w16cid:durableId="0CBF7499"/>
  <w16cid:commentId w16cid:paraId="346EBA1F" w16cid:durableId="111A533A"/>
  <w16cid:commentId w16cid:paraId="3F42626D" w16cid:durableId="77486D5A"/>
  <w16cid:commentId w16cid:paraId="0BC84ED1" w16cid:durableId="3BF5F75D"/>
  <w16cid:commentId w16cid:paraId="015E82FB" w16cid:durableId="53E342FC"/>
  <w16cid:commentId w16cid:paraId="38EF2BB7" w16cid:durableId="156E97E8"/>
  <w16cid:commentId w16cid:paraId="7BE13469" w16cid:durableId="6CA41F9E"/>
  <w16cid:commentId w16cid:paraId="03FE25FD" w16cid:durableId="1E455F74"/>
  <w16cid:commentId w16cid:paraId="73F30A3F" w16cid:durableId="169E95D8"/>
  <w16cid:commentId w16cid:paraId="2F8C3A97" w16cid:durableId="3A031F1B"/>
  <w16cid:commentId w16cid:paraId="464B10B1" w16cid:durableId="06B01D19"/>
  <w16cid:commentId w16cid:paraId="50B7989A" w16cid:durableId="33D864B2"/>
  <w16cid:commentId w16cid:paraId="21DC07C3" w16cid:durableId="0793FC27"/>
  <w16cid:commentId w16cid:paraId="76E4B3E4" w16cid:durableId="379C5D7B"/>
  <w16cid:commentId w16cid:paraId="0089EFAD" w16cid:durableId="0C852163"/>
  <w16cid:commentId w16cid:paraId="45558F60" w16cid:durableId="62A98142"/>
  <w16cid:commentId w16cid:paraId="47D6C609" w16cid:durableId="363375E8"/>
  <w16cid:commentId w16cid:paraId="6EF274DE" w16cid:durableId="57579C0C"/>
  <w16cid:commentId w16cid:paraId="22C806B9" w16cid:durableId="7230A5F6"/>
  <w16cid:commentId w16cid:paraId="373B1DBF" w16cid:durableId="64F9B915"/>
  <w16cid:commentId w16cid:paraId="0F175A92" w16cid:durableId="7E322ACA"/>
  <w16cid:commentId w16cid:paraId="150C5BE1" w16cid:durableId="34FB0ABB"/>
  <w16cid:commentId w16cid:paraId="1E63E7B2" w16cid:durableId="062232FD"/>
  <w16cid:commentId w16cid:paraId="4C77743A" w16cid:durableId="6858D820"/>
  <w16cid:commentId w16cid:paraId="0274C0D9" w16cid:durableId="171291DF"/>
  <w16cid:commentId w16cid:paraId="43805C57" w16cid:durableId="072B307C"/>
  <w16cid:commentId w16cid:paraId="34712F8D" w16cid:durableId="3469BAE6"/>
  <w16cid:commentId w16cid:paraId="00A0A9D1" w16cid:durableId="0940D2C6"/>
  <w16cid:commentId w16cid:paraId="41DEDDD2" w16cid:durableId="26D579AD"/>
  <w16cid:commentId w16cid:paraId="20B4426F" w16cid:durableId="192C4EFC"/>
  <w16cid:commentId w16cid:paraId="3D41C13A" w16cid:durableId="275C77C4"/>
  <w16cid:commentId w16cid:paraId="5774EEE5" w16cid:durableId="41F43BD8"/>
  <w16cid:commentId w16cid:paraId="577285AB" w16cid:durableId="0AD89BEA"/>
  <w16cid:commentId w16cid:paraId="145A7CF4" w16cid:durableId="3D72C443"/>
  <w16cid:commentId w16cid:paraId="09729990" w16cid:durableId="3E48B111"/>
  <w16cid:commentId w16cid:paraId="1DCB69C3" w16cid:durableId="2EAA78DF"/>
  <w16cid:commentId w16cid:paraId="4DA9A4F8" w16cid:durableId="5C1A10FC"/>
  <w16cid:commentId w16cid:paraId="114C9C11" w16cid:durableId="7B3E0BF7"/>
  <w16cid:commentId w16cid:paraId="4F5D5BB4" w16cid:durableId="3B05211C"/>
  <w16cid:commentId w16cid:paraId="24BB5C64" w16cid:durableId="3978563B"/>
  <w16cid:commentId w16cid:paraId="273A15F5" w16cid:durableId="26B27D30"/>
  <w16cid:commentId w16cid:paraId="71BED89E" w16cid:durableId="6E7BD43F"/>
  <w16cid:commentId w16cid:paraId="3DF0798E" w16cid:durableId="338BF0B4"/>
  <w16cid:commentId w16cid:paraId="15BDB094" w16cid:durableId="7A59AD40"/>
  <w16cid:commentId w16cid:paraId="25E43546" w16cid:durableId="73992F31"/>
  <w16cid:commentId w16cid:paraId="491BD77B" w16cid:durableId="655D285A"/>
  <w16cid:commentId w16cid:paraId="6D270CF6" w16cid:durableId="2CF9144F"/>
  <w16cid:commentId w16cid:paraId="0AA09EB9" w16cid:durableId="584DE3A9"/>
  <w16cid:commentId w16cid:paraId="1ED4A7C3" w16cid:durableId="0142CA37"/>
  <w16cid:commentId w16cid:paraId="08CE2996" w16cid:durableId="4188AF07"/>
  <w16cid:commentId w16cid:paraId="2B0CF6D4" w16cid:durableId="20863899"/>
  <w16cid:commentId w16cid:paraId="0DF5C579" w16cid:durableId="66E93D4E"/>
  <w16cid:commentId w16cid:paraId="432AE2B2" w16cid:durableId="0BB80125"/>
  <w16cid:commentId w16cid:paraId="3E96DA9B" w16cid:durableId="5F0CA272"/>
  <w16cid:commentId w16cid:paraId="74958D68" w16cid:durableId="634BF6D9"/>
  <w16cid:commentId w16cid:paraId="294E92C3" w16cid:durableId="469A4338"/>
  <w16cid:commentId w16cid:paraId="6D2D55FE" w16cid:durableId="1294CBBE"/>
  <w16cid:commentId w16cid:paraId="7A454E37" w16cid:durableId="743D5E3B"/>
  <w16cid:commentId w16cid:paraId="6E23D01A" w16cid:durableId="60DFDF7A"/>
  <w16cid:commentId w16cid:paraId="4FF7E74B" w16cid:durableId="0C8BDD75"/>
  <w16cid:commentId w16cid:paraId="14E8D916" w16cid:durableId="46D0C040"/>
  <w16cid:commentId w16cid:paraId="274198D2" w16cid:durableId="58731E69"/>
  <w16cid:commentId w16cid:paraId="74CAAFA5" w16cid:durableId="641D700A"/>
  <w16cid:commentId w16cid:paraId="0FE682B2" w16cid:durableId="06F1C644"/>
  <w16cid:commentId w16cid:paraId="48FB4814" w16cid:durableId="753B17A1"/>
  <w16cid:commentId w16cid:paraId="179410CE" w16cid:durableId="14E74F6A"/>
  <w16cid:commentId w16cid:paraId="0E154382" w16cid:durableId="608E633C"/>
  <w16cid:commentId w16cid:paraId="1C0B3B04" w16cid:durableId="559664C4"/>
  <w16cid:commentId w16cid:paraId="08393C64" w16cid:durableId="1AAE044D"/>
  <w16cid:commentId w16cid:paraId="6A490D14" w16cid:durableId="0D62E58E"/>
  <w16cid:commentId w16cid:paraId="40B5757C" w16cid:durableId="75162635"/>
  <w16cid:commentId w16cid:paraId="3D9A5E31" w16cid:durableId="2CAFC3A9"/>
  <w16cid:commentId w16cid:paraId="0F383546" w16cid:durableId="481EC4DA"/>
  <w16cid:commentId w16cid:paraId="1EAC1132" w16cid:durableId="303DD278"/>
  <w16cid:commentId w16cid:paraId="0C1BB0AC" w16cid:durableId="12DDF6D2"/>
  <w16cid:commentId w16cid:paraId="0D6F62C3" w16cid:durableId="717EB915"/>
  <w16cid:commentId w16cid:paraId="5004BC97" w16cid:durableId="771760EF"/>
  <w16cid:commentId w16cid:paraId="626849B6" w16cid:durableId="5130E9FB"/>
  <w16cid:commentId w16cid:paraId="7036DCD3" w16cid:durableId="4927E450"/>
  <w16cid:commentId w16cid:paraId="5EB46678" w16cid:durableId="0B45CA5D"/>
  <w16cid:commentId w16cid:paraId="729FB62F" w16cid:durableId="5690D322"/>
  <w16cid:commentId w16cid:paraId="655B384C" w16cid:durableId="428CDD81"/>
  <w16cid:commentId w16cid:paraId="75A517A6" w16cid:durableId="3BAFFAAE"/>
  <w16cid:commentId w16cid:paraId="118E9903" w16cid:durableId="2FEADD3F"/>
  <w16cid:commentId w16cid:paraId="47D889DD" w16cid:durableId="19519B6D"/>
  <w16cid:commentId w16cid:paraId="58805082" w16cid:durableId="472B9688"/>
  <w16cid:commentId w16cid:paraId="11AB7AEF" w16cid:durableId="07F46B0A"/>
  <w16cid:commentId w16cid:paraId="75F0420F" w16cid:durableId="00B590CE"/>
  <w16cid:commentId w16cid:paraId="25A38E3C" w16cid:durableId="5ABB4CCF"/>
  <w16cid:commentId w16cid:paraId="4785B6A3" w16cid:durableId="57968467"/>
  <w16cid:commentId w16cid:paraId="103BB287" w16cid:durableId="55958FC7"/>
  <w16cid:commentId w16cid:paraId="5F40357F" w16cid:durableId="0E6B1F03"/>
  <w16cid:commentId w16cid:paraId="77385BEB" w16cid:durableId="6F3CFF1F"/>
  <w16cid:commentId w16cid:paraId="37AFAB9A" w16cid:durableId="12AE9539"/>
  <w16cid:commentId w16cid:paraId="2851D6A0" w16cid:durableId="238D5755"/>
  <w16cid:commentId w16cid:paraId="0654E2A8" w16cid:durableId="681DA9AC"/>
  <w16cid:commentId w16cid:paraId="743C3935" w16cid:durableId="544E17A9"/>
  <w16cid:commentId w16cid:paraId="574AC08B" w16cid:durableId="7F98E348"/>
  <w16cid:commentId w16cid:paraId="396977CE" w16cid:durableId="63B86862"/>
  <w16cid:commentId w16cid:paraId="01F1147B" w16cid:durableId="7512A7E3"/>
  <w16cid:commentId w16cid:paraId="77E1BAD7" w16cid:durableId="75459A03"/>
  <w16cid:commentId w16cid:paraId="7ECD3D06" w16cid:durableId="22678F43"/>
  <w16cid:commentId w16cid:paraId="2EE88900" w16cid:durableId="0C0F489F"/>
  <w16cid:commentId w16cid:paraId="1A35B17E" w16cid:durableId="18623022"/>
  <w16cid:commentId w16cid:paraId="73928B83" w16cid:durableId="741E5CD2"/>
  <w16cid:commentId w16cid:paraId="4D814CB9" w16cid:durableId="158468B0"/>
  <w16cid:commentId w16cid:paraId="5542C7E4" w16cid:durableId="19D08963"/>
  <w16cid:commentId w16cid:paraId="7829361C" w16cid:durableId="59CCF3B8"/>
  <w16cid:commentId w16cid:paraId="0D63E12D" w16cid:durableId="4599B9F5"/>
  <w16cid:commentId w16cid:paraId="75653BC1" w16cid:durableId="79064A81"/>
  <w16cid:commentId w16cid:paraId="3A56220B" w16cid:durableId="10B89E25"/>
  <w16cid:commentId w16cid:paraId="4D95BA7B" w16cid:durableId="305DDA98"/>
  <w16cid:commentId w16cid:paraId="6263B71F" w16cid:durableId="08DA4BEE"/>
  <w16cid:commentId w16cid:paraId="2F9AA8F9" w16cid:durableId="45FC3961"/>
  <w16cid:commentId w16cid:paraId="46170AF1" w16cid:durableId="52F26785"/>
  <w16cid:commentId w16cid:paraId="3964CC8D" w16cid:durableId="0A1D2D51"/>
  <w16cid:commentId w16cid:paraId="5D99E63C" w16cid:durableId="0294DD23"/>
  <w16cid:commentId w16cid:paraId="6CAE4368" w16cid:durableId="5D36AC37"/>
  <w16cid:commentId w16cid:paraId="61C39347" w16cid:durableId="42333884"/>
  <w16cid:commentId w16cid:paraId="4DAB8772" w16cid:durableId="29F4B1A4"/>
  <w16cid:commentId w16cid:paraId="0137EF9C" w16cid:durableId="2A43C452"/>
  <w16cid:commentId w16cid:paraId="576AF7D7" w16cid:durableId="7667C817"/>
  <w16cid:commentId w16cid:paraId="41BE7D89" w16cid:durableId="0A2ADF49"/>
  <w16cid:commentId w16cid:paraId="5F6FE943" w16cid:durableId="4A795DDA"/>
  <w16cid:commentId w16cid:paraId="102ABE0E" w16cid:durableId="6D4DA487"/>
  <w16cid:commentId w16cid:paraId="23E8D479" w16cid:durableId="535D9176"/>
  <w16cid:commentId w16cid:paraId="343C9121" w16cid:durableId="1C5ADD60"/>
  <w16cid:commentId w16cid:paraId="263A90D8" w16cid:durableId="54F6FE2E"/>
  <w16cid:commentId w16cid:paraId="1AAD7F2D" w16cid:durableId="282692FF"/>
  <w16cid:commentId w16cid:paraId="7181400F" w16cid:durableId="307488FA"/>
  <w16cid:commentId w16cid:paraId="14FD2C3A" w16cid:durableId="4216080E"/>
  <w16cid:commentId w16cid:paraId="32BE4D0C" w16cid:durableId="5878F5F2"/>
  <w16cid:commentId w16cid:paraId="4EDBED91" w16cid:durableId="414FB813"/>
  <w16cid:commentId w16cid:paraId="6E0E52DB" w16cid:durableId="20D97A93"/>
  <w16cid:commentId w16cid:paraId="125824C3" w16cid:durableId="3C310054"/>
  <w16cid:commentId w16cid:paraId="176784B7" w16cid:durableId="7BC06201"/>
  <w16cid:commentId w16cid:paraId="4C4941D8" w16cid:durableId="2A6F7814"/>
  <w16cid:commentId w16cid:paraId="1FB59B28" w16cid:durableId="3455910E"/>
  <w16cid:commentId w16cid:paraId="0B74C412" w16cid:durableId="6779DAF5"/>
  <w16cid:commentId w16cid:paraId="3FC0EBBE" w16cid:durableId="30DC20DB"/>
  <w16cid:commentId w16cid:paraId="3AF3F979" w16cid:durableId="6A36AD85"/>
  <w16cid:commentId w16cid:paraId="2A253A49" w16cid:durableId="4D28284E"/>
  <w16cid:commentId w16cid:paraId="23CF638D" w16cid:durableId="268D1AE6"/>
  <w16cid:commentId w16cid:paraId="022807DA" w16cid:durableId="02153BC3"/>
  <w16cid:commentId w16cid:paraId="3674D66F" w16cid:durableId="625F1C48"/>
  <w16cid:commentId w16cid:paraId="6B77E5AA" w16cid:durableId="33396D90"/>
  <w16cid:commentId w16cid:paraId="29578CA5" w16cid:durableId="55DB8D71"/>
  <w16cid:commentId w16cid:paraId="317D9A83" w16cid:durableId="379E2AF9"/>
  <w16cid:commentId w16cid:paraId="276A4D7B" w16cid:durableId="14027565"/>
  <w16cid:commentId w16cid:paraId="32B5FB9F" w16cid:durableId="4CDE1D87"/>
  <w16cid:commentId w16cid:paraId="45BD3214" w16cid:durableId="0DDA866E"/>
  <w16cid:commentId w16cid:paraId="62E21F02" w16cid:durableId="3039D554"/>
  <w16cid:commentId w16cid:paraId="0F7493A0" w16cid:durableId="1EADB3F7"/>
  <w16cid:commentId w16cid:paraId="69149822" w16cid:durableId="58705304"/>
  <w16cid:commentId w16cid:paraId="3A41B4B7" w16cid:durableId="0A340DFD"/>
  <w16cid:commentId w16cid:paraId="292EBD8F" w16cid:durableId="34544BAA"/>
  <w16cid:commentId w16cid:paraId="7AD3A8EF" w16cid:durableId="3AF3C54D"/>
  <w16cid:commentId w16cid:paraId="6FEFB6CD" w16cid:durableId="2B0CB3F3"/>
  <w16cid:commentId w16cid:paraId="174DBCC8" w16cid:durableId="24035CDD"/>
  <w16cid:commentId w16cid:paraId="6C77D403" w16cid:durableId="655064C6"/>
  <w16cid:commentId w16cid:paraId="7C7CC90B" w16cid:durableId="384056A3"/>
  <w16cid:commentId w16cid:paraId="1EEF9A3A" w16cid:durableId="42F57F29"/>
  <w16cid:commentId w16cid:paraId="265C785B" w16cid:durableId="1135214B"/>
  <w16cid:commentId w16cid:paraId="1384212E" w16cid:durableId="715F4993"/>
  <w16cid:commentId w16cid:paraId="6A246609" w16cid:durableId="3F36C28A"/>
  <w16cid:commentId w16cid:paraId="594CFDF4" w16cid:durableId="5EB29A5E"/>
  <w16cid:commentId w16cid:paraId="375D55E2" w16cid:durableId="1C35B5B0"/>
  <w16cid:commentId w16cid:paraId="71E86CA6" w16cid:durableId="5E851E54"/>
  <w16cid:commentId w16cid:paraId="4D797442" w16cid:durableId="02F9C787"/>
  <w16cid:commentId w16cid:paraId="2A25C163" w16cid:durableId="1BA2FF7A"/>
  <w16cid:commentId w16cid:paraId="1351B61F" w16cid:durableId="52ABBD67"/>
  <w16cid:commentId w16cid:paraId="29674551" w16cid:durableId="389307E5"/>
  <w16cid:commentId w16cid:paraId="3AC97B45" w16cid:durableId="5D61263C"/>
  <w16cid:commentId w16cid:paraId="733CB6A9" w16cid:durableId="628465F8"/>
  <w16cid:commentId w16cid:paraId="143A77B8" w16cid:durableId="0B1253CF"/>
  <w16cid:commentId w16cid:paraId="0D92B172" w16cid:durableId="1676A599"/>
  <w16cid:commentId w16cid:paraId="3E4090FB" w16cid:durableId="4C5BEF69"/>
  <w16cid:commentId w16cid:paraId="1BE2A6B6" w16cid:durableId="563A22D5"/>
  <w16cid:commentId w16cid:paraId="2E2418C5" w16cid:durableId="3091D181"/>
  <w16cid:commentId w16cid:paraId="4E765F79" w16cid:durableId="00E34B85"/>
  <w16cid:commentId w16cid:paraId="7652BD36" w16cid:durableId="72CF569A"/>
  <w16cid:commentId w16cid:paraId="2AEE1EB8" w16cid:durableId="49FA4DBF"/>
  <w16cid:commentId w16cid:paraId="7D775C2B" w16cid:durableId="7E304205"/>
  <w16cid:commentId w16cid:paraId="6CFCA950" w16cid:durableId="294119DC"/>
  <w16cid:commentId w16cid:paraId="05193076" w16cid:durableId="7A853794"/>
  <w16cid:commentId w16cid:paraId="1E33C2EF" w16cid:durableId="3B4C0E23"/>
  <w16cid:commentId w16cid:paraId="3D450370" w16cid:durableId="30D69DB6"/>
  <w16cid:commentId w16cid:paraId="582DEA30" w16cid:durableId="392EC383"/>
  <w16cid:commentId w16cid:paraId="5130049D" w16cid:durableId="55218E79"/>
  <w16cid:commentId w16cid:paraId="6B339631" w16cid:durableId="48911A37"/>
  <w16cid:commentId w16cid:paraId="79F5E287" w16cid:durableId="717E083D"/>
  <w16cid:commentId w16cid:paraId="4695AE18" w16cid:durableId="02349AD6"/>
  <w16cid:commentId w16cid:paraId="231708B7" w16cid:durableId="1BFAC24B"/>
  <w16cid:commentId w16cid:paraId="509DC5A0" w16cid:durableId="428401A7"/>
  <w16cid:commentId w16cid:paraId="10F5918A" w16cid:durableId="578EA8B6"/>
  <w16cid:commentId w16cid:paraId="6BCEC582" w16cid:durableId="1AE6E107"/>
  <w16cid:commentId w16cid:paraId="51237A32" w16cid:durableId="47C559C4"/>
  <w16cid:commentId w16cid:paraId="37219A1A" w16cid:durableId="72AB590E"/>
  <w16cid:commentId w16cid:paraId="47BFBE8E" w16cid:durableId="2F892A3A"/>
  <w16cid:commentId w16cid:paraId="7133121A" w16cid:durableId="5FB571FF"/>
  <w16cid:commentId w16cid:paraId="28F7F9F3" w16cid:durableId="24D91E0A"/>
  <w16cid:commentId w16cid:paraId="36574007" w16cid:durableId="38C4AD82"/>
  <w16cid:commentId w16cid:paraId="5D42BEBF" w16cid:durableId="0C5080FD"/>
  <w16cid:commentId w16cid:paraId="26A7235C" w16cid:durableId="6A24C11A"/>
  <w16cid:commentId w16cid:paraId="5E82F5B3" w16cid:durableId="35D8A601"/>
  <w16cid:commentId w16cid:paraId="0C1D3CDE" w16cid:durableId="41149687"/>
  <w16cid:commentId w16cid:paraId="3148E00C" w16cid:durableId="2BCA035D"/>
  <w16cid:commentId w16cid:paraId="083DDA92" w16cid:durableId="5E32689B"/>
  <w16cid:commentId w16cid:paraId="24867C94" w16cid:durableId="611CD32B"/>
  <w16cid:commentId w16cid:paraId="7AB88BD2" w16cid:durableId="221973A6"/>
  <w16cid:commentId w16cid:paraId="242C1224" w16cid:durableId="01D72D56"/>
  <w16cid:commentId w16cid:paraId="243ABE68" w16cid:durableId="73E958C0"/>
  <w16cid:commentId w16cid:paraId="4452911D" w16cid:durableId="6EC01219"/>
  <w16cid:commentId w16cid:paraId="20493C1D" w16cid:durableId="27E1E4CB"/>
  <w16cid:commentId w16cid:paraId="1383C7E5" w16cid:durableId="5A36CDC5"/>
  <w16cid:commentId w16cid:paraId="4CE85971" w16cid:durableId="639DE133"/>
  <w16cid:commentId w16cid:paraId="7E85EDD4" w16cid:durableId="4DFC0110"/>
  <w16cid:commentId w16cid:paraId="4663C90E" w16cid:durableId="7D89C91C"/>
  <w16cid:commentId w16cid:paraId="67610B17" w16cid:durableId="36BCDE80"/>
  <w16cid:commentId w16cid:paraId="67FE4ADA" w16cid:durableId="5DC48B0B"/>
  <w16cid:commentId w16cid:paraId="5B9306A6" w16cid:durableId="24792D74"/>
  <w16cid:commentId w16cid:paraId="1DBC3EB5" w16cid:durableId="6FA4A37A"/>
  <w16cid:commentId w16cid:paraId="53AEC30D" w16cid:durableId="71E5CF5B"/>
  <w16cid:commentId w16cid:paraId="77D4DFD8" w16cid:durableId="2E922C90"/>
  <w16cid:commentId w16cid:paraId="5003E20B" w16cid:durableId="6E6E8C26"/>
  <w16cid:commentId w16cid:paraId="38E3F710" w16cid:durableId="648892C3"/>
  <w16cid:commentId w16cid:paraId="0212B026" w16cid:durableId="620D9091"/>
  <w16cid:commentId w16cid:paraId="2ADCCA61" w16cid:durableId="4A7FE56A"/>
  <w16cid:commentId w16cid:paraId="4730B771" w16cid:durableId="761CEC1D"/>
  <w16cid:commentId w16cid:paraId="0D813EA5" w16cid:durableId="48406766"/>
  <w16cid:commentId w16cid:paraId="44EB5C01" w16cid:durableId="4587C180"/>
  <w16cid:commentId w16cid:paraId="13B44ED3" w16cid:durableId="51F11DAB"/>
  <w16cid:commentId w16cid:paraId="016451B9" w16cid:durableId="3C1B55E1"/>
  <w16cid:commentId w16cid:paraId="68C4BDA7" w16cid:durableId="0F2DD4F9"/>
  <w16cid:commentId w16cid:paraId="4EF84262" w16cid:durableId="5C07D103"/>
  <w16cid:commentId w16cid:paraId="1E8F70D6" w16cid:durableId="6D2E7354"/>
  <w16cid:commentId w16cid:paraId="596DAC93" w16cid:durableId="0FEE736D"/>
  <w16cid:commentId w16cid:paraId="5AA38336" w16cid:durableId="7E0011F8"/>
  <w16cid:commentId w16cid:paraId="43F730B3" w16cid:durableId="214D0C54"/>
  <w16cid:commentId w16cid:paraId="187445D9" w16cid:durableId="6BB37BE3"/>
  <w16cid:commentId w16cid:paraId="505BDAE3" w16cid:durableId="4FD26961"/>
  <w16cid:commentId w16cid:paraId="5467E061" w16cid:durableId="5EAA6EBC"/>
  <w16cid:commentId w16cid:paraId="66336DC5" w16cid:durableId="248ED177"/>
  <w16cid:commentId w16cid:paraId="4A83D70B" w16cid:durableId="22CDB338"/>
  <w16cid:commentId w16cid:paraId="4F89DBBF" w16cid:durableId="34CA1034"/>
  <w16cid:commentId w16cid:paraId="15568AF1" w16cid:durableId="73792526"/>
  <w16cid:commentId w16cid:paraId="27198216" w16cid:durableId="74E0C986"/>
  <w16cid:commentId w16cid:paraId="6E7B6339" w16cid:durableId="7CCEAB01"/>
  <w16cid:commentId w16cid:paraId="7A7D00E9" w16cid:durableId="799C1B4C"/>
  <w16cid:commentId w16cid:paraId="2D3B35C2" w16cid:durableId="32A8F4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4FE46" w14:textId="77777777" w:rsidR="00FC4A05" w:rsidRDefault="00FC4A05" w:rsidP="00947792">
      <w:pPr>
        <w:spacing w:after="0" w:line="240" w:lineRule="auto"/>
      </w:pPr>
      <w:r>
        <w:separator/>
      </w:r>
    </w:p>
  </w:endnote>
  <w:endnote w:type="continuationSeparator" w:id="0">
    <w:p w14:paraId="53AF9B61" w14:textId="77777777" w:rsidR="00FC4A05" w:rsidRDefault="00FC4A05" w:rsidP="00947792">
      <w:pPr>
        <w:spacing w:after="0" w:line="240" w:lineRule="auto"/>
      </w:pPr>
      <w:r>
        <w:continuationSeparator/>
      </w:r>
    </w:p>
  </w:endnote>
  <w:endnote w:type="continuationNotice" w:id="1">
    <w:p w14:paraId="075754A9" w14:textId="77777777" w:rsidR="00FC4A05" w:rsidRDefault="00FC4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886380304"/>
      <w:docPartObj>
        <w:docPartGallery w:val="Page Numbers (Bottom of Page)"/>
        <w:docPartUnique/>
      </w:docPartObj>
    </w:sdtPr>
    <w:sdtEndPr/>
    <w:sdtContent>
      <w:p w14:paraId="46ED2F07" w14:textId="5A982906" w:rsidR="00947792" w:rsidRPr="00947792" w:rsidRDefault="00947792">
        <w:pPr>
          <w:pStyle w:val="Jalus"/>
          <w:jc w:val="center"/>
          <w:rPr>
            <w:rFonts w:ascii="Times New Roman" w:hAnsi="Times New Roman" w:cs="Times New Roman"/>
          </w:rPr>
        </w:pPr>
        <w:r w:rsidRPr="00947792">
          <w:rPr>
            <w:rFonts w:ascii="Times New Roman" w:hAnsi="Times New Roman" w:cs="Times New Roman"/>
          </w:rPr>
          <w:fldChar w:fldCharType="begin"/>
        </w:r>
        <w:r w:rsidRPr="00947792">
          <w:rPr>
            <w:rFonts w:ascii="Times New Roman" w:hAnsi="Times New Roman" w:cs="Times New Roman"/>
          </w:rPr>
          <w:instrText>PAGE   \* MERGEFORMAT</w:instrText>
        </w:r>
        <w:r w:rsidRPr="00947792">
          <w:rPr>
            <w:rFonts w:ascii="Times New Roman" w:hAnsi="Times New Roman" w:cs="Times New Roman"/>
          </w:rPr>
          <w:fldChar w:fldCharType="separate"/>
        </w:r>
        <w:r w:rsidRPr="00947792">
          <w:rPr>
            <w:rFonts w:ascii="Times New Roman" w:hAnsi="Times New Roman" w:cs="Times New Roman"/>
          </w:rPr>
          <w:t>2</w:t>
        </w:r>
        <w:r w:rsidRPr="00947792">
          <w:rPr>
            <w:rFonts w:ascii="Times New Roman" w:hAnsi="Times New Roman" w:cs="Times New Roman"/>
          </w:rPr>
          <w:fldChar w:fldCharType="end"/>
        </w:r>
      </w:p>
    </w:sdtContent>
  </w:sdt>
  <w:p w14:paraId="41E93973" w14:textId="77777777" w:rsidR="00947792" w:rsidRDefault="0094779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47068" w14:textId="77777777" w:rsidR="00FC4A05" w:rsidRDefault="00FC4A05" w:rsidP="00947792">
      <w:pPr>
        <w:spacing w:after="0" w:line="240" w:lineRule="auto"/>
      </w:pPr>
      <w:r>
        <w:separator/>
      </w:r>
    </w:p>
  </w:footnote>
  <w:footnote w:type="continuationSeparator" w:id="0">
    <w:p w14:paraId="50B2BAE9" w14:textId="77777777" w:rsidR="00FC4A05" w:rsidRDefault="00FC4A05" w:rsidP="00947792">
      <w:pPr>
        <w:spacing w:after="0" w:line="240" w:lineRule="auto"/>
      </w:pPr>
      <w:r>
        <w:continuationSeparator/>
      </w:r>
    </w:p>
  </w:footnote>
  <w:footnote w:type="continuationNotice" w:id="1">
    <w:p w14:paraId="293A5915" w14:textId="77777777" w:rsidR="00FC4A05" w:rsidRDefault="00FC4A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60DC"/>
    <w:multiLevelType w:val="hybridMultilevel"/>
    <w:tmpl w:val="FFFFFFFF"/>
    <w:lvl w:ilvl="0" w:tplc="87E615AA">
      <w:start w:val="1"/>
      <w:numFmt w:val="decimal"/>
      <w:lvlText w:val="(%1)"/>
      <w:lvlJc w:val="left"/>
      <w:pPr>
        <w:ind w:left="720" w:hanging="360"/>
      </w:pPr>
    </w:lvl>
    <w:lvl w:ilvl="1" w:tplc="74AED38C">
      <w:start w:val="1"/>
      <w:numFmt w:val="lowerLetter"/>
      <w:lvlText w:val="%2."/>
      <w:lvlJc w:val="left"/>
      <w:pPr>
        <w:ind w:left="1440" w:hanging="360"/>
      </w:pPr>
    </w:lvl>
    <w:lvl w:ilvl="2" w:tplc="5E2C1810">
      <w:start w:val="1"/>
      <w:numFmt w:val="lowerRoman"/>
      <w:lvlText w:val="%3."/>
      <w:lvlJc w:val="right"/>
      <w:pPr>
        <w:ind w:left="2160" w:hanging="180"/>
      </w:pPr>
    </w:lvl>
    <w:lvl w:ilvl="3" w:tplc="91AAAABE">
      <w:start w:val="1"/>
      <w:numFmt w:val="decimal"/>
      <w:lvlText w:val="%4."/>
      <w:lvlJc w:val="left"/>
      <w:pPr>
        <w:ind w:left="2880" w:hanging="360"/>
      </w:pPr>
    </w:lvl>
    <w:lvl w:ilvl="4" w:tplc="CEA04488">
      <w:start w:val="1"/>
      <w:numFmt w:val="lowerLetter"/>
      <w:lvlText w:val="%5."/>
      <w:lvlJc w:val="left"/>
      <w:pPr>
        <w:ind w:left="3600" w:hanging="360"/>
      </w:pPr>
    </w:lvl>
    <w:lvl w:ilvl="5" w:tplc="8E943694">
      <w:start w:val="1"/>
      <w:numFmt w:val="lowerRoman"/>
      <w:lvlText w:val="%6."/>
      <w:lvlJc w:val="right"/>
      <w:pPr>
        <w:ind w:left="4320" w:hanging="180"/>
      </w:pPr>
    </w:lvl>
    <w:lvl w:ilvl="6" w:tplc="37BEF254">
      <w:start w:val="1"/>
      <w:numFmt w:val="decimal"/>
      <w:lvlText w:val="%7."/>
      <w:lvlJc w:val="left"/>
      <w:pPr>
        <w:ind w:left="5040" w:hanging="360"/>
      </w:pPr>
    </w:lvl>
    <w:lvl w:ilvl="7" w:tplc="220206E4">
      <w:start w:val="1"/>
      <w:numFmt w:val="lowerLetter"/>
      <w:lvlText w:val="%8."/>
      <w:lvlJc w:val="left"/>
      <w:pPr>
        <w:ind w:left="5760" w:hanging="360"/>
      </w:pPr>
    </w:lvl>
    <w:lvl w:ilvl="8" w:tplc="C9460870">
      <w:start w:val="1"/>
      <w:numFmt w:val="lowerRoman"/>
      <w:lvlText w:val="%9."/>
      <w:lvlJc w:val="right"/>
      <w:pPr>
        <w:ind w:left="6480" w:hanging="180"/>
      </w:pPr>
    </w:lvl>
  </w:abstractNum>
  <w:abstractNum w:abstractNumId="1" w15:restartNumberingAfterBreak="0">
    <w:nsid w:val="145F8C55"/>
    <w:multiLevelType w:val="hybridMultilevel"/>
    <w:tmpl w:val="FFFFFFFF"/>
    <w:lvl w:ilvl="0" w:tplc="4A028D26">
      <w:start w:val="1"/>
      <w:numFmt w:val="decimal"/>
      <w:lvlText w:val="%1)"/>
      <w:lvlJc w:val="left"/>
      <w:pPr>
        <w:ind w:left="720" w:hanging="360"/>
      </w:pPr>
    </w:lvl>
    <w:lvl w:ilvl="1" w:tplc="935E03E4">
      <w:start w:val="1"/>
      <w:numFmt w:val="lowerLetter"/>
      <w:lvlText w:val="%2."/>
      <w:lvlJc w:val="left"/>
      <w:pPr>
        <w:ind w:left="1440" w:hanging="360"/>
      </w:pPr>
    </w:lvl>
    <w:lvl w:ilvl="2" w:tplc="8A72C1B8">
      <w:start w:val="1"/>
      <w:numFmt w:val="lowerRoman"/>
      <w:lvlText w:val="%3."/>
      <w:lvlJc w:val="right"/>
      <w:pPr>
        <w:ind w:left="2160" w:hanging="180"/>
      </w:pPr>
    </w:lvl>
    <w:lvl w:ilvl="3" w:tplc="27E6174C">
      <w:start w:val="1"/>
      <w:numFmt w:val="decimal"/>
      <w:lvlText w:val="%4."/>
      <w:lvlJc w:val="left"/>
      <w:pPr>
        <w:ind w:left="2880" w:hanging="360"/>
      </w:pPr>
    </w:lvl>
    <w:lvl w:ilvl="4" w:tplc="193EE326">
      <w:start w:val="1"/>
      <w:numFmt w:val="lowerLetter"/>
      <w:lvlText w:val="%5."/>
      <w:lvlJc w:val="left"/>
      <w:pPr>
        <w:ind w:left="3600" w:hanging="360"/>
      </w:pPr>
    </w:lvl>
    <w:lvl w:ilvl="5" w:tplc="AAD64B4C">
      <w:start w:val="1"/>
      <w:numFmt w:val="lowerRoman"/>
      <w:lvlText w:val="%6."/>
      <w:lvlJc w:val="right"/>
      <w:pPr>
        <w:ind w:left="4320" w:hanging="180"/>
      </w:pPr>
    </w:lvl>
    <w:lvl w:ilvl="6" w:tplc="176E2516">
      <w:start w:val="1"/>
      <w:numFmt w:val="decimal"/>
      <w:lvlText w:val="%7."/>
      <w:lvlJc w:val="left"/>
      <w:pPr>
        <w:ind w:left="5040" w:hanging="360"/>
      </w:pPr>
    </w:lvl>
    <w:lvl w:ilvl="7" w:tplc="38AC96B6">
      <w:start w:val="1"/>
      <w:numFmt w:val="lowerLetter"/>
      <w:lvlText w:val="%8."/>
      <w:lvlJc w:val="left"/>
      <w:pPr>
        <w:ind w:left="5760" w:hanging="360"/>
      </w:pPr>
    </w:lvl>
    <w:lvl w:ilvl="8" w:tplc="5CE05F24">
      <w:start w:val="1"/>
      <w:numFmt w:val="lowerRoman"/>
      <w:lvlText w:val="%9."/>
      <w:lvlJc w:val="right"/>
      <w:pPr>
        <w:ind w:left="6480" w:hanging="180"/>
      </w:pPr>
    </w:lvl>
  </w:abstractNum>
  <w:abstractNum w:abstractNumId="2" w15:restartNumberingAfterBreak="0">
    <w:nsid w:val="184006B9"/>
    <w:multiLevelType w:val="hybridMultilevel"/>
    <w:tmpl w:val="340639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95400E"/>
    <w:multiLevelType w:val="hybridMultilevel"/>
    <w:tmpl w:val="14B843F8"/>
    <w:lvl w:ilvl="0" w:tplc="CF2EA522">
      <w:start w:val="1"/>
      <w:numFmt w:val="decimal"/>
      <w:lvlText w:val="%1."/>
      <w:lvlJc w:val="left"/>
      <w:pPr>
        <w:ind w:left="1020" w:hanging="360"/>
      </w:pPr>
    </w:lvl>
    <w:lvl w:ilvl="1" w:tplc="76866FB0">
      <w:start w:val="1"/>
      <w:numFmt w:val="decimal"/>
      <w:lvlText w:val="%2."/>
      <w:lvlJc w:val="left"/>
      <w:pPr>
        <w:ind w:left="1020" w:hanging="360"/>
      </w:pPr>
    </w:lvl>
    <w:lvl w:ilvl="2" w:tplc="3D900C92">
      <w:start w:val="1"/>
      <w:numFmt w:val="decimal"/>
      <w:lvlText w:val="%3."/>
      <w:lvlJc w:val="left"/>
      <w:pPr>
        <w:ind w:left="1020" w:hanging="360"/>
      </w:pPr>
    </w:lvl>
    <w:lvl w:ilvl="3" w:tplc="B68A46A4">
      <w:start w:val="1"/>
      <w:numFmt w:val="decimal"/>
      <w:lvlText w:val="%4."/>
      <w:lvlJc w:val="left"/>
      <w:pPr>
        <w:ind w:left="1020" w:hanging="360"/>
      </w:pPr>
    </w:lvl>
    <w:lvl w:ilvl="4" w:tplc="8742858E">
      <w:start w:val="1"/>
      <w:numFmt w:val="decimal"/>
      <w:lvlText w:val="%5."/>
      <w:lvlJc w:val="left"/>
      <w:pPr>
        <w:ind w:left="1020" w:hanging="360"/>
      </w:pPr>
    </w:lvl>
    <w:lvl w:ilvl="5" w:tplc="34A89410">
      <w:start w:val="1"/>
      <w:numFmt w:val="decimal"/>
      <w:lvlText w:val="%6."/>
      <w:lvlJc w:val="left"/>
      <w:pPr>
        <w:ind w:left="1020" w:hanging="360"/>
      </w:pPr>
    </w:lvl>
    <w:lvl w:ilvl="6" w:tplc="9E8A9CF0">
      <w:start w:val="1"/>
      <w:numFmt w:val="decimal"/>
      <w:lvlText w:val="%7."/>
      <w:lvlJc w:val="left"/>
      <w:pPr>
        <w:ind w:left="1020" w:hanging="360"/>
      </w:pPr>
    </w:lvl>
    <w:lvl w:ilvl="7" w:tplc="501CC916">
      <w:start w:val="1"/>
      <w:numFmt w:val="decimal"/>
      <w:lvlText w:val="%8."/>
      <w:lvlJc w:val="left"/>
      <w:pPr>
        <w:ind w:left="1020" w:hanging="360"/>
      </w:pPr>
    </w:lvl>
    <w:lvl w:ilvl="8" w:tplc="E788CF0E">
      <w:start w:val="1"/>
      <w:numFmt w:val="decimal"/>
      <w:lvlText w:val="%9."/>
      <w:lvlJc w:val="left"/>
      <w:pPr>
        <w:ind w:left="1020" w:hanging="360"/>
      </w:pPr>
    </w:lvl>
  </w:abstractNum>
  <w:abstractNum w:abstractNumId="4" w15:restartNumberingAfterBreak="0">
    <w:nsid w:val="1C959B6B"/>
    <w:multiLevelType w:val="hybridMultilevel"/>
    <w:tmpl w:val="FFFFFFFF"/>
    <w:lvl w:ilvl="0" w:tplc="2A182ECA">
      <w:start w:val="1"/>
      <w:numFmt w:val="decimal"/>
      <w:lvlText w:val="%1."/>
      <w:lvlJc w:val="left"/>
      <w:pPr>
        <w:ind w:left="720" w:hanging="360"/>
      </w:pPr>
    </w:lvl>
    <w:lvl w:ilvl="1" w:tplc="45DC9DE0">
      <w:start w:val="1"/>
      <w:numFmt w:val="lowerLetter"/>
      <w:lvlText w:val="%2."/>
      <w:lvlJc w:val="left"/>
      <w:pPr>
        <w:ind w:left="1440" w:hanging="360"/>
      </w:pPr>
    </w:lvl>
    <w:lvl w:ilvl="2" w:tplc="06D0CF70">
      <w:start w:val="1"/>
      <w:numFmt w:val="lowerRoman"/>
      <w:lvlText w:val="%3."/>
      <w:lvlJc w:val="right"/>
      <w:pPr>
        <w:ind w:left="2160" w:hanging="180"/>
      </w:pPr>
    </w:lvl>
    <w:lvl w:ilvl="3" w:tplc="92203D48">
      <w:start w:val="1"/>
      <w:numFmt w:val="decimal"/>
      <w:lvlText w:val="%4."/>
      <w:lvlJc w:val="left"/>
      <w:pPr>
        <w:ind w:left="2880" w:hanging="360"/>
      </w:pPr>
    </w:lvl>
    <w:lvl w:ilvl="4" w:tplc="46024F04">
      <w:start w:val="1"/>
      <w:numFmt w:val="lowerLetter"/>
      <w:lvlText w:val="%5."/>
      <w:lvlJc w:val="left"/>
      <w:pPr>
        <w:ind w:left="3600" w:hanging="360"/>
      </w:pPr>
    </w:lvl>
    <w:lvl w:ilvl="5" w:tplc="B8BC7758">
      <w:start w:val="1"/>
      <w:numFmt w:val="lowerRoman"/>
      <w:lvlText w:val="%6."/>
      <w:lvlJc w:val="right"/>
      <w:pPr>
        <w:ind w:left="4320" w:hanging="180"/>
      </w:pPr>
    </w:lvl>
    <w:lvl w:ilvl="6" w:tplc="F4A26D2C">
      <w:start w:val="1"/>
      <w:numFmt w:val="decimal"/>
      <w:lvlText w:val="%7."/>
      <w:lvlJc w:val="left"/>
      <w:pPr>
        <w:ind w:left="5040" w:hanging="360"/>
      </w:pPr>
    </w:lvl>
    <w:lvl w:ilvl="7" w:tplc="B5E4974E">
      <w:start w:val="1"/>
      <w:numFmt w:val="lowerLetter"/>
      <w:lvlText w:val="%8."/>
      <w:lvlJc w:val="left"/>
      <w:pPr>
        <w:ind w:left="5760" w:hanging="360"/>
      </w:pPr>
    </w:lvl>
    <w:lvl w:ilvl="8" w:tplc="033C69E4">
      <w:start w:val="1"/>
      <w:numFmt w:val="lowerRoman"/>
      <w:lvlText w:val="%9."/>
      <w:lvlJc w:val="right"/>
      <w:pPr>
        <w:ind w:left="6480" w:hanging="180"/>
      </w:pPr>
    </w:lvl>
  </w:abstractNum>
  <w:abstractNum w:abstractNumId="5" w15:restartNumberingAfterBreak="0">
    <w:nsid w:val="1FDF4348"/>
    <w:multiLevelType w:val="hybridMultilevel"/>
    <w:tmpl w:val="FFFFFFFF"/>
    <w:lvl w:ilvl="0" w:tplc="8E06F98A">
      <w:start w:val="1"/>
      <w:numFmt w:val="decimal"/>
      <w:lvlText w:val="%1."/>
      <w:lvlJc w:val="left"/>
      <w:pPr>
        <w:ind w:left="720" w:hanging="360"/>
      </w:pPr>
    </w:lvl>
    <w:lvl w:ilvl="1" w:tplc="D33A196E">
      <w:start w:val="1"/>
      <w:numFmt w:val="lowerLetter"/>
      <w:lvlText w:val="%2."/>
      <w:lvlJc w:val="left"/>
      <w:pPr>
        <w:ind w:left="1440" w:hanging="360"/>
      </w:pPr>
    </w:lvl>
    <w:lvl w:ilvl="2" w:tplc="E8AE03A0">
      <w:start w:val="1"/>
      <w:numFmt w:val="lowerRoman"/>
      <w:lvlText w:val="%3."/>
      <w:lvlJc w:val="right"/>
      <w:pPr>
        <w:ind w:left="2160" w:hanging="180"/>
      </w:pPr>
    </w:lvl>
    <w:lvl w:ilvl="3" w:tplc="57386E34">
      <w:start w:val="1"/>
      <w:numFmt w:val="decimal"/>
      <w:lvlText w:val="%4."/>
      <w:lvlJc w:val="left"/>
      <w:pPr>
        <w:ind w:left="2880" w:hanging="360"/>
      </w:pPr>
    </w:lvl>
    <w:lvl w:ilvl="4" w:tplc="41AE3638">
      <w:start w:val="1"/>
      <w:numFmt w:val="lowerLetter"/>
      <w:lvlText w:val="%5."/>
      <w:lvlJc w:val="left"/>
      <w:pPr>
        <w:ind w:left="3600" w:hanging="360"/>
      </w:pPr>
    </w:lvl>
    <w:lvl w:ilvl="5" w:tplc="590ED5FC">
      <w:start w:val="1"/>
      <w:numFmt w:val="lowerRoman"/>
      <w:lvlText w:val="%6."/>
      <w:lvlJc w:val="right"/>
      <w:pPr>
        <w:ind w:left="4320" w:hanging="180"/>
      </w:pPr>
    </w:lvl>
    <w:lvl w:ilvl="6" w:tplc="AC34DF7E">
      <w:start w:val="1"/>
      <w:numFmt w:val="decimal"/>
      <w:lvlText w:val="%7."/>
      <w:lvlJc w:val="left"/>
      <w:pPr>
        <w:ind w:left="5040" w:hanging="360"/>
      </w:pPr>
    </w:lvl>
    <w:lvl w:ilvl="7" w:tplc="830286DC">
      <w:start w:val="1"/>
      <w:numFmt w:val="lowerLetter"/>
      <w:lvlText w:val="%8."/>
      <w:lvlJc w:val="left"/>
      <w:pPr>
        <w:ind w:left="5760" w:hanging="360"/>
      </w:pPr>
    </w:lvl>
    <w:lvl w:ilvl="8" w:tplc="4EA46FC0">
      <w:start w:val="1"/>
      <w:numFmt w:val="lowerRoman"/>
      <w:lvlText w:val="%9."/>
      <w:lvlJc w:val="right"/>
      <w:pPr>
        <w:ind w:left="6480" w:hanging="180"/>
      </w:pPr>
    </w:lvl>
  </w:abstractNum>
  <w:abstractNum w:abstractNumId="6" w15:restartNumberingAfterBreak="0">
    <w:nsid w:val="28AA8D76"/>
    <w:multiLevelType w:val="hybridMultilevel"/>
    <w:tmpl w:val="FFFFFFFF"/>
    <w:lvl w:ilvl="0" w:tplc="5BBA8058">
      <w:start w:val="1"/>
      <w:numFmt w:val="decimal"/>
      <w:lvlText w:val="(%1)"/>
      <w:lvlJc w:val="left"/>
      <w:pPr>
        <w:ind w:left="720" w:hanging="360"/>
      </w:pPr>
    </w:lvl>
    <w:lvl w:ilvl="1" w:tplc="4AF87338">
      <w:start w:val="1"/>
      <w:numFmt w:val="lowerLetter"/>
      <w:lvlText w:val="%2."/>
      <w:lvlJc w:val="left"/>
      <w:pPr>
        <w:ind w:left="1440" w:hanging="360"/>
      </w:pPr>
    </w:lvl>
    <w:lvl w:ilvl="2" w:tplc="8A240632">
      <w:start w:val="1"/>
      <w:numFmt w:val="lowerRoman"/>
      <w:lvlText w:val="%3."/>
      <w:lvlJc w:val="right"/>
      <w:pPr>
        <w:ind w:left="2160" w:hanging="180"/>
      </w:pPr>
    </w:lvl>
    <w:lvl w:ilvl="3" w:tplc="F642F590">
      <w:start w:val="1"/>
      <w:numFmt w:val="decimal"/>
      <w:lvlText w:val="%4."/>
      <w:lvlJc w:val="left"/>
      <w:pPr>
        <w:ind w:left="2880" w:hanging="360"/>
      </w:pPr>
    </w:lvl>
    <w:lvl w:ilvl="4" w:tplc="4F340E40">
      <w:start w:val="1"/>
      <w:numFmt w:val="lowerLetter"/>
      <w:lvlText w:val="%5."/>
      <w:lvlJc w:val="left"/>
      <w:pPr>
        <w:ind w:left="3600" w:hanging="360"/>
      </w:pPr>
    </w:lvl>
    <w:lvl w:ilvl="5" w:tplc="1E40CF46">
      <w:start w:val="1"/>
      <w:numFmt w:val="lowerRoman"/>
      <w:lvlText w:val="%6."/>
      <w:lvlJc w:val="right"/>
      <w:pPr>
        <w:ind w:left="4320" w:hanging="180"/>
      </w:pPr>
    </w:lvl>
    <w:lvl w:ilvl="6" w:tplc="2648059C">
      <w:start w:val="1"/>
      <w:numFmt w:val="decimal"/>
      <w:lvlText w:val="%7."/>
      <w:lvlJc w:val="left"/>
      <w:pPr>
        <w:ind w:left="5040" w:hanging="360"/>
      </w:pPr>
    </w:lvl>
    <w:lvl w:ilvl="7" w:tplc="710C4742">
      <w:start w:val="1"/>
      <w:numFmt w:val="lowerLetter"/>
      <w:lvlText w:val="%8."/>
      <w:lvlJc w:val="left"/>
      <w:pPr>
        <w:ind w:left="5760" w:hanging="360"/>
      </w:pPr>
    </w:lvl>
    <w:lvl w:ilvl="8" w:tplc="4326543C">
      <w:start w:val="1"/>
      <w:numFmt w:val="lowerRoman"/>
      <w:lvlText w:val="%9."/>
      <w:lvlJc w:val="right"/>
      <w:pPr>
        <w:ind w:left="6480" w:hanging="180"/>
      </w:pPr>
    </w:lvl>
  </w:abstractNum>
  <w:abstractNum w:abstractNumId="7" w15:restartNumberingAfterBreak="0">
    <w:nsid w:val="33C46123"/>
    <w:multiLevelType w:val="hybridMultilevel"/>
    <w:tmpl w:val="FFFFFFFF"/>
    <w:lvl w:ilvl="0" w:tplc="A81A925E">
      <w:start w:val="1"/>
      <w:numFmt w:val="decimal"/>
      <w:lvlText w:val="%1."/>
      <w:lvlJc w:val="left"/>
      <w:pPr>
        <w:ind w:left="720" w:hanging="360"/>
      </w:pPr>
    </w:lvl>
    <w:lvl w:ilvl="1" w:tplc="882ED8CE">
      <w:start w:val="1"/>
      <w:numFmt w:val="lowerLetter"/>
      <w:lvlText w:val="%2."/>
      <w:lvlJc w:val="left"/>
      <w:pPr>
        <w:ind w:left="1440" w:hanging="360"/>
      </w:pPr>
    </w:lvl>
    <w:lvl w:ilvl="2" w:tplc="1A4427AE">
      <w:start w:val="1"/>
      <w:numFmt w:val="lowerRoman"/>
      <w:lvlText w:val="%3."/>
      <w:lvlJc w:val="right"/>
      <w:pPr>
        <w:ind w:left="2160" w:hanging="180"/>
      </w:pPr>
    </w:lvl>
    <w:lvl w:ilvl="3" w:tplc="8DE617A4">
      <w:start w:val="1"/>
      <w:numFmt w:val="decimal"/>
      <w:lvlText w:val="%4."/>
      <w:lvlJc w:val="left"/>
      <w:pPr>
        <w:ind w:left="2880" w:hanging="360"/>
      </w:pPr>
    </w:lvl>
    <w:lvl w:ilvl="4" w:tplc="5E4E7226">
      <w:start w:val="1"/>
      <w:numFmt w:val="lowerLetter"/>
      <w:lvlText w:val="%5."/>
      <w:lvlJc w:val="left"/>
      <w:pPr>
        <w:ind w:left="3600" w:hanging="360"/>
      </w:pPr>
    </w:lvl>
    <w:lvl w:ilvl="5" w:tplc="9F422156">
      <w:start w:val="1"/>
      <w:numFmt w:val="lowerRoman"/>
      <w:lvlText w:val="%6."/>
      <w:lvlJc w:val="right"/>
      <w:pPr>
        <w:ind w:left="4320" w:hanging="180"/>
      </w:pPr>
    </w:lvl>
    <w:lvl w:ilvl="6" w:tplc="32F079B2">
      <w:start w:val="1"/>
      <w:numFmt w:val="decimal"/>
      <w:lvlText w:val="%7."/>
      <w:lvlJc w:val="left"/>
      <w:pPr>
        <w:ind w:left="5040" w:hanging="360"/>
      </w:pPr>
    </w:lvl>
    <w:lvl w:ilvl="7" w:tplc="16C00654">
      <w:start w:val="1"/>
      <w:numFmt w:val="lowerLetter"/>
      <w:lvlText w:val="%8."/>
      <w:lvlJc w:val="left"/>
      <w:pPr>
        <w:ind w:left="5760" w:hanging="360"/>
      </w:pPr>
    </w:lvl>
    <w:lvl w:ilvl="8" w:tplc="0C7C643E">
      <w:start w:val="1"/>
      <w:numFmt w:val="lowerRoman"/>
      <w:lvlText w:val="%9."/>
      <w:lvlJc w:val="right"/>
      <w:pPr>
        <w:ind w:left="6480" w:hanging="180"/>
      </w:pPr>
    </w:lvl>
  </w:abstractNum>
  <w:abstractNum w:abstractNumId="8" w15:restartNumberingAfterBreak="0">
    <w:nsid w:val="49FF12BD"/>
    <w:multiLevelType w:val="multilevel"/>
    <w:tmpl w:val="2AE020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7A06AE2"/>
    <w:multiLevelType w:val="hybridMultilevel"/>
    <w:tmpl w:val="5BBE0FAA"/>
    <w:lvl w:ilvl="0" w:tplc="46629C9A">
      <w:start w:val="1"/>
      <w:numFmt w:val="decimal"/>
      <w:lvlText w:val="(%1)"/>
      <w:lvlJc w:val="left"/>
      <w:pPr>
        <w:ind w:left="730" w:hanging="370"/>
      </w:pPr>
      <w:rPr>
        <w:rFonts w:eastAsia="Times New Roman" w:hint="default"/>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A792C43"/>
    <w:multiLevelType w:val="hybridMultilevel"/>
    <w:tmpl w:val="666215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A8C00F3"/>
    <w:multiLevelType w:val="hybridMultilevel"/>
    <w:tmpl w:val="C37609A4"/>
    <w:lvl w:ilvl="0" w:tplc="331AC4EA">
      <w:start w:val="1"/>
      <w:numFmt w:val="decimal"/>
      <w:lvlText w:val="%1)"/>
      <w:lvlJc w:val="left"/>
      <w:pPr>
        <w:ind w:left="720" w:hanging="360"/>
      </w:pPr>
    </w:lvl>
    <w:lvl w:ilvl="1" w:tplc="E48C91EC">
      <w:start w:val="1"/>
      <w:numFmt w:val="lowerLetter"/>
      <w:lvlText w:val="%2."/>
      <w:lvlJc w:val="left"/>
      <w:pPr>
        <w:ind w:left="1440" w:hanging="360"/>
      </w:pPr>
    </w:lvl>
    <w:lvl w:ilvl="2" w:tplc="A356B14A">
      <w:start w:val="1"/>
      <w:numFmt w:val="lowerRoman"/>
      <w:lvlText w:val="%3."/>
      <w:lvlJc w:val="right"/>
      <w:pPr>
        <w:ind w:left="2160" w:hanging="180"/>
      </w:pPr>
    </w:lvl>
    <w:lvl w:ilvl="3" w:tplc="136EA308">
      <w:start w:val="1"/>
      <w:numFmt w:val="decimal"/>
      <w:lvlText w:val="%4."/>
      <w:lvlJc w:val="left"/>
      <w:pPr>
        <w:ind w:left="2880" w:hanging="360"/>
      </w:pPr>
    </w:lvl>
    <w:lvl w:ilvl="4" w:tplc="EFE49940">
      <w:start w:val="1"/>
      <w:numFmt w:val="lowerLetter"/>
      <w:lvlText w:val="%5."/>
      <w:lvlJc w:val="left"/>
      <w:pPr>
        <w:ind w:left="3600" w:hanging="360"/>
      </w:pPr>
    </w:lvl>
    <w:lvl w:ilvl="5" w:tplc="B17A1A12">
      <w:start w:val="1"/>
      <w:numFmt w:val="lowerRoman"/>
      <w:lvlText w:val="%6."/>
      <w:lvlJc w:val="right"/>
      <w:pPr>
        <w:ind w:left="4320" w:hanging="180"/>
      </w:pPr>
    </w:lvl>
    <w:lvl w:ilvl="6" w:tplc="7E2861BC">
      <w:start w:val="1"/>
      <w:numFmt w:val="decimal"/>
      <w:lvlText w:val="%7."/>
      <w:lvlJc w:val="left"/>
      <w:pPr>
        <w:ind w:left="5040" w:hanging="360"/>
      </w:pPr>
    </w:lvl>
    <w:lvl w:ilvl="7" w:tplc="F90E3816">
      <w:start w:val="1"/>
      <w:numFmt w:val="lowerLetter"/>
      <w:lvlText w:val="%8."/>
      <w:lvlJc w:val="left"/>
      <w:pPr>
        <w:ind w:left="5760" w:hanging="360"/>
      </w:pPr>
    </w:lvl>
    <w:lvl w:ilvl="8" w:tplc="FF2CD208">
      <w:start w:val="1"/>
      <w:numFmt w:val="lowerRoman"/>
      <w:lvlText w:val="%9."/>
      <w:lvlJc w:val="right"/>
      <w:pPr>
        <w:ind w:left="6480" w:hanging="180"/>
      </w:pPr>
    </w:lvl>
  </w:abstractNum>
  <w:abstractNum w:abstractNumId="12" w15:restartNumberingAfterBreak="0">
    <w:nsid w:val="5D403391"/>
    <w:multiLevelType w:val="hybridMultilevel"/>
    <w:tmpl w:val="DA4E6FAE"/>
    <w:lvl w:ilvl="0" w:tplc="E656F4AE">
      <w:start w:val="1"/>
      <w:numFmt w:val="decimal"/>
      <w:lvlText w:val="%1)"/>
      <w:lvlJc w:val="left"/>
      <w:pPr>
        <w:ind w:left="1020" w:hanging="360"/>
      </w:pPr>
    </w:lvl>
    <w:lvl w:ilvl="1" w:tplc="78BC5848">
      <w:start w:val="1"/>
      <w:numFmt w:val="decimal"/>
      <w:lvlText w:val="%2)"/>
      <w:lvlJc w:val="left"/>
      <w:pPr>
        <w:ind w:left="1020" w:hanging="360"/>
      </w:pPr>
    </w:lvl>
    <w:lvl w:ilvl="2" w:tplc="3C7007A8">
      <w:start w:val="1"/>
      <w:numFmt w:val="decimal"/>
      <w:lvlText w:val="%3)"/>
      <w:lvlJc w:val="left"/>
      <w:pPr>
        <w:ind w:left="1020" w:hanging="360"/>
      </w:pPr>
    </w:lvl>
    <w:lvl w:ilvl="3" w:tplc="F65E3FB2">
      <w:start w:val="1"/>
      <w:numFmt w:val="decimal"/>
      <w:lvlText w:val="%4)"/>
      <w:lvlJc w:val="left"/>
      <w:pPr>
        <w:ind w:left="1020" w:hanging="360"/>
      </w:pPr>
    </w:lvl>
    <w:lvl w:ilvl="4" w:tplc="E682CA58">
      <w:start w:val="1"/>
      <w:numFmt w:val="decimal"/>
      <w:lvlText w:val="%5)"/>
      <w:lvlJc w:val="left"/>
      <w:pPr>
        <w:ind w:left="1020" w:hanging="360"/>
      </w:pPr>
    </w:lvl>
    <w:lvl w:ilvl="5" w:tplc="0874A12E">
      <w:start w:val="1"/>
      <w:numFmt w:val="decimal"/>
      <w:lvlText w:val="%6)"/>
      <w:lvlJc w:val="left"/>
      <w:pPr>
        <w:ind w:left="1020" w:hanging="360"/>
      </w:pPr>
    </w:lvl>
    <w:lvl w:ilvl="6" w:tplc="06A080A8">
      <w:start w:val="1"/>
      <w:numFmt w:val="decimal"/>
      <w:lvlText w:val="%7)"/>
      <w:lvlJc w:val="left"/>
      <w:pPr>
        <w:ind w:left="1020" w:hanging="360"/>
      </w:pPr>
    </w:lvl>
    <w:lvl w:ilvl="7" w:tplc="0EEAAD02">
      <w:start w:val="1"/>
      <w:numFmt w:val="decimal"/>
      <w:lvlText w:val="%8)"/>
      <w:lvlJc w:val="left"/>
      <w:pPr>
        <w:ind w:left="1020" w:hanging="360"/>
      </w:pPr>
    </w:lvl>
    <w:lvl w:ilvl="8" w:tplc="C9569C8E">
      <w:start w:val="1"/>
      <w:numFmt w:val="decimal"/>
      <w:lvlText w:val="%9)"/>
      <w:lvlJc w:val="left"/>
      <w:pPr>
        <w:ind w:left="1020" w:hanging="360"/>
      </w:pPr>
    </w:lvl>
  </w:abstractNum>
  <w:abstractNum w:abstractNumId="13" w15:restartNumberingAfterBreak="0">
    <w:nsid w:val="5F3DC979"/>
    <w:multiLevelType w:val="hybridMultilevel"/>
    <w:tmpl w:val="FFFFFFFF"/>
    <w:lvl w:ilvl="0" w:tplc="C74C214A">
      <w:start w:val="1"/>
      <w:numFmt w:val="decimal"/>
      <w:lvlText w:val="%1)"/>
      <w:lvlJc w:val="left"/>
      <w:pPr>
        <w:ind w:left="720" w:hanging="360"/>
      </w:pPr>
    </w:lvl>
    <w:lvl w:ilvl="1" w:tplc="59CC7E36">
      <w:start w:val="1"/>
      <w:numFmt w:val="lowerLetter"/>
      <w:lvlText w:val="%2."/>
      <w:lvlJc w:val="left"/>
      <w:pPr>
        <w:ind w:left="1440" w:hanging="360"/>
      </w:pPr>
    </w:lvl>
    <w:lvl w:ilvl="2" w:tplc="3B52331A">
      <w:start w:val="1"/>
      <w:numFmt w:val="lowerRoman"/>
      <w:lvlText w:val="%3."/>
      <w:lvlJc w:val="right"/>
      <w:pPr>
        <w:ind w:left="2160" w:hanging="180"/>
      </w:pPr>
    </w:lvl>
    <w:lvl w:ilvl="3" w:tplc="B658EDBA">
      <w:start w:val="1"/>
      <w:numFmt w:val="decimal"/>
      <w:lvlText w:val="%4."/>
      <w:lvlJc w:val="left"/>
      <w:pPr>
        <w:ind w:left="2880" w:hanging="360"/>
      </w:pPr>
    </w:lvl>
    <w:lvl w:ilvl="4" w:tplc="A6A47214">
      <w:start w:val="1"/>
      <w:numFmt w:val="lowerLetter"/>
      <w:lvlText w:val="%5."/>
      <w:lvlJc w:val="left"/>
      <w:pPr>
        <w:ind w:left="3600" w:hanging="360"/>
      </w:pPr>
    </w:lvl>
    <w:lvl w:ilvl="5" w:tplc="E7E4D160">
      <w:start w:val="1"/>
      <w:numFmt w:val="lowerRoman"/>
      <w:lvlText w:val="%6."/>
      <w:lvlJc w:val="right"/>
      <w:pPr>
        <w:ind w:left="4320" w:hanging="180"/>
      </w:pPr>
    </w:lvl>
    <w:lvl w:ilvl="6" w:tplc="D82A4902">
      <w:start w:val="1"/>
      <w:numFmt w:val="decimal"/>
      <w:lvlText w:val="%7."/>
      <w:lvlJc w:val="left"/>
      <w:pPr>
        <w:ind w:left="5040" w:hanging="360"/>
      </w:pPr>
    </w:lvl>
    <w:lvl w:ilvl="7" w:tplc="49105A58">
      <w:start w:val="1"/>
      <w:numFmt w:val="lowerLetter"/>
      <w:lvlText w:val="%8."/>
      <w:lvlJc w:val="left"/>
      <w:pPr>
        <w:ind w:left="5760" w:hanging="360"/>
      </w:pPr>
    </w:lvl>
    <w:lvl w:ilvl="8" w:tplc="78BA0F40">
      <w:start w:val="1"/>
      <w:numFmt w:val="lowerRoman"/>
      <w:lvlText w:val="%9."/>
      <w:lvlJc w:val="right"/>
      <w:pPr>
        <w:ind w:left="6480" w:hanging="180"/>
      </w:pPr>
    </w:lvl>
  </w:abstractNum>
  <w:abstractNum w:abstractNumId="14" w15:restartNumberingAfterBreak="0">
    <w:nsid w:val="691A0EA1"/>
    <w:multiLevelType w:val="hybridMultilevel"/>
    <w:tmpl w:val="2BC0E59E"/>
    <w:lvl w:ilvl="0" w:tplc="8B5EFE28">
      <w:start w:val="1"/>
      <w:numFmt w:val="decimal"/>
      <w:lvlText w:val="%1)"/>
      <w:lvlJc w:val="left"/>
      <w:pPr>
        <w:ind w:left="720" w:hanging="360"/>
      </w:pPr>
    </w:lvl>
    <w:lvl w:ilvl="1" w:tplc="F36AC420">
      <w:start w:val="1"/>
      <w:numFmt w:val="lowerLetter"/>
      <w:lvlText w:val="%2."/>
      <w:lvlJc w:val="left"/>
      <w:pPr>
        <w:ind w:left="1440" w:hanging="360"/>
      </w:pPr>
    </w:lvl>
    <w:lvl w:ilvl="2" w:tplc="89527126">
      <w:start w:val="1"/>
      <w:numFmt w:val="lowerRoman"/>
      <w:lvlText w:val="%3."/>
      <w:lvlJc w:val="right"/>
      <w:pPr>
        <w:ind w:left="2160" w:hanging="180"/>
      </w:pPr>
    </w:lvl>
    <w:lvl w:ilvl="3" w:tplc="18C233D0">
      <w:start w:val="1"/>
      <w:numFmt w:val="decimal"/>
      <w:lvlText w:val="%4."/>
      <w:lvlJc w:val="left"/>
      <w:pPr>
        <w:ind w:left="2880" w:hanging="360"/>
      </w:pPr>
    </w:lvl>
    <w:lvl w:ilvl="4" w:tplc="180E47F8">
      <w:start w:val="1"/>
      <w:numFmt w:val="lowerLetter"/>
      <w:lvlText w:val="%5."/>
      <w:lvlJc w:val="left"/>
      <w:pPr>
        <w:ind w:left="3600" w:hanging="360"/>
      </w:pPr>
    </w:lvl>
    <w:lvl w:ilvl="5" w:tplc="661C9982">
      <w:start w:val="1"/>
      <w:numFmt w:val="lowerRoman"/>
      <w:lvlText w:val="%6."/>
      <w:lvlJc w:val="right"/>
      <w:pPr>
        <w:ind w:left="4320" w:hanging="180"/>
      </w:pPr>
    </w:lvl>
    <w:lvl w:ilvl="6" w:tplc="AD16A300">
      <w:start w:val="1"/>
      <w:numFmt w:val="decimal"/>
      <w:lvlText w:val="%7."/>
      <w:lvlJc w:val="left"/>
      <w:pPr>
        <w:ind w:left="5040" w:hanging="360"/>
      </w:pPr>
    </w:lvl>
    <w:lvl w:ilvl="7" w:tplc="B830B1AC">
      <w:start w:val="1"/>
      <w:numFmt w:val="lowerLetter"/>
      <w:lvlText w:val="%8."/>
      <w:lvlJc w:val="left"/>
      <w:pPr>
        <w:ind w:left="5760" w:hanging="360"/>
      </w:pPr>
    </w:lvl>
    <w:lvl w:ilvl="8" w:tplc="A9D000C8">
      <w:start w:val="1"/>
      <w:numFmt w:val="lowerRoman"/>
      <w:lvlText w:val="%9."/>
      <w:lvlJc w:val="right"/>
      <w:pPr>
        <w:ind w:left="6480" w:hanging="180"/>
      </w:pPr>
    </w:lvl>
  </w:abstractNum>
  <w:abstractNum w:abstractNumId="15" w15:restartNumberingAfterBreak="0">
    <w:nsid w:val="696BB772"/>
    <w:multiLevelType w:val="hybridMultilevel"/>
    <w:tmpl w:val="F2D20E84"/>
    <w:lvl w:ilvl="0" w:tplc="3E582E3E">
      <w:start w:val="1"/>
      <w:numFmt w:val="decimal"/>
      <w:lvlText w:val="%1)"/>
      <w:lvlJc w:val="left"/>
      <w:pPr>
        <w:ind w:left="720" w:hanging="360"/>
      </w:pPr>
    </w:lvl>
    <w:lvl w:ilvl="1" w:tplc="88104EC0">
      <w:start w:val="1"/>
      <w:numFmt w:val="lowerLetter"/>
      <w:lvlText w:val="%2."/>
      <w:lvlJc w:val="left"/>
      <w:pPr>
        <w:ind w:left="1440" w:hanging="360"/>
      </w:pPr>
    </w:lvl>
    <w:lvl w:ilvl="2" w:tplc="8408C0B8">
      <w:start w:val="1"/>
      <w:numFmt w:val="lowerRoman"/>
      <w:lvlText w:val="%3."/>
      <w:lvlJc w:val="right"/>
      <w:pPr>
        <w:ind w:left="2160" w:hanging="180"/>
      </w:pPr>
    </w:lvl>
    <w:lvl w:ilvl="3" w:tplc="FFFC30D8">
      <w:start w:val="1"/>
      <w:numFmt w:val="decimal"/>
      <w:lvlText w:val="%4."/>
      <w:lvlJc w:val="left"/>
      <w:pPr>
        <w:ind w:left="2880" w:hanging="360"/>
      </w:pPr>
    </w:lvl>
    <w:lvl w:ilvl="4" w:tplc="1AB4BB38">
      <w:start w:val="1"/>
      <w:numFmt w:val="lowerLetter"/>
      <w:lvlText w:val="%5."/>
      <w:lvlJc w:val="left"/>
      <w:pPr>
        <w:ind w:left="3600" w:hanging="360"/>
      </w:pPr>
    </w:lvl>
    <w:lvl w:ilvl="5" w:tplc="C5FE57BC">
      <w:start w:val="1"/>
      <w:numFmt w:val="lowerRoman"/>
      <w:lvlText w:val="%6."/>
      <w:lvlJc w:val="right"/>
      <w:pPr>
        <w:ind w:left="4320" w:hanging="180"/>
      </w:pPr>
    </w:lvl>
    <w:lvl w:ilvl="6" w:tplc="24A650E8">
      <w:start w:val="1"/>
      <w:numFmt w:val="decimal"/>
      <w:lvlText w:val="%7."/>
      <w:lvlJc w:val="left"/>
      <w:pPr>
        <w:ind w:left="5040" w:hanging="360"/>
      </w:pPr>
    </w:lvl>
    <w:lvl w:ilvl="7" w:tplc="24F2D5C4">
      <w:start w:val="1"/>
      <w:numFmt w:val="lowerLetter"/>
      <w:lvlText w:val="%8."/>
      <w:lvlJc w:val="left"/>
      <w:pPr>
        <w:ind w:left="5760" w:hanging="360"/>
      </w:pPr>
    </w:lvl>
    <w:lvl w:ilvl="8" w:tplc="5EFEC022">
      <w:start w:val="1"/>
      <w:numFmt w:val="lowerRoman"/>
      <w:lvlText w:val="%9."/>
      <w:lvlJc w:val="right"/>
      <w:pPr>
        <w:ind w:left="6480" w:hanging="180"/>
      </w:pPr>
    </w:lvl>
  </w:abstractNum>
  <w:abstractNum w:abstractNumId="16" w15:restartNumberingAfterBreak="0">
    <w:nsid w:val="722D7544"/>
    <w:multiLevelType w:val="hybridMultilevel"/>
    <w:tmpl w:val="50AEA408"/>
    <w:lvl w:ilvl="0" w:tplc="358467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B218B9"/>
    <w:multiLevelType w:val="hybridMultilevel"/>
    <w:tmpl w:val="6A2C9B88"/>
    <w:lvl w:ilvl="0" w:tplc="24D8ED84">
      <w:start w:val="1"/>
      <w:numFmt w:val="decimal"/>
      <w:lvlText w:val="%1)"/>
      <w:lvlJc w:val="left"/>
      <w:pPr>
        <w:ind w:left="1020" w:hanging="360"/>
      </w:pPr>
    </w:lvl>
    <w:lvl w:ilvl="1" w:tplc="6B1222DE">
      <w:start w:val="1"/>
      <w:numFmt w:val="decimal"/>
      <w:lvlText w:val="%2)"/>
      <w:lvlJc w:val="left"/>
      <w:pPr>
        <w:ind w:left="1020" w:hanging="360"/>
      </w:pPr>
    </w:lvl>
    <w:lvl w:ilvl="2" w:tplc="0B02CA50">
      <w:start w:val="1"/>
      <w:numFmt w:val="decimal"/>
      <w:lvlText w:val="%3)"/>
      <w:lvlJc w:val="left"/>
      <w:pPr>
        <w:ind w:left="1020" w:hanging="360"/>
      </w:pPr>
    </w:lvl>
    <w:lvl w:ilvl="3" w:tplc="0D96AC48">
      <w:start w:val="1"/>
      <w:numFmt w:val="decimal"/>
      <w:lvlText w:val="%4)"/>
      <w:lvlJc w:val="left"/>
      <w:pPr>
        <w:ind w:left="1020" w:hanging="360"/>
      </w:pPr>
    </w:lvl>
    <w:lvl w:ilvl="4" w:tplc="C8A62202">
      <w:start w:val="1"/>
      <w:numFmt w:val="decimal"/>
      <w:lvlText w:val="%5)"/>
      <w:lvlJc w:val="left"/>
      <w:pPr>
        <w:ind w:left="1020" w:hanging="360"/>
      </w:pPr>
    </w:lvl>
    <w:lvl w:ilvl="5" w:tplc="13AE767A">
      <w:start w:val="1"/>
      <w:numFmt w:val="decimal"/>
      <w:lvlText w:val="%6)"/>
      <w:lvlJc w:val="left"/>
      <w:pPr>
        <w:ind w:left="1020" w:hanging="360"/>
      </w:pPr>
    </w:lvl>
    <w:lvl w:ilvl="6" w:tplc="91D65488">
      <w:start w:val="1"/>
      <w:numFmt w:val="decimal"/>
      <w:lvlText w:val="%7)"/>
      <w:lvlJc w:val="left"/>
      <w:pPr>
        <w:ind w:left="1020" w:hanging="360"/>
      </w:pPr>
    </w:lvl>
    <w:lvl w:ilvl="7" w:tplc="3E70B1C6">
      <w:start w:val="1"/>
      <w:numFmt w:val="decimal"/>
      <w:lvlText w:val="%8)"/>
      <w:lvlJc w:val="left"/>
      <w:pPr>
        <w:ind w:left="1020" w:hanging="360"/>
      </w:pPr>
    </w:lvl>
    <w:lvl w:ilvl="8" w:tplc="7FA43ACE">
      <w:start w:val="1"/>
      <w:numFmt w:val="decimal"/>
      <w:lvlText w:val="%9)"/>
      <w:lvlJc w:val="left"/>
      <w:pPr>
        <w:ind w:left="1020" w:hanging="360"/>
      </w:pPr>
    </w:lvl>
  </w:abstractNum>
  <w:abstractNum w:abstractNumId="18" w15:restartNumberingAfterBreak="0">
    <w:nsid w:val="7FBF1E89"/>
    <w:multiLevelType w:val="hybridMultilevel"/>
    <w:tmpl w:val="52667E6C"/>
    <w:lvl w:ilvl="0" w:tplc="95ECEEAE">
      <w:start w:val="1"/>
      <w:numFmt w:val="decimal"/>
      <w:lvlText w:val="%1."/>
      <w:lvlJc w:val="left"/>
      <w:pPr>
        <w:ind w:left="1020" w:hanging="360"/>
      </w:pPr>
    </w:lvl>
    <w:lvl w:ilvl="1" w:tplc="1070002A">
      <w:start w:val="1"/>
      <w:numFmt w:val="decimal"/>
      <w:lvlText w:val="%2."/>
      <w:lvlJc w:val="left"/>
      <w:pPr>
        <w:ind w:left="1020" w:hanging="360"/>
      </w:pPr>
    </w:lvl>
    <w:lvl w:ilvl="2" w:tplc="82AA39E0">
      <w:start w:val="1"/>
      <w:numFmt w:val="decimal"/>
      <w:lvlText w:val="%3."/>
      <w:lvlJc w:val="left"/>
      <w:pPr>
        <w:ind w:left="1020" w:hanging="360"/>
      </w:pPr>
    </w:lvl>
    <w:lvl w:ilvl="3" w:tplc="C518A3FA">
      <w:start w:val="1"/>
      <w:numFmt w:val="decimal"/>
      <w:lvlText w:val="%4."/>
      <w:lvlJc w:val="left"/>
      <w:pPr>
        <w:ind w:left="1020" w:hanging="360"/>
      </w:pPr>
    </w:lvl>
    <w:lvl w:ilvl="4" w:tplc="49CEF8E2">
      <w:start w:val="1"/>
      <w:numFmt w:val="decimal"/>
      <w:lvlText w:val="%5."/>
      <w:lvlJc w:val="left"/>
      <w:pPr>
        <w:ind w:left="1020" w:hanging="360"/>
      </w:pPr>
    </w:lvl>
    <w:lvl w:ilvl="5" w:tplc="BDBA36F8">
      <w:start w:val="1"/>
      <w:numFmt w:val="decimal"/>
      <w:lvlText w:val="%6."/>
      <w:lvlJc w:val="left"/>
      <w:pPr>
        <w:ind w:left="1020" w:hanging="360"/>
      </w:pPr>
    </w:lvl>
    <w:lvl w:ilvl="6" w:tplc="315CF978">
      <w:start w:val="1"/>
      <w:numFmt w:val="decimal"/>
      <w:lvlText w:val="%7."/>
      <w:lvlJc w:val="left"/>
      <w:pPr>
        <w:ind w:left="1020" w:hanging="360"/>
      </w:pPr>
    </w:lvl>
    <w:lvl w:ilvl="7" w:tplc="27D6B0BA">
      <w:start w:val="1"/>
      <w:numFmt w:val="decimal"/>
      <w:lvlText w:val="%8."/>
      <w:lvlJc w:val="left"/>
      <w:pPr>
        <w:ind w:left="1020" w:hanging="360"/>
      </w:pPr>
    </w:lvl>
    <w:lvl w:ilvl="8" w:tplc="4A309362">
      <w:start w:val="1"/>
      <w:numFmt w:val="decimal"/>
      <w:lvlText w:val="%9."/>
      <w:lvlJc w:val="left"/>
      <w:pPr>
        <w:ind w:left="1020" w:hanging="360"/>
      </w:pPr>
    </w:lvl>
  </w:abstractNum>
  <w:num w:numId="1" w16cid:durableId="1632204131">
    <w:abstractNumId w:val="11"/>
  </w:num>
  <w:num w:numId="2" w16cid:durableId="1848983039">
    <w:abstractNumId w:val="15"/>
  </w:num>
  <w:num w:numId="3" w16cid:durableId="566841439">
    <w:abstractNumId w:val="14"/>
  </w:num>
  <w:num w:numId="4" w16cid:durableId="780490602">
    <w:abstractNumId w:val="7"/>
  </w:num>
  <w:num w:numId="5" w16cid:durableId="12655851">
    <w:abstractNumId w:val="5"/>
  </w:num>
  <w:num w:numId="6" w16cid:durableId="384836404">
    <w:abstractNumId w:val="4"/>
  </w:num>
  <w:num w:numId="7" w16cid:durableId="1055198729">
    <w:abstractNumId w:val="13"/>
  </w:num>
  <w:num w:numId="8" w16cid:durableId="796993280">
    <w:abstractNumId w:val="1"/>
  </w:num>
  <w:num w:numId="9" w16cid:durableId="1896965113">
    <w:abstractNumId w:val="8"/>
  </w:num>
  <w:num w:numId="10" w16cid:durableId="1073547965">
    <w:abstractNumId w:val="17"/>
  </w:num>
  <w:num w:numId="11" w16cid:durableId="76052926">
    <w:abstractNumId w:val="0"/>
  </w:num>
  <w:num w:numId="12" w16cid:durableId="905340569">
    <w:abstractNumId w:val="6"/>
  </w:num>
  <w:num w:numId="13" w16cid:durableId="1549032108">
    <w:abstractNumId w:val="10"/>
  </w:num>
  <w:num w:numId="14" w16cid:durableId="1711145300">
    <w:abstractNumId w:val="2"/>
  </w:num>
  <w:num w:numId="15" w16cid:durableId="1349866641">
    <w:abstractNumId w:val="18"/>
  </w:num>
  <w:num w:numId="16" w16cid:durableId="1786849652">
    <w:abstractNumId w:val="3"/>
  </w:num>
  <w:num w:numId="17" w16cid:durableId="1232809228">
    <w:abstractNumId w:val="12"/>
  </w:num>
  <w:num w:numId="18" w16cid:durableId="287127856">
    <w:abstractNumId w:val="16"/>
  </w:num>
  <w:num w:numId="19" w16cid:durableId="153172557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rike Koppel - JUSTDIGI">
    <w15:presenceInfo w15:providerId="AD" w15:userId="S::merike.koppel@justdigi.ee::5712796f-5b7f-452d-b5d9-baa6501c30b7"/>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037"/>
    <w:rsid w:val="000008D2"/>
    <w:rsid w:val="00001075"/>
    <w:rsid w:val="000012D8"/>
    <w:rsid w:val="00001A0B"/>
    <w:rsid w:val="00001C6E"/>
    <w:rsid w:val="00002329"/>
    <w:rsid w:val="00002EBE"/>
    <w:rsid w:val="0000303F"/>
    <w:rsid w:val="000031BD"/>
    <w:rsid w:val="000033A4"/>
    <w:rsid w:val="000033ED"/>
    <w:rsid w:val="00003864"/>
    <w:rsid w:val="00003B99"/>
    <w:rsid w:val="00003C32"/>
    <w:rsid w:val="00004725"/>
    <w:rsid w:val="000049A0"/>
    <w:rsid w:val="00004BD0"/>
    <w:rsid w:val="0000521B"/>
    <w:rsid w:val="00005882"/>
    <w:rsid w:val="0000636A"/>
    <w:rsid w:val="00006655"/>
    <w:rsid w:val="00006C77"/>
    <w:rsid w:val="00006D99"/>
    <w:rsid w:val="00006DD9"/>
    <w:rsid w:val="00006F33"/>
    <w:rsid w:val="00007121"/>
    <w:rsid w:val="000073B8"/>
    <w:rsid w:val="00008AB5"/>
    <w:rsid w:val="00010220"/>
    <w:rsid w:val="0001042D"/>
    <w:rsid w:val="00011680"/>
    <w:rsid w:val="00011CC5"/>
    <w:rsid w:val="000127CE"/>
    <w:rsid w:val="0001285C"/>
    <w:rsid w:val="00012FCB"/>
    <w:rsid w:val="000130FD"/>
    <w:rsid w:val="000133E3"/>
    <w:rsid w:val="00013590"/>
    <w:rsid w:val="000135C6"/>
    <w:rsid w:val="00013725"/>
    <w:rsid w:val="00013BCD"/>
    <w:rsid w:val="00013FF2"/>
    <w:rsid w:val="0001444E"/>
    <w:rsid w:val="00015342"/>
    <w:rsid w:val="00015388"/>
    <w:rsid w:val="000154AE"/>
    <w:rsid w:val="000159F5"/>
    <w:rsid w:val="00015B00"/>
    <w:rsid w:val="00015BF7"/>
    <w:rsid w:val="00016132"/>
    <w:rsid w:val="000168E9"/>
    <w:rsid w:val="00016BDC"/>
    <w:rsid w:val="000210E0"/>
    <w:rsid w:val="00021790"/>
    <w:rsid w:val="00021825"/>
    <w:rsid w:val="00022135"/>
    <w:rsid w:val="0002260A"/>
    <w:rsid w:val="000227F7"/>
    <w:rsid w:val="0002290F"/>
    <w:rsid w:val="00022E4E"/>
    <w:rsid w:val="00022E97"/>
    <w:rsid w:val="000230C6"/>
    <w:rsid w:val="00023320"/>
    <w:rsid w:val="0002338F"/>
    <w:rsid w:val="00024A18"/>
    <w:rsid w:val="00024EA3"/>
    <w:rsid w:val="00024F4B"/>
    <w:rsid w:val="00025330"/>
    <w:rsid w:val="00025836"/>
    <w:rsid w:val="00025A78"/>
    <w:rsid w:val="00025F83"/>
    <w:rsid w:val="000266F1"/>
    <w:rsid w:val="000273D8"/>
    <w:rsid w:val="00027633"/>
    <w:rsid w:val="00027C14"/>
    <w:rsid w:val="00027E83"/>
    <w:rsid w:val="00030037"/>
    <w:rsid w:val="00030809"/>
    <w:rsid w:val="00030B09"/>
    <w:rsid w:val="0003155C"/>
    <w:rsid w:val="00031692"/>
    <w:rsid w:val="00031BE0"/>
    <w:rsid w:val="000323F3"/>
    <w:rsid w:val="0003280B"/>
    <w:rsid w:val="00032820"/>
    <w:rsid w:val="00032ACF"/>
    <w:rsid w:val="00034B41"/>
    <w:rsid w:val="0003505F"/>
    <w:rsid w:val="00035EB3"/>
    <w:rsid w:val="00035F9F"/>
    <w:rsid w:val="0003644D"/>
    <w:rsid w:val="0003711E"/>
    <w:rsid w:val="0003715A"/>
    <w:rsid w:val="00037AB2"/>
    <w:rsid w:val="00039DAB"/>
    <w:rsid w:val="0003E161"/>
    <w:rsid w:val="0004023D"/>
    <w:rsid w:val="00040412"/>
    <w:rsid w:val="000407DF"/>
    <w:rsid w:val="00040C46"/>
    <w:rsid w:val="0004126E"/>
    <w:rsid w:val="000414E6"/>
    <w:rsid w:val="000415E5"/>
    <w:rsid w:val="00041841"/>
    <w:rsid w:val="0004317D"/>
    <w:rsid w:val="000439F3"/>
    <w:rsid w:val="00043AA3"/>
    <w:rsid w:val="00044466"/>
    <w:rsid w:val="0004478E"/>
    <w:rsid w:val="00045955"/>
    <w:rsid w:val="00045A64"/>
    <w:rsid w:val="00045C0B"/>
    <w:rsid w:val="000469AC"/>
    <w:rsid w:val="00046ACF"/>
    <w:rsid w:val="000476E9"/>
    <w:rsid w:val="0004782D"/>
    <w:rsid w:val="00047ADB"/>
    <w:rsid w:val="00050BA6"/>
    <w:rsid w:val="00050C88"/>
    <w:rsid w:val="0005163E"/>
    <w:rsid w:val="00051698"/>
    <w:rsid w:val="00051848"/>
    <w:rsid w:val="0005254D"/>
    <w:rsid w:val="000527C3"/>
    <w:rsid w:val="00052ECC"/>
    <w:rsid w:val="000531C4"/>
    <w:rsid w:val="000535BE"/>
    <w:rsid w:val="00054306"/>
    <w:rsid w:val="00054D52"/>
    <w:rsid w:val="00054F0F"/>
    <w:rsid w:val="00055142"/>
    <w:rsid w:val="000552BE"/>
    <w:rsid w:val="0005533D"/>
    <w:rsid w:val="000554B1"/>
    <w:rsid w:val="00055989"/>
    <w:rsid w:val="00055E1E"/>
    <w:rsid w:val="00055F74"/>
    <w:rsid w:val="0005634C"/>
    <w:rsid w:val="00056D61"/>
    <w:rsid w:val="00057608"/>
    <w:rsid w:val="000576F3"/>
    <w:rsid w:val="00057772"/>
    <w:rsid w:val="00060113"/>
    <w:rsid w:val="000603EF"/>
    <w:rsid w:val="000605E3"/>
    <w:rsid w:val="00060E4C"/>
    <w:rsid w:val="00060F9F"/>
    <w:rsid w:val="0006110A"/>
    <w:rsid w:val="00062A9F"/>
    <w:rsid w:val="00062C68"/>
    <w:rsid w:val="00063415"/>
    <w:rsid w:val="000636F3"/>
    <w:rsid w:val="00063D54"/>
    <w:rsid w:val="00063F72"/>
    <w:rsid w:val="0006438D"/>
    <w:rsid w:val="0006476A"/>
    <w:rsid w:val="00064E22"/>
    <w:rsid w:val="00065384"/>
    <w:rsid w:val="000653A6"/>
    <w:rsid w:val="000653EF"/>
    <w:rsid w:val="00065458"/>
    <w:rsid w:val="00065C16"/>
    <w:rsid w:val="00065C1A"/>
    <w:rsid w:val="00065F8B"/>
    <w:rsid w:val="00066D0A"/>
    <w:rsid w:val="00066DA4"/>
    <w:rsid w:val="00066DD7"/>
    <w:rsid w:val="00067257"/>
    <w:rsid w:val="0006772C"/>
    <w:rsid w:val="00067D68"/>
    <w:rsid w:val="00067FC9"/>
    <w:rsid w:val="0007054F"/>
    <w:rsid w:val="00070D1B"/>
    <w:rsid w:val="00071B2F"/>
    <w:rsid w:val="00072982"/>
    <w:rsid w:val="0007299D"/>
    <w:rsid w:val="00072BC0"/>
    <w:rsid w:val="00072DC7"/>
    <w:rsid w:val="00072DD6"/>
    <w:rsid w:val="00072F50"/>
    <w:rsid w:val="0007300D"/>
    <w:rsid w:val="000734C0"/>
    <w:rsid w:val="0007375C"/>
    <w:rsid w:val="000739E9"/>
    <w:rsid w:val="00073CE6"/>
    <w:rsid w:val="00074B8D"/>
    <w:rsid w:val="00075CEE"/>
    <w:rsid w:val="00075D0B"/>
    <w:rsid w:val="00075F8F"/>
    <w:rsid w:val="00076393"/>
    <w:rsid w:val="000765C9"/>
    <w:rsid w:val="000769DB"/>
    <w:rsid w:val="00077206"/>
    <w:rsid w:val="000778D2"/>
    <w:rsid w:val="00077A5E"/>
    <w:rsid w:val="0007C328"/>
    <w:rsid w:val="00080218"/>
    <w:rsid w:val="00081332"/>
    <w:rsid w:val="000817CD"/>
    <w:rsid w:val="000820A8"/>
    <w:rsid w:val="0008274B"/>
    <w:rsid w:val="000835E4"/>
    <w:rsid w:val="00083AAB"/>
    <w:rsid w:val="000845A0"/>
    <w:rsid w:val="0008461A"/>
    <w:rsid w:val="0008493C"/>
    <w:rsid w:val="00084AEF"/>
    <w:rsid w:val="00084DBC"/>
    <w:rsid w:val="00084E22"/>
    <w:rsid w:val="000857A3"/>
    <w:rsid w:val="000857D2"/>
    <w:rsid w:val="00085F5F"/>
    <w:rsid w:val="00086525"/>
    <w:rsid w:val="00086A12"/>
    <w:rsid w:val="00086B06"/>
    <w:rsid w:val="00086B4C"/>
    <w:rsid w:val="00087492"/>
    <w:rsid w:val="00090264"/>
    <w:rsid w:val="0009084D"/>
    <w:rsid w:val="0009086C"/>
    <w:rsid w:val="00090A5D"/>
    <w:rsid w:val="00090F29"/>
    <w:rsid w:val="0009152E"/>
    <w:rsid w:val="0009168F"/>
    <w:rsid w:val="000916C1"/>
    <w:rsid w:val="00091AE8"/>
    <w:rsid w:val="000924A9"/>
    <w:rsid w:val="000926C3"/>
    <w:rsid w:val="0009336B"/>
    <w:rsid w:val="00093DE2"/>
    <w:rsid w:val="00093E09"/>
    <w:rsid w:val="00093FAB"/>
    <w:rsid w:val="0009432B"/>
    <w:rsid w:val="0009468C"/>
    <w:rsid w:val="000948CF"/>
    <w:rsid w:val="00094E70"/>
    <w:rsid w:val="0009504E"/>
    <w:rsid w:val="00095C62"/>
    <w:rsid w:val="00096ACE"/>
    <w:rsid w:val="00096F9F"/>
    <w:rsid w:val="000975A3"/>
    <w:rsid w:val="00097C82"/>
    <w:rsid w:val="00097E9C"/>
    <w:rsid w:val="0009C248"/>
    <w:rsid w:val="000A0065"/>
    <w:rsid w:val="000A03E9"/>
    <w:rsid w:val="000A0886"/>
    <w:rsid w:val="000A0BE3"/>
    <w:rsid w:val="000A0E61"/>
    <w:rsid w:val="000A10DD"/>
    <w:rsid w:val="000A123C"/>
    <w:rsid w:val="000A1AD2"/>
    <w:rsid w:val="000A1B39"/>
    <w:rsid w:val="000A1D2C"/>
    <w:rsid w:val="000A3260"/>
    <w:rsid w:val="000A35C6"/>
    <w:rsid w:val="000A391F"/>
    <w:rsid w:val="000A445F"/>
    <w:rsid w:val="000A4754"/>
    <w:rsid w:val="000A482C"/>
    <w:rsid w:val="000A49A0"/>
    <w:rsid w:val="000A4CF3"/>
    <w:rsid w:val="000A567D"/>
    <w:rsid w:val="000A60CA"/>
    <w:rsid w:val="000A61FB"/>
    <w:rsid w:val="000A6BD0"/>
    <w:rsid w:val="000B063B"/>
    <w:rsid w:val="000B09CC"/>
    <w:rsid w:val="000B0A64"/>
    <w:rsid w:val="000B15AC"/>
    <w:rsid w:val="000B1782"/>
    <w:rsid w:val="000B18C9"/>
    <w:rsid w:val="000B1C19"/>
    <w:rsid w:val="000B250E"/>
    <w:rsid w:val="000B2808"/>
    <w:rsid w:val="000B29CB"/>
    <w:rsid w:val="000B2A64"/>
    <w:rsid w:val="000B2E46"/>
    <w:rsid w:val="000B3364"/>
    <w:rsid w:val="000B4856"/>
    <w:rsid w:val="000B4B0C"/>
    <w:rsid w:val="000B5181"/>
    <w:rsid w:val="000B5431"/>
    <w:rsid w:val="000B545A"/>
    <w:rsid w:val="000B6339"/>
    <w:rsid w:val="000B64C0"/>
    <w:rsid w:val="000B65E7"/>
    <w:rsid w:val="000B67D4"/>
    <w:rsid w:val="000B67DA"/>
    <w:rsid w:val="000B7280"/>
    <w:rsid w:val="000B7CAE"/>
    <w:rsid w:val="000B7EFC"/>
    <w:rsid w:val="000BFE2A"/>
    <w:rsid w:val="000C1A51"/>
    <w:rsid w:val="000C1D1D"/>
    <w:rsid w:val="000C2178"/>
    <w:rsid w:val="000C2399"/>
    <w:rsid w:val="000C2B70"/>
    <w:rsid w:val="000C327B"/>
    <w:rsid w:val="000C3363"/>
    <w:rsid w:val="000C3505"/>
    <w:rsid w:val="000C3E16"/>
    <w:rsid w:val="000C3FAE"/>
    <w:rsid w:val="000C40E4"/>
    <w:rsid w:val="000C4253"/>
    <w:rsid w:val="000C461C"/>
    <w:rsid w:val="000C4756"/>
    <w:rsid w:val="000C4A62"/>
    <w:rsid w:val="000C4FFF"/>
    <w:rsid w:val="000C505F"/>
    <w:rsid w:val="000C5199"/>
    <w:rsid w:val="000C623B"/>
    <w:rsid w:val="000C634D"/>
    <w:rsid w:val="000C651B"/>
    <w:rsid w:val="000C677D"/>
    <w:rsid w:val="000C6809"/>
    <w:rsid w:val="000C73D4"/>
    <w:rsid w:val="000D074D"/>
    <w:rsid w:val="000D074F"/>
    <w:rsid w:val="000D0792"/>
    <w:rsid w:val="000D0B16"/>
    <w:rsid w:val="000D1AA7"/>
    <w:rsid w:val="000D1B49"/>
    <w:rsid w:val="000D244E"/>
    <w:rsid w:val="000D247D"/>
    <w:rsid w:val="000D28FB"/>
    <w:rsid w:val="000D2A51"/>
    <w:rsid w:val="000D3B8F"/>
    <w:rsid w:val="000D42A3"/>
    <w:rsid w:val="000D57FD"/>
    <w:rsid w:val="000D626B"/>
    <w:rsid w:val="000D62CF"/>
    <w:rsid w:val="000D6CC3"/>
    <w:rsid w:val="000D6D67"/>
    <w:rsid w:val="000E0099"/>
    <w:rsid w:val="000E02D7"/>
    <w:rsid w:val="000E05E0"/>
    <w:rsid w:val="000E0CE4"/>
    <w:rsid w:val="000E105D"/>
    <w:rsid w:val="000E12D9"/>
    <w:rsid w:val="000E213C"/>
    <w:rsid w:val="000E326C"/>
    <w:rsid w:val="000E3538"/>
    <w:rsid w:val="000E3735"/>
    <w:rsid w:val="000E37A2"/>
    <w:rsid w:val="000E37CE"/>
    <w:rsid w:val="000E3E66"/>
    <w:rsid w:val="000E3F1F"/>
    <w:rsid w:val="000E4071"/>
    <w:rsid w:val="000E4176"/>
    <w:rsid w:val="000E4488"/>
    <w:rsid w:val="000E458B"/>
    <w:rsid w:val="000E46F2"/>
    <w:rsid w:val="000E4823"/>
    <w:rsid w:val="000E4D11"/>
    <w:rsid w:val="000E51B8"/>
    <w:rsid w:val="000E554C"/>
    <w:rsid w:val="000E55AB"/>
    <w:rsid w:val="000E5E18"/>
    <w:rsid w:val="000E5E2A"/>
    <w:rsid w:val="000E68A1"/>
    <w:rsid w:val="000E7035"/>
    <w:rsid w:val="000E72B8"/>
    <w:rsid w:val="000E7305"/>
    <w:rsid w:val="000E758B"/>
    <w:rsid w:val="000F00E7"/>
    <w:rsid w:val="000F0373"/>
    <w:rsid w:val="000F0C97"/>
    <w:rsid w:val="000F0DFE"/>
    <w:rsid w:val="000F1990"/>
    <w:rsid w:val="000F1B36"/>
    <w:rsid w:val="000F216B"/>
    <w:rsid w:val="000F217B"/>
    <w:rsid w:val="000F22C3"/>
    <w:rsid w:val="000F287E"/>
    <w:rsid w:val="000F3372"/>
    <w:rsid w:val="000F4288"/>
    <w:rsid w:val="000F485B"/>
    <w:rsid w:val="000F640C"/>
    <w:rsid w:val="000F6C05"/>
    <w:rsid w:val="000F787D"/>
    <w:rsid w:val="000F78E7"/>
    <w:rsid w:val="000F79FF"/>
    <w:rsid w:val="000F7FB2"/>
    <w:rsid w:val="001008E6"/>
    <w:rsid w:val="00102157"/>
    <w:rsid w:val="001026F5"/>
    <w:rsid w:val="0010370A"/>
    <w:rsid w:val="001042E7"/>
    <w:rsid w:val="00104418"/>
    <w:rsid w:val="00104EF6"/>
    <w:rsid w:val="0010560E"/>
    <w:rsid w:val="00106427"/>
    <w:rsid w:val="00106F5C"/>
    <w:rsid w:val="00107A60"/>
    <w:rsid w:val="00107DDD"/>
    <w:rsid w:val="00107E68"/>
    <w:rsid w:val="00110C34"/>
    <w:rsid w:val="00110D32"/>
    <w:rsid w:val="001112AB"/>
    <w:rsid w:val="00111355"/>
    <w:rsid w:val="00111357"/>
    <w:rsid w:val="00111731"/>
    <w:rsid w:val="001118CE"/>
    <w:rsid w:val="00111D9E"/>
    <w:rsid w:val="00111E23"/>
    <w:rsid w:val="0011334F"/>
    <w:rsid w:val="00113362"/>
    <w:rsid w:val="00113578"/>
    <w:rsid w:val="00113BD4"/>
    <w:rsid w:val="00113E76"/>
    <w:rsid w:val="00113EF2"/>
    <w:rsid w:val="001141A6"/>
    <w:rsid w:val="001141D8"/>
    <w:rsid w:val="00114A55"/>
    <w:rsid w:val="00114DC2"/>
    <w:rsid w:val="00115320"/>
    <w:rsid w:val="0011619A"/>
    <w:rsid w:val="00116233"/>
    <w:rsid w:val="00116817"/>
    <w:rsid w:val="0011698F"/>
    <w:rsid w:val="00116A5D"/>
    <w:rsid w:val="00117620"/>
    <w:rsid w:val="00120923"/>
    <w:rsid w:val="001209DC"/>
    <w:rsid w:val="001219A7"/>
    <w:rsid w:val="00121BD5"/>
    <w:rsid w:val="001220D4"/>
    <w:rsid w:val="001229A2"/>
    <w:rsid w:val="001236A1"/>
    <w:rsid w:val="00123957"/>
    <w:rsid w:val="00123A88"/>
    <w:rsid w:val="00124187"/>
    <w:rsid w:val="001251B0"/>
    <w:rsid w:val="0012531E"/>
    <w:rsid w:val="00125435"/>
    <w:rsid w:val="00125C02"/>
    <w:rsid w:val="001269F9"/>
    <w:rsid w:val="00126E08"/>
    <w:rsid w:val="00126E79"/>
    <w:rsid w:val="00127005"/>
    <w:rsid w:val="00127073"/>
    <w:rsid w:val="00127149"/>
    <w:rsid w:val="0012784E"/>
    <w:rsid w:val="00130A16"/>
    <w:rsid w:val="00130B38"/>
    <w:rsid w:val="00130C47"/>
    <w:rsid w:val="00131068"/>
    <w:rsid w:val="00131318"/>
    <w:rsid w:val="00131751"/>
    <w:rsid w:val="0013218E"/>
    <w:rsid w:val="0013239F"/>
    <w:rsid w:val="00132518"/>
    <w:rsid w:val="0013294D"/>
    <w:rsid w:val="00134C3B"/>
    <w:rsid w:val="001350C9"/>
    <w:rsid w:val="00135C22"/>
    <w:rsid w:val="00136464"/>
    <w:rsid w:val="00137450"/>
    <w:rsid w:val="00137749"/>
    <w:rsid w:val="001390D5"/>
    <w:rsid w:val="0013B8B5"/>
    <w:rsid w:val="00140205"/>
    <w:rsid w:val="00140595"/>
    <w:rsid w:val="00140936"/>
    <w:rsid w:val="00140A76"/>
    <w:rsid w:val="00140E1A"/>
    <w:rsid w:val="001423BA"/>
    <w:rsid w:val="001425D3"/>
    <w:rsid w:val="00142A15"/>
    <w:rsid w:val="00142AC3"/>
    <w:rsid w:val="00142C9D"/>
    <w:rsid w:val="001447A8"/>
    <w:rsid w:val="001456DD"/>
    <w:rsid w:val="0014599A"/>
    <w:rsid w:val="00145A3D"/>
    <w:rsid w:val="00145EC9"/>
    <w:rsid w:val="00145F0A"/>
    <w:rsid w:val="00147A46"/>
    <w:rsid w:val="00147BF3"/>
    <w:rsid w:val="00150578"/>
    <w:rsid w:val="00150DF5"/>
    <w:rsid w:val="00151094"/>
    <w:rsid w:val="00151F9E"/>
    <w:rsid w:val="001522C7"/>
    <w:rsid w:val="0015305C"/>
    <w:rsid w:val="001541AB"/>
    <w:rsid w:val="001547BD"/>
    <w:rsid w:val="00154ABE"/>
    <w:rsid w:val="00155386"/>
    <w:rsid w:val="001554BC"/>
    <w:rsid w:val="00155792"/>
    <w:rsid w:val="00155B89"/>
    <w:rsid w:val="00156718"/>
    <w:rsid w:val="00156969"/>
    <w:rsid w:val="00156E73"/>
    <w:rsid w:val="00160767"/>
    <w:rsid w:val="00160A62"/>
    <w:rsid w:val="00160CC9"/>
    <w:rsid w:val="00160D3E"/>
    <w:rsid w:val="00160E6E"/>
    <w:rsid w:val="001610CF"/>
    <w:rsid w:val="00161D08"/>
    <w:rsid w:val="00161D7D"/>
    <w:rsid w:val="00162528"/>
    <w:rsid w:val="00162FEC"/>
    <w:rsid w:val="0016361C"/>
    <w:rsid w:val="00163785"/>
    <w:rsid w:val="001649F9"/>
    <w:rsid w:val="00164AA4"/>
    <w:rsid w:val="00164CEE"/>
    <w:rsid w:val="001658B7"/>
    <w:rsid w:val="00165B12"/>
    <w:rsid w:val="00165DF8"/>
    <w:rsid w:val="00166367"/>
    <w:rsid w:val="00166506"/>
    <w:rsid w:val="001673BA"/>
    <w:rsid w:val="001677BF"/>
    <w:rsid w:val="00167E25"/>
    <w:rsid w:val="00167FAD"/>
    <w:rsid w:val="001712D4"/>
    <w:rsid w:val="00171620"/>
    <w:rsid w:val="00171892"/>
    <w:rsid w:val="00171893"/>
    <w:rsid w:val="00171C44"/>
    <w:rsid w:val="001727C7"/>
    <w:rsid w:val="00172A61"/>
    <w:rsid w:val="00172B24"/>
    <w:rsid w:val="0017396B"/>
    <w:rsid w:val="00173E7A"/>
    <w:rsid w:val="00173FD2"/>
    <w:rsid w:val="0017419B"/>
    <w:rsid w:val="001745CF"/>
    <w:rsid w:val="00174E7D"/>
    <w:rsid w:val="00174F4E"/>
    <w:rsid w:val="00175956"/>
    <w:rsid w:val="00175AD9"/>
    <w:rsid w:val="00175F68"/>
    <w:rsid w:val="00176983"/>
    <w:rsid w:val="00176B0E"/>
    <w:rsid w:val="00176DA6"/>
    <w:rsid w:val="0017780C"/>
    <w:rsid w:val="00180517"/>
    <w:rsid w:val="0018075F"/>
    <w:rsid w:val="00180A53"/>
    <w:rsid w:val="00180CB7"/>
    <w:rsid w:val="0018101D"/>
    <w:rsid w:val="0018102F"/>
    <w:rsid w:val="001813F7"/>
    <w:rsid w:val="00181B3C"/>
    <w:rsid w:val="00182048"/>
    <w:rsid w:val="001826F7"/>
    <w:rsid w:val="00183A2E"/>
    <w:rsid w:val="00183B43"/>
    <w:rsid w:val="00183CB7"/>
    <w:rsid w:val="00183D9A"/>
    <w:rsid w:val="0018419B"/>
    <w:rsid w:val="00185072"/>
    <w:rsid w:val="001850EB"/>
    <w:rsid w:val="00185DCE"/>
    <w:rsid w:val="00187CE5"/>
    <w:rsid w:val="00187D99"/>
    <w:rsid w:val="00190147"/>
    <w:rsid w:val="0019051F"/>
    <w:rsid w:val="00190FF0"/>
    <w:rsid w:val="001911D7"/>
    <w:rsid w:val="0019149F"/>
    <w:rsid w:val="00191A0C"/>
    <w:rsid w:val="00191E1D"/>
    <w:rsid w:val="00192020"/>
    <w:rsid w:val="001922E9"/>
    <w:rsid w:val="001934E7"/>
    <w:rsid w:val="00193514"/>
    <w:rsid w:val="00193620"/>
    <w:rsid w:val="00193838"/>
    <w:rsid w:val="00193E94"/>
    <w:rsid w:val="0019439B"/>
    <w:rsid w:val="001945D5"/>
    <w:rsid w:val="001946C3"/>
    <w:rsid w:val="00194E93"/>
    <w:rsid w:val="00194FB1"/>
    <w:rsid w:val="0019504D"/>
    <w:rsid w:val="001955F9"/>
    <w:rsid w:val="00195E27"/>
    <w:rsid w:val="00196035"/>
    <w:rsid w:val="001964CB"/>
    <w:rsid w:val="00196708"/>
    <w:rsid w:val="00196874"/>
    <w:rsid w:val="00197AC6"/>
    <w:rsid w:val="00197CFE"/>
    <w:rsid w:val="00197E50"/>
    <w:rsid w:val="001A060A"/>
    <w:rsid w:val="001A082D"/>
    <w:rsid w:val="001A0851"/>
    <w:rsid w:val="001A0BE2"/>
    <w:rsid w:val="001A0FA3"/>
    <w:rsid w:val="001A104D"/>
    <w:rsid w:val="001A1659"/>
    <w:rsid w:val="001A16B5"/>
    <w:rsid w:val="001A214C"/>
    <w:rsid w:val="001A27EB"/>
    <w:rsid w:val="001A2858"/>
    <w:rsid w:val="001A332C"/>
    <w:rsid w:val="001A350B"/>
    <w:rsid w:val="001A351F"/>
    <w:rsid w:val="001A3846"/>
    <w:rsid w:val="001A3A20"/>
    <w:rsid w:val="001A3BD1"/>
    <w:rsid w:val="001A43BC"/>
    <w:rsid w:val="001A4403"/>
    <w:rsid w:val="001A46E4"/>
    <w:rsid w:val="001A4F2E"/>
    <w:rsid w:val="001A53AB"/>
    <w:rsid w:val="001A53E3"/>
    <w:rsid w:val="001A57DB"/>
    <w:rsid w:val="001A58D1"/>
    <w:rsid w:val="001A5903"/>
    <w:rsid w:val="001A5B81"/>
    <w:rsid w:val="001A5C84"/>
    <w:rsid w:val="001A7825"/>
    <w:rsid w:val="001A7890"/>
    <w:rsid w:val="001A7A86"/>
    <w:rsid w:val="001B0203"/>
    <w:rsid w:val="001B0370"/>
    <w:rsid w:val="001B06C5"/>
    <w:rsid w:val="001B0B64"/>
    <w:rsid w:val="001B19AE"/>
    <w:rsid w:val="001B1CAC"/>
    <w:rsid w:val="001B26D2"/>
    <w:rsid w:val="001B273A"/>
    <w:rsid w:val="001B2F3A"/>
    <w:rsid w:val="001B332D"/>
    <w:rsid w:val="001B368A"/>
    <w:rsid w:val="001B400D"/>
    <w:rsid w:val="001B4103"/>
    <w:rsid w:val="001B41EA"/>
    <w:rsid w:val="001B4BCC"/>
    <w:rsid w:val="001B4F0C"/>
    <w:rsid w:val="001B5F2D"/>
    <w:rsid w:val="001B701A"/>
    <w:rsid w:val="001B7611"/>
    <w:rsid w:val="001B7640"/>
    <w:rsid w:val="001B77AC"/>
    <w:rsid w:val="001B7960"/>
    <w:rsid w:val="001B79DD"/>
    <w:rsid w:val="001B7A46"/>
    <w:rsid w:val="001B7AF9"/>
    <w:rsid w:val="001B7EA6"/>
    <w:rsid w:val="001B7F04"/>
    <w:rsid w:val="001B96AD"/>
    <w:rsid w:val="001C02E6"/>
    <w:rsid w:val="001C036F"/>
    <w:rsid w:val="001C0B50"/>
    <w:rsid w:val="001C1167"/>
    <w:rsid w:val="001C1319"/>
    <w:rsid w:val="001C133C"/>
    <w:rsid w:val="001C142D"/>
    <w:rsid w:val="001C1AD4"/>
    <w:rsid w:val="001C1FF7"/>
    <w:rsid w:val="001C21B5"/>
    <w:rsid w:val="001C22D1"/>
    <w:rsid w:val="001C24B3"/>
    <w:rsid w:val="001C264B"/>
    <w:rsid w:val="001C33B1"/>
    <w:rsid w:val="001C381E"/>
    <w:rsid w:val="001C3F92"/>
    <w:rsid w:val="001C408D"/>
    <w:rsid w:val="001C458E"/>
    <w:rsid w:val="001C4F58"/>
    <w:rsid w:val="001C5D37"/>
    <w:rsid w:val="001C69B6"/>
    <w:rsid w:val="001C72E2"/>
    <w:rsid w:val="001C7701"/>
    <w:rsid w:val="001C77FE"/>
    <w:rsid w:val="001C78AB"/>
    <w:rsid w:val="001C798B"/>
    <w:rsid w:val="001C7C1A"/>
    <w:rsid w:val="001C7C6D"/>
    <w:rsid w:val="001D001A"/>
    <w:rsid w:val="001D02A2"/>
    <w:rsid w:val="001D0BD9"/>
    <w:rsid w:val="001D136D"/>
    <w:rsid w:val="001D1725"/>
    <w:rsid w:val="001D20D7"/>
    <w:rsid w:val="001D23FC"/>
    <w:rsid w:val="001D2901"/>
    <w:rsid w:val="001D2FE6"/>
    <w:rsid w:val="001D355F"/>
    <w:rsid w:val="001D4343"/>
    <w:rsid w:val="001D4575"/>
    <w:rsid w:val="001D4DCD"/>
    <w:rsid w:val="001D535F"/>
    <w:rsid w:val="001D5E5F"/>
    <w:rsid w:val="001D6F43"/>
    <w:rsid w:val="001D6F6D"/>
    <w:rsid w:val="001D7299"/>
    <w:rsid w:val="001D7753"/>
    <w:rsid w:val="001D7CFB"/>
    <w:rsid w:val="001D7EDD"/>
    <w:rsid w:val="001E0313"/>
    <w:rsid w:val="001E07F9"/>
    <w:rsid w:val="001E0FCD"/>
    <w:rsid w:val="001E1F0E"/>
    <w:rsid w:val="001E2494"/>
    <w:rsid w:val="001E2B78"/>
    <w:rsid w:val="001E2F80"/>
    <w:rsid w:val="001E33DF"/>
    <w:rsid w:val="001E345E"/>
    <w:rsid w:val="001E34F5"/>
    <w:rsid w:val="001E35B5"/>
    <w:rsid w:val="001E3813"/>
    <w:rsid w:val="001E3E43"/>
    <w:rsid w:val="001E3EB1"/>
    <w:rsid w:val="001E5AEA"/>
    <w:rsid w:val="001E5CDD"/>
    <w:rsid w:val="001E64F6"/>
    <w:rsid w:val="001E6E69"/>
    <w:rsid w:val="001E7103"/>
    <w:rsid w:val="001E71E0"/>
    <w:rsid w:val="001E7369"/>
    <w:rsid w:val="001F0042"/>
    <w:rsid w:val="001F0347"/>
    <w:rsid w:val="001F0817"/>
    <w:rsid w:val="001F09B0"/>
    <w:rsid w:val="001F15CA"/>
    <w:rsid w:val="001F161F"/>
    <w:rsid w:val="001F2643"/>
    <w:rsid w:val="001F28AB"/>
    <w:rsid w:val="001F2B8C"/>
    <w:rsid w:val="001F2ECB"/>
    <w:rsid w:val="001F3709"/>
    <w:rsid w:val="001F41AB"/>
    <w:rsid w:val="001F4397"/>
    <w:rsid w:val="001F4B52"/>
    <w:rsid w:val="001F4DB7"/>
    <w:rsid w:val="001F537E"/>
    <w:rsid w:val="001F541A"/>
    <w:rsid w:val="001F5503"/>
    <w:rsid w:val="001F617D"/>
    <w:rsid w:val="001F67F3"/>
    <w:rsid w:val="001F7000"/>
    <w:rsid w:val="001F735C"/>
    <w:rsid w:val="001F75D0"/>
    <w:rsid w:val="00200051"/>
    <w:rsid w:val="00200C0F"/>
    <w:rsid w:val="002017E8"/>
    <w:rsid w:val="0020184E"/>
    <w:rsid w:val="00201993"/>
    <w:rsid w:val="00201AA1"/>
    <w:rsid w:val="00201D72"/>
    <w:rsid w:val="0020264B"/>
    <w:rsid w:val="00202E06"/>
    <w:rsid w:val="00203194"/>
    <w:rsid w:val="00203C8D"/>
    <w:rsid w:val="00203D69"/>
    <w:rsid w:val="0020450D"/>
    <w:rsid w:val="00204539"/>
    <w:rsid w:val="00204AA8"/>
    <w:rsid w:val="00204B59"/>
    <w:rsid w:val="00204E73"/>
    <w:rsid w:val="002055AA"/>
    <w:rsid w:val="002056F0"/>
    <w:rsid w:val="0020589E"/>
    <w:rsid w:val="00205EFD"/>
    <w:rsid w:val="00206045"/>
    <w:rsid w:val="0020647D"/>
    <w:rsid w:val="00206761"/>
    <w:rsid w:val="002071D6"/>
    <w:rsid w:val="00207A7D"/>
    <w:rsid w:val="002106D0"/>
    <w:rsid w:val="00210930"/>
    <w:rsid w:val="00210A2A"/>
    <w:rsid w:val="002110C0"/>
    <w:rsid w:val="002113D9"/>
    <w:rsid w:val="00211826"/>
    <w:rsid w:val="00211AF7"/>
    <w:rsid w:val="00212197"/>
    <w:rsid w:val="00212A03"/>
    <w:rsid w:val="00212DC2"/>
    <w:rsid w:val="002135C9"/>
    <w:rsid w:val="00213A1D"/>
    <w:rsid w:val="00214466"/>
    <w:rsid w:val="00214EB5"/>
    <w:rsid w:val="00215BFD"/>
    <w:rsid w:val="002161DC"/>
    <w:rsid w:val="00220C23"/>
    <w:rsid w:val="00220DC3"/>
    <w:rsid w:val="00220FBC"/>
    <w:rsid w:val="00220FD2"/>
    <w:rsid w:val="0022111A"/>
    <w:rsid w:val="00221127"/>
    <w:rsid w:val="00221176"/>
    <w:rsid w:val="0022133F"/>
    <w:rsid w:val="00221458"/>
    <w:rsid w:val="002217D7"/>
    <w:rsid w:val="00221B19"/>
    <w:rsid w:val="00221B79"/>
    <w:rsid w:val="00221F15"/>
    <w:rsid w:val="00222267"/>
    <w:rsid w:val="0022229D"/>
    <w:rsid w:val="002225F4"/>
    <w:rsid w:val="002227AE"/>
    <w:rsid w:val="00222903"/>
    <w:rsid w:val="00223455"/>
    <w:rsid w:val="00223BB6"/>
    <w:rsid w:val="00224120"/>
    <w:rsid w:val="002243F9"/>
    <w:rsid w:val="002244B0"/>
    <w:rsid w:val="002248BE"/>
    <w:rsid w:val="002249E5"/>
    <w:rsid w:val="00224E37"/>
    <w:rsid w:val="00225574"/>
    <w:rsid w:val="00225603"/>
    <w:rsid w:val="002258B2"/>
    <w:rsid w:val="00225A71"/>
    <w:rsid w:val="00225B60"/>
    <w:rsid w:val="0022653D"/>
    <w:rsid w:val="00226567"/>
    <w:rsid w:val="00226A0E"/>
    <w:rsid w:val="00226C83"/>
    <w:rsid w:val="00226E9C"/>
    <w:rsid w:val="002274EF"/>
    <w:rsid w:val="00227528"/>
    <w:rsid w:val="002278D8"/>
    <w:rsid w:val="00227900"/>
    <w:rsid w:val="00227E59"/>
    <w:rsid w:val="00227EB9"/>
    <w:rsid w:val="00230398"/>
    <w:rsid w:val="00230527"/>
    <w:rsid w:val="00231295"/>
    <w:rsid w:val="00231721"/>
    <w:rsid w:val="00231A08"/>
    <w:rsid w:val="0023242A"/>
    <w:rsid w:val="00232CCE"/>
    <w:rsid w:val="00232E45"/>
    <w:rsid w:val="00233225"/>
    <w:rsid w:val="002338CA"/>
    <w:rsid w:val="00233D72"/>
    <w:rsid w:val="0023401D"/>
    <w:rsid w:val="00234413"/>
    <w:rsid w:val="00234615"/>
    <w:rsid w:val="00234B31"/>
    <w:rsid w:val="00235202"/>
    <w:rsid w:val="002359C3"/>
    <w:rsid w:val="002359C9"/>
    <w:rsid w:val="00235A47"/>
    <w:rsid w:val="0023704D"/>
    <w:rsid w:val="0023780D"/>
    <w:rsid w:val="002378F0"/>
    <w:rsid w:val="00237B30"/>
    <w:rsid w:val="0023AF3E"/>
    <w:rsid w:val="00240B2A"/>
    <w:rsid w:val="002418B4"/>
    <w:rsid w:val="0024205F"/>
    <w:rsid w:val="00242573"/>
    <w:rsid w:val="002436D8"/>
    <w:rsid w:val="002438B1"/>
    <w:rsid w:val="00244079"/>
    <w:rsid w:val="00244112"/>
    <w:rsid w:val="00244272"/>
    <w:rsid w:val="00244E44"/>
    <w:rsid w:val="00244E46"/>
    <w:rsid w:val="0024530D"/>
    <w:rsid w:val="0024544D"/>
    <w:rsid w:val="00245A71"/>
    <w:rsid w:val="00245D50"/>
    <w:rsid w:val="00245EFB"/>
    <w:rsid w:val="00245EFD"/>
    <w:rsid w:val="00246010"/>
    <w:rsid w:val="0024683F"/>
    <w:rsid w:val="00246A77"/>
    <w:rsid w:val="00246C12"/>
    <w:rsid w:val="00246F7F"/>
    <w:rsid w:val="00247041"/>
    <w:rsid w:val="002471B5"/>
    <w:rsid w:val="00247B29"/>
    <w:rsid w:val="0024EA48"/>
    <w:rsid w:val="00250911"/>
    <w:rsid w:val="00250C79"/>
    <w:rsid w:val="00250FA0"/>
    <w:rsid w:val="00250FEB"/>
    <w:rsid w:val="00251446"/>
    <w:rsid w:val="002516FA"/>
    <w:rsid w:val="00251CA2"/>
    <w:rsid w:val="002520E0"/>
    <w:rsid w:val="00253673"/>
    <w:rsid w:val="00253700"/>
    <w:rsid w:val="002543DA"/>
    <w:rsid w:val="00254735"/>
    <w:rsid w:val="00254A25"/>
    <w:rsid w:val="00255816"/>
    <w:rsid w:val="0025581A"/>
    <w:rsid w:val="0025607C"/>
    <w:rsid w:val="002561BF"/>
    <w:rsid w:val="002565F8"/>
    <w:rsid w:val="0025699C"/>
    <w:rsid w:val="00256F3A"/>
    <w:rsid w:val="002572A3"/>
    <w:rsid w:val="00257D95"/>
    <w:rsid w:val="002614F4"/>
    <w:rsid w:val="0026150D"/>
    <w:rsid w:val="00261886"/>
    <w:rsid w:val="002619B4"/>
    <w:rsid w:val="00262441"/>
    <w:rsid w:val="002626C3"/>
    <w:rsid w:val="00262C3F"/>
    <w:rsid w:val="002639B6"/>
    <w:rsid w:val="002641E1"/>
    <w:rsid w:val="00264358"/>
    <w:rsid w:val="00264CC8"/>
    <w:rsid w:val="00264EC8"/>
    <w:rsid w:val="00265FC5"/>
    <w:rsid w:val="002661DA"/>
    <w:rsid w:val="00266240"/>
    <w:rsid w:val="00266A43"/>
    <w:rsid w:val="0026759A"/>
    <w:rsid w:val="002705BC"/>
    <w:rsid w:val="00270932"/>
    <w:rsid w:val="00270AF5"/>
    <w:rsid w:val="00270C0B"/>
    <w:rsid w:val="002714A1"/>
    <w:rsid w:val="002717BC"/>
    <w:rsid w:val="00271A25"/>
    <w:rsid w:val="00271DBD"/>
    <w:rsid w:val="002727D9"/>
    <w:rsid w:val="00272F9F"/>
    <w:rsid w:val="00272FD9"/>
    <w:rsid w:val="00273221"/>
    <w:rsid w:val="00273335"/>
    <w:rsid w:val="002734BD"/>
    <w:rsid w:val="002736A7"/>
    <w:rsid w:val="00273941"/>
    <w:rsid w:val="00273D2A"/>
    <w:rsid w:val="00273DD0"/>
    <w:rsid w:val="00273F0F"/>
    <w:rsid w:val="00274357"/>
    <w:rsid w:val="00274A94"/>
    <w:rsid w:val="00274D9E"/>
    <w:rsid w:val="002750E6"/>
    <w:rsid w:val="0027514A"/>
    <w:rsid w:val="00275D23"/>
    <w:rsid w:val="00277433"/>
    <w:rsid w:val="0027792D"/>
    <w:rsid w:val="00277D4B"/>
    <w:rsid w:val="00277D6A"/>
    <w:rsid w:val="002803A2"/>
    <w:rsid w:val="00281289"/>
    <w:rsid w:val="002813F8"/>
    <w:rsid w:val="0028153A"/>
    <w:rsid w:val="00281ADC"/>
    <w:rsid w:val="00281D30"/>
    <w:rsid w:val="00281EB6"/>
    <w:rsid w:val="00283316"/>
    <w:rsid w:val="002834CC"/>
    <w:rsid w:val="00283D15"/>
    <w:rsid w:val="00284291"/>
    <w:rsid w:val="002844E2"/>
    <w:rsid w:val="0028538E"/>
    <w:rsid w:val="0028568A"/>
    <w:rsid w:val="00285ABD"/>
    <w:rsid w:val="00285B31"/>
    <w:rsid w:val="00285ECE"/>
    <w:rsid w:val="00286032"/>
    <w:rsid w:val="002864DB"/>
    <w:rsid w:val="00286F15"/>
    <w:rsid w:val="002873B5"/>
    <w:rsid w:val="002875EE"/>
    <w:rsid w:val="00287726"/>
    <w:rsid w:val="00287E9C"/>
    <w:rsid w:val="00287F42"/>
    <w:rsid w:val="00290094"/>
    <w:rsid w:val="002902D1"/>
    <w:rsid w:val="002914C4"/>
    <w:rsid w:val="0029166A"/>
    <w:rsid w:val="00291C6A"/>
    <w:rsid w:val="00291E9D"/>
    <w:rsid w:val="0029210C"/>
    <w:rsid w:val="002921B8"/>
    <w:rsid w:val="0029246F"/>
    <w:rsid w:val="00292B8F"/>
    <w:rsid w:val="002935F9"/>
    <w:rsid w:val="002936A4"/>
    <w:rsid w:val="002938B5"/>
    <w:rsid w:val="00293962"/>
    <w:rsid w:val="00293E27"/>
    <w:rsid w:val="002940CE"/>
    <w:rsid w:val="00294CF1"/>
    <w:rsid w:val="00294E6F"/>
    <w:rsid w:val="00294F46"/>
    <w:rsid w:val="00295856"/>
    <w:rsid w:val="00295DCF"/>
    <w:rsid w:val="00296308"/>
    <w:rsid w:val="00296554"/>
    <w:rsid w:val="002970E4"/>
    <w:rsid w:val="00297196"/>
    <w:rsid w:val="00297278"/>
    <w:rsid w:val="002972B4"/>
    <w:rsid w:val="002972BF"/>
    <w:rsid w:val="00297604"/>
    <w:rsid w:val="002976E8"/>
    <w:rsid w:val="002976EC"/>
    <w:rsid w:val="002978E5"/>
    <w:rsid w:val="002996BF"/>
    <w:rsid w:val="0029A8BA"/>
    <w:rsid w:val="002A0CAF"/>
    <w:rsid w:val="002A1257"/>
    <w:rsid w:val="002A1293"/>
    <w:rsid w:val="002A2273"/>
    <w:rsid w:val="002A2396"/>
    <w:rsid w:val="002A2A8D"/>
    <w:rsid w:val="002A2CA0"/>
    <w:rsid w:val="002A2DFD"/>
    <w:rsid w:val="002A349F"/>
    <w:rsid w:val="002A3583"/>
    <w:rsid w:val="002A362D"/>
    <w:rsid w:val="002A504A"/>
    <w:rsid w:val="002A5BC6"/>
    <w:rsid w:val="002A5CF8"/>
    <w:rsid w:val="002A6127"/>
    <w:rsid w:val="002A6C62"/>
    <w:rsid w:val="002A6D8F"/>
    <w:rsid w:val="002A6E43"/>
    <w:rsid w:val="002A736E"/>
    <w:rsid w:val="002A751C"/>
    <w:rsid w:val="002A7B83"/>
    <w:rsid w:val="002A7D76"/>
    <w:rsid w:val="002B0655"/>
    <w:rsid w:val="002B1088"/>
    <w:rsid w:val="002B14CA"/>
    <w:rsid w:val="002B2498"/>
    <w:rsid w:val="002B24E0"/>
    <w:rsid w:val="002B2772"/>
    <w:rsid w:val="002B2D56"/>
    <w:rsid w:val="002B2DBB"/>
    <w:rsid w:val="002B3044"/>
    <w:rsid w:val="002B32BE"/>
    <w:rsid w:val="002B3C22"/>
    <w:rsid w:val="002B3C7C"/>
    <w:rsid w:val="002B40A0"/>
    <w:rsid w:val="002B43DC"/>
    <w:rsid w:val="002B4442"/>
    <w:rsid w:val="002B48BB"/>
    <w:rsid w:val="002B48D5"/>
    <w:rsid w:val="002B4960"/>
    <w:rsid w:val="002B4E73"/>
    <w:rsid w:val="002B53D9"/>
    <w:rsid w:val="002B5546"/>
    <w:rsid w:val="002B64DE"/>
    <w:rsid w:val="002B6538"/>
    <w:rsid w:val="002B66AE"/>
    <w:rsid w:val="002B6D1B"/>
    <w:rsid w:val="002B71B5"/>
    <w:rsid w:val="002C04F6"/>
    <w:rsid w:val="002C1928"/>
    <w:rsid w:val="002C19C1"/>
    <w:rsid w:val="002C1C3B"/>
    <w:rsid w:val="002C1C8B"/>
    <w:rsid w:val="002C2536"/>
    <w:rsid w:val="002C341E"/>
    <w:rsid w:val="002C427B"/>
    <w:rsid w:val="002C43D9"/>
    <w:rsid w:val="002C454B"/>
    <w:rsid w:val="002C46C0"/>
    <w:rsid w:val="002C558E"/>
    <w:rsid w:val="002C6922"/>
    <w:rsid w:val="002C7A5F"/>
    <w:rsid w:val="002C7EFE"/>
    <w:rsid w:val="002D0487"/>
    <w:rsid w:val="002D0609"/>
    <w:rsid w:val="002D0829"/>
    <w:rsid w:val="002D08E6"/>
    <w:rsid w:val="002D0966"/>
    <w:rsid w:val="002D1013"/>
    <w:rsid w:val="002D1037"/>
    <w:rsid w:val="002D106A"/>
    <w:rsid w:val="002D1300"/>
    <w:rsid w:val="002D2009"/>
    <w:rsid w:val="002D20D9"/>
    <w:rsid w:val="002D2451"/>
    <w:rsid w:val="002D2964"/>
    <w:rsid w:val="002D2DD9"/>
    <w:rsid w:val="002D3691"/>
    <w:rsid w:val="002D37D0"/>
    <w:rsid w:val="002D3DCA"/>
    <w:rsid w:val="002D435D"/>
    <w:rsid w:val="002D4F33"/>
    <w:rsid w:val="002D5092"/>
    <w:rsid w:val="002D5741"/>
    <w:rsid w:val="002D5BAB"/>
    <w:rsid w:val="002D621E"/>
    <w:rsid w:val="002D6493"/>
    <w:rsid w:val="002D6570"/>
    <w:rsid w:val="002D6690"/>
    <w:rsid w:val="002D6D7D"/>
    <w:rsid w:val="002D7968"/>
    <w:rsid w:val="002E0F67"/>
    <w:rsid w:val="002E1408"/>
    <w:rsid w:val="002E2400"/>
    <w:rsid w:val="002E24FF"/>
    <w:rsid w:val="002E2D5C"/>
    <w:rsid w:val="002E31C9"/>
    <w:rsid w:val="002E3CE8"/>
    <w:rsid w:val="002E4397"/>
    <w:rsid w:val="002E4F42"/>
    <w:rsid w:val="002E5145"/>
    <w:rsid w:val="002E521D"/>
    <w:rsid w:val="002E5645"/>
    <w:rsid w:val="002E59B0"/>
    <w:rsid w:val="002E6250"/>
    <w:rsid w:val="002E6334"/>
    <w:rsid w:val="002E710A"/>
    <w:rsid w:val="002E76BA"/>
    <w:rsid w:val="002E796A"/>
    <w:rsid w:val="002E7DC9"/>
    <w:rsid w:val="002F007B"/>
    <w:rsid w:val="002F02B5"/>
    <w:rsid w:val="002F079F"/>
    <w:rsid w:val="002F0E33"/>
    <w:rsid w:val="002F10B4"/>
    <w:rsid w:val="002F1C8C"/>
    <w:rsid w:val="002F1CA0"/>
    <w:rsid w:val="002F21D9"/>
    <w:rsid w:val="002F2B59"/>
    <w:rsid w:val="002F2EA4"/>
    <w:rsid w:val="002F355B"/>
    <w:rsid w:val="002F369A"/>
    <w:rsid w:val="002F379E"/>
    <w:rsid w:val="002F45D7"/>
    <w:rsid w:val="002F4663"/>
    <w:rsid w:val="002F4B96"/>
    <w:rsid w:val="002F50CD"/>
    <w:rsid w:val="002F5903"/>
    <w:rsid w:val="002F6B8C"/>
    <w:rsid w:val="002F6E60"/>
    <w:rsid w:val="002F707B"/>
    <w:rsid w:val="002F7479"/>
    <w:rsid w:val="002F7698"/>
    <w:rsid w:val="002F76EB"/>
    <w:rsid w:val="00300067"/>
    <w:rsid w:val="003001B9"/>
    <w:rsid w:val="0030070F"/>
    <w:rsid w:val="003015C4"/>
    <w:rsid w:val="00301A21"/>
    <w:rsid w:val="00301B47"/>
    <w:rsid w:val="003021B0"/>
    <w:rsid w:val="003022C9"/>
    <w:rsid w:val="00302417"/>
    <w:rsid w:val="00302FCB"/>
    <w:rsid w:val="003032BB"/>
    <w:rsid w:val="00303597"/>
    <w:rsid w:val="00303D2B"/>
    <w:rsid w:val="00304883"/>
    <w:rsid w:val="00304F73"/>
    <w:rsid w:val="00306297"/>
    <w:rsid w:val="003067C7"/>
    <w:rsid w:val="00306897"/>
    <w:rsid w:val="003068B1"/>
    <w:rsid w:val="003069E1"/>
    <w:rsid w:val="00306B17"/>
    <w:rsid w:val="003072F3"/>
    <w:rsid w:val="00307C55"/>
    <w:rsid w:val="00307F9A"/>
    <w:rsid w:val="00309B8E"/>
    <w:rsid w:val="00310287"/>
    <w:rsid w:val="003103D8"/>
    <w:rsid w:val="00310CEC"/>
    <w:rsid w:val="00310DD5"/>
    <w:rsid w:val="003113E7"/>
    <w:rsid w:val="00311523"/>
    <w:rsid w:val="003115AD"/>
    <w:rsid w:val="00311F69"/>
    <w:rsid w:val="00312250"/>
    <w:rsid w:val="00312AA9"/>
    <w:rsid w:val="00312D48"/>
    <w:rsid w:val="003131E7"/>
    <w:rsid w:val="003138A3"/>
    <w:rsid w:val="00314311"/>
    <w:rsid w:val="003147DC"/>
    <w:rsid w:val="00314B0F"/>
    <w:rsid w:val="003150C9"/>
    <w:rsid w:val="00315354"/>
    <w:rsid w:val="00315837"/>
    <w:rsid w:val="00315C3A"/>
    <w:rsid w:val="00315C61"/>
    <w:rsid w:val="00316850"/>
    <w:rsid w:val="003169D9"/>
    <w:rsid w:val="00316E9F"/>
    <w:rsid w:val="00317536"/>
    <w:rsid w:val="00317553"/>
    <w:rsid w:val="00317820"/>
    <w:rsid w:val="00317B65"/>
    <w:rsid w:val="00320AED"/>
    <w:rsid w:val="003217CE"/>
    <w:rsid w:val="00321D9F"/>
    <w:rsid w:val="00321E6F"/>
    <w:rsid w:val="00322241"/>
    <w:rsid w:val="0032238F"/>
    <w:rsid w:val="0032242A"/>
    <w:rsid w:val="003224EE"/>
    <w:rsid w:val="00322A0E"/>
    <w:rsid w:val="00322C6E"/>
    <w:rsid w:val="00322DCE"/>
    <w:rsid w:val="00323025"/>
    <w:rsid w:val="00323123"/>
    <w:rsid w:val="0032320E"/>
    <w:rsid w:val="00324268"/>
    <w:rsid w:val="0032518F"/>
    <w:rsid w:val="00325D60"/>
    <w:rsid w:val="003265B5"/>
    <w:rsid w:val="003266F4"/>
    <w:rsid w:val="00326806"/>
    <w:rsid w:val="00326926"/>
    <w:rsid w:val="00327682"/>
    <w:rsid w:val="00327E7F"/>
    <w:rsid w:val="00330DEF"/>
    <w:rsid w:val="00330E62"/>
    <w:rsid w:val="003313FA"/>
    <w:rsid w:val="003316C2"/>
    <w:rsid w:val="0033174E"/>
    <w:rsid w:val="003318AA"/>
    <w:rsid w:val="00332084"/>
    <w:rsid w:val="00332DCE"/>
    <w:rsid w:val="00333242"/>
    <w:rsid w:val="003334AC"/>
    <w:rsid w:val="00333B03"/>
    <w:rsid w:val="003343FA"/>
    <w:rsid w:val="0033444F"/>
    <w:rsid w:val="003345F2"/>
    <w:rsid w:val="00334CA1"/>
    <w:rsid w:val="00335112"/>
    <w:rsid w:val="00336349"/>
    <w:rsid w:val="00336603"/>
    <w:rsid w:val="003371BC"/>
    <w:rsid w:val="00340576"/>
    <w:rsid w:val="00340F2A"/>
    <w:rsid w:val="00341087"/>
    <w:rsid w:val="003411B7"/>
    <w:rsid w:val="003419C7"/>
    <w:rsid w:val="00341AF5"/>
    <w:rsid w:val="0034232D"/>
    <w:rsid w:val="00342D11"/>
    <w:rsid w:val="00342E56"/>
    <w:rsid w:val="00343216"/>
    <w:rsid w:val="00343AD8"/>
    <w:rsid w:val="00343EB0"/>
    <w:rsid w:val="00344311"/>
    <w:rsid w:val="00344C02"/>
    <w:rsid w:val="003465F5"/>
    <w:rsid w:val="00346B23"/>
    <w:rsid w:val="00346BFB"/>
    <w:rsid w:val="00346C80"/>
    <w:rsid w:val="00346DD3"/>
    <w:rsid w:val="00346FD9"/>
    <w:rsid w:val="003472E9"/>
    <w:rsid w:val="0034751A"/>
    <w:rsid w:val="0034758D"/>
    <w:rsid w:val="003476A0"/>
    <w:rsid w:val="003476BC"/>
    <w:rsid w:val="00347B8F"/>
    <w:rsid w:val="00350D08"/>
    <w:rsid w:val="00350D2A"/>
    <w:rsid w:val="003516E7"/>
    <w:rsid w:val="003519DB"/>
    <w:rsid w:val="00351ED6"/>
    <w:rsid w:val="003522CC"/>
    <w:rsid w:val="003524E8"/>
    <w:rsid w:val="00352D40"/>
    <w:rsid w:val="0035333E"/>
    <w:rsid w:val="00353FBC"/>
    <w:rsid w:val="00354308"/>
    <w:rsid w:val="00354A02"/>
    <w:rsid w:val="00354C87"/>
    <w:rsid w:val="00354D4F"/>
    <w:rsid w:val="00355063"/>
    <w:rsid w:val="003559A1"/>
    <w:rsid w:val="00355CC9"/>
    <w:rsid w:val="0035617C"/>
    <w:rsid w:val="00356AA7"/>
    <w:rsid w:val="00356AF9"/>
    <w:rsid w:val="00356C1D"/>
    <w:rsid w:val="00356E70"/>
    <w:rsid w:val="00356F33"/>
    <w:rsid w:val="00357977"/>
    <w:rsid w:val="00357D94"/>
    <w:rsid w:val="00360036"/>
    <w:rsid w:val="00360132"/>
    <w:rsid w:val="0036044C"/>
    <w:rsid w:val="003607CD"/>
    <w:rsid w:val="00360F7C"/>
    <w:rsid w:val="00361008"/>
    <w:rsid w:val="00361443"/>
    <w:rsid w:val="00361769"/>
    <w:rsid w:val="00362768"/>
    <w:rsid w:val="00363DB7"/>
    <w:rsid w:val="003644A3"/>
    <w:rsid w:val="00364BD1"/>
    <w:rsid w:val="00364D50"/>
    <w:rsid w:val="0036574A"/>
    <w:rsid w:val="003659CE"/>
    <w:rsid w:val="00365FC8"/>
    <w:rsid w:val="00365FE7"/>
    <w:rsid w:val="003665FE"/>
    <w:rsid w:val="0036730E"/>
    <w:rsid w:val="0036765B"/>
    <w:rsid w:val="00367733"/>
    <w:rsid w:val="00367CAE"/>
    <w:rsid w:val="003700B6"/>
    <w:rsid w:val="00370120"/>
    <w:rsid w:val="0037093A"/>
    <w:rsid w:val="0037115E"/>
    <w:rsid w:val="003719B7"/>
    <w:rsid w:val="003719DC"/>
    <w:rsid w:val="00371ACC"/>
    <w:rsid w:val="00371F63"/>
    <w:rsid w:val="00372B0D"/>
    <w:rsid w:val="00372C40"/>
    <w:rsid w:val="00373ACC"/>
    <w:rsid w:val="00374784"/>
    <w:rsid w:val="00374A6C"/>
    <w:rsid w:val="00375F7E"/>
    <w:rsid w:val="00375F96"/>
    <w:rsid w:val="00375FFF"/>
    <w:rsid w:val="0037673F"/>
    <w:rsid w:val="003767C6"/>
    <w:rsid w:val="003769FC"/>
    <w:rsid w:val="00376B48"/>
    <w:rsid w:val="00376BC8"/>
    <w:rsid w:val="003776A8"/>
    <w:rsid w:val="0037774D"/>
    <w:rsid w:val="00377AD5"/>
    <w:rsid w:val="0037A8A0"/>
    <w:rsid w:val="0038099A"/>
    <w:rsid w:val="0038149E"/>
    <w:rsid w:val="00381661"/>
    <w:rsid w:val="00381D34"/>
    <w:rsid w:val="003828A4"/>
    <w:rsid w:val="00382AA4"/>
    <w:rsid w:val="00382C06"/>
    <w:rsid w:val="00383000"/>
    <w:rsid w:val="00383B5F"/>
    <w:rsid w:val="003847A7"/>
    <w:rsid w:val="00384A0D"/>
    <w:rsid w:val="00385A67"/>
    <w:rsid w:val="003861A7"/>
    <w:rsid w:val="00386B08"/>
    <w:rsid w:val="0038775D"/>
    <w:rsid w:val="00387BB1"/>
    <w:rsid w:val="00390218"/>
    <w:rsid w:val="0039050B"/>
    <w:rsid w:val="00390D2C"/>
    <w:rsid w:val="0039139D"/>
    <w:rsid w:val="0039153A"/>
    <w:rsid w:val="003917DE"/>
    <w:rsid w:val="00391AF8"/>
    <w:rsid w:val="00391B5B"/>
    <w:rsid w:val="00391EED"/>
    <w:rsid w:val="00393A07"/>
    <w:rsid w:val="00393E1A"/>
    <w:rsid w:val="00393F30"/>
    <w:rsid w:val="0039464C"/>
    <w:rsid w:val="003948FC"/>
    <w:rsid w:val="00394F47"/>
    <w:rsid w:val="00395477"/>
    <w:rsid w:val="00395531"/>
    <w:rsid w:val="00395554"/>
    <w:rsid w:val="00395B7A"/>
    <w:rsid w:val="00395C9C"/>
    <w:rsid w:val="00395F34"/>
    <w:rsid w:val="00395FC4"/>
    <w:rsid w:val="00396944"/>
    <w:rsid w:val="00396F23"/>
    <w:rsid w:val="003970B0"/>
    <w:rsid w:val="00397A1A"/>
    <w:rsid w:val="00397A1B"/>
    <w:rsid w:val="003A0696"/>
    <w:rsid w:val="003A099C"/>
    <w:rsid w:val="003A120B"/>
    <w:rsid w:val="003A1DC1"/>
    <w:rsid w:val="003A2186"/>
    <w:rsid w:val="003A2290"/>
    <w:rsid w:val="003A2901"/>
    <w:rsid w:val="003A2B9C"/>
    <w:rsid w:val="003A2D8E"/>
    <w:rsid w:val="003A367A"/>
    <w:rsid w:val="003A3856"/>
    <w:rsid w:val="003A3DE5"/>
    <w:rsid w:val="003A44DC"/>
    <w:rsid w:val="003A45AC"/>
    <w:rsid w:val="003A461E"/>
    <w:rsid w:val="003A4747"/>
    <w:rsid w:val="003A4E50"/>
    <w:rsid w:val="003A4FF6"/>
    <w:rsid w:val="003A5158"/>
    <w:rsid w:val="003A518D"/>
    <w:rsid w:val="003A73CE"/>
    <w:rsid w:val="003B0268"/>
    <w:rsid w:val="003B0452"/>
    <w:rsid w:val="003B0730"/>
    <w:rsid w:val="003B206F"/>
    <w:rsid w:val="003B213B"/>
    <w:rsid w:val="003B29D8"/>
    <w:rsid w:val="003B301E"/>
    <w:rsid w:val="003B326B"/>
    <w:rsid w:val="003B3DBC"/>
    <w:rsid w:val="003B3E95"/>
    <w:rsid w:val="003B3EF5"/>
    <w:rsid w:val="003B3F75"/>
    <w:rsid w:val="003B45EC"/>
    <w:rsid w:val="003B468F"/>
    <w:rsid w:val="003B510F"/>
    <w:rsid w:val="003B5794"/>
    <w:rsid w:val="003B5886"/>
    <w:rsid w:val="003B589D"/>
    <w:rsid w:val="003B6201"/>
    <w:rsid w:val="003B68CB"/>
    <w:rsid w:val="003B70E7"/>
    <w:rsid w:val="003B72E2"/>
    <w:rsid w:val="003B753D"/>
    <w:rsid w:val="003B75BC"/>
    <w:rsid w:val="003B7ECD"/>
    <w:rsid w:val="003B9B3E"/>
    <w:rsid w:val="003C0206"/>
    <w:rsid w:val="003C0370"/>
    <w:rsid w:val="003C069F"/>
    <w:rsid w:val="003C0BAF"/>
    <w:rsid w:val="003C0E56"/>
    <w:rsid w:val="003C16F9"/>
    <w:rsid w:val="003C253D"/>
    <w:rsid w:val="003C2C5F"/>
    <w:rsid w:val="003C2CCA"/>
    <w:rsid w:val="003C2F1E"/>
    <w:rsid w:val="003C36E8"/>
    <w:rsid w:val="003C474A"/>
    <w:rsid w:val="003C59CC"/>
    <w:rsid w:val="003C6238"/>
    <w:rsid w:val="003C630F"/>
    <w:rsid w:val="003C672C"/>
    <w:rsid w:val="003C6F87"/>
    <w:rsid w:val="003C6FB6"/>
    <w:rsid w:val="003D016F"/>
    <w:rsid w:val="003D027C"/>
    <w:rsid w:val="003D06BD"/>
    <w:rsid w:val="003D082E"/>
    <w:rsid w:val="003D09CD"/>
    <w:rsid w:val="003D0E2F"/>
    <w:rsid w:val="003D0E96"/>
    <w:rsid w:val="003D1388"/>
    <w:rsid w:val="003D1D99"/>
    <w:rsid w:val="003D1E3D"/>
    <w:rsid w:val="003D231B"/>
    <w:rsid w:val="003D2F95"/>
    <w:rsid w:val="003D333D"/>
    <w:rsid w:val="003D3A29"/>
    <w:rsid w:val="003D3E0B"/>
    <w:rsid w:val="003D4274"/>
    <w:rsid w:val="003D4857"/>
    <w:rsid w:val="003D548C"/>
    <w:rsid w:val="003D5581"/>
    <w:rsid w:val="003D5B75"/>
    <w:rsid w:val="003D65C8"/>
    <w:rsid w:val="003D6758"/>
    <w:rsid w:val="003D69AD"/>
    <w:rsid w:val="003D6B7A"/>
    <w:rsid w:val="003D6C33"/>
    <w:rsid w:val="003D6CF1"/>
    <w:rsid w:val="003D6D5B"/>
    <w:rsid w:val="003D6D61"/>
    <w:rsid w:val="003D7380"/>
    <w:rsid w:val="003E07A4"/>
    <w:rsid w:val="003E08B0"/>
    <w:rsid w:val="003E121A"/>
    <w:rsid w:val="003E1440"/>
    <w:rsid w:val="003E194A"/>
    <w:rsid w:val="003E1AE5"/>
    <w:rsid w:val="003E1D12"/>
    <w:rsid w:val="003E21E0"/>
    <w:rsid w:val="003E23FC"/>
    <w:rsid w:val="003E277F"/>
    <w:rsid w:val="003E2C1C"/>
    <w:rsid w:val="003E3F2D"/>
    <w:rsid w:val="003E412F"/>
    <w:rsid w:val="003E552A"/>
    <w:rsid w:val="003E562B"/>
    <w:rsid w:val="003E67E7"/>
    <w:rsid w:val="003E7459"/>
    <w:rsid w:val="003E75DC"/>
    <w:rsid w:val="003E7881"/>
    <w:rsid w:val="003E7CE8"/>
    <w:rsid w:val="003F05A7"/>
    <w:rsid w:val="003F0CC0"/>
    <w:rsid w:val="003F0CF2"/>
    <w:rsid w:val="003F0E3A"/>
    <w:rsid w:val="003F1546"/>
    <w:rsid w:val="003F1B0C"/>
    <w:rsid w:val="003F1DD8"/>
    <w:rsid w:val="003F21E3"/>
    <w:rsid w:val="003F26A2"/>
    <w:rsid w:val="003F2869"/>
    <w:rsid w:val="003F330C"/>
    <w:rsid w:val="003F3341"/>
    <w:rsid w:val="003F3A48"/>
    <w:rsid w:val="003F3DD8"/>
    <w:rsid w:val="003F421A"/>
    <w:rsid w:val="003F44DC"/>
    <w:rsid w:val="003F5AC4"/>
    <w:rsid w:val="003F5FAC"/>
    <w:rsid w:val="003F6450"/>
    <w:rsid w:val="003F666B"/>
    <w:rsid w:val="003F6A25"/>
    <w:rsid w:val="003F738D"/>
    <w:rsid w:val="003F77AB"/>
    <w:rsid w:val="003F77DD"/>
    <w:rsid w:val="003F780E"/>
    <w:rsid w:val="003F7C58"/>
    <w:rsid w:val="004003AC"/>
    <w:rsid w:val="0040052F"/>
    <w:rsid w:val="00400534"/>
    <w:rsid w:val="00400D0A"/>
    <w:rsid w:val="004010F7"/>
    <w:rsid w:val="00401319"/>
    <w:rsid w:val="00401B44"/>
    <w:rsid w:val="00401C15"/>
    <w:rsid w:val="004022CD"/>
    <w:rsid w:val="00402E74"/>
    <w:rsid w:val="00402ED2"/>
    <w:rsid w:val="004035C1"/>
    <w:rsid w:val="00403F5F"/>
    <w:rsid w:val="00404322"/>
    <w:rsid w:val="00404918"/>
    <w:rsid w:val="00404ADD"/>
    <w:rsid w:val="00404E5E"/>
    <w:rsid w:val="0040521D"/>
    <w:rsid w:val="00405653"/>
    <w:rsid w:val="00405B10"/>
    <w:rsid w:val="00407322"/>
    <w:rsid w:val="00407452"/>
    <w:rsid w:val="00407E9E"/>
    <w:rsid w:val="00410492"/>
    <w:rsid w:val="004105D5"/>
    <w:rsid w:val="00410C1C"/>
    <w:rsid w:val="0041177E"/>
    <w:rsid w:val="00411790"/>
    <w:rsid w:val="0041247A"/>
    <w:rsid w:val="004127AF"/>
    <w:rsid w:val="00412FED"/>
    <w:rsid w:val="004130AD"/>
    <w:rsid w:val="00413DFE"/>
    <w:rsid w:val="004148A9"/>
    <w:rsid w:val="004148DF"/>
    <w:rsid w:val="00414B6A"/>
    <w:rsid w:val="00414BB5"/>
    <w:rsid w:val="00414E46"/>
    <w:rsid w:val="00415CCF"/>
    <w:rsid w:val="00415F63"/>
    <w:rsid w:val="00416509"/>
    <w:rsid w:val="00416F4C"/>
    <w:rsid w:val="00417276"/>
    <w:rsid w:val="0042079F"/>
    <w:rsid w:val="004208EB"/>
    <w:rsid w:val="00420935"/>
    <w:rsid w:val="004211E7"/>
    <w:rsid w:val="00421522"/>
    <w:rsid w:val="004217C3"/>
    <w:rsid w:val="00421AF2"/>
    <w:rsid w:val="00421C5C"/>
    <w:rsid w:val="00422113"/>
    <w:rsid w:val="00422767"/>
    <w:rsid w:val="00422B22"/>
    <w:rsid w:val="00423873"/>
    <w:rsid w:val="00423975"/>
    <w:rsid w:val="00424ED2"/>
    <w:rsid w:val="00425702"/>
    <w:rsid w:val="004258B0"/>
    <w:rsid w:val="00425915"/>
    <w:rsid w:val="00426395"/>
    <w:rsid w:val="00426896"/>
    <w:rsid w:val="00426B2B"/>
    <w:rsid w:val="004272C6"/>
    <w:rsid w:val="00427EE7"/>
    <w:rsid w:val="0042B9C4"/>
    <w:rsid w:val="004303BB"/>
    <w:rsid w:val="00430B66"/>
    <w:rsid w:val="00430BDF"/>
    <w:rsid w:val="004315EE"/>
    <w:rsid w:val="0043296C"/>
    <w:rsid w:val="00432C21"/>
    <w:rsid w:val="00432E1B"/>
    <w:rsid w:val="00433267"/>
    <w:rsid w:val="00433444"/>
    <w:rsid w:val="00433AA3"/>
    <w:rsid w:val="00433F08"/>
    <w:rsid w:val="00434955"/>
    <w:rsid w:val="00434BCA"/>
    <w:rsid w:val="00434C00"/>
    <w:rsid w:val="00434CFD"/>
    <w:rsid w:val="00434F6A"/>
    <w:rsid w:val="004357E4"/>
    <w:rsid w:val="00435A47"/>
    <w:rsid w:val="004360FF"/>
    <w:rsid w:val="00436167"/>
    <w:rsid w:val="00436221"/>
    <w:rsid w:val="004365A5"/>
    <w:rsid w:val="004369AE"/>
    <w:rsid w:val="00436A08"/>
    <w:rsid w:val="00436AF8"/>
    <w:rsid w:val="00436DAE"/>
    <w:rsid w:val="00437B2A"/>
    <w:rsid w:val="00440552"/>
    <w:rsid w:val="00440A36"/>
    <w:rsid w:val="0044130B"/>
    <w:rsid w:val="00441824"/>
    <w:rsid w:val="00441A67"/>
    <w:rsid w:val="0044220B"/>
    <w:rsid w:val="004425F8"/>
    <w:rsid w:val="00442B9D"/>
    <w:rsid w:val="00443117"/>
    <w:rsid w:val="00443E98"/>
    <w:rsid w:val="00443EF4"/>
    <w:rsid w:val="004442DE"/>
    <w:rsid w:val="00444DE7"/>
    <w:rsid w:val="004452F4"/>
    <w:rsid w:val="00445A1A"/>
    <w:rsid w:val="00445BF8"/>
    <w:rsid w:val="00446107"/>
    <w:rsid w:val="0044627C"/>
    <w:rsid w:val="004465EC"/>
    <w:rsid w:val="00446FBE"/>
    <w:rsid w:val="00447458"/>
    <w:rsid w:val="00447AF9"/>
    <w:rsid w:val="00448239"/>
    <w:rsid w:val="00450384"/>
    <w:rsid w:val="004504CB"/>
    <w:rsid w:val="0045052D"/>
    <w:rsid w:val="00450E58"/>
    <w:rsid w:val="004515FF"/>
    <w:rsid w:val="00451F83"/>
    <w:rsid w:val="004520AB"/>
    <w:rsid w:val="004529BD"/>
    <w:rsid w:val="00453273"/>
    <w:rsid w:val="004534AA"/>
    <w:rsid w:val="004540FF"/>
    <w:rsid w:val="00454279"/>
    <w:rsid w:val="004544F1"/>
    <w:rsid w:val="00454501"/>
    <w:rsid w:val="00454788"/>
    <w:rsid w:val="00454CCC"/>
    <w:rsid w:val="00454D6E"/>
    <w:rsid w:val="00456737"/>
    <w:rsid w:val="004568C9"/>
    <w:rsid w:val="004571FF"/>
    <w:rsid w:val="0045721B"/>
    <w:rsid w:val="004572BA"/>
    <w:rsid w:val="004573E0"/>
    <w:rsid w:val="00457A3A"/>
    <w:rsid w:val="00460249"/>
    <w:rsid w:val="00460479"/>
    <w:rsid w:val="004607C4"/>
    <w:rsid w:val="00460B88"/>
    <w:rsid w:val="00460CA3"/>
    <w:rsid w:val="00460CAE"/>
    <w:rsid w:val="00461E21"/>
    <w:rsid w:val="00462180"/>
    <w:rsid w:val="00462410"/>
    <w:rsid w:val="004625EF"/>
    <w:rsid w:val="00462632"/>
    <w:rsid w:val="00462691"/>
    <w:rsid w:val="00462BD7"/>
    <w:rsid w:val="0046316B"/>
    <w:rsid w:val="004634D5"/>
    <w:rsid w:val="004639D0"/>
    <w:rsid w:val="00463C03"/>
    <w:rsid w:val="0046404D"/>
    <w:rsid w:val="00464167"/>
    <w:rsid w:val="00464A6C"/>
    <w:rsid w:val="004659D0"/>
    <w:rsid w:val="00465AA8"/>
    <w:rsid w:val="0046606F"/>
    <w:rsid w:val="004662C2"/>
    <w:rsid w:val="00466F6A"/>
    <w:rsid w:val="004700D2"/>
    <w:rsid w:val="004704A1"/>
    <w:rsid w:val="00471396"/>
    <w:rsid w:val="004717FD"/>
    <w:rsid w:val="00471C5C"/>
    <w:rsid w:val="00471C91"/>
    <w:rsid w:val="0047233A"/>
    <w:rsid w:val="00472FFA"/>
    <w:rsid w:val="00473266"/>
    <w:rsid w:val="00473482"/>
    <w:rsid w:val="00474F97"/>
    <w:rsid w:val="00474FE1"/>
    <w:rsid w:val="004753C4"/>
    <w:rsid w:val="004759F3"/>
    <w:rsid w:val="00475DCA"/>
    <w:rsid w:val="0047622E"/>
    <w:rsid w:val="00477271"/>
    <w:rsid w:val="0047E2EC"/>
    <w:rsid w:val="00480404"/>
    <w:rsid w:val="004806DD"/>
    <w:rsid w:val="0048081F"/>
    <w:rsid w:val="00480983"/>
    <w:rsid w:val="00480A03"/>
    <w:rsid w:val="004815F5"/>
    <w:rsid w:val="00481E04"/>
    <w:rsid w:val="0048225D"/>
    <w:rsid w:val="0048256C"/>
    <w:rsid w:val="00482A59"/>
    <w:rsid w:val="00484327"/>
    <w:rsid w:val="00484C2E"/>
    <w:rsid w:val="00484CD1"/>
    <w:rsid w:val="00484E42"/>
    <w:rsid w:val="00484EF5"/>
    <w:rsid w:val="00484F61"/>
    <w:rsid w:val="00485060"/>
    <w:rsid w:val="0048572F"/>
    <w:rsid w:val="00485D06"/>
    <w:rsid w:val="004861C9"/>
    <w:rsid w:val="00487020"/>
    <w:rsid w:val="00487106"/>
    <w:rsid w:val="00487602"/>
    <w:rsid w:val="00487C4B"/>
    <w:rsid w:val="00487E4E"/>
    <w:rsid w:val="0049030F"/>
    <w:rsid w:val="0049048C"/>
    <w:rsid w:val="004905FA"/>
    <w:rsid w:val="00490CAD"/>
    <w:rsid w:val="00490DC9"/>
    <w:rsid w:val="004912E9"/>
    <w:rsid w:val="0049174D"/>
    <w:rsid w:val="00491B35"/>
    <w:rsid w:val="00492556"/>
    <w:rsid w:val="004929B1"/>
    <w:rsid w:val="00493195"/>
    <w:rsid w:val="004935F8"/>
    <w:rsid w:val="0049387F"/>
    <w:rsid w:val="00493B0B"/>
    <w:rsid w:val="004946DC"/>
    <w:rsid w:val="00494A8C"/>
    <w:rsid w:val="0049578F"/>
    <w:rsid w:val="00495A44"/>
    <w:rsid w:val="00495BE3"/>
    <w:rsid w:val="00495EF9"/>
    <w:rsid w:val="0049721D"/>
    <w:rsid w:val="00497227"/>
    <w:rsid w:val="004975E1"/>
    <w:rsid w:val="004A04AA"/>
    <w:rsid w:val="004A0819"/>
    <w:rsid w:val="004A0B5E"/>
    <w:rsid w:val="004A0D4C"/>
    <w:rsid w:val="004A103D"/>
    <w:rsid w:val="004A122D"/>
    <w:rsid w:val="004A178B"/>
    <w:rsid w:val="004A2280"/>
    <w:rsid w:val="004A2722"/>
    <w:rsid w:val="004A2762"/>
    <w:rsid w:val="004A28CB"/>
    <w:rsid w:val="004A333B"/>
    <w:rsid w:val="004A4440"/>
    <w:rsid w:val="004A459F"/>
    <w:rsid w:val="004A5457"/>
    <w:rsid w:val="004A5490"/>
    <w:rsid w:val="004A5528"/>
    <w:rsid w:val="004A682B"/>
    <w:rsid w:val="004A7714"/>
    <w:rsid w:val="004A793A"/>
    <w:rsid w:val="004A7F3D"/>
    <w:rsid w:val="004B0EDC"/>
    <w:rsid w:val="004B1058"/>
    <w:rsid w:val="004B159B"/>
    <w:rsid w:val="004B1778"/>
    <w:rsid w:val="004B19EF"/>
    <w:rsid w:val="004B1B33"/>
    <w:rsid w:val="004B1E49"/>
    <w:rsid w:val="004B1EBD"/>
    <w:rsid w:val="004B32F8"/>
    <w:rsid w:val="004B3A19"/>
    <w:rsid w:val="004B3E23"/>
    <w:rsid w:val="004B4556"/>
    <w:rsid w:val="004B4909"/>
    <w:rsid w:val="004B4A7D"/>
    <w:rsid w:val="004B57B4"/>
    <w:rsid w:val="004B59B3"/>
    <w:rsid w:val="004B5A3A"/>
    <w:rsid w:val="004B5C63"/>
    <w:rsid w:val="004B5CBA"/>
    <w:rsid w:val="004B5E59"/>
    <w:rsid w:val="004B6086"/>
    <w:rsid w:val="004B7738"/>
    <w:rsid w:val="004B7DCB"/>
    <w:rsid w:val="004B7EC2"/>
    <w:rsid w:val="004C0010"/>
    <w:rsid w:val="004C0739"/>
    <w:rsid w:val="004C07E2"/>
    <w:rsid w:val="004C0AC3"/>
    <w:rsid w:val="004C13C5"/>
    <w:rsid w:val="004C29E2"/>
    <w:rsid w:val="004C2D8F"/>
    <w:rsid w:val="004C2E52"/>
    <w:rsid w:val="004C2F80"/>
    <w:rsid w:val="004C30AC"/>
    <w:rsid w:val="004C3372"/>
    <w:rsid w:val="004C48C5"/>
    <w:rsid w:val="004C4C92"/>
    <w:rsid w:val="004C4FF6"/>
    <w:rsid w:val="004C6384"/>
    <w:rsid w:val="004C66CE"/>
    <w:rsid w:val="004C6BCB"/>
    <w:rsid w:val="004C7311"/>
    <w:rsid w:val="004C74DF"/>
    <w:rsid w:val="004C7A28"/>
    <w:rsid w:val="004C7D36"/>
    <w:rsid w:val="004D054C"/>
    <w:rsid w:val="004D06A9"/>
    <w:rsid w:val="004D0835"/>
    <w:rsid w:val="004D0876"/>
    <w:rsid w:val="004D0B16"/>
    <w:rsid w:val="004D1D1E"/>
    <w:rsid w:val="004D2116"/>
    <w:rsid w:val="004D2CCA"/>
    <w:rsid w:val="004D2F49"/>
    <w:rsid w:val="004D3412"/>
    <w:rsid w:val="004D384E"/>
    <w:rsid w:val="004D42D4"/>
    <w:rsid w:val="004D4B6F"/>
    <w:rsid w:val="004D4BC6"/>
    <w:rsid w:val="004D4D16"/>
    <w:rsid w:val="004D53FF"/>
    <w:rsid w:val="004D5668"/>
    <w:rsid w:val="004D5D94"/>
    <w:rsid w:val="004D5FC6"/>
    <w:rsid w:val="004D61CC"/>
    <w:rsid w:val="004D6533"/>
    <w:rsid w:val="004D661C"/>
    <w:rsid w:val="004D69C3"/>
    <w:rsid w:val="004E0282"/>
    <w:rsid w:val="004E03A5"/>
    <w:rsid w:val="004E05F3"/>
    <w:rsid w:val="004E1345"/>
    <w:rsid w:val="004E1D50"/>
    <w:rsid w:val="004E254B"/>
    <w:rsid w:val="004E30D8"/>
    <w:rsid w:val="004E3BC8"/>
    <w:rsid w:val="004E3C8D"/>
    <w:rsid w:val="004E3DDD"/>
    <w:rsid w:val="004E40FD"/>
    <w:rsid w:val="004E4496"/>
    <w:rsid w:val="004E622F"/>
    <w:rsid w:val="004E717C"/>
    <w:rsid w:val="004E78C7"/>
    <w:rsid w:val="004E7FA9"/>
    <w:rsid w:val="004F096D"/>
    <w:rsid w:val="004F12B4"/>
    <w:rsid w:val="004F28ED"/>
    <w:rsid w:val="004F39CC"/>
    <w:rsid w:val="004F445D"/>
    <w:rsid w:val="004F583F"/>
    <w:rsid w:val="004F58BD"/>
    <w:rsid w:val="004F5A27"/>
    <w:rsid w:val="004F5BE9"/>
    <w:rsid w:val="004F621E"/>
    <w:rsid w:val="004F670D"/>
    <w:rsid w:val="004F74A6"/>
    <w:rsid w:val="004F7AC1"/>
    <w:rsid w:val="004F9AD4"/>
    <w:rsid w:val="005002A4"/>
    <w:rsid w:val="00500470"/>
    <w:rsid w:val="00500765"/>
    <w:rsid w:val="00500AF1"/>
    <w:rsid w:val="005010E0"/>
    <w:rsid w:val="00501F6B"/>
    <w:rsid w:val="00502A1F"/>
    <w:rsid w:val="00502F3C"/>
    <w:rsid w:val="00503818"/>
    <w:rsid w:val="00503C8F"/>
    <w:rsid w:val="0050457D"/>
    <w:rsid w:val="005046DA"/>
    <w:rsid w:val="00504DC4"/>
    <w:rsid w:val="00505342"/>
    <w:rsid w:val="00505452"/>
    <w:rsid w:val="00505A1B"/>
    <w:rsid w:val="0050620E"/>
    <w:rsid w:val="005066BB"/>
    <w:rsid w:val="005067A7"/>
    <w:rsid w:val="00506889"/>
    <w:rsid w:val="00507C5E"/>
    <w:rsid w:val="00507D19"/>
    <w:rsid w:val="00507D86"/>
    <w:rsid w:val="00507E44"/>
    <w:rsid w:val="00508C4B"/>
    <w:rsid w:val="005111CA"/>
    <w:rsid w:val="00511276"/>
    <w:rsid w:val="00511A43"/>
    <w:rsid w:val="00511BAD"/>
    <w:rsid w:val="00511E08"/>
    <w:rsid w:val="00511EC4"/>
    <w:rsid w:val="00512048"/>
    <w:rsid w:val="005124A8"/>
    <w:rsid w:val="00513277"/>
    <w:rsid w:val="00513B13"/>
    <w:rsid w:val="00514000"/>
    <w:rsid w:val="00514B3A"/>
    <w:rsid w:val="00514F69"/>
    <w:rsid w:val="005151E1"/>
    <w:rsid w:val="0051590A"/>
    <w:rsid w:val="0051599A"/>
    <w:rsid w:val="00515AC8"/>
    <w:rsid w:val="00516360"/>
    <w:rsid w:val="0051655D"/>
    <w:rsid w:val="005167B2"/>
    <w:rsid w:val="005168DC"/>
    <w:rsid w:val="005168EF"/>
    <w:rsid w:val="005174C9"/>
    <w:rsid w:val="00517974"/>
    <w:rsid w:val="00520155"/>
    <w:rsid w:val="005202A0"/>
    <w:rsid w:val="00520478"/>
    <w:rsid w:val="00520772"/>
    <w:rsid w:val="00520844"/>
    <w:rsid w:val="00520881"/>
    <w:rsid w:val="005212B6"/>
    <w:rsid w:val="0052201F"/>
    <w:rsid w:val="005227FC"/>
    <w:rsid w:val="00522809"/>
    <w:rsid w:val="00522DE5"/>
    <w:rsid w:val="00522F90"/>
    <w:rsid w:val="00523B4F"/>
    <w:rsid w:val="005254B3"/>
    <w:rsid w:val="005259C1"/>
    <w:rsid w:val="00525F04"/>
    <w:rsid w:val="00526059"/>
    <w:rsid w:val="005269AA"/>
    <w:rsid w:val="005269D8"/>
    <w:rsid w:val="00526B19"/>
    <w:rsid w:val="00526B38"/>
    <w:rsid w:val="00526DF3"/>
    <w:rsid w:val="00527FB0"/>
    <w:rsid w:val="005303D2"/>
    <w:rsid w:val="005304EB"/>
    <w:rsid w:val="00530896"/>
    <w:rsid w:val="00530AEE"/>
    <w:rsid w:val="00530B71"/>
    <w:rsid w:val="00531EA9"/>
    <w:rsid w:val="005321D8"/>
    <w:rsid w:val="005323DA"/>
    <w:rsid w:val="005326E1"/>
    <w:rsid w:val="005335DD"/>
    <w:rsid w:val="00533875"/>
    <w:rsid w:val="00533B26"/>
    <w:rsid w:val="00533B71"/>
    <w:rsid w:val="00533D43"/>
    <w:rsid w:val="00534149"/>
    <w:rsid w:val="0053461A"/>
    <w:rsid w:val="00534B1E"/>
    <w:rsid w:val="00534D9B"/>
    <w:rsid w:val="0053518B"/>
    <w:rsid w:val="005351DE"/>
    <w:rsid w:val="005357F7"/>
    <w:rsid w:val="005359EF"/>
    <w:rsid w:val="00535DF5"/>
    <w:rsid w:val="0053609A"/>
    <w:rsid w:val="00536128"/>
    <w:rsid w:val="00536D63"/>
    <w:rsid w:val="00537006"/>
    <w:rsid w:val="005376F3"/>
    <w:rsid w:val="00537725"/>
    <w:rsid w:val="00537CA3"/>
    <w:rsid w:val="005402A9"/>
    <w:rsid w:val="00540327"/>
    <w:rsid w:val="005406C6"/>
    <w:rsid w:val="00540840"/>
    <w:rsid w:val="00540F22"/>
    <w:rsid w:val="00541043"/>
    <w:rsid w:val="0054109D"/>
    <w:rsid w:val="00541151"/>
    <w:rsid w:val="005423D1"/>
    <w:rsid w:val="00542457"/>
    <w:rsid w:val="00542CF6"/>
    <w:rsid w:val="00543384"/>
    <w:rsid w:val="00543EA5"/>
    <w:rsid w:val="005447E9"/>
    <w:rsid w:val="00544B87"/>
    <w:rsid w:val="00544C63"/>
    <w:rsid w:val="00544DD9"/>
    <w:rsid w:val="005453D2"/>
    <w:rsid w:val="0054552E"/>
    <w:rsid w:val="00546395"/>
    <w:rsid w:val="0054672F"/>
    <w:rsid w:val="00546732"/>
    <w:rsid w:val="0054696E"/>
    <w:rsid w:val="00546A12"/>
    <w:rsid w:val="00547137"/>
    <w:rsid w:val="0054762E"/>
    <w:rsid w:val="00547935"/>
    <w:rsid w:val="0054B90D"/>
    <w:rsid w:val="005506AD"/>
    <w:rsid w:val="00550867"/>
    <w:rsid w:val="00550878"/>
    <w:rsid w:val="005509C3"/>
    <w:rsid w:val="00550C18"/>
    <w:rsid w:val="005514EC"/>
    <w:rsid w:val="00551C80"/>
    <w:rsid w:val="0055212D"/>
    <w:rsid w:val="0055352F"/>
    <w:rsid w:val="0055602B"/>
    <w:rsid w:val="00556255"/>
    <w:rsid w:val="00556392"/>
    <w:rsid w:val="005564CB"/>
    <w:rsid w:val="00556B86"/>
    <w:rsid w:val="00556F88"/>
    <w:rsid w:val="0055704D"/>
    <w:rsid w:val="005574CC"/>
    <w:rsid w:val="00557A4B"/>
    <w:rsid w:val="00560030"/>
    <w:rsid w:val="00560202"/>
    <w:rsid w:val="005606F7"/>
    <w:rsid w:val="00560878"/>
    <w:rsid w:val="005611A2"/>
    <w:rsid w:val="005616F0"/>
    <w:rsid w:val="00561C5B"/>
    <w:rsid w:val="00561D02"/>
    <w:rsid w:val="00562363"/>
    <w:rsid w:val="005627A8"/>
    <w:rsid w:val="0056281B"/>
    <w:rsid w:val="005630D1"/>
    <w:rsid w:val="0056310F"/>
    <w:rsid w:val="00563646"/>
    <w:rsid w:val="00563668"/>
    <w:rsid w:val="00563A5E"/>
    <w:rsid w:val="00564975"/>
    <w:rsid w:val="0056500E"/>
    <w:rsid w:val="0056572A"/>
    <w:rsid w:val="00566848"/>
    <w:rsid w:val="00566E34"/>
    <w:rsid w:val="00567818"/>
    <w:rsid w:val="0056E283"/>
    <w:rsid w:val="00570365"/>
    <w:rsid w:val="00570765"/>
    <w:rsid w:val="005707C1"/>
    <w:rsid w:val="00571932"/>
    <w:rsid w:val="00572137"/>
    <w:rsid w:val="0057281C"/>
    <w:rsid w:val="00572AF8"/>
    <w:rsid w:val="0057391A"/>
    <w:rsid w:val="00573FC3"/>
    <w:rsid w:val="00573FE5"/>
    <w:rsid w:val="005741EE"/>
    <w:rsid w:val="005749E9"/>
    <w:rsid w:val="005752C5"/>
    <w:rsid w:val="005757DF"/>
    <w:rsid w:val="00576741"/>
    <w:rsid w:val="00576778"/>
    <w:rsid w:val="00576DFC"/>
    <w:rsid w:val="005771DF"/>
    <w:rsid w:val="00580267"/>
    <w:rsid w:val="0058048A"/>
    <w:rsid w:val="00581618"/>
    <w:rsid w:val="00581724"/>
    <w:rsid w:val="00581C18"/>
    <w:rsid w:val="00582086"/>
    <w:rsid w:val="00582213"/>
    <w:rsid w:val="0058232A"/>
    <w:rsid w:val="0058247F"/>
    <w:rsid w:val="00582CB1"/>
    <w:rsid w:val="00583009"/>
    <w:rsid w:val="00583DB4"/>
    <w:rsid w:val="00584281"/>
    <w:rsid w:val="0058442A"/>
    <w:rsid w:val="00584431"/>
    <w:rsid w:val="00584976"/>
    <w:rsid w:val="00584FB3"/>
    <w:rsid w:val="00585AA0"/>
    <w:rsid w:val="00585CE7"/>
    <w:rsid w:val="00585E7B"/>
    <w:rsid w:val="00586A9A"/>
    <w:rsid w:val="00586E0A"/>
    <w:rsid w:val="00586E3C"/>
    <w:rsid w:val="00587E5E"/>
    <w:rsid w:val="0059026E"/>
    <w:rsid w:val="0059078C"/>
    <w:rsid w:val="005908B9"/>
    <w:rsid w:val="00590B48"/>
    <w:rsid w:val="005915FF"/>
    <w:rsid w:val="00591BF4"/>
    <w:rsid w:val="00592167"/>
    <w:rsid w:val="0059223B"/>
    <w:rsid w:val="0059276A"/>
    <w:rsid w:val="00592785"/>
    <w:rsid w:val="00592B5F"/>
    <w:rsid w:val="005930C0"/>
    <w:rsid w:val="00593740"/>
    <w:rsid w:val="00593C92"/>
    <w:rsid w:val="00594067"/>
    <w:rsid w:val="00594201"/>
    <w:rsid w:val="005955E3"/>
    <w:rsid w:val="00595EBA"/>
    <w:rsid w:val="0059624C"/>
    <w:rsid w:val="005962D8"/>
    <w:rsid w:val="005962FD"/>
    <w:rsid w:val="00596408"/>
    <w:rsid w:val="00596433"/>
    <w:rsid w:val="00596C1D"/>
    <w:rsid w:val="005975E7"/>
    <w:rsid w:val="00597F2C"/>
    <w:rsid w:val="005A0750"/>
    <w:rsid w:val="005A1275"/>
    <w:rsid w:val="005A138B"/>
    <w:rsid w:val="005A1394"/>
    <w:rsid w:val="005A1546"/>
    <w:rsid w:val="005A1DDD"/>
    <w:rsid w:val="005A2E6A"/>
    <w:rsid w:val="005A3559"/>
    <w:rsid w:val="005A35F1"/>
    <w:rsid w:val="005A3974"/>
    <w:rsid w:val="005A3D50"/>
    <w:rsid w:val="005A48E5"/>
    <w:rsid w:val="005A4E91"/>
    <w:rsid w:val="005A5599"/>
    <w:rsid w:val="005A59B6"/>
    <w:rsid w:val="005A5B64"/>
    <w:rsid w:val="005A5B79"/>
    <w:rsid w:val="005A616E"/>
    <w:rsid w:val="005A61D0"/>
    <w:rsid w:val="005A6930"/>
    <w:rsid w:val="005A7A2B"/>
    <w:rsid w:val="005A7EFA"/>
    <w:rsid w:val="005A7F95"/>
    <w:rsid w:val="005B00DF"/>
    <w:rsid w:val="005B03F4"/>
    <w:rsid w:val="005B0800"/>
    <w:rsid w:val="005B1668"/>
    <w:rsid w:val="005B1AEC"/>
    <w:rsid w:val="005B1F66"/>
    <w:rsid w:val="005B21B6"/>
    <w:rsid w:val="005B2324"/>
    <w:rsid w:val="005B275E"/>
    <w:rsid w:val="005B2F1B"/>
    <w:rsid w:val="005B2F8D"/>
    <w:rsid w:val="005B38C0"/>
    <w:rsid w:val="005B3C08"/>
    <w:rsid w:val="005B3FE5"/>
    <w:rsid w:val="005B4280"/>
    <w:rsid w:val="005B44B2"/>
    <w:rsid w:val="005B46E6"/>
    <w:rsid w:val="005B49C0"/>
    <w:rsid w:val="005B4D65"/>
    <w:rsid w:val="005B50B7"/>
    <w:rsid w:val="005B5910"/>
    <w:rsid w:val="005B5FC7"/>
    <w:rsid w:val="005B6952"/>
    <w:rsid w:val="005B71A3"/>
    <w:rsid w:val="005B73C1"/>
    <w:rsid w:val="005C0021"/>
    <w:rsid w:val="005C0196"/>
    <w:rsid w:val="005C0922"/>
    <w:rsid w:val="005C1F5C"/>
    <w:rsid w:val="005C25CC"/>
    <w:rsid w:val="005C2830"/>
    <w:rsid w:val="005C28D3"/>
    <w:rsid w:val="005C381B"/>
    <w:rsid w:val="005C3B0B"/>
    <w:rsid w:val="005C3C35"/>
    <w:rsid w:val="005C3F44"/>
    <w:rsid w:val="005C4D37"/>
    <w:rsid w:val="005C5AFB"/>
    <w:rsid w:val="005C618F"/>
    <w:rsid w:val="005C61B7"/>
    <w:rsid w:val="005C6562"/>
    <w:rsid w:val="005C70F1"/>
    <w:rsid w:val="005C72D2"/>
    <w:rsid w:val="005C7EBF"/>
    <w:rsid w:val="005C7F04"/>
    <w:rsid w:val="005D0733"/>
    <w:rsid w:val="005D07ED"/>
    <w:rsid w:val="005D0955"/>
    <w:rsid w:val="005D09A0"/>
    <w:rsid w:val="005D0E71"/>
    <w:rsid w:val="005D100D"/>
    <w:rsid w:val="005D10F9"/>
    <w:rsid w:val="005D1369"/>
    <w:rsid w:val="005D14AC"/>
    <w:rsid w:val="005D1684"/>
    <w:rsid w:val="005D274F"/>
    <w:rsid w:val="005D28FD"/>
    <w:rsid w:val="005D2B94"/>
    <w:rsid w:val="005D392E"/>
    <w:rsid w:val="005D3F2D"/>
    <w:rsid w:val="005D410F"/>
    <w:rsid w:val="005D41D8"/>
    <w:rsid w:val="005D46F6"/>
    <w:rsid w:val="005D62A4"/>
    <w:rsid w:val="005D6D97"/>
    <w:rsid w:val="005D7608"/>
    <w:rsid w:val="005D7AF6"/>
    <w:rsid w:val="005D7C79"/>
    <w:rsid w:val="005E0033"/>
    <w:rsid w:val="005E054E"/>
    <w:rsid w:val="005E0591"/>
    <w:rsid w:val="005E0668"/>
    <w:rsid w:val="005E06EE"/>
    <w:rsid w:val="005E0CA4"/>
    <w:rsid w:val="005E0D3C"/>
    <w:rsid w:val="005E190D"/>
    <w:rsid w:val="005E1E13"/>
    <w:rsid w:val="005E1E74"/>
    <w:rsid w:val="005E27D0"/>
    <w:rsid w:val="005E3539"/>
    <w:rsid w:val="005E3CC1"/>
    <w:rsid w:val="005E3F26"/>
    <w:rsid w:val="005E462D"/>
    <w:rsid w:val="005E4815"/>
    <w:rsid w:val="005E58A0"/>
    <w:rsid w:val="005E5D00"/>
    <w:rsid w:val="005E6454"/>
    <w:rsid w:val="005E66DF"/>
    <w:rsid w:val="005E6731"/>
    <w:rsid w:val="005E6CD3"/>
    <w:rsid w:val="005E6E03"/>
    <w:rsid w:val="005E710C"/>
    <w:rsid w:val="005E7555"/>
    <w:rsid w:val="005E7FDA"/>
    <w:rsid w:val="005F0363"/>
    <w:rsid w:val="005F049D"/>
    <w:rsid w:val="005F0BD5"/>
    <w:rsid w:val="005F0EF7"/>
    <w:rsid w:val="005F15F9"/>
    <w:rsid w:val="005F32CB"/>
    <w:rsid w:val="005F3358"/>
    <w:rsid w:val="005F3477"/>
    <w:rsid w:val="005F3769"/>
    <w:rsid w:val="005F3BBF"/>
    <w:rsid w:val="005F3EB3"/>
    <w:rsid w:val="005F41A5"/>
    <w:rsid w:val="005F44A3"/>
    <w:rsid w:val="005F4D88"/>
    <w:rsid w:val="005F5EFB"/>
    <w:rsid w:val="005F6138"/>
    <w:rsid w:val="005F6F4E"/>
    <w:rsid w:val="005F7140"/>
    <w:rsid w:val="005F71A2"/>
    <w:rsid w:val="005F744C"/>
    <w:rsid w:val="005F7E10"/>
    <w:rsid w:val="005F7FA2"/>
    <w:rsid w:val="006002FB"/>
    <w:rsid w:val="00600616"/>
    <w:rsid w:val="006012FA"/>
    <w:rsid w:val="00601C82"/>
    <w:rsid w:val="00601D89"/>
    <w:rsid w:val="006020BF"/>
    <w:rsid w:val="00602571"/>
    <w:rsid w:val="00602937"/>
    <w:rsid w:val="0060326D"/>
    <w:rsid w:val="006032AB"/>
    <w:rsid w:val="00603322"/>
    <w:rsid w:val="006037EA"/>
    <w:rsid w:val="0060409F"/>
    <w:rsid w:val="00604C7B"/>
    <w:rsid w:val="00604F44"/>
    <w:rsid w:val="006054E5"/>
    <w:rsid w:val="00605706"/>
    <w:rsid w:val="00606B94"/>
    <w:rsid w:val="00606D79"/>
    <w:rsid w:val="00606DED"/>
    <w:rsid w:val="006104E6"/>
    <w:rsid w:val="00610787"/>
    <w:rsid w:val="006110DC"/>
    <w:rsid w:val="00611160"/>
    <w:rsid w:val="00611359"/>
    <w:rsid w:val="006113F2"/>
    <w:rsid w:val="006114C8"/>
    <w:rsid w:val="00611B00"/>
    <w:rsid w:val="0061254B"/>
    <w:rsid w:val="006126B1"/>
    <w:rsid w:val="0061358A"/>
    <w:rsid w:val="006148C6"/>
    <w:rsid w:val="00614A5F"/>
    <w:rsid w:val="00614A8E"/>
    <w:rsid w:val="00614BF2"/>
    <w:rsid w:val="00615095"/>
    <w:rsid w:val="006159A8"/>
    <w:rsid w:val="00615CE7"/>
    <w:rsid w:val="00615DC2"/>
    <w:rsid w:val="00615EF1"/>
    <w:rsid w:val="00615FBC"/>
    <w:rsid w:val="0061602B"/>
    <w:rsid w:val="00616075"/>
    <w:rsid w:val="00616650"/>
    <w:rsid w:val="00616982"/>
    <w:rsid w:val="00617791"/>
    <w:rsid w:val="00617CEC"/>
    <w:rsid w:val="00617FD2"/>
    <w:rsid w:val="00620AEF"/>
    <w:rsid w:val="006211BD"/>
    <w:rsid w:val="0062125C"/>
    <w:rsid w:val="0062159E"/>
    <w:rsid w:val="006219D8"/>
    <w:rsid w:val="00621C73"/>
    <w:rsid w:val="006222A6"/>
    <w:rsid w:val="00622CCD"/>
    <w:rsid w:val="0062332F"/>
    <w:rsid w:val="006236EA"/>
    <w:rsid w:val="00623734"/>
    <w:rsid w:val="006238A4"/>
    <w:rsid w:val="00623C46"/>
    <w:rsid w:val="00623D7D"/>
    <w:rsid w:val="0062435C"/>
    <w:rsid w:val="00624D7A"/>
    <w:rsid w:val="00625969"/>
    <w:rsid w:val="00625983"/>
    <w:rsid w:val="00625984"/>
    <w:rsid w:val="00625E3B"/>
    <w:rsid w:val="00625F0B"/>
    <w:rsid w:val="00626077"/>
    <w:rsid w:val="00626658"/>
    <w:rsid w:val="00627416"/>
    <w:rsid w:val="0062774B"/>
    <w:rsid w:val="006277E3"/>
    <w:rsid w:val="00627AD7"/>
    <w:rsid w:val="00627EEF"/>
    <w:rsid w:val="00627EF5"/>
    <w:rsid w:val="0062A94E"/>
    <w:rsid w:val="0063055C"/>
    <w:rsid w:val="00630839"/>
    <w:rsid w:val="00631137"/>
    <w:rsid w:val="00631161"/>
    <w:rsid w:val="00631A57"/>
    <w:rsid w:val="0063286C"/>
    <w:rsid w:val="00632B81"/>
    <w:rsid w:val="00632F7D"/>
    <w:rsid w:val="006330BA"/>
    <w:rsid w:val="006331B9"/>
    <w:rsid w:val="0063373E"/>
    <w:rsid w:val="006338AC"/>
    <w:rsid w:val="006349FF"/>
    <w:rsid w:val="00635152"/>
    <w:rsid w:val="00635749"/>
    <w:rsid w:val="0063612B"/>
    <w:rsid w:val="006362DB"/>
    <w:rsid w:val="00636640"/>
    <w:rsid w:val="00636990"/>
    <w:rsid w:val="006369BF"/>
    <w:rsid w:val="0063723D"/>
    <w:rsid w:val="00637B88"/>
    <w:rsid w:val="00637F64"/>
    <w:rsid w:val="0063AE91"/>
    <w:rsid w:val="00640A82"/>
    <w:rsid w:val="00640B04"/>
    <w:rsid w:val="00641071"/>
    <w:rsid w:val="006416C6"/>
    <w:rsid w:val="0064179F"/>
    <w:rsid w:val="00641FE4"/>
    <w:rsid w:val="00642464"/>
    <w:rsid w:val="0064293E"/>
    <w:rsid w:val="00642D9B"/>
    <w:rsid w:val="0064390E"/>
    <w:rsid w:val="00644DFB"/>
    <w:rsid w:val="00644E0D"/>
    <w:rsid w:val="00645951"/>
    <w:rsid w:val="006461ED"/>
    <w:rsid w:val="006462A8"/>
    <w:rsid w:val="006463FF"/>
    <w:rsid w:val="00646839"/>
    <w:rsid w:val="00647DFF"/>
    <w:rsid w:val="00650467"/>
    <w:rsid w:val="0065063F"/>
    <w:rsid w:val="00651395"/>
    <w:rsid w:val="00651398"/>
    <w:rsid w:val="0065147E"/>
    <w:rsid w:val="006515D6"/>
    <w:rsid w:val="00651DED"/>
    <w:rsid w:val="0065262A"/>
    <w:rsid w:val="00652D6F"/>
    <w:rsid w:val="006534EE"/>
    <w:rsid w:val="00653757"/>
    <w:rsid w:val="006542AC"/>
    <w:rsid w:val="0065559A"/>
    <w:rsid w:val="006555CB"/>
    <w:rsid w:val="00655D24"/>
    <w:rsid w:val="00656433"/>
    <w:rsid w:val="0065660D"/>
    <w:rsid w:val="006566FD"/>
    <w:rsid w:val="0065730B"/>
    <w:rsid w:val="00657756"/>
    <w:rsid w:val="00657F44"/>
    <w:rsid w:val="00660CCA"/>
    <w:rsid w:val="00660CCD"/>
    <w:rsid w:val="0066240C"/>
    <w:rsid w:val="00662721"/>
    <w:rsid w:val="00662E35"/>
    <w:rsid w:val="00662E7D"/>
    <w:rsid w:val="006631BA"/>
    <w:rsid w:val="006634B3"/>
    <w:rsid w:val="006647A1"/>
    <w:rsid w:val="00664CBE"/>
    <w:rsid w:val="00664FA1"/>
    <w:rsid w:val="00665A73"/>
    <w:rsid w:val="00665D5F"/>
    <w:rsid w:val="006662E8"/>
    <w:rsid w:val="00666515"/>
    <w:rsid w:val="00666F74"/>
    <w:rsid w:val="006670F8"/>
    <w:rsid w:val="00667106"/>
    <w:rsid w:val="00667E68"/>
    <w:rsid w:val="00667F37"/>
    <w:rsid w:val="00670CA4"/>
    <w:rsid w:val="006710CB"/>
    <w:rsid w:val="00671662"/>
    <w:rsid w:val="00671947"/>
    <w:rsid w:val="00671D3A"/>
    <w:rsid w:val="006728B6"/>
    <w:rsid w:val="00672F8B"/>
    <w:rsid w:val="006730AA"/>
    <w:rsid w:val="0067348D"/>
    <w:rsid w:val="00673AAD"/>
    <w:rsid w:val="006740F8"/>
    <w:rsid w:val="006747AD"/>
    <w:rsid w:val="00676228"/>
    <w:rsid w:val="00676A4D"/>
    <w:rsid w:val="00676D7F"/>
    <w:rsid w:val="00676E06"/>
    <w:rsid w:val="00677654"/>
    <w:rsid w:val="006779BC"/>
    <w:rsid w:val="00677AB4"/>
    <w:rsid w:val="00677BC4"/>
    <w:rsid w:val="00680054"/>
    <w:rsid w:val="00680772"/>
    <w:rsid w:val="00680B9F"/>
    <w:rsid w:val="0068119C"/>
    <w:rsid w:val="00682328"/>
    <w:rsid w:val="00682520"/>
    <w:rsid w:val="00682555"/>
    <w:rsid w:val="00682FC2"/>
    <w:rsid w:val="00683D38"/>
    <w:rsid w:val="00683EB6"/>
    <w:rsid w:val="00684315"/>
    <w:rsid w:val="00684358"/>
    <w:rsid w:val="006849F6"/>
    <w:rsid w:val="0068551A"/>
    <w:rsid w:val="006857E6"/>
    <w:rsid w:val="0068583D"/>
    <w:rsid w:val="00685A77"/>
    <w:rsid w:val="00685B8C"/>
    <w:rsid w:val="0068664B"/>
    <w:rsid w:val="00686AB6"/>
    <w:rsid w:val="006879D3"/>
    <w:rsid w:val="0068A49E"/>
    <w:rsid w:val="00691655"/>
    <w:rsid w:val="006927EB"/>
    <w:rsid w:val="00692873"/>
    <w:rsid w:val="006928D8"/>
    <w:rsid w:val="00692931"/>
    <w:rsid w:val="00692C50"/>
    <w:rsid w:val="00693D9E"/>
    <w:rsid w:val="006952AC"/>
    <w:rsid w:val="006953C0"/>
    <w:rsid w:val="006955D5"/>
    <w:rsid w:val="00695EC9"/>
    <w:rsid w:val="00695F96"/>
    <w:rsid w:val="0069675C"/>
    <w:rsid w:val="00696C3D"/>
    <w:rsid w:val="006978EA"/>
    <w:rsid w:val="006A04F1"/>
    <w:rsid w:val="006A070C"/>
    <w:rsid w:val="006A132B"/>
    <w:rsid w:val="006A1A6E"/>
    <w:rsid w:val="006A1B3D"/>
    <w:rsid w:val="006A2234"/>
    <w:rsid w:val="006A2610"/>
    <w:rsid w:val="006A2725"/>
    <w:rsid w:val="006A2FA4"/>
    <w:rsid w:val="006A3406"/>
    <w:rsid w:val="006A3826"/>
    <w:rsid w:val="006A3856"/>
    <w:rsid w:val="006A3930"/>
    <w:rsid w:val="006A3F03"/>
    <w:rsid w:val="006A4305"/>
    <w:rsid w:val="006A47CC"/>
    <w:rsid w:val="006A57D9"/>
    <w:rsid w:val="006A6BFB"/>
    <w:rsid w:val="006A7114"/>
    <w:rsid w:val="006A7558"/>
    <w:rsid w:val="006A7F91"/>
    <w:rsid w:val="006AE525"/>
    <w:rsid w:val="006B07B3"/>
    <w:rsid w:val="006B0EC3"/>
    <w:rsid w:val="006B13F8"/>
    <w:rsid w:val="006B1E72"/>
    <w:rsid w:val="006B2B28"/>
    <w:rsid w:val="006B2B9A"/>
    <w:rsid w:val="006B2EC1"/>
    <w:rsid w:val="006B3649"/>
    <w:rsid w:val="006B39FC"/>
    <w:rsid w:val="006B4058"/>
    <w:rsid w:val="006B46A7"/>
    <w:rsid w:val="006B4A3E"/>
    <w:rsid w:val="006B4C54"/>
    <w:rsid w:val="006B5D43"/>
    <w:rsid w:val="006B67BA"/>
    <w:rsid w:val="006B6E7E"/>
    <w:rsid w:val="006B75E8"/>
    <w:rsid w:val="006B7CB5"/>
    <w:rsid w:val="006C03E6"/>
    <w:rsid w:val="006C04F6"/>
    <w:rsid w:val="006C0AAD"/>
    <w:rsid w:val="006C0F66"/>
    <w:rsid w:val="006C1146"/>
    <w:rsid w:val="006C1443"/>
    <w:rsid w:val="006C1E7C"/>
    <w:rsid w:val="006C26C0"/>
    <w:rsid w:val="006C2D00"/>
    <w:rsid w:val="006C3644"/>
    <w:rsid w:val="006C3CC8"/>
    <w:rsid w:val="006C3D1F"/>
    <w:rsid w:val="006C3E5B"/>
    <w:rsid w:val="006C4B09"/>
    <w:rsid w:val="006C4F1A"/>
    <w:rsid w:val="006C5174"/>
    <w:rsid w:val="006C5A0D"/>
    <w:rsid w:val="006C61F3"/>
    <w:rsid w:val="006C79EA"/>
    <w:rsid w:val="006C7A7E"/>
    <w:rsid w:val="006D028A"/>
    <w:rsid w:val="006D0814"/>
    <w:rsid w:val="006D0AAB"/>
    <w:rsid w:val="006D0B31"/>
    <w:rsid w:val="006D0B58"/>
    <w:rsid w:val="006D14AB"/>
    <w:rsid w:val="006D1718"/>
    <w:rsid w:val="006D1A2B"/>
    <w:rsid w:val="006D1A60"/>
    <w:rsid w:val="006D29AF"/>
    <w:rsid w:val="006D3075"/>
    <w:rsid w:val="006D3AD2"/>
    <w:rsid w:val="006D3BA2"/>
    <w:rsid w:val="006D448B"/>
    <w:rsid w:val="006D548B"/>
    <w:rsid w:val="006D5F12"/>
    <w:rsid w:val="006D610B"/>
    <w:rsid w:val="006D615B"/>
    <w:rsid w:val="006D6C88"/>
    <w:rsid w:val="006D6CA0"/>
    <w:rsid w:val="006D7F82"/>
    <w:rsid w:val="006E0081"/>
    <w:rsid w:val="006E06A7"/>
    <w:rsid w:val="006E0833"/>
    <w:rsid w:val="006E1056"/>
    <w:rsid w:val="006E16FD"/>
    <w:rsid w:val="006E18E3"/>
    <w:rsid w:val="006E2644"/>
    <w:rsid w:val="006E2734"/>
    <w:rsid w:val="006E2832"/>
    <w:rsid w:val="006E286C"/>
    <w:rsid w:val="006E2E6E"/>
    <w:rsid w:val="006E308C"/>
    <w:rsid w:val="006E36A5"/>
    <w:rsid w:val="006E47A6"/>
    <w:rsid w:val="006E5521"/>
    <w:rsid w:val="006E5782"/>
    <w:rsid w:val="006E592F"/>
    <w:rsid w:val="006E5B28"/>
    <w:rsid w:val="006E5C5C"/>
    <w:rsid w:val="006E6385"/>
    <w:rsid w:val="006E674D"/>
    <w:rsid w:val="006E6D38"/>
    <w:rsid w:val="006E77F3"/>
    <w:rsid w:val="006E7FB3"/>
    <w:rsid w:val="006E7FC9"/>
    <w:rsid w:val="006E7FE2"/>
    <w:rsid w:val="006E7FE5"/>
    <w:rsid w:val="006EB7A4"/>
    <w:rsid w:val="006F050E"/>
    <w:rsid w:val="006F06FB"/>
    <w:rsid w:val="006F0824"/>
    <w:rsid w:val="006F181B"/>
    <w:rsid w:val="006F1A0F"/>
    <w:rsid w:val="006F2634"/>
    <w:rsid w:val="006F2F0C"/>
    <w:rsid w:val="006F3308"/>
    <w:rsid w:val="006F37B5"/>
    <w:rsid w:val="006F408F"/>
    <w:rsid w:val="006F4262"/>
    <w:rsid w:val="006F43B0"/>
    <w:rsid w:val="006F461B"/>
    <w:rsid w:val="006F521E"/>
    <w:rsid w:val="006F5468"/>
    <w:rsid w:val="006F58B3"/>
    <w:rsid w:val="006F61F1"/>
    <w:rsid w:val="006F637D"/>
    <w:rsid w:val="006F6772"/>
    <w:rsid w:val="006F77F9"/>
    <w:rsid w:val="00700079"/>
    <w:rsid w:val="00700482"/>
    <w:rsid w:val="0070083D"/>
    <w:rsid w:val="007010C0"/>
    <w:rsid w:val="00701939"/>
    <w:rsid w:val="00701D06"/>
    <w:rsid w:val="00702266"/>
    <w:rsid w:val="0070276C"/>
    <w:rsid w:val="0070276D"/>
    <w:rsid w:val="007028D8"/>
    <w:rsid w:val="00702A93"/>
    <w:rsid w:val="00703826"/>
    <w:rsid w:val="0070384D"/>
    <w:rsid w:val="007045CE"/>
    <w:rsid w:val="00704865"/>
    <w:rsid w:val="00704A63"/>
    <w:rsid w:val="00704A73"/>
    <w:rsid w:val="00704CDE"/>
    <w:rsid w:val="00705DF7"/>
    <w:rsid w:val="00706010"/>
    <w:rsid w:val="0070684C"/>
    <w:rsid w:val="007068C8"/>
    <w:rsid w:val="00706DBB"/>
    <w:rsid w:val="0070757D"/>
    <w:rsid w:val="00707E14"/>
    <w:rsid w:val="00707EE6"/>
    <w:rsid w:val="00708A03"/>
    <w:rsid w:val="007103FB"/>
    <w:rsid w:val="00710542"/>
    <w:rsid w:val="007106B6"/>
    <w:rsid w:val="007109F3"/>
    <w:rsid w:val="00710F86"/>
    <w:rsid w:val="00711051"/>
    <w:rsid w:val="00711423"/>
    <w:rsid w:val="00712DD7"/>
    <w:rsid w:val="00714CCC"/>
    <w:rsid w:val="00715E13"/>
    <w:rsid w:val="00715F90"/>
    <w:rsid w:val="0071650F"/>
    <w:rsid w:val="007173A6"/>
    <w:rsid w:val="0071740C"/>
    <w:rsid w:val="00717DA8"/>
    <w:rsid w:val="00721117"/>
    <w:rsid w:val="00721CE2"/>
    <w:rsid w:val="00722C14"/>
    <w:rsid w:val="00722FAE"/>
    <w:rsid w:val="00723111"/>
    <w:rsid w:val="00723276"/>
    <w:rsid w:val="007234D0"/>
    <w:rsid w:val="0072425A"/>
    <w:rsid w:val="00724792"/>
    <w:rsid w:val="00724A60"/>
    <w:rsid w:val="00724ADA"/>
    <w:rsid w:val="00724F26"/>
    <w:rsid w:val="007251E0"/>
    <w:rsid w:val="007267B4"/>
    <w:rsid w:val="00726FAB"/>
    <w:rsid w:val="00726FF1"/>
    <w:rsid w:val="00727AD1"/>
    <w:rsid w:val="00730413"/>
    <w:rsid w:val="007305DA"/>
    <w:rsid w:val="00730645"/>
    <w:rsid w:val="00730990"/>
    <w:rsid w:val="00730B8A"/>
    <w:rsid w:val="00730BCA"/>
    <w:rsid w:val="007317C5"/>
    <w:rsid w:val="00731E58"/>
    <w:rsid w:val="00732380"/>
    <w:rsid w:val="00732DDD"/>
    <w:rsid w:val="0073354D"/>
    <w:rsid w:val="007341FF"/>
    <w:rsid w:val="007348B3"/>
    <w:rsid w:val="00734CE4"/>
    <w:rsid w:val="00735318"/>
    <w:rsid w:val="007355BB"/>
    <w:rsid w:val="0073639F"/>
    <w:rsid w:val="007364BB"/>
    <w:rsid w:val="00737008"/>
    <w:rsid w:val="00737030"/>
    <w:rsid w:val="0073753F"/>
    <w:rsid w:val="007379AD"/>
    <w:rsid w:val="00737BF2"/>
    <w:rsid w:val="0073BEDA"/>
    <w:rsid w:val="00740223"/>
    <w:rsid w:val="00740861"/>
    <w:rsid w:val="00740C49"/>
    <w:rsid w:val="00741074"/>
    <w:rsid w:val="00741708"/>
    <w:rsid w:val="00741AED"/>
    <w:rsid w:val="00742313"/>
    <w:rsid w:val="00742ACA"/>
    <w:rsid w:val="00742F2D"/>
    <w:rsid w:val="007437EA"/>
    <w:rsid w:val="007441B5"/>
    <w:rsid w:val="00744542"/>
    <w:rsid w:val="00744E78"/>
    <w:rsid w:val="00744F5F"/>
    <w:rsid w:val="00745178"/>
    <w:rsid w:val="0074539B"/>
    <w:rsid w:val="00745815"/>
    <w:rsid w:val="00745D79"/>
    <w:rsid w:val="0074615F"/>
    <w:rsid w:val="00746F0F"/>
    <w:rsid w:val="0074792C"/>
    <w:rsid w:val="00747AFA"/>
    <w:rsid w:val="00747C00"/>
    <w:rsid w:val="00747F93"/>
    <w:rsid w:val="00750059"/>
    <w:rsid w:val="007502D1"/>
    <w:rsid w:val="0075053B"/>
    <w:rsid w:val="00751980"/>
    <w:rsid w:val="00751E35"/>
    <w:rsid w:val="0075271D"/>
    <w:rsid w:val="00752C1F"/>
    <w:rsid w:val="00752C6B"/>
    <w:rsid w:val="00752EB7"/>
    <w:rsid w:val="007530D1"/>
    <w:rsid w:val="007535CF"/>
    <w:rsid w:val="0075363F"/>
    <w:rsid w:val="0075456F"/>
    <w:rsid w:val="00755042"/>
    <w:rsid w:val="00755210"/>
    <w:rsid w:val="00755716"/>
    <w:rsid w:val="00755A0A"/>
    <w:rsid w:val="00755E6B"/>
    <w:rsid w:val="00756E54"/>
    <w:rsid w:val="00757518"/>
    <w:rsid w:val="00757F54"/>
    <w:rsid w:val="007600D8"/>
    <w:rsid w:val="0076202E"/>
    <w:rsid w:val="007621DD"/>
    <w:rsid w:val="007622AE"/>
    <w:rsid w:val="00762CA3"/>
    <w:rsid w:val="007631A4"/>
    <w:rsid w:val="00763300"/>
    <w:rsid w:val="0076455F"/>
    <w:rsid w:val="00764890"/>
    <w:rsid w:val="00764B79"/>
    <w:rsid w:val="00764F7C"/>
    <w:rsid w:val="00765285"/>
    <w:rsid w:val="00765A0A"/>
    <w:rsid w:val="00765B6F"/>
    <w:rsid w:val="00765CB3"/>
    <w:rsid w:val="00766660"/>
    <w:rsid w:val="0076667D"/>
    <w:rsid w:val="00767179"/>
    <w:rsid w:val="00767225"/>
    <w:rsid w:val="007675C3"/>
    <w:rsid w:val="007676EC"/>
    <w:rsid w:val="00767879"/>
    <w:rsid w:val="00767D7B"/>
    <w:rsid w:val="007700F0"/>
    <w:rsid w:val="00770115"/>
    <w:rsid w:val="0077039A"/>
    <w:rsid w:val="00770447"/>
    <w:rsid w:val="00770A97"/>
    <w:rsid w:val="00771504"/>
    <w:rsid w:val="007719C6"/>
    <w:rsid w:val="00771C6D"/>
    <w:rsid w:val="0077276A"/>
    <w:rsid w:val="00772CCE"/>
    <w:rsid w:val="007733F0"/>
    <w:rsid w:val="007739BF"/>
    <w:rsid w:val="00773CAE"/>
    <w:rsid w:val="00773D7E"/>
    <w:rsid w:val="007741AC"/>
    <w:rsid w:val="00774692"/>
    <w:rsid w:val="0077469B"/>
    <w:rsid w:val="007749A2"/>
    <w:rsid w:val="00774BB4"/>
    <w:rsid w:val="00774D4A"/>
    <w:rsid w:val="0077527F"/>
    <w:rsid w:val="00776011"/>
    <w:rsid w:val="00776204"/>
    <w:rsid w:val="00776AE9"/>
    <w:rsid w:val="00777C33"/>
    <w:rsid w:val="00777F1D"/>
    <w:rsid w:val="007802A6"/>
    <w:rsid w:val="00780B2F"/>
    <w:rsid w:val="00781331"/>
    <w:rsid w:val="007818EC"/>
    <w:rsid w:val="00781AFF"/>
    <w:rsid w:val="00782C28"/>
    <w:rsid w:val="00783385"/>
    <w:rsid w:val="00783608"/>
    <w:rsid w:val="00784091"/>
    <w:rsid w:val="0078419B"/>
    <w:rsid w:val="007843F6"/>
    <w:rsid w:val="0078498F"/>
    <w:rsid w:val="00785195"/>
    <w:rsid w:val="007854C9"/>
    <w:rsid w:val="007858F0"/>
    <w:rsid w:val="007869D0"/>
    <w:rsid w:val="00786B4C"/>
    <w:rsid w:val="00786DB8"/>
    <w:rsid w:val="00786F59"/>
    <w:rsid w:val="00786F95"/>
    <w:rsid w:val="007874F6"/>
    <w:rsid w:val="00787812"/>
    <w:rsid w:val="00787C82"/>
    <w:rsid w:val="00787CE9"/>
    <w:rsid w:val="00787E3D"/>
    <w:rsid w:val="00787E61"/>
    <w:rsid w:val="00790A90"/>
    <w:rsid w:val="00790C04"/>
    <w:rsid w:val="00790D1B"/>
    <w:rsid w:val="0079118B"/>
    <w:rsid w:val="0079130D"/>
    <w:rsid w:val="00791548"/>
    <w:rsid w:val="00792007"/>
    <w:rsid w:val="0079281D"/>
    <w:rsid w:val="00792A76"/>
    <w:rsid w:val="00792D66"/>
    <w:rsid w:val="007946EF"/>
    <w:rsid w:val="00794939"/>
    <w:rsid w:val="00794B60"/>
    <w:rsid w:val="00794CFF"/>
    <w:rsid w:val="007954B0"/>
    <w:rsid w:val="007955BC"/>
    <w:rsid w:val="00795892"/>
    <w:rsid w:val="00797151"/>
    <w:rsid w:val="0079727A"/>
    <w:rsid w:val="00797A44"/>
    <w:rsid w:val="007A0233"/>
    <w:rsid w:val="007A07CA"/>
    <w:rsid w:val="007A161F"/>
    <w:rsid w:val="007A1887"/>
    <w:rsid w:val="007A262B"/>
    <w:rsid w:val="007A2BCF"/>
    <w:rsid w:val="007A2F36"/>
    <w:rsid w:val="007A3592"/>
    <w:rsid w:val="007A3876"/>
    <w:rsid w:val="007A3EFE"/>
    <w:rsid w:val="007A44F1"/>
    <w:rsid w:val="007A47AC"/>
    <w:rsid w:val="007A5678"/>
    <w:rsid w:val="007A5B60"/>
    <w:rsid w:val="007A5CDA"/>
    <w:rsid w:val="007A6463"/>
    <w:rsid w:val="007A6721"/>
    <w:rsid w:val="007A6DC1"/>
    <w:rsid w:val="007A7073"/>
    <w:rsid w:val="007A7396"/>
    <w:rsid w:val="007A7548"/>
    <w:rsid w:val="007B003E"/>
    <w:rsid w:val="007B019B"/>
    <w:rsid w:val="007B043E"/>
    <w:rsid w:val="007B050E"/>
    <w:rsid w:val="007B05F8"/>
    <w:rsid w:val="007B067E"/>
    <w:rsid w:val="007B083D"/>
    <w:rsid w:val="007B1656"/>
    <w:rsid w:val="007B21BD"/>
    <w:rsid w:val="007B2501"/>
    <w:rsid w:val="007B25C3"/>
    <w:rsid w:val="007B2C28"/>
    <w:rsid w:val="007B2E21"/>
    <w:rsid w:val="007B347B"/>
    <w:rsid w:val="007B3C43"/>
    <w:rsid w:val="007B44D0"/>
    <w:rsid w:val="007B57A1"/>
    <w:rsid w:val="007B5C15"/>
    <w:rsid w:val="007B62F7"/>
    <w:rsid w:val="007B6F8C"/>
    <w:rsid w:val="007B73B5"/>
    <w:rsid w:val="007B73F8"/>
    <w:rsid w:val="007C0B33"/>
    <w:rsid w:val="007C1109"/>
    <w:rsid w:val="007C138A"/>
    <w:rsid w:val="007C1C05"/>
    <w:rsid w:val="007C230D"/>
    <w:rsid w:val="007C276D"/>
    <w:rsid w:val="007C33D2"/>
    <w:rsid w:val="007C34FB"/>
    <w:rsid w:val="007C3887"/>
    <w:rsid w:val="007C3BB2"/>
    <w:rsid w:val="007C42F3"/>
    <w:rsid w:val="007C4502"/>
    <w:rsid w:val="007C4C4C"/>
    <w:rsid w:val="007C4CAB"/>
    <w:rsid w:val="007C523E"/>
    <w:rsid w:val="007C53D0"/>
    <w:rsid w:val="007C56E6"/>
    <w:rsid w:val="007C58AE"/>
    <w:rsid w:val="007C5AA1"/>
    <w:rsid w:val="007C5B2C"/>
    <w:rsid w:val="007C5DF9"/>
    <w:rsid w:val="007C621A"/>
    <w:rsid w:val="007C648E"/>
    <w:rsid w:val="007C66BD"/>
    <w:rsid w:val="007C7711"/>
    <w:rsid w:val="007C7E4B"/>
    <w:rsid w:val="007D0FF4"/>
    <w:rsid w:val="007D17DA"/>
    <w:rsid w:val="007D18CD"/>
    <w:rsid w:val="007D1988"/>
    <w:rsid w:val="007D20C6"/>
    <w:rsid w:val="007D2239"/>
    <w:rsid w:val="007D2E34"/>
    <w:rsid w:val="007D3019"/>
    <w:rsid w:val="007D3F25"/>
    <w:rsid w:val="007D434B"/>
    <w:rsid w:val="007D539C"/>
    <w:rsid w:val="007D5C4F"/>
    <w:rsid w:val="007D5E6C"/>
    <w:rsid w:val="007D6028"/>
    <w:rsid w:val="007D66F4"/>
    <w:rsid w:val="007D68EC"/>
    <w:rsid w:val="007D6B76"/>
    <w:rsid w:val="007D6D0C"/>
    <w:rsid w:val="007D7A3D"/>
    <w:rsid w:val="007D7E38"/>
    <w:rsid w:val="007E035B"/>
    <w:rsid w:val="007E0426"/>
    <w:rsid w:val="007E0777"/>
    <w:rsid w:val="007E0914"/>
    <w:rsid w:val="007E117C"/>
    <w:rsid w:val="007E1E94"/>
    <w:rsid w:val="007E3DF0"/>
    <w:rsid w:val="007E48CC"/>
    <w:rsid w:val="007E490B"/>
    <w:rsid w:val="007E5991"/>
    <w:rsid w:val="007E5B26"/>
    <w:rsid w:val="007E6172"/>
    <w:rsid w:val="007E6A35"/>
    <w:rsid w:val="007E6E63"/>
    <w:rsid w:val="007F0031"/>
    <w:rsid w:val="007F1124"/>
    <w:rsid w:val="007F183F"/>
    <w:rsid w:val="007F1CBC"/>
    <w:rsid w:val="007F298F"/>
    <w:rsid w:val="007F2A19"/>
    <w:rsid w:val="007F2A9F"/>
    <w:rsid w:val="007F3287"/>
    <w:rsid w:val="007F36F5"/>
    <w:rsid w:val="007F468E"/>
    <w:rsid w:val="007F4CAA"/>
    <w:rsid w:val="007F5519"/>
    <w:rsid w:val="007F5646"/>
    <w:rsid w:val="007F6587"/>
    <w:rsid w:val="007F6A86"/>
    <w:rsid w:val="007F6EAE"/>
    <w:rsid w:val="007F7295"/>
    <w:rsid w:val="007F74BD"/>
    <w:rsid w:val="007F75F7"/>
    <w:rsid w:val="007F769A"/>
    <w:rsid w:val="007F7896"/>
    <w:rsid w:val="007F7F60"/>
    <w:rsid w:val="00800836"/>
    <w:rsid w:val="00800B66"/>
    <w:rsid w:val="00800DD4"/>
    <w:rsid w:val="00801386"/>
    <w:rsid w:val="00801452"/>
    <w:rsid w:val="00801C71"/>
    <w:rsid w:val="00802360"/>
    <w:rsid w:val="0080282F"/>
    <w:rsid w:val="00802BF1"/>
    <w:rsid w:val="008031A8"/>
    <w:rsid w:val="008037C8"/>
    <w:rsid w:val="00804A03"/>
    <w:rsid w:val="00804A88"/>
    <w:rsid w:val="00804EBD"/>
    <w:rsid w:val="00804FB0"/>
    <w:rsid w:val="008051F7"/>
    <w:rsid w:val="00805E36"/>
    <w:rsid w:val="00805EC0"/>
    <w:rsid w:val="008060CE"/>
    <w:rsid w:val="0080617B"/>
    <w:rsid w:val="0080677D"/>
    <w:rsid w:val="008067EB"/>
    <w:rsid w:val="00806DB9"/>
    <w:rsid w:val="0080706E"/>
    <w:rsid w:val="00807494"/>
    <w:rsid w:val="008100E8"/>
    <w:rsid w:val="00810430"/>
    <w:rsid w:val="008106BE"/>
    <w:rsid w:val="008110EF"/>
    <w:rsid w:val="00811170"/>
    <w:rsid w:val="00812284"/>
    <w:rsid w:val="0081240E"/>
    <w:rsid w:val="008125C8"/>
    <w:rsid w:val="00812EC4"/>
    <w:rsid w:val="00814533"/>
    <w:rsid w:val="00815060"/>
    <w:rsid w:val="00815425"/>
    <w:rsid w:val="008157AB"/>
    <w:rsid w:val="0081594C"/>
    <w:rsid w:val="00815C81"/>
    <w:rsid w:val="00815D4A"/>
    <w:rsid w:val="0081733C"/>
    <w:rsid w:val="00817E32"/>
    <w:rsid w:val="008207E7"/>
    <w:rsid w:val="0082156D"/>
    <w:rsid w:val="00821B88"/>
    <w:rsid w:val="00822175"/>
    <w:rsid w:val="00823638"/>
    <w:rsid w:val="0082478C"/>
    <w:rsid w:val="00824F00"/>
    <w:rsid w:val="00825A19"/>
    <w:rsid w:val="00825A43"/>
    <w:rsid w:val="00825B84"/>
    <w:rsid w:val="008262DA"/>
    <w:rsid w:val="00826660"/>
    <w:rsid w:val="00826B01"/>
    <w:rsid w:val="00827652"/>
    <w:rsid w:val="008276A5"/>
    <w:rsid w:val="00827881"/>
    <w:rsid w:val="00827C73"/>
    <w:rsid w:val="008300EB"/>
    <w:rsid w:val="00830399"/>
    <w:rsid w:val="00831131"/>
    <w:rsid w:val="00831323"/>
    <w:rsid w:val="00831330"/>
    <w:rsid w:val="0083149F"/>
    <w:rsid w:val="00831883"/>
    <w:rsid w:val="00831BD2"/>
    <w:rsid w:val="00831E53"/>
    <w:rsid w:val="00831E90"/>
    <w:rsid w:val="008320FB"/>
    <w:rsid w:val="0083216D"/>
    <w:rsid w:val="008329D6"/>
    <w:rsid w:val="00832EF8"/>
    <w:rsid w:val="008332DD"/>
    <w:rsid w:val="0083480C"/>
    <w:rsid w:val="0083505C"/>
    <w:rsid w:val="00835195"/>
    <w:rsid w:val="00835382"/>
    <w:rsid w:val="00835428"/>
    <w:rsid w:val="00835E36"/>
    <w:rsid w:val="00836A31"/>
    <w:rsid w:val="00836F47"/>
    <w:rsid w:val="00837696"/>
    <w:rsid w:val="008378F5"/>
    <w:rsid w:val="00837A3E"/>
    <w:rsid w:val="00837CF7"/>
    <w:rsid w:val="00840025"/>
    <w:rsid w:val="00840057"/>
    <w:rsid w:val="008404B8"/>
    <w:rsid w:val="00840741"/>
    <w:rsid w:val="00840DFA"/>
    <w:rsid w:val="008411FD"/>
    <w:rsid w:val="0084123A"/>
    <w:rsid w:val="00842369"/>
    <w:rsid w:val="00842709"/>
    <w:rsid w:val="00843427"/>
    <w:rsid w:val="00843B7A"/>
    <w:rsid w:val="00843BDC"/>
    <w:rsid w:val="00843E31"/>
    <w:rsid w:val="00844D16"/>
    <w:rsid w:val="00844F0F"/>
    <w:rsid w:val="00845483"/>
    <w:rsid w:val="00845C00"/>
    <w:rsid w:val="00845FDA"/>
    <w:rsid w:val="0084624C"/>
    <w:rsid w:val="008462C5"/>
    <w:rsid w:val="008465B2"/>
    <w:rsid w:val="00846714"/>
    <w:rsid w:val="00846981"/>
    <w:rsid w:val="008469FC"/>
    <w:rsid w:val="00846AE8"/>
    <w:rsid w:val="00847A30"/>
    <w:rsid w:val="00848362"/>
    <w:rsid w:val="0085087D"/>
    <w:rsid w:val="00850B49"/>
    <w:rsid w:val="008512AE"/>
    <w:rsid w:val="00851711"/>
    <w:rsid w:val="00851960"/>
    <w:rsid w:val="00851B92"/>
    <w:rsid w:val="00851D97"/>
    <w:rsid w:val="008523E1"/>
    <w:rsid w:val="008525EC"/>
    <w:rsid w:val="00852723"/>
    <w:rsid w:val="008528C1"/>
    <w:rsid w:val="00852901"/>
    <w:rsid w:val="00852DC2"/>
    <w:rsid w:val="008530EC"/>
    <w:rsid w:val="00853427"/>
    <w:rsid w:val="008535AF"/>
    <w:rsid w:val="008536AA"/>
    <w:rsid w:val="00853801"/>
    <w:rsid w:val="00853EA6"/>
    <w:rsid w:val="00853FB1"/>
    <w:rsid w:val="00854408"/>
    <w:rsid w:val="008546E9"/>
    <w:rsid w:val="00854B46"/>
    <w:rsid w:val="0085583D"/>
    <w:rsid w:val="00855872"/>
    <w:rsid w:val="00855A15"/>
    <w:rsid w:val="0085601F"/>
    <w:rsid w:val="00856240"/>
    <w:rsid w:val="008564E3"/>
    <w:rsid w:val="0085693A"/>
    <w:rsid w:val="00856A21"/>
    <w:rsid w:val="00856BFB"/>
    <w:rsid w:val="008579E9"/>
    <w:rsid w:val="00857A6A"/>
    <w:rsid w:val="00860048"/>
    <w:rsid w:val="008601C7"/>
    <w:rsid w:val="008603F9"/>
    <w:rsid w:val="008604E9"/>
    <w:rsid w:val="00860859"/>
    <w:rsid w:val="00860BEB"/>
    <w:rsid w:val="008615D8"/>
    <w:rsid w:val="00861656"/>
    <w:rsid w:val="00861805"/>
    <w:rsid w:val="00861B8B"/>
    <w:rsid w:val="00862021"/>
    <w:rsid w:val="00862033"/>
    <w:rsid w:val="008626F6"/>
    <w:rsid w:val="00862C12"/>
    <w:rsid w:val="00862CE7"/>
    <w:rsid w:val="00863239"/>
    <w:rsid w:val="00864C31"/>
    <w:rsid w:val="00864EAD"/>
    <w:rsid w:val="008654D8"/>
    <w:rsid w:val="008654E1"/>
    <w:rsid w:val="00865909"/>
    <w:rsid w:val="0086681E"/>
    <w:rsid w:val="00866A9F"/>
    <w:rsid w:val="00866D70"/>
    <w:rsid w:val="00866DC7"/>
    <w:rsid w:val="008674F0"/>
    <w:rsid w:val="0086798B"/>
    <w:rsid w:val="00867AD0"/>
    <w:rsid w:val="00867D37"/>
    <w:rsid w:val="00867EEF"/>
    <w:rsid w:val="00870065"/>
    <w:rsid w:val="008700D6"/>
    <w:rsid w:val="00870B53"/>
    <w:rsid w:val="00870DED"/>
    <w:rsid w:val="00870F0E"/>
    <w:rsid w:val="0087114F"/>
    <w:rsid w:val="00871183"/>
    <w:rsid w:val="008711D3"/>
    <w:rsid w:val="00871D44"/>
    <w:rsid w:val="00871EAC"/>
    <w:rsid w:val="00872959"/>
    <w:rsid w:val="00873489"/>
    <w:rsid w:val="00873A4C"/>
    <w:rsid w:val="00873A65"/>
    <w:rsid w:val="008743F1"/>
    <w:rsid w:val="00874EEA"/>
    <w:rsid w:val="00875179"/>
    <w:rsid w:val="00875296"/>
    <w:rsid w:val="008758C6"/>
    <w:rsid w:val="00875D91"/>
    <w:rsid w:val="00877E87"/>
    <w:rsid w:val="008800F4"/>
    <w:rsid w:val="00880802"/>
    <w:rsid w:val="00880E6A"/>
    <w:rsid w:val="00881143"/>
    <w:rsid w:val="00881183"/>
    <w:rsid w:val="0088174E"/>
    <w:rsid w:val="00882CAC"/>
    <w:rsid w:val="00883209"/>
    <w:rsid w:val="00883B04"/>
    <w:rsid w:val="00883FD8"/>
    <w:rsid w:val="00884A7F"/>
    <w:rsid w:val="00884EAF"/>
    <w:rsid w:val="008850BE"/>
    <w:rsid w:val="008858D9"/>
    <w:rsid w:val="00885E9B"/>
    <w:rsid w:val="008864CF"/>
    <w:rsid w:val="00886B02"/>
    <w:rsid w:val="0088718D"/>
    <w:rsid w:val="008876B8"/>
    <w:rsid w:val="008878AB"/>
    <w:rsid w:val="00887D9B"/>
    <w:rsid w:val="0088CF54"/>
    <w:rsid w:val="00890132"/>
    <w:rsid w:val="00890A47"/>
    <w:rsid w:val="00891070"/>
    <w:rsid w:val="0089220B"/>
    <w:rsid w:val="0089253F"/>
    <w:rsid w:val="008927BC"/>
    <w:rsid w:val="0089343E"/>
    <w:rsid w:val="00893CC5"/>
    <w:rsid w:val="00893CED"/>
    <w:rsid w:val="0089404E"/>
    <w:rsid w:val="00894537"/>
    <w:rsid w:val="008948D3"/>
    <w:rsid w:val="00894B97"/>
    <w:rsid w:val="00894EEE"/>
    <w:rsid w:val="0089529B"/>
    <w:rsid w:val="00895608"/>
    <w:rsid w:val="00895872"/>
    <w:rsid w:val="00895BBE"/>
    <w:rsid w:val="00895DB7"/>
    <w:rsid w:val="00895DFE"/>
    <w:rsid w:val="0089619B"/>
    <w:rsid w:val="00896602"/>
    <w:rsid w:val="008966B3"/>
    <w:rsid w:val="00896874"/>
    <w:rsid w:val="0089689B"/>
    <w:rsid w:val="00897B66"/>
    <w:rsid w:val="008A006F"/>
    <w:rsid w:val="008A0454"/>
    <w:rsid w:val="008A1DF5"/>
    <w:rsid w:val="008A1FF1"/>
    <w:rsid w:val="008A2265"/>
    <w:rsid w:val="008A256A"/>
    <w:rsid w:val="008A3064"/>
    <w:rsid w:val="008A32BE"/>
    <w:rsid w:val="008A39C3"/>
    <w:rsid w:val="008A428F"/>
    <w:rsid w:val="008A47BC"/>
    <w:rsid w:val="008A515A"/>
    <w:rsid w:val="008A5A87"/>
    <w:rsid w:val="008A5C87"/>
    <w:rsid w:val="008A5D0B"/>
    <w:rsid w:val="008A5F06"/>
    <w:rsid w:val="008A6811"/>
    <w:rsid w:val="008A68CA"/>
    <w:rsid w:val="008A69ED"/>
    <w:rsid w:val="008A794E"/>
    <w:rsid w:val="008A7977"/>
    <w:rsid w:val="008A7D23"/>
    <w:rsid w:val="008B0E04"/>
    <w:rsid w:val="008B1510"/>
    <w:rsid w:val="008B1831"/>
    <w:rsid w:val="008B1F2D"/>
    <w:rsid w:val="008B2039"/>
    <w:rsid w:val="008B22E6"/>
    <w:rsid w:val="008B2573"/>
    <w:rsid w:val="008B3B92"/>
    <w:rsid w:val="008B445D"/>
    <w:rsid w:val="008B4891"/>
    <w:rsid w:val="008B4A0F"/>
    <w:rsid w:val="008B4B29"/>
    <w:rsid w:val="008B5350"/>
    <w:rsid w:val="008B5407"/>
    <w:rsid w:val="008B6722"/>
    <w:rsid w:val="008B6EAB"/>
    <w:rsid w:val="008B6F8E"/>
    <w:rsid w:val="008B7E85"/>
    <w:rsid w:val="008BC885"/>
    <w:rsid w:val="008C04AE"/>
    <w:rsid w:val="008C07D2"/>
    <w:rsid w:val="008C0B49"/>
    <w:rsid w:val="008C200C"/>
    <w:rsid w:val="008C256A"/>
    <w:rsid w:val="008C3223"/>
    <w:rsid w:val="008C356C"/>
    <w:rsid w:val="008C36E5"/>
    <w:rsid w:val="008C4088"/>
    <w:rsid w:val="008C40D6"/>
    <w:rsid w:val="008C40E5"/>
    <w:rsid w:val="008C4179"/>
    <w:rsid w:val="008C43D3"/>
    <w:rsid w:val="008C4AF4"/>
    <w:rsid w:val="008C4E31"/>
    <w:rsid w:val="008C525E"/>
    <w:rsid w:val="008C52CC"/>
    <w:rsid w:val="008C5993"/>
    <w:rsid w:val="008C6569"/>
    <w:rsid w:val="008C68FA"/>
    <w:rsid w:val="008C7FE2"/>
    <w:rsid w:val="008D0068"/>
    <w:rsid w:val="008D021E"/>
    <w:rsid w:val="008D07EB"/>
    <w:rsid w:val="008D19E2"/>
    <w:rsid w:val="008D1D4A"/>
    <w:rsid w:val="008D22CF"/>
    <w:rsid w:val="008D2B35"/>
    <w:rsid w:val="008D2C43"/>
    <w:rsid w:val="008D2E18"/>
    <w:rsid w:val="008D3140"/>
    <w:rsid w:val="008D36F9"/>
    <w:rsid w:val="008D3935"/>
    <w:rsid w:val="008D4174"/>
    <w:rsid w:val="008D48F7"/>
    <w:rsid w:val="008D4F3C"/>
    <w:rsid w:val="008D5C89"/>
    <w:rsid w:val="008D62BD"/>
    <w:rsid w:val="008D64D9"/>
    <w:rsid w:val="008D66BE"/>
    <w:rsid w:val="008D6F9D"/>
    <w:rsid w:val="008E008A"/>
    <w:rsid w:val="008E0180"/>
    <w:rsid w:val="008E0495"/>
    <w:rsid w:val="008E0994"/>
    <w:rsid w:val="008E133E"/>
    <w:rsid w:val="008E13D3"/>
    <w:rsid w:val="008E1741"/>
    <w:rsid w:val="008E2460"/>
    <w:rsid w:val="008E24A4"/>
    <w:rsid w:val="008E3655"/>
    <w:rsid w:val="008E4082"/>
    <w:rsid w:val="008E4524"/>
    <w:rsid w:val="008E49A2"/>
    <w:rsid w:val="008E5CF6"/>
    <w:rsid w:val="008E65B1"/>
    <w:rsid w:val="008E69CA"/>
    <w:rsid w:val="008E6C8A"/>
    <w:rsid w:val="008E6D4F"/>
    <w:rsid w:val="008E6EFF"/>
    <w:rsid w:val="008E7A60"/>
    <w:rsid w:val="008E7CCF"/>
    <w:rsid w:val="008EE04E"/>
    <w:rsid w:val="008F0705"/>
    <w:rsid w:val="008F07AD"/>
    <w:rsid w:val="008F0B96"/>
    <w:rsid w:val="008F0CE8"/>
    <w:rsid w:val="008F1486"/>
    <w:rsid w:val="008F18A2"/>
    <w:rsid w:val="008F1FF1"/>
    <w:rsid w:val="008F23CD"/>
    <w:rsid w:val="008F23D6"/>
    <w:rsid w:val="008F274E"/>
    <w:rsid w:val="008F2C39"/>
    <w:rsid w:val="008F2CC7"/>
    <w:rsid w:val="008F2D6B"/>
    <w:rsid w:val="008F331C"/>
    <w:rsid w:val="008F34C7"/>
    <w:rsid w:val="008F3507"/>
    <w:rsid w:val="008F3A20"/>
    <w:rsid w:val="008F4773"/>
    <w:rsid w:val="008F4FFC"/>
    <w:rsid w:val="008F52FA"/>
    <w:rsid w:val="008F5482"/>
    <w:rsid w:val="008F55E4"/>
    <w:rsid w:val="008F578E"/>
    <w:rsid w:val="008F5D56"/>
    <w:rsid w:val="008F64F4"/>
    <w:rsid w:val="008F6882"/>
    <w:rsid w:val="008F6F10"/>
    <w:rsid w:val="008F72F9"/>
    <w:rsid w:val="008F7319"/>
    <w:rsid w:val="008F75A5"/>
    <w:rsid w:val="008F7B8B"/>
    <w:rsid w:val="008F7BA8"/>
    <w:rsid w:val="008F7BD3"/>
    <w:rsid w:val="008F7BEF"/>
    <w:rsid w:val="008F7C20"/>
    <w:rsid w:val="008F7D12"/>
    <w:rsid w:val="008F7F3D"/>
    <w:rsid w:val="008FC111"/>
    <w:rsid w:val="0090020A"/>
    <w:rsid w:val="009008B7"/>
    <w:rsid w:val="009009A0"/>
    <w:rsid w:val="00900EE3"/>
    <w:rsid w:val="0090134C"/>
    <w:rsid w:val="0090191D"/>
    <w:rsid w:val="009024C9"/>
    <w:rsid w:val="00902E21"/>
    <w:rsid w:val="00903314"/>
    <w:rsid w:val="00903702"/>
    <w:rsid w:val="00904388"/>
    <w:rsid w:val="00904679"/>
    <w:rsid w:val="00904BAB"/>
    <w:rsid w:val="00905E15"/>
    <w:rsid w:val="009068B3"/>
    <w:rsid w:val="00907217"/>
    <w:rsid w:val="0090748F"/>
    <w:rsid w:val="00907618"/>
    <w:rsid w:val="00907AD8"/>
    <w:rsid w:val="00907F58"/>
    <w:rsid w:val="00907FFD"/>
    <w:rsid w:val="00910295"/>
    <w:rsid w:val="0091112C"/>
    <w:rsid w:val="0091218A"/>
    <w:rsid w:val="009128F6"/>
    <w:rsid w:val="009130DA"/>
    <w:rsid w:val="00913705"/>
    <w:rsid w:val="00913900"/>
    <w:rsid w:val="009139C9"/>
    <w:rsid w:val="00913BC5"/>
    <w:rsid w:val="0091407C"/>
    <w:rsid w:val="00914342"/>
    <w:rsid w:val="00914A13"/>
    <w:rsid w:val="00914A88"/>
    <w:rsid w:val="00914C27"/>
    <w:rsid w:val="0091630A"/>
    <w:rsid w:val="00917F11"/>
    <w:rsid w:val="0091FF24"/>
    <w:rsid w:val="0092093C"/>
    <w:rsid w:val="0092098B"/>
    <w:rsid w:val="00920DE6"/>
    <w:rsid w:val="00921449"/>
    <w:rsid w:val="009233B8"/>
    <w:rsid w:val="009235AA"/>
    <w:rsid w:val="0092440A"/>
    <w:rsid w:val="00924790"/>
    <w:rsid w:val="00924C7C"/>
    <w:rsid w:val="00924FA6"/>
    <w:rsid w:val="00925006"/>
    <w:rsid w:val="009250F2"/>
    <w:rsid w:val="009252E1"/>
    <w:rsid w:val="0092584E"/>
    <w:rsid w:val="009263E0"/>
    <w:rsid w:val="00926573"/>
    <w:rsid w:val="00926C22"/>
    <w:rsid w:val="009271B6"/>
    <w:rsid w:val="009275FC"/>
    <w:rsid w:val="00927684"/>
    <w:rsid w:val="00927B46"/>
    <w:rsid w:val="009301D5"/>
    <w:rsid w:val="0093035C"/>
    <w:rsid w:val="009303D6"/>
    <w:rsid w:val="00931B4C"/>
    <w:rsid w:val="00932032"/>
    <w:rsid w:val="00932E05"/>
    <w:rsid w:val="0093342B"/>
    <w:rsid w:val="00934C1D"/>
    <w:rsid w:val="00934FE6"/>
    <w:rsid w:val="0093506C"/>
    <w:rsid w:val="0093553B"/>
    <w:rsid w:val="0093590F"/>
    <w:rsid w:val="00935C4E"/>
    <w:rsid w:val="00935D00"/>
    <w:rsid w:val="00936A8E"/>
    <w:rsid w:val="00937779"/>
    <w:rsid w:val="00937C83"/>
    <w:rsid w:val="0094122B"/>
    <w:rsid w:val="0094139D"/>
    <w:rsid w:val="0094182A"/>
    <w:rsid w:val="00941F55"/>
    <w:rsid w:val="0094307D"/>
    <w:rsid w:val="00943339"/>
    <w:rsid w:val="009442E5"/>
    <w:rsid w:val="00944B17"/>
    <w:rsid w:val="00944C49"/>
    <w:rsid w:val="0094534E"/>
    <w:rsid w:val="009455B8"/>
    <w:rsid w:val="00945747"/>
    <w:rsid w:val="009461DD"/>
    <w:rsid w:val="009467CB"/>
    <w:rsid w:val="00946D6F"/>
    <w:rsid w:val="009474EB"/>
    <w:rsid w:val="00947792"/>
    <w:rsid w:val="00947AA2"/>
    <w:rsid w:val="009502D9"/>
    <w:rsid w:val="00950B74"/>
    <w:rsid w:val="00950D6B"/>
    <w:rsid w:val="009510B1"/>
    <w:rsid w:val="0095137D"/>
    <w:rsid w:val="00951619"/>
    <w:rsid w:val="00951704"/>
    <w:rsid w:val="00953026"/>
    <w:rsid w:val="00953D9C"/>
    <w:rsid w:val="009541DC"/>
    <w:rsid w:val="009544E8"/>
    <w:rsid w:val="00954E46"/>
    <w:rsid w:val="0095510D"/>
    <w:rsid w:val="0095521C"/>
    <w:rsid w:val="00956AC2"/>
    <w:rsid w:val="009572B5"/>
    <w:rsid w:val="0095735C"/>
    <w:rsid w:val="00960967"/>
    <w:rsid w:val="00960C34"/>
    <w:rsid w:val="00960DE5"/>
    <w:rsid w:val="009610D3"/>
    <w:rsid w:val="00961321"/>
    <w:rsid w:val="0096161D"/>
    <w:rsid w:val="009619BE"/>
    <w:rsid w:val="00961CDF"/>
    <w:rsid w:val="00961EF7"/>
    <w:rsid w:val="00961F3D"/>
    <w:rsid w:val="00962D77"/>
    <w:rsid w:val="00962E0B"/>
    <w:rsid w:val="00963604"/>
    <w:rsid w:val="0096427E"/>
    <w:rsid w:val="00964434"/>
    <w:rsid w:val="0096444D"/>
    <w:rsid w:val="00965066"/>
    <w:rsid w:val="0096536E"/>
    <w:rsid w:val="00965671"/>
    <w:rsid w:val="00965695"/>
    <w:rsid w:val="00965A49"/>
    <w:rsid w:val="00965CFE"/>
    <w:rsid w:val="0096618F"/>
    <w:rsid w:val="009662F6"/>
    <w:rsid w:val="00966783"/>
    <w:rsid w:val="009669CB"/>
    <w:rsid w:val="009673D1"/>
    <w:rsid w:val="0096740A"/>
    <w:rsid w:val="00967930"/>
    <w:rsid w:val="00967D0B"/>
    <w:rsid w:val="00971472"/>
    <w:rsid w:val="0097193F"/>
    <w:rsid w:val="00971A50"/>
    <w:rsid w:val="00971F12"/>
    <w:rsid w:val="0097200E"/>
    <w:rsid w:val="009724C7"/>
    <w:rsid w:val="00972838"/>
    <w:rsid w:val="00973362"/>
    <w:rsid w:val="009740A0"/>
    <w:rsid w:val="00974326"/>
    <w:rsid w:val="00974706"/>
    <w:rsid w:val="009748BD"/>
    <w:rsid w:val="00974CE1"/>
    <w:rsid w:val="009755FA"/>
    <w:rsid w:val="00975731"/>
    <w:rsid w:val="00976576"/>
    <w:rsid w:val="009765C0"/>
    <w:rsid w:val="00976A40"/>
    <w:rsid w:val="0097794C"/>
    <w:rsid w:val="00980EC2"/>
    <w:rsid w:val="00981798"/>
    <w:rsid w:val="00981818"/>
    <w:rsid w:val="009822E8"/>
    <w:rsid w:val="0098281F"/>
    <w:rsid w:val="00982D36"/>
    <w:rsid w:val="0098315E"/>
    <w:rsid w:val="00984850"/>
    <w:rsid w:val="00984902"/>
    <w:rsid w:val="00984D34"/>
    <w:rsid w:val="00985FA7"/>
    <w:rsid w:val="009864F6"/>
    <w:rsid w:val="00986B80"/>
    <w:rsid w:val="00986DA0"/>
    <w:rsid w:val="00987938"/>
    <w:rsid w:val="00987975"/>
    <w:rsid w:val="00987CA7"/>
    <w:rsid w:val="009901E4"/>
    <w:rsid w:val="0099077D"/>
    <w:rsid w:val="00990F7E"/>
    <w:rsid w:val="00991CC4"/>
    <w:rsid w:val="00991D88"/>
    <w:rsid w:val="009921A1"/>
    <w:rsid w:val="00992733"/>
    <w:rsid w:val="00992C95"/>
    <w:rsid w:val="00992F62"/>
    <w:rsid w:val="00992FD7"/>
    <w:rsid w:val="009934AC"/>
    <w:rsid w:val="00993698"/>
    <w:rsid w:val="00993BEF"/>
    <w:rsid w:val="00993CF0"/>
    <w:rsid w:val="00993DFF"/>
    <w:rsid w:val="00994B67"/>
    <w:rsid w:val="00994C50"/>
    <w:rsid w:val="009954F9"/>
    <w:rsid w:val="00995AA6"/>
    <w:rsid w:val="00995EB3"/>
    <w:rsid w:val="0099603A"/>
    <w:rsid w:val="00997C96"/>
    <w:rsid w:val="009A0016"/>
    <w:rsid w:val="009A007D"/>
    <w:rsid w:val="009A0C0B"/>
    <w:rsid w:val="009A1658"/>
    <w:rsid w:val="009A16EC"/>
    <w:rsid w:val="009A208C"/>
    <w:rsid w:val="009A2522"/>
    <w:rsid w:val="009A2615"/>
    <w:rsid w:val="009A2ABA"/>
    <w:rsid w:val="009A41D1"/>
    <w:rsid w:val="009A44A7"/>
    <w:rsid w:val="009A5113"/>
    <w:rsid w:val="009A6147"/>
    <w:rsid w:val="009A625D"/>
    <w:rsid w:val="009A632A"/>
    <w:rsid w:val="009A68D5"/>
    <w:rsid w:val="009A69F3"/>
    <w:rsid w:val="009A6E91"/>
    <w:rsid w:val="009A70CA"/>
    <w:rsid w:val="009A7F59"/>
    <w:rsid w:val="009B15E9"/>
    <w:rsid w:val="009B1FCD"/>
    <w:rsid w:val="009B35CC"/>
    <w:rsid w:val="009B3ABB"/>
    <w:rsid w:val="009B3E16"/>
    <w:rsid w:val="009B4AFA"/>
    <w:rsid w:val="009B5369"/>
    <w:rsid w:val="009B6BD6"/>
    <w:rsid w:val="009B7782"/>
    <w:rsid w:val="009B7A8D"/>
    <w:rsid w:val="009B7D5F"/>
    <w:rsid w:val="009B7FAF"/>
    <w:rsid w:val="009C0400"/>
    <w:rsid w:val="009C0DFA"/>
    <w:rsid w:val="009C11AE"/>
    <w:rsid w:val="009C1379"/>
    <w:rsid w:val="009C1FFC"/>
    <w:rsid w:val="009C2285"/>
    <w:rsid w:val="009C273C"/>
    <w:rsid w:val="009C2AC7"/>
    <w:rsid w:val="009C2C61"/>
    <w:rsid w:val="009C2CC6"/>
    <w:rsid w:val="009C36B3"/>
    <w:rsid w:val="009C381D"/>
    <w:rsid w:val="009C3EF0"/>
    <w:rsid w:val="009C41B0"/>
    <w:rsid w:val="009C45D0"/>
    <w:rsid w:val="009C4BEC"/>
    <w:rsid w:val="009C4F21"/>
    <w:rsid w:val="009C5978"/>
    <w:rsid w:val="009C5DB8"/>
    <w:rsid w:val="009C6614"/>
    <w:rsid w:val="009C6765"/>
    <w:rsid w:val="009C6B53"/>
    <w:rsid w:val="009C7820"/>
    <w:rsid w:val="009C7B73"/>
    <w:rsid w:val="009D0190"/>
    <w:rsid w:val="009D13D5"/>
    <w:rsid w:val="009D1E64"/>
    <w:rsid w:val="009D24BB"/>
    <w:rsid w:val="009D2537"/>
    <w:rsid w:val="009D28C9"/>
    <w:rsid w:val="009D38A8"/>
    <w:rsid w:val="009D3E5B"/>
    <w:rsid w:val="009D3E71"/>
    <w:rsid w:val="009D4448"/>
    <w:rsid w:val="009D46E0"/>
    <w:rsid w:val="009D54C5"/>
    <w:rsid w:val="009D5677"/>
    <w:rsid w:val="009D5753"/>
    <w:rsid w:val="009D5AFE"/>
    <w:rsid w:val="009D5B64"/>
    <w:rsid w:val="009D63E9"/>
    <w:rsid w:val="009D6895"/>
    <w:rsid w:val="009D6D3A"/>
    <w:rsid w:val="009D754A"/>
    <w:rsid w:val="009D754D"/>
    <w:rsid w:val="009D7830"/>
    <w:rsid w:val="009D7CC8"/>
    <w:rsid w:val="009E0B5D"/>
    <w:rsid w:val="009E1157"/>
    <w:rsid w:val="009E1E4D"/>
    <w:rsid w:val="009E2793"/>
    <w:rsid w:val="009E2D82"/>
    <w:rsid w:val="009E3112"/>
    <w:rsid w:val="009E321D"/>
    <w:rsid w:val="009E376A"/>
    <w:rsid w:val="009E37D6"/>
    <w:rsid w:val="009E3FCA"/>
    <w:rsid w:val="009E44AB"/>
    <w:rsid w:val="009E45D0"/>
    <w:rsid w:val="009E4668"/>
    <w:rsid w:val="009E4738"/>
    <w:rsid w:val="009E531D"/>
    <w:rsid w:val="009E5425"/>
    <w:rsid w:val="009E657F"/>
    <w:rsid w:val="009E78BE"/>
    <w:rsid w:val="009F07EA"/>
    <w:rsid w:val="009F0F53"/>
    <w:rsid w:val="009F110A"/>
    <w:rsid w:val="009F1509"/>
    <w:rsid w:val="009F17E5"/>
    <w:rsid w:val="009F1F24"/>
    <w:rsid w:val="009F20CE"/>
    <w:rsid w:val="009F21D5"/>
    <w:rsid w:val="009F22C6"/>
    <w:rsid w:val="009F25D9"/>
    <w:rsid w:val="009F2606"/>
    <w:rsid w:val="009F2A43"/>
    <w:rsid w:val="009F2D30"/>
    <w:rsid w:val="009F334F"/>
    <w:rsid w:val="009F363D"/>
    <w:rsid w:val="009F39D3"/>
    <w:rsid w:val="009F3B3F"/>
    <w:rsid w:val="009F3BBD"/>
    <w:rsid w:val="009F3CB1"/>
    <w:rsid w:val="009F49F2"/>
    <w:rsid w:val="009F4AC5"/>
    <w:rsid w:val="009F4D5B"/>
    <w:rsid w:val="009F5A27"/>
    <w:rsid w:val="009F5E60"/>
    <w:rsid w:val="009F6843"/>
    <w:rsid w:val="00A0052F"/>
    <w:rsid w:val="00A0071F"/>
    <w:rsid w:val="00A008BC"/>
    <w:rsid w:val="00A0100A"/>
    <w:rsid w:val="00A010FF"/>
    <w:rsid w:val="00A02184"/>
    <w:rsid w:val="00A02562"/>
    <w:rsid w:val="00A02667"/>
    <w:rsid w:val="00A02B96"/>
    <w:rsid w:val="00A0356F"/>
    <w:rsid w:val="00A036AC"/>
    <w:rsid w:val="00A04B78"/>
    <w:rsid w:val="00A05BAA"/>
    <w:rsid w:val="00A05FD3"/>
    <w:rsid w:val="00A06589"/>
    <w:rsid w:val="00A0695D"/>
    <w:rsid w:val="00A06DBE"/>
    <w:rsid w:val="00A07005"/>
    <w:rsid w:val="00A07962"/>
    <w:rsid w:val="00A0FFAB"/>
    <w:rsid w:val="00A10DB6"/>
    <w:rsid w:val="00A10DCC"/>
    <w:rsid w:val="00A10E6A"/>
    <w:rsid w:val="00A10F2A"/>
    <w:rsid w:val="00A113CF"/>
    <w:rsid w:val="00A1207C"/>
    <w:rsid w:val="00A12B83"/>
    <w:rsid w:val="00A133F3"/>
    <w:rsid w:val="00A13429"/>
    <w:rsid w:val="00A13441"/>
    <w:rsid w:val="00A13895"/>
    <w:rsid w:val="00A14236"/>
    <w:rsid w:val="00A1482C"/>
    <w:rsid w:val="00A14A6B"/>
    <w:rsid w:val="00A14DFB"/>
    <w:rsid w:val="00A1507C"/>
    <w:rsid w:val="00A15610"/>
    <w:rsid w:val="00A15B43"/>
    <w:rsid w:val="00A15CEA"/>
    <w:rsid w:val="00A17171"/>
    <w:rsid w:val="00A17283"/>
    <w:rsid w:val="00A1786D"/>
    <w:rsid w:val="00A2033A"/>
    <w:rsid w:val="00A20361"/>
    <w:rsid w:val="00A20E1C"/>
    <w:rsid w:val="00A2164C"/>
    <w:rsid w:val="00A21A66"/>
    <w:rsid w:val="00A21B35"/>
    <w:rsid w:val="00A221F3"/>
    <w:rsid w:val="00A228B4"/>
    <w:rsid w:val="00A23205"/>
    <w:rsid w:val="00A23698"/>
    <w:rsid w:val="00A237B0"/>
    <w:rsid w:val="00A23845"/>
    <w:rsid w:val="00A241F4"/>
    <w:rsid w:val="00A247D3"/>
    <w:rsid w:val="00A247F7"/>
    <w:rsid w:val="00A24D28"/>
    <w:rsid w:val="00A25BC2"/>
    <w:rsid w:val="00A26337"/>
    <w:rsid w:val="00A26A71"/>
    <w:rsid w:val="00A26AAB"/>
    <w:rsid w:val="00A26B05"/>
    <w:rsid w:val="00A26DB5"/>
    <w:rsid w:val="00A271EE"/>
    <w:rsid w:val="00A27847"/>
    <w:rsid w:val="00A3006B"/>
    <w:rsid w:val="00A3032C"/>
    <w:rsid w:val="00A305D3"/>
    <w:rsid w:val="00A3062B"/>
    <w:rsid w:val="00A3070F"/>
    <w:rsid w:val="00A30ADE"/>
    <w:rsid w:val="00A30C6C"/>
    <w:rsid w:val="00A310DB"/>
    <w:rsid w:val="00A3130B"/>
    <w:rsid w:val="00A31AF2"/>
    <w:rsid w:val="00A32117"/>
    <w:rsid w:val="00A32580"/>
    <w:rsid w:val="00A32D06"/>
    <w:rsid w:val="00A34CA8"/>
    <w:rsid w:val="00A35140"/>
    <w:rsid w:val="00A351C7"/>
    <w:rsid w:val="00A355E7"/>
    <w:rsid w:val="00A35E3A"/>
    <w:rsid w:val="00A36123"/>
    <w:rsid w:val="00A3662C"/>
    <w:rsid w:val="00A36B26"/>
    <w:rsid w:val="00A37843"/>
    <w:rsid w:val="00A37C1E"/>
    <w:rsid w:val="00A40DD3"/>
    <w:rsid w:val="00A41B91"/>
    <w:rsid w:val="00A41D85"/>
    <w:rsid w:val="00A41EFA"/>
    <w:rsid w:val="00A424BF"/>
    <w:rsid w:val="00A427A0"/>
    <w:rsid w:val="00A42C55"/>
    <w:rsid w:val="00A42DD4"/>
    <w:rsid w:val="00A43826"/>
    <w:rsid w:val="00A439D6"/>
    <w:rsid w:val="00A44A75"/>
    <w:rsid w:val="00A45D0E"/>
    <w:rsid w:val="00A46252"/>
    <w:rsid w:val="00A47B7B"/>
    <w:rsid w:val="00A5025E"/>
    <w:rsid w:val="00A507B9"/>
    <w:rsid w:val="00A50A41"/>
    <w:rsid w:val="00A50EEE"/>
    <w:rsid w:val="00A5140B"/>
    <w:rsid w:val="00A5233B"/>
    <w:rsid w:val="00A524E4"/>
    <w:rsid w:val="00A5251C"/>
    <w:rsid w:val="00A52554"/>
    <w:rsid w:val="00A52733"/>
    <w:rsid w:val="00A52B8D"/>
    <w:rsid w:val="00A536CF"/>
    <w:rsid w:val="00A5419D"/>
    <w:rsid w:val="00A542EC"/>
    <w:rsid w:val="00A5459E"/>
    <w:rsid w:val="00A54C5D"/>
    <w:rsid w:val="00A54D0B"/>
    <w:rsid w:val="00A54D33"/>
    <w:rsid w:val="00A55313"/>
    <w:rsid w:val="00A553F9"/>
    <w:rsid w:val="00A55A1C"/>
    <w:rsid w:val="00A5624B"/>
    <w:rsid w:val="00A56983"/>
    <w:rsid w:val="00A56EA3"/>
    <w:rsid w:val="00A573FE"/>
    <w:rsid w:val="00A5744A"/>
    <w:rsid w:val="00A574BD"/>
    <w:rsid w:val="00A57528"/>
    <w:rsid w:val="00A5755C"/>
    <w:rsid w:val="00A576FF"/>
    <w:rsid w:val="00A57B28"/>
    <w:rsid w:val="00A5C749"/>
    <w:rsid w:val="00A6101A"/>
    <w:rsid w:val="00A61034"/>
    <w:rsid w:val="00A612FC"/>
    <w:rsid w:val="00A61B0A"/>
    <w:rsid w:val="00A61D08"/>
    <w:rsid w:val="00A620ED"/>
    <w:rsid w:val="00A62C28"/>
    <w:rsid w:val="00A63316"/>
    <w:rsid w:val="00A63A54"/>
    <w:rsid w:val="00A64495"/>
    <w:rsid w:val="00A64C9A"/>
    <w:rsid w:val="00A6550A"/>
    <w:rsid w:val="00A65DBE"/>
    <w:rsid w:val="00A6615F"/>
    <w:rsid w:val="00A671F5"/>
    <w:rsid w:val="00A67869"/>
    <w:rsid w:val="00A678BD"/>
    <w:rsid w:val="00A679F4"/>
    <w:rsid w:val="00A67BCA"/>
    <w:rsid w:val="00A67FE8"/>
    <w:rsid w:val="00A70091"/>
    <w:rsid w:val="00A717E9"/>
    <w:rsid w:val="00A719B6"/>
    <w:rsid w:val="00A71E37"/>
    <w:rsid w:val="00A71EF3"/>
    <w:rsid w:val="00A7260C"/>
    <w:rsid w:val="00A72885"/>
    <w:rsid w:val="00A728C2"/>
    <w:rsid w:val="00A729EE"/>
    <w:rsid w:val="00A72AEB"/>
    <w:rsid w:val="00A737C8"/>
    <w:rsid w:val="00A73A41"/>
    <w:rsid w:val="00A73BF2"/>
    <w:rsid w:val="00A73F4F"/>
    <w:rsid w:val="00A7409F"/>
    <w:rsid w:val="00A74C4A"/>
    <w:rsid w:val="00A74D8A"/>
    <w:rsid w:val="00A75037"/>
    <w:rsid w:val="00A756BD"/>
    <w:rsid w:val="00A75755"/>
    <w:rsid w:val="00A75AF7"/>
    <w:rsid w:val="00A760A6"/>
    <w:rsid w:val="00A76BB8"/>
    <w:rsid w:val="00A7765D"/>
    <w:rsid w:val="00A7D7A8"/>
    <w:rsid w:val="00A803E3"/>
    <w:rsid w:val="00A80580"/>
    <w:rsid w:val="00A8078C"/>
    <w:rsid w:val="00A80CCD"/>
    <w:rsid w:val="00A810D0"/>
    <w:rsid w:val="00A8141E"/>
    <w:rsid w:val="00A81754"/>
    <w:rsid w:val="00A8187B"/>
    <w:rsid w:val="00A818EC"/>
    <w:rsid w:val="00A81B1D"/>
    <w:rsid w:val="00A81CFB"/>
    <w:rsid w:val="00A81D11"/>
    <w:rsid w:val="00A81E12"/>
    <w:rsid w:val="00A821F7"/>
    <w:rsid w:val="00A8225C"/>
    <w:rsid w:val="00A82A7D"/>
    <w:rsid w:val="00A82ECC"/>
    <w:rsid w:val="00A832E4"/>
    <w:rsid w:val="00A839F6"/>
    <w:rsid w:val="00A84698"/>
    <w:rsid w:val="00A84BB4"/>
    <w:rsid w:val="00A84E11"/>
    <w:rsid w:val="00A85ABF"/>
    <w:rsid w:val="00A85B8A"/>
    <w:rsid w:val="00A85FDC"/>
    <w:rsid w:val="00A8622E"/>
    <w:rsid w:val="00A862A4"/>
    <w:rsid w:val="00A8681F"/>
    <w:rsid w:val="00A86A48"/>
    <w:rsid w:val="00A86C52"/>
    <w:rsid w:val="00A87051"/>
    <w:rsid w:val="00A90073"/>
    <w:rsid w:val="00A90558"/>
    <w:rsid w:val="00A90DA3"/>
    <w:rsid w:val="00A9123E"/>
    <w:rsid w:val="00A9136D"/>
    <w:rsid w:val="00A9198F"/>
    <w:rsid w:val="00A91AB9"/>
    <w:rsid w:val="00A91BAC"/>
    <w:rsid w:val="00A9248D"/>
    <w:rsid w:val="00A927C0"/>
    <w:rsid w:val="00A9291A"/>
    <w:rsid w:val="00A92F3B"/>
    <w:rsid w:val="00A9438B"/>
    <w:rsid w:val="00A94511"/>
    <w:rsid w:val="00A94698"/>
    <w:rsid w:val="00A9523D"/>
    <w:rsid w:val="00A954DF"/>
    <w:rsid w:val="00A956B2"/>
    <w:rsid w:val="00A95F7C"/>
    <w:rsid w:val="00A960EB"/>
    <w:rsid w:val="00A9665D"/>
    <w:rsid w:val="00A96E77"/>
    <w:rsid w:val="00A97AAA"/>
    <w:rsid w:val="00A97B3D"/>
    <w:rsid w:val="00A97B77"/>
    <w:rsid w:val="00A97D4B"/>
    <w:rsid w:val="00A97E69"/>
    <w:rsid w:val="00AA099A"/>
    <w:rsid w:val="00AA0B96"/>
    <w:rsid w:val="00AA11C3"/>
    <w:rsid w:val="00AA1340"/>
    <w:rsid w:val="00AA1555"/>
    <w:rsid w:val="00AA1698"/>
    <w:rsid w:val="00AA2115"/>
    <w:rsid w:val="00AA2BC1"/>
    <w:rsid w:val="00AA2CE4"/>
    <w:rsid w:val="00AA4A0B"/>
    <w:rsid w:val="00AA5163"/>
    <w:rsid w:val="00AA5E58"/>
    <w:rsid w:val="00AA605A"/>
    <w:rsid w:val="00AA6474"/>
    <w:rsid w:val="00AA67A4"/>
    <w:rsid w:val="00AA6C9F"/>
    <w:rsid w:val="00AA6F5F"/>
    <w:rsid w:val="00AA79D2"/>
    <w:rsid w:val="00AA7E4E"/>
    <w:rsid w:val="00AAA4C9"/>
    <w:rsid w:val="00AABD07"/>
    <w:rsid w:val="00AB00AA"/>
    <w:rsid w:val="00AB068D"/>
    <w:rsid w:val="00AB0E6D"/>
    <w:rsid w:val="00AB0F71"/>
    <w:rsid w:val="00AB1532"/>
    <w:rsid w:val="00AB1831"/>
    <w:rsid w:val="00AB22B9"/>
    <w:rsid w:val="00AB2A94"/>
    <w:rsid w:val="00AB3A8A"/>
    <w:rsid w:val="00AB3CB0"/>
    <w:rsid w:val="00AB438C"/>
    <w:rsid w:val="00AB43A7"/>
    <w:rsid w:val="00AB4657"/>
    <w:rsid w:val="00AB5283"/>
    <w:rsid w:val="00AB54CC"/>
    <w:rsid w:val="00AB55AC"/>
    <w:rsid w:val="00AB6486"/>
    <w:rsid w:val="00AB6BEE"/>
    <w:rsid w:val="00AB6BF3"/>
    <w:rsid w:val="00AB6D6D"/>
    <w:rsid w:val="00AB7539"/>
    <w:rsid w:val="00AB7F6A"/>
    <w:rsid w:val="00AC011A"/>
    <w:rsid w:val="00AC05ED"/>
    <w:rsid w:val="00AC1A27"/>
    <w:rsid w:val="00AC1BD6"/>
    <w:rsid w:val="00AC21B9"/>
    <w:rsid w:val="00AC2CBD"/>
    <w:rsid w:val="00AC34A7"/>
    <w:rsid w:val="00AC3C0D"/>
    <w:rsid w:val="00AC3F25"/>
    <w:rsid w:val="00AC5402"/>
    <w:rsid w:val="00AC566F"/>
    <w:rsid w:val="00AC6164"/>
    <w:rsid w:val="00AC617E"/>
    <w:rsid w:val="00AC6DDD"/>
    <w:rsid w:val="00AC773F"/>
    <w:rsid w:val="00AC7818"/>
    <w:rsid w:val="00AC78EE"/>
    <w:rsid w:val="00AC7937"/>
    <w:rsid w:val="00AC7C1D"/>
    <w:rsid w:val="00ACC1C3"/>
    <w:rsid w:val="00AD0E86"/>
    <w:rsid w:val="00AD101B"/>
    <w:rsid w:val="00AD1283"/>
    <w:rsid w:val="00AD13E9"/>
    <w:rsid w:val="00AD16D7"/>
    <w:rsid w:val="00AD18ED"/>
    <w:rsid w:val="00AD1C70"/>
    <w:rsid w:val="00AD20CF"/>
    <w:rsid w:val="00AD210C"/>
    <w:rsid w:val="00AD2C29"/>
    <w:rsid w:val="00AD3349"/>
    <w:rsid w:val="00AD3EDE"/>
    <w:rsid w:val="00AD4512"/>
    <w:rsid w:val="00AD49CD"/>
    <w:rsid w:val="00AD4C90"/>
    <w:rsid w:val="00AD52EB"/>
    <w:rsid w:val="00AD5385"/>
    <w:rsid w:val="00AD5BE1"/>
    <w:rsid w:val="00AD68C3"/>
    <w:rsid w:val="00AD7422"/>
    <w:rsid w:val="00AD7473"/>
    <w:rsid w:val="00AE0195"/>
    <w:rsid w:val="00AE094C"/>
    <w:rsid w:val="00AE1142"/>
    <w:rsid w:val="00AE1539"/>
    <w:rsid w:val="00AE1C96"/>
    <w:rsid w:val="00AE25B4"/>
    <w:rsid w:val="00AE2C30"/>
    <w:rsid w:val="00AE3348"/>
    <w:rsid w:val="00AE348E"/>
    <w:rsid w:val="00AE3875"/>
    <w:rsid w:val="00AE3E01"/>
    <w:rsid w:val="00AE46F9"/>
    <w:rsid w:val="00AE48BF"/>
    <w:rsid w:val="00AE4A50"/>
    <w:rsid w:val="00AE4CE2"/>
    <w:rsid w:val="00AE4EEA"/>
    <w:rsid w:val="00AE557E"/>
    <w:rsid w:val="00AE5602"/>
    <w:rsid w:val="00AE5623"/>
    <w:rsid w:val="00AE562C"/>
    <w:rsid w:val="00AE5764"/>
    <w:rsid w:val="00AE65C3"/>
    <w:rsid w:val="00AE6FBA"/>
    <w:rsid w:val="00AE7A5D"/>
    <w:rsid w:val="00AE7D70"/>
    <w:rsid w:val="00AF0213"/>
    <w:rsid w:val="00AF0214"/>
    <w:rsid w:val="00AF099B"/>
    <w:rsid w:val="00AF11BD"/>
    <w:rsid w:val="00AF14FB"/>
    <w:rsid w:val="00AF16BD"/>
    <w:rsid w:val="00AF1E66"/>
    <w:rsid w:val="00AF2EA7"/>
    <w:rsid w:val="00AF2FA4"/>
    <w:rsid w:val="00AF3179"/>
    <w:rsid w:val="00AF32EB"/>
    <w:rsid w:val="00AF3C5B"/>
    <w:rsid w:val="00AF3EF2"/>
    <w:rsid w:val="00AF4188"/>
    <w:rsid w:val="00AF4946"/>
    <w:rsid w:val="00AF5C78"/>
    <w:rsid w:val="00AF5DCE"/>
    <w:rsid w:val="00AF6405"/>
    <w:rsid w:val="00AF6B93"/>
    <w:rsid w:val="00AF718D"/>
    <w:rsid w:val="00AF772A"/>
    <w:rsid w:val="00AF7B8E"/>
    <w:rsid w:val="00AF7FAC"/>
    <w:rsid w:val="00B0088E"/>
    <w:rsid w:val="00B010D0"/>
    <w:rsid w:val="00B0118B"/>
    <w:rsid w:val="00B01201"/>
    <w:rsid w:val="00B01B9D"/>
    <w:rsid w:val="00B01C72"/>
    <w:rsid w:val="00B01CBD"/>
    <w:rsid w:val="00B01F8C"/>
    <w:rsid w:val="00B021D0"/>
    <w:rsid w:val="00B0239B"/>
    <w:rsid w:val="00B023C5"/>
    <w:rsid w:val="00B02731"/>
    <w:rsid w:val="00B02EE8"/>
    <w:rsid w:val="00B02FAF"/>
    <w:rsid w:val="00B03419"/>
    <w:rsid w:val="00B03B12"/>
    <w:rsid w:val="00B03E7A"/>
    <w:rsid w:val="00B0402E"/>
    <w:rsid w:val="00B04072"/>
    <w:rsid w:val="00B041F4"/>
    <w:rsid w:val="00B0427D"/>
    <w:rsid w:val="00B04334"/>
    <w:rsid w:val="00B04467"/>
    <w:rsid w:val="00B04B06"/>
    <w:rsid w:val="00B05248"/>
    <w:rsid w:val="00B052B4"/>
    <w:rsid w:val="00B05E2E"/>
    <w:rsid w:val="00B05ED5"/>
    <w:rsid w:val="00B071AD"/>
    <w:rsid w:val="00B0733B"/>
    <w:rsid w:val="00B07612"/>
    <w:rsid w:val="00B07641"/>
    <w:rsid w:val="00B07926"/>
    <w:rsid w:val="00B07AF6"/>
    <w:rsid w:val="00B07B77"/>
    <w:rsid w:val="00B0A9C2"/>
    <w:rsid w:val="00B10828"/>
    <w:rsid w:val="00B10A16"/>
    <w:rsid w:val="00B10B8A"/>
    <w:rsid w:val="00B10DC6"/>
    <w:rsid w:val="00B10F7E"/>
    <w:rsid w:val="00B11019"/>
    <w:rsid w:val="00B11D47"/>
    <w:rsid w:val="00B12181"/>
    <w:rsid w:val="00B12872"/>
    <w:rsid w:val="00B12991"/>
    <w:rsid w:val="00B12EC3"/>
    <w:rsid w:val="00B13154"/>
    <w:rsid w:val="00B1322C"/>
    <w:rsid w:val="00B13A0B"/>
    <w:rsid w:val="00B13B88"/>
    <w:rsid w:val="00B13F5B"/>
    <w:rsid w:val="00B13F78"/>
    <w:rsid w:val="00B14185"/>
    <w:rsid w:val="00B1466D"/>
    <w:rsid w:val="00B15302"/>
    <w:rsid w:val="00B155B5"/>
    <w:rsid w:val="00B15A6A"/>
    <w:rsid w:val="00B17008"/>
    <w:rsid w:val="00B174DE"/>
    <w:rsid w:val="00B176F6"/>
    <w:rsid w:val="00B17D6D"/>
    <w:rsid w:val="00B1D7E5"/>
    <w:rsid w:val="00B206B9"/>
    <w:rsid w:val="00B207EE"/>
    <w:rsid w:val="00B20926"/>
    <w:rsid w:val="00B20D17"/>
    <w:rsid w:val="00B2120A"/>
    <w:rsid w:val="00B2133D"/>
    <w:rsid w:val="00B2255D"/>
    <w:rsid w:val="00B230F6"/>
    <w:rsid w:val="00B23DB1"/>
    <w:rsid w:val="00B2436E"/>
    <w:rsid w:val="00B24565"/>
    <w:rsid w:val="00B25250"/>
    <w:rsid w:val="00B25386"/>
    <w:rsid w:val="00B2546D"/>
    <w:rsid w:val="00B25B14"/>
    <w:rsid w:val="00B25BFD"/>
    <w:rsid w:val="00B25DD4"/>
    <w:rsid w:val="00B25F64"/>
    <w:rsid w:val="00B2643B"/>
    <w:rsid w:val="00B26531"/>
    <w:rsid w:val="00B265C1"/>
    <w:rsid w:val="00B265D9"/>
    <w:rsid w:val="00B26B24"/>
    <w:rsid w:val="00B27489"/>
    <w:rsid w:val="00B2779E"/>
    <w:rsid w:val="00B277FD"/>
    <w:rsid w:val="00B30EE2"/>
    <w:rsid w:val="00B311E0"/>
    <w:rsid w:val="00B312AE"/>
    <w:rsid w:val="00B316C7"/>
    <w:rsid w:val="00B31F37"/>
    <w:rsid w:val="00B32EB4"/>
    <w:rsid w:val="00B332D8"/>
    <w:rsid w:val="00B33738"/>
    <w:rsid w:val="00B338A7"/>
    <w:rsid w:val="00B33903"/>
    <w:rsid w:val="00B33D82"/>
    <w:rsid w:val="00B34034"/>
    <w:rsid w:val="00B34598"/>
    <w:rsid w:val="00B3495C"/>
    <w:rsid w:val="00B35472"/>
    <w:rsid w:val="00B35EA0"/>
    <w:rsid w:val="00B36155"/>
    <w:rsid w:val="00B363E1"/>
    <w:rsid w:val="00B3645D"/>
    <w:rsid w:val="00B364AF"/>
    <w:rsid w:val="00B369DA"/>
    <w:rsid w:val="00B37198"/>
    <w:rsid w:val="00B401F2"/>
    <w:rsid w:val="00B40658"/>
    <w:rsid w:val="00B412C5"/>
    <w:rsid w:val="00B41724"/>
    <w:rsid w:val="00B41FFC"/>
    <w:rsid w:val="00B4229C"/>
    <w:rsid w:val="00B424E3"/>
    <w:rsid w:val="00B4272E"/>
    <w:rsid w:val="00B42764"/>
    <w:rsid w:val="00B4289C"/>
    <w:rsid w:val="00B42A34"/>
    <w:rsid w:val="00B42F1D"/>
    <w:rsid w:val="00B43255"/>
    <w:rsid w:val="00B43288"/>
    <w:rsid w:val="00B44010"/>
    <w:rsid w:val="00B443C6"/>
    <w:rsid w:val="00B449CA"/>
    <w:rsid w:val="00B44A48"/>
    <w:rsid w:val="00B4533C"/>
    <w:rsid w:val="00B454C2"/>
    <w:rsid w:val="00B476F7"/>
    <w:rsid w:val="00B47995"/>
    <w:rsid w:val="00B47B60"/>
    <w:rsid w:val="00B47CB2"/>
    <w:rsid w:val="00B47D22"/>
    <w:rsid w:val="00B500F2"/>
    <w:rsid w:val="00B50371"/>
    <w:rsid w:val="00B507D9"/>
    <w:rsid w:val="00B51052"/>
    <w:rsid w:val="00B51229"/>
    <w:rsid w:val="00B5136E"/>
    <w:rsid w:val="00B513FE"/>
    <w:rsid w:val="00B52704"/>
    <w:rsid w:val="00B53020"/>
    <w:rsid w:val="00B5320B"/>
    <w:rsid w:val="00B532E2"/>
    <w:rsid w:val="00B536A8"/>
    <w:rsid w:val="00B53791"/>
    <w:rsid w:val="00B53A12"/>
    <w:rsid w:val="00B53A6C"/>
    <w:rsid w:val="00B53C1C"/>
    <w:rsid w:val="00B54132"/>
    <w:rsid w:val="00B54E91"/>
    <w:rsid w:val="00B550A4"/>
    <w:rsid w:val="00B567B2"/>
    <w:rsid w:val="00B57DF7"/>
    <w:rsid w:val="00B59911"/>
    <w:rsid w:val="00B60170"/>
    <w:rsid w:val="00B6034E"/>
    <w:rsid w:val="00B60505"/>
    <w:rsid w:val="00B60589"/>
    <w:rsid w:val="00B60913"/>
    <w:rsid w:val="00B61327"/>
    <w:rsid w:val="00B615B4"/>
    <w:rsid w:val="00B61759"/>
    <w:rsid w:val="00B6196D"/>
    <w:rsid w:val="00B61C75"/>
    <w:rsid w:val="00B61D99"/>
    <w:rsid w:val="00B61E55"/>
    <w:rsid w:val="00B6205B"/>
    <w:rsid w:val="00B62552"/>
    <w:rsid w:val="00B62F58"/>
    <w:rsid w:val="00B63931"/>
    <w:rsid w:val="00B63AA5"/>
    <w:rsid w:val="00B63EB6"/>
    <w:rsid w:val="00B64E6C"/>
    <w:rsid w:val="00B652D5"/>
    <w:rsid w:val="00B65755"/>
    <w:rsid w:val="00B66738"/>
    <w:rsid w:val="00B669AC"/>
    <w:rsid w:val="00B674A3"/>
    <w:rsid w:val="00B674D7"/>
    <w:rsid w:val="00B7032E"/>
    <w:rsid w:val="00B703E9"/>
    <w:rsid w:val="00B703EC"/>
    <w:rsid w:val="00B70440"/>
    <w:rsid w:val="00B71111"/>
    <w:rsid w:val="00B7194D"/>
    <w:rsid w:val="00B71B61"/>
    <w:rsid w:val="00B71BFA"/>
    <w:rsid w:val="00B71D2F"/>
    <w:rsid w:val="00B71F84"/>
    <w:rsid w:val="00B7292A"/>
    <w:rsid w:val="00B733C4"/>
    <w:rsid w:val="00B73672"/>
    <w:rsid w:val="00B73A3F"/>
    <w:rsid w:val="00B73A88"/>
    <w:rsid w:val="00B73AE1"/>
    <w:rsid w:val="00B73C22"/>
    <w:rsid w:val="00B7425B"/>
    <w:rsid w:val="00B74450"/>
    <w:rsid w:val="00B74A84"/>
    <w:rsid w:val="00B74F9C"/>
    <w:rsid w:val="00B75239"/>
    <w:rsid w:val="00B754EC"/>
    <w:rsid w:val="00B7577B"/>
    <w:rsid w:val="00B75DD0"/>
    <w:rsid w:val="00B75FC2"/>
    <w:rsid w:val="00B76547"/>
    <w:rsid w:val="00B765A7"/>
    <w:rsid w:val="00B7696A"/>
    <w:rsid w:val="00B76A4F"/>
    <w:rsid w:val="00B77A02"/>
    <w:rsid w:val="00B77E38"/>
    <w:rsid w:val="00B80298"/>
    <w:rsid w:val="00B80893"/>
    <w:rsid w:val="00B80E47"/>
    <w:rsid w:val="00B80EE6"/>
    <w:rsid w:val="00B80F0E"/>
    <w:rsid w:val="00B81088"/>
    <w:rsid w:val="00B8144C"/>
    <w:rsid w:val="00B81927"/>
    <w:rsid w:val="00B82322"/>
    <w:rsid w:val="00B82671"/>
    <w:rsid w:val="00B82A6E"/>
    <w:rsid w:val="00B82CFD"/>
    <w:rsid w:val="00B83257"/>
    <w:rsid w:val="00B83951"/>
    <w:rsid w:val="00B83D5D"/>
    <w:rsid w:val="00B84786"/>
    <w:rsid w:val="00B85A25"/>
    <w:rsid w:val="00B86377"/>
    <w:rsid w:val="00B86A64"/>
    <w:rsid w:val="00B871DB"/>
    <w:rsid w:val="00B87210"/>
    <w:rsid w:val="00B87362"/>
    <w:rsid w:val="00B873F7"/>
    <w:rsid w:val="00B876F1"/>
    <w:rsid w:val="00B87825"/>
    <w:rsid w:val="00B90060"/>
    <w:rsid w:val="00B9020F"/>
    <w:rsid w:val="00B903C5"/>
    <w:rsid w:val="00B90791"/>
    <w:rsid w:val="00B90E67"/>
    <w:rsid w:val="00B9121E"/>
    <w:rsid w:val="00B91301"/>
    <w:rsid w:val="00B9138B"/>
    <w:rsid w:val="00B91C98"/>
    <w:rsid w:val="00B91EBF"/>
    <w:rsid w:val="00B9249E"/>
    <w:rsid w:val="00B926DE"/>
    <w:rsid w:val="00B92A90"/>
    <w:rsid w:val="00B92CF8"/>
    <w:rsid w:val="00B92D27"/>
    <w:rsid w:val="00B9335F"/>
    <w:rsid w:val="00B93DB6"/>
    <w:rsid w:val="00B94B3D"/>
    <w:rsid w:val="00B94E15"/>
    <w:rsid w:val="00B94E32"/>
    <w:rsid w:val="00B958EB"/>
    <w:rsid w:val="00B95BDF"/>
    <w:rsid w:val="00B963E7"/>
    <w:rsid w:val="00B964FC"/>
    <w:rsid w:val="00B967D4"/>
    <w:rsid w:val="00B9781F"/>
    <w:rsid w:val="00B978EB"/>
    <w:rsid w:val="00BA02E6"/>
    <w:rsid w:val="00BA1BB3"/>
    <w:rsid w:val="00BA1F76"/>
    <w:rsid w:val="00BA2BD1"/>
    <w:rsid w:val="00BA3717"/>
    <w:rsid w:val="00BA3FA3"/>
    <w:rsid w:val="00BA4C5E"/>
    <w:rsid w:val="00BA517F"/>
    <w:rsid w:val="00BA598E"/>
    <w:rsid w:val="00BA5A6A"/>
    <w:rsid w:val="00BA5B50"/>
    <w:rsid w:val="00BA655D"/>
    <w:rsid w:val="00BA67D1"/>
    <w:rsid w:val="00BA7537"/>
    <w:rsid w:val="00BA7D4D"/>
    <w:rsid w:val="00BB0180"/>
    <w:rsid w:val="00BB04C9"/>
    <w:rsid w:val="00BB0B7B"/>
    <w:rsid w:val="00BB1510"/>
    <w:rsid w:val="00BB1C73"/>
    <w:rsid w:val="00BB23AD"/>
    <w:rsid w:val="00BB2612"/>
    <w:rsid w:val="00BB26DB"/>
    <w:rsid w:val="00BB2B6D"/>
    <w:rsid w:val="00BB2C44"/>
    <w:rsid w:val="00BB2EC8"/>
    <w:rsid w:val="00BB350E"/>
    <w:rsid w:val="00BB3B2D"/>
    <w:rsid w:val="00BB3B2F"/>
    <w:rsid w:val="00BB4078"/>
    <w:rsid w:val="00BB43F0"/>
    <w:rsid w:val="00BB44F4"/>
    <w:rsid w:val="00BB46DB"/>
    <w:rsid w:val="00BB48D9"/>
    <w:rsid w:val="00BB5210"/>
    <w:rsid w:val="00BB5512"/>
    <w:rsid w:val="00BB6EF7"/>
    <w:rsid w:val="00BB6EFB"/>
    <w:rsid w:val="00BB77E5"/>
    <w:rsid w:val="00BB7807"/>
    <w:rsid w:val="00BBAB2D"/>
    <w:rsid w:val="00BBC9F8"/>
    <w:rsid w:val="00BC05C3"/>
    <w:rsid w:val="00BC06A8"/>
    <w:rsid w:val="00BC07F8"/>
    <w:rsid w:val="00BC083D"/>
    <w:rsid w:val="00BC0982"/>
    <w:rsid w:val="00BC0AED"/>
    <w:rsid w:val="00BC1360"/>
    <w:rsid w:val="00BC15A1"/>
    <w:rsid w:val="00BC1BD2"/>
    <w:rsid w:val="00BC1EAF"/>
    <w:rsid w:val="00BC218F"/>
    <w:rsid w:val="00BC2558"/>
    <w:rsid w:val="00BC3477"/>
    <w:rsid w:val="00BC3600"/>
    <w:rsid w:val="00BC38DB"/>
    <w:rsid w:val="00BC4B90"/>
    <w:rsid w:val="00BC4C50"/>
    <w:rsid w:val="00BC541A"/>
    <w:rsid w:val="00BC5B5A"/>
    <w:rsid w:val="00BC6739"/>
    <w:rsid w:val="00BC6B1C"/>
    <w:rsid w:val="00BC6E3F"/>
    <w:rsid w:val="00BC77AE"/>
    <w:rsid w:val="00BD13CE"/>
    <w:rsid w:val="00BD189E"/>
    <w:rsid w:val="00BD3353"/>
    <w:rsid w:val="00BD3508"/>
    <w:rsid w:val="00BD43FA"/>
    <w:rsid w:val="00BD49AF"/>
    <w:rsid w:val="00BD4C29"/>
    <w:rsid w:val="00BD4EAE"/>
    <w:rsid w:val="00BD53B4"/>
    <w:rsid w:val="00BD593A"/>
    <w:rsid w:val="00BD5BC0"/>
    <w:rsid w:val="00BD60AA"/>
    <w:rsid w:val="00BD6608"/>
    <w:rsid w:val="00BD6629"/>
    <w:rsid w:val="00BD7166"/>
    <w:rsid w:val="00BD7E7B"/>
    <w:rsid w:val="00BD7F00"/>
    <w:rsid w:val="00BD7FEB"/>
    <w:rsid w:val="00BE0237"/>
    <w:rsid w:val="00BE09D5"/>
    <w:rsid w:val="00BE0DE2"/>
    <w:rsid w:val="00BE1473"/>
    <w:rsid w:val="00BE148A"/>
    <w:rsid w:val="00BE1548"/>
    <w:rsid w:val="00BE19CA"/>
    <w:rsid w:val="00BE1BF5"/>
    <w:rsid w:val="00BE21AD"/>
    <w:rsid w:val="00BE265E"/>
    <w:rsid w:val="00BE28AD"/>
    <w:rsid w:val="00BE2EDA"/>
    <w:rsid w:val="00BE2F27"/>
    <w:rsid w:val="00BE2F6A"/>
    <w:rsid w:val="00BE3009"/>
    <w:rsid w:val="00BE3244"/>
    <w:rsid w:val="00BE347B"/>
    <w:rsid w:val="00BE3757"/>
    <w:rsid w:val="00BE3EA1"/>
    <w:rsid w:val="00BE4071"/>
    <w:rsid w:val="00BE42EA"/>
    <w:rsid w:val="00BE438B"/>
    <w:rsid w:val="00BE45F3"/>
    <w:rsid w:val="00BE4776"/>
    <w:rsid w:val="00BE492A"/>
    <w:rsid w:val="00BE4AC8"/>
    <w:rsid w:val="00BE4E43"/>
    <w:rsid w:val="00BE5703"/>
    <w:rsid w:val="00BE58F2"/>
    <w:rsid w:val="00BE5F69"/>
    <w:rsid w:val="00BE6518"/>
    <w:rsid w:val="00BE6C5C"/>
    <w:rsid w:val="00BF05AB"/>
    <w:rsid w:val="00BF11CC"/>
    <w:rsid w:val="00BF12D8"/>
    <w:rsid w:val="00BF13C4"/>
    <w:rsid w:val="00BF183F"/>
    <w:rsid w:val="00BF2201"/>
    <w:rsid w:val="00BF23D0"/>
    <w:rsid w:val="00BF29EB"/>
    <w:rsid w:val="00BF32FE"/>
    <w:rsid w:val="00BF35FF"/>
    <w:rsid w:val="00BF374E"/>
    <w:rsid w:val="00BF3BE9"/>
    <w:rsid w:val="00BF4D2D"/>
    <w:rsid w:val="00BF4F55"/>
    <w:rsid w:val="00BF507D"/>
    <w:rsid w:val="00BF5244"/>
    <w:rsid w:val="00BF5981"/>
    <w:rsid w:val="00BF6107"/>
    <w:rsid w:val="00BF6166"/>
    <w:rsid w:val="00BF655A"/>
    <w:rsid w:val="00BF68B4"/>
    <w:rsid w:val="00BF6BED"/>
    <w:rsid w:val="00BF75F2"/>
    <w:rsid w:val="00BF769C"/>
    <w:rsid w:val="00C00A0D"/>
    <w:rsid w:val="00C0184F"/>
    <w:rsid w:val="00C019B6"/>
    <w:rsid w:val="00C01CF5"/>
    <w:rsid w:val="00C02A4B"/>
    <w:rsid w:val="00C02D6B"/>
    <w:rsid w:val="00C03E5E"/>
    <w:rsid w:val="00C045E6"/>
    <w:rsid w:val="00C04A18"/>
    <w:rsid w:val="00C04C8B"/>
    <w:rsid w:val="00C057D7"/>
    <w:rsid w:val="00C05879"/>
    <w:rsid w:val="00C05D60"/>
    <w:rsid w:val="00C060EB"/>
    <w:rsid w:val="00C06E69"/>
    <w:rsid w:val="00C07261"/>
    <w:rsid w:val="00C07565"/>
    <w:rsid w:val="00C07997"/>
    <w:rsid w:val="00C07C75"/>
    <w:rsid w:val="00C07DFD"/>
    <w:rsid w:val="00C103A4"/>
    <w:rsid w:val="00C1093A"/>
    <w:rsid w:val="00C10C39"/>
    <w:rsid w:val="00C1122E"/>
    <w:rsid w:val="00C114BE"/>
    <w:rsid w:val="00C1205E"/>
    <w:rsid w:val="00C12A81"/>
    <w:rsid w:val="00C12D83"/>
    <w:rsid w:val="00C1350D"/>
    <w:rsid w:val="00C145A1"/>
    <w:rsid w:val="00C15693"/>
    <w:rsid w:val="00C1610B"/>
    <w:rsid w:val="00C161D0"/>
    <w:rsid w:val="00C165CF"/>
    <w:rsid w:val="00C166C3"/>
    <w:rsid w:val="00C16719"/>
    <w:rsid w:val="00C16AAC"/>
    <w:rsid w:val="00C17437"/>
    <w:rsid w:val="00C17745"/>
    <w:rsid w:val="00C17C53"/>
    <w:rsid w:val="00C17E89"/>
    <w:rsid w:val="00C192B9"/>
    <w:rsid w:val="00C206B7"/>
    <w:rsid w:val="00C209BA"/>
    <w:rsid w:val="00C20E4B"/>
    <w:rsid w:val="00C20F05"/>
    <w:rsid w:val="00C2108F"/>
    <w:rsid w:val="00C21149"/>
    <w:rsid w:val="00C212AD"/>
    <w:rsid w:val="00C21DBF"/>
    <w:rsid w:val="00C228B3"/>
    <w:rsid w:val="00C22BAE"/>
    <w:rsid w:val="00C2337E"/>
    <w:rsid w:val="00C23434"/>
    <w:rsid w:val="00C2355C"/>
    <w:rsid w:val="00C239B7"/>
    <w:rsid w:val="00C23E6A"/>
    <w:rsid w:val="00C24A24"/>
    <w:rsid w:val="00C24BBD"/>
    <w:rsid w:val="00C25150"/>
    <w:rsid w:val="00C2567B"/>
    <w:rsid w:val="00C257AC"/>
    <w:rsid w:val="00C26061"/>
    <w:rsid w:val="00C26F9B"/>
    <w:rsid w:val="00C27BDE"/>
    <w:rsid w:val="00C27E6F"/>
    <w:rsid w:val="00C30136"/>
    <w:rsid w:val="00C30FB0"/>
    <w:rsid w:val="00C31A5A"/>
    <w:rsid w:val="00C31CC3"/>
    <w:rsid w:val="00C32F3C"/>
    <w:rsid w:val="00C3310D"/>
    <w:rsid w:val="00C33391"/>
    <w:rsid w:val="00C33965"/>
    <w:rsid w:val="00C34B14"/>
    <w:rsid w:val="00C3556C"/>
    <w:rsid w:val="00C359A2"/>
    <w:rsid w:val="00C35DD3"/>
    <w:rsid w:val="00C36033"/>
    <w:rsid w:val="00C3731C"/>
    <w:rsid w:val="00C37B38"/>
    <w:rsid w:val="00C4002E"/>
    <w:rsid w:val="00C404C0"/>
    <w:rsid w:val="00C405E3"/>
    <w:rsid w:val="00C40890"/>
    <w:rsid w:val="00C40A95"/>
    <w:rsid w:val="00C40FC9"/>
    <w:rsid w:val="00C4116B"/>
    <w:rsid w:val="00C41D5E"/>
    <w:rsid w:val="00C41E6F"/>
    <w:rsid w:val="00C42384"/>
    <w:rsid w:val="00C423B3"/>
    <w:rsid w:val="00C4263E"/>
    <w:rsid w:val="00C42E3E"/>
    <w:rsid w:val="00C4318D"/>
    <w:rsid w:val="00C43221"/>
    <w:rsid w:val="00C434F2"/>
    <w:rsid w:val="00C435E2"/>
    <w:rsid w:val="00C43924"/>
    <w:rsid w:val="00C44035"/>
    <w:rsid w:val="00C4441A"/>
    <w:rsid w:val="00C44452"/>
    <w:rsid w:val="00C4453A"/>
    <w:rsid w:val="00C44675"/>
    <w:rsid w:val="00C44993"/>
    <w:rsid w:val="00C44A44"/>
    <w:rsid w:val="00C44A46"/>
    <w:rsid w:val="00C44B27"/>
    <w:rsid w:val="00C44DD2"/>
    <w:rsid w:val="00C45356"/>
    <w:rsid w:val="00C459DB"/>
    <w:rsid w:val="00C45AB1"/>
    <w:rsid w:val="00C46125"/>
    <w:rsid w:val="00C46873"/>
    <w:rsid w:val="00C46BA1"/>
    <w:rsid w:val="00C46F9F"/>
    <w:rsid w:val="00C4728A"/>
    <w:rsid w:val="00C47681"/>
    <w:rsid w:val="00C47B56"/>
    <w:rsid w:val="00C47F8E"/>
    <w:rsid w:val="00C483A7"/>
    <w:rsid w:val="00C50032"/>
    <w:rsid w:val="00C502BB"/>
    <w:rsid w:val="00C508D6"/>
    <w:rsid w:val="00C50E02"/>
    <w:rsid w:val="00C5103B"/>
    <w:rsid w:val="00C511B4"/>
    <w:rsid w:val="00C51C7F"/>
    <w:rsid w:val="00C51E73"/>
    <w:rsid w:val="00C52B0E"/>
    <w:rsid w:val="00C53A5E"/>
    <w:rsid w:val="00C53D0B"/>
    <w:rsid w:val="00C53FD0"/>
    <w:rsid w:val="00C54111"/>
    <w:rsid w:val="00C54305"/>
    <w:rsid w:val="00C54747"/>
    <w:rsid w:val="00C54971"/>
    <w:rsid w:val="00C54DE2"/>
    <w:rsid w:val="00C5599D"/>
    <w:rsid w:val="00C5652A"/>
    <w:rsid w:val="00C56E2C"/>
    <w:rsid w:val="00C5794A"/>
    <w:rsid w:val="00C57BE7"/>
    <w:rsid w:val="00C6010D"/>
    <w:rsid w:val="00C6063D"/>
    <w:rsid w:val="00C60A05"/>
    <w:rsid w:val="00C62469"/>
    <w:rsid w:val="00C63133"/>
    <w:rsid w:val="00C6351F"/>
    <w:rsid w:val="00C63729"/>
    <w:rsid w:val="00C63AC4"/>
    <w:rsid w:val="00C63EF6"/>
    <w:rsid w:val="00C649F9"/>
    <w:rsid w:val="00C64CFD"/>
    <w:rsid w:val="00C64E33"/>
    <w:rsid w:val="00C65071"/>
    <w:rsid w:val="00C65B66"/>
    <w:rsid w:val="00C65DC7"/>
    <w:rsid w:val="00C6696D"/>
    <w:rsid w:val="00C66F39"/>
    <w:rsid w:val="00C671D8"/>
    <w:rsid w:val="00C67B5B"/>
    <w:rsid w:val="00C70025"/>
    <w:rsid w:val="00C7017C"/>
    <w:rsid w:val="00C712DB"/>
    <w:rsid w:val="00C717FA"/>
    <w:rsid w:val="00C71D1F"/>
    <w:rsid w:val="00C71D33"/>
    <w:rsid w:val="00C722B6"/>
    <w:rsid w:val="00C72354"/>
    <w:rsid w:val="00C72911"/>
    <w:rsid w:val="00C72C92"/>
    <w:rsid w:val="00C72CBE"/>
    <w:rsid w:val="00C72EBA"/>
    <w:rsid w:val="00C72F77"/>
    <w:rsid w:val="00C732A4"/>
    <w:rsid w:val="00C7396D"/>
    <w:rsid w:val="00C7469E"/>
    <w:rsid w:val="00C7507D"/>
    <w:rsid w:val="00C751A5"/>
    <w:rsid w:val="00C75988"/>
    <w:rsid w:val="00C75A7F"/>
    <w:rsid w:val="00C75FB9"/>
    <w:rsid w:val="00C763CA"/>
    <w:rsid w:val="00C77A37"/>
    <w:rsid w:val="00C77AD5"/>
    <w:rsid w:val="00C8007C"/>
    <w:rsid w:val="00C80455"/>
    <w:rsid w:val="00C805EF"/>
    <w:rsid w:val="00C807C8"/>
    <w:rsid w:val="00C8122E"/>
    <w:rsid w:val="00C812CB"/>
    <w:rsid w:val="00C817D4"/>
    <w:rsid w:val="00C81BE0"/>
    <w:rsid w:val="00C81D60"/>
    <w:rsid w:val="00C82709"/>
    <w:rsid w:val="00C82826"/>
    <w:rsid w:val="00C8294A"/>
    <w:rsid w:val="00C8303D"/>
    <w:rsid w:val="00C8309F"/>
    <w:rsid w:val="00C83208"/>
    <w:rsid w:val="00C834D4"/>
    <w:rsid w:val="00C848EC"/>
    <w:rsid w:val="00C85832"/>
    <w:rsid w:val="00C8596B"/>
    <w:rsid w:val="00C868C8"/>
    <w:rsid w:val="00C87085"/>
    <w:rsid w:val="00C876C2"/>
    <w:rsid w:val="00C87B30"/>
    <w:rsid w:val="00C87D8B"/>
    <w:rsid w:val="00C87EE8"/>
    <w:rsid w:val="00C90518"/>
    <w:rsid w:val="00C90568"/>
    <w:rsid w:val="00C9141F"/>
    <w:rsid w:val="00C917CA"/>
    <w:rsid w:val="00C94331"/>
    <w:rsid w:val="00C94C44"/>
    <w:rsid w:val="00C9526D"/>
    <w:rsid w:val="00C95B01"/>
    <w:rsid w:val="00C95C38"/>
    <w:rsid w:val="00C95EB2"/>
    <w:rsid w:val="00C95FD2"/>
    <w:rsid w:val="00C96003"/>
    <w:rsid w:val="00C96589"/>
    <w:rsid w:val="00C969F7"/>
    <w:rsid w:val="00C96AEF"/>
    <w:rsid w:val="00CA0621"/>
    <w:rsid w:val="00CA0643"/>
    <w:rsid w:val="00CA080D"/>
    <w:rsid w:val="00CA0B95"/>
    <w:rsid w:val="00CA1E49"/>
    <w:rsid w:val="00CA23D1"/>
    <w:rsid w:val="00CA24F8"/>
    <w:rsid w:val="00CA2AE2"/>
    <w:rsid w:val="00CA2ECD"/>
    <w:rsid w:val="00CA3831"/>
    <w:rsid w:val="00CA3E75"/>
    <w:rsid w:val="00CA4395"/>
    <w:rsid w:val="00CA4628"/>
    <w:rsid w:val="00CA4B3C"/>
    <w:rsid w:val="00CA4F02"/>
    <w:rsid w:val="00CA5250"/>
    <w:rsid w:val="00CA56CE"/>
    <w:rsid w:val="00CA5C1F"/>
    <w:rsid w:val="00CA623D"/>
    <w:rsid w:val="00CA644B"/>
    <w:rsid w:val="00CA6D05"/>
    <w:rsid w:val="00CA6D50"/>
    <w:rsid w:val="00CA7031"/>
    <w:rsid w:val="00CA713F"/>
    <w:rsid w:val="00CA7523"/>
    <w:rsid w:val="00CA77D5"/>
    <w:rsid w:val="00CB00BC"/>
    <w:rsid w:val="00CB0C8D"/>
    <w:rsid w:val="00CB0E84"/>
    <w:rsid w:val="00CB10C8"/>
    <w:rsid w:val="00CB1181"/>
    <w:rsid w:val="00CB146E"/>
    <w:rsid w:val="00CB195F"/>
    <w:rsid w:val="00CB1A69"/>
    <w:rsid w:val="00CB1B31"/>
    <w:rsid w:val="00CB3591"/>
    <w:rsid w:val="00CB378B"/>
    <w:rsid w:val="00CB412A"/>
    <w:rsid w:val="00CB41D3"/>
    <w:rsid w:val="00CB4338"/>
    <w:rsid w:val="00CB44F4"/>
    <w:rsid w:val="00CB453F"/>
    <w:rsid w:val="00CB4853"/>
    <w:rsid w:val="00CB4ECC"/>
    <w:rsid w:val="00CB50BF"/>
    <w:rsid w:val="00CB5871"/>
    <w:rsid w:val="00CB674E"/>
    <w:rsid w:val="00CB6854"/>
    <w:rsid w:val="00CB6925"/>
    <w:rsid w:val="00CC0055"/>
    <w:rsid w:val="00CC074F"/>
    <w:rsid w:val="00CC0ADA"/>
    <w:rsid w:val="00CC1150"/>
    <w:rsid w:val="00CC131D"/>
    <w:rsid w:val="00CC1348"/>
    <w:rsid w:val="00CC17E8"/>
    <w:rsid w:val="00CC18D3"/>
    <w:rsid w:val="00CC31E6"/>
    <w:rsid w:val="00CC320C"/>
    <w:rsid w:val="00CC3845"/>
    <w:rsid w:val="00CC3848"/>
    <w:rsid w:val="00CC3E25"/>
    <w:rsid w:val="00CC3F36"/>
    <w:rsid w:val="00CC4678"/>
    <w:rsid w:val="00CC4AE0"/>
    <w:rsid w:val="00CC5028"/>
    <w:rsid w:val="00CC5934"/>
    <w:rsid w:val="00CC5E29"/>
    <w:rsid w:val="00CC6663"/>
    <w:rsid w:val="00CC66DD"/>
    <w:rsid w:val="00CC7A1D"/>
    <w:rsid w:val="00CC7C06"/>
    <w:rsid w:val="00CC7D35"/>
    <w:rsid w:val="00CCAEEC"/>
    <w:rsid w:val="00CD0076"/>
    <w:rsid w:val="00CD0077"/>
    <w:rsid w:val="00CD0257"/>
    <w:rsid w:val="00CD22FE"/>
    <w:rsid w:val="00CD2338"/>
    <w:rsid w:val="00CD26C6"/>
    <w:rsid w:val="00CD27E5"/>
    <w:rsid w:val="00CD2A43"/>
    <w:rsid w:val="00CD2BEF"/>
    <w:rsid w:val="00CD4037"/>
    <w:rsid w:val="00CD41CB"/>
    <w:rsid w:val="00CD4369"/>
    <w:rsid w:val="00CD48FA"/>
    <w:rsid w:val="00CD50FB"/>
    <w:rsid w:val="00CD5A47"/>
    <w:rsid w:val="00CD5E7D"/>
    <w:rsid w:val="00CD60BA"/>
    <w:rsid w:val="00CD625E"/>
    <w:rsid w:val="00CD6583"/>
    <w:rsid w:val="00CD74E6"/>
    <w:rsid w:val="00CD7C42"/>
    <w:rsid w:val="00CE0495"/>
    <w:rsid w:val="00CE0E48"/>
    <w:rsid w:val="00CE12B9"/>
    <w:rsid w:val="00CE1809"/>
    <w:rsid w:val="00CE1BBF"/>
    <w:rsid w:val="00CE1FBF"/>
    <w:rsid w:val="00CE2671"/>
    <w:rsid w:val="00CE2693"/>
    <w:rsid w:val="00CE2BD3"/>
    <w:rsid w:val="00CE2F00"/>
    <w:rsid w:val="00CE435C"/>
    <w:rsid w:val="00CE447E"/>
    <w:rsid w:val="00CE50B4"/>
    <w:rsid w:val="00CE5C43"/>
    <w:rsid w:val="00CE631B"/>
    <w:rsid w:val="00CE6403"/>
    <w:rsid w:val="00CE6D1D"/>
    <w:rsid w:val="00CE7056"/>
    <w:rsid w:val="00CE7EA1"/>
    <w:rsid w:val="00CF01FD"/>
    <w:rsid w:val="00CF0535"/>
    <w:rsid w:val="00CF19EA"/>
    <w:rsid w:val="00CF1B2C"/>
    <w:rsid w:val="00CF1CB4"/>
    <w:rsid w:val="00CF3054"/>
    <w:rsid w:val="00CF30EE"/>
    <w:rsid w:val="00CF37F4"/>
    <w:rsid w:val="00CF38FF"/>
    <w:rsid w:val="00CF3C86"/>
    <w:rsid w:val="00CF483E"/>
    <w:rsid w:val="00CF55D9"/>
    <w:rsid w:val="00CF57DA"/>
    <w:rsid w:val="00CF5A37"/>
    <w:rsid w:val="00CF5BC0"/>
    <w:rsid w:val="00CF60CB"/>
    <w:rsid w:val="00CF6175"/>
    <w:rsid w:val="00CF62D3"/>
    <w:rsid w:val="00CF694E"/>
    <w:rsid w:val="00CF72A4"/>
    <w:rsid w:val="00CF7F63"/>
    <w:rsid w:val="00D005F1"/>
    <w:rsid w:val="00D00AFB"/>
    <w:rsid w:val="00D0153B"/>
    <w:rsid w:val="00D015E6"/>
    <w:rsid w:val="00D02C71"/>
    <w:rsid w:val="00D032A9"/>
    <w:rsid w:val="00D03B6B"/>
    <w:rsid w:val="00D0471A"/>
    <w:rsid w:val="00D04F03"/>
    <w:rsid w:val="00D05B53"/>
    <w:rsid w:val="00D05F6F"/>
    <w:rsid w:val="00D06146"/>
    <w:rsid w:val="00D0630F"/>
    <w:rsid w:val="00D06865"/>
    <w:rsid w:val="00D06A51"/>
    <w:rsid w:val="00D06F57"/>
    <w:rsid w:val="00D07018"/>
    <w:rsid w:val="00D07049"/>
    <w:rsid w:val="00D07C92"/>
    <w:rsid w:val="00D07F07"/>
    <w:rsid w:val="00D10226"/>
    <w:rsid w:val="00D105FA"/>
    <w:rsid w:val="00D10838"/>
    <w:rsid w:val="00D10CEA"/>
    <w:rsid w:val="00D10E82"/>
    <w:rsid w:val="00D1119C"/>
    <w:rsid w:val="00D111E7"/>
    <w:rsid w:val="00D116EA"/>
    <w:rsid w:val="00D134DE"/>
    <w:rsid w:val="00D137B1"/>
    <w:rsid w:val="00D145ED"/>
    <w:rsid w:val="00D14AFB"/>
    <w:rsid w:val="00D14FCF"/>
    <w:rsid w:val="00D15AAF"/>
    <w:rsid w:val="00D15E3F"/>
    <w:rsid w:val="00D16A1A"/>
    <w:rsid w:val="00D16DFC"/>
    <w:rsid w:val="00D16E5B"/>
    <w:rsid w:val="00D1760E"/>
    <w:rsid w:val="00D177E5"/>
    <w:rsid w:val="00D200CD"/>
    <w:rsid w:val="00D202D1"/>
    <w:rsid w:val="00D20F65"/>
    <w:rsid w:val="00D211EF"/>
    <w:rsid w:val="00D21269"/>
    <w:rsid w:val="00D21CAC"/>
    <w:rsid w:val="00D22A21"/>
    <w:rsid w:val="00D23462"/>
    <w:rsid w:val="00D236E2"/>
    <w:rsid w:val="00D257FF"/>
    <w:rsid w:val="00D25CAB"/>
    <w:rsid w:val="00D2672C"/>
    <w:rsid w:val="00D26810"/>
    <w:rsid w:val="00D268DB"/>
    <w:rsid w:val="00D26FE9"/>
    <w:rsid w:val="00D2706B"/>
    <w:rsid w:val="00D27A9C"/>
    <w:rsid w:val="00D27BF2"/>
    <w:rsid w:val="00D27CDA"/>
    <w:rsid w:val="00D27DF8"/>
    <w:rsid w:val="00D27E0C"/>
    <w:rsid w:val="00D3084A"/>
    <w:rsid w:val="00D30AE9"/>
    <w:rsid w:val="00D30D31"/>
    <w:rsid w:val="00D3144D"/>
    <w:rsid w:val="00D31868"/>
    <w:rsid w:val="00D319A2"/>
    <w:rsid w:val="00D33F95"/>
    <w:rsid w:val="00D34C20"/>
    <w:rsid w:val="00D3569A"/>
    <w:rsid w:val="00D35869"/>
    <w:rsid w:val="00D35A91"/>
    <w:rsid w:val="00D35CE3"/>
    <w:rsid w:val="00D37650"/>
    <w:rsid w:val="00D37D6A"/>
    <w:rsid w:val="00D37E83"/>
    <w:rsid w:val="00D4015B"/>
    <w:rsid w:val="00D4037D"/>
    <w:rsid w:val="00D4058D"/>
    <w:rsid w:val="00D40DB9"/>
    <w:rsid w:val="00D40F9F"/>
    <w:rsid w:val="00D411AD"/>
    <w:rsid w:val="00D41E50"/>
    <w:rsid w:val="00D4221B"/>
    <w:rsid w:val="00D42780"/>
    <w:rsid w:val="00D42D4D"/>
    <w:rsid w:val="00D4309B"/>
    <w:rsid w:val="00D43217"/>
    <w:rsid w:val="00D4363B"/>
    <w:rsid w:val="00D43A52"/>
    <w:rsid w:val="00D43FEF"/>
    <w:rsid w:val="00D44737"/>
    <w:rsid w:val="00D44768"/>
    <w:rsid w:val="00D44C28"/>
    <w:rsid w:val="00D459B6"/>
    <w:rsid w:val="00D45CAC"/>
    <w:rsid w:val="00D460EF"/>
    <w:rsid w:val="00D466AA"/>
    <w:rsid w:val="00D474C5"/>
    <w:rsid w:val="00D4779E"/>
    <w:rsid w:val="00D509C5"/>
    <w:rsid w:val="00D50C24"/>
    <w:rsid w:val="00D50D67"/>
    <w:rsid w:val="00D50F0E"/>
    <w:rsid w:val="00D5167C"/>
    <w:rsid w:val="00D517F0"/>
    <w:rsid w:val="00D51E34"/>
    <w:rsid w:val="00D51ED1"/>
    <w:rsid w:val="00D520FA"/>
    <w:rsid w:val="00D5265F"/>
    <w:rsid w:val="00D526CA"/>
    <w:rsid w:val="00D52EB3"/>
    <w:rsid w:val="00D5316A"/>
    <w:rsid w:val="00D532D0"/>
    <w:rsid w:val="00D5346B"/>
    <w:rsid w:val="00D53DE4"/>
    <w:rsid w:val="00D54023"/>
    <w:rsid w:val="00D54299"/>
    <w:rsid w:val="00D54721"/>
    <w:rsid w:val="00D548EC"/>
    <w:rsid w:val="00D5525F"/>
    <w:rsid w:val="00D55FC5"/>
    <w:rsid w:val="00D561B6"/>
    <w:rsid w:val="00D567E1"/>
    <w:rsid w:val="00D56C1B"/>
    <w:rsid w:val="00D56EA6"/>
    <w:rsid w:val="00D57681"/>
    <w:rsid w:val="00D57884"/>
    <w:rsid w:val="00D57A9E"/>
    <w:rsid w:val="00D6102C"/>
    <w:rsid w:val="00D61C73"/>
    <w:rsid w:val="00D61FB8"/>
    <w:rsid w:val="00D62254"/>
    <w:rsid w:val="00D64AB5"/>
    <w:rsid w:val="00D64B57"/>
    <w:rsid w:val="00D65047"/>
    <w:rsid w:val="00D6563C"/>
    <w:rsid w:val="00D65C90"/>
    <w:rsid w:val="00D66719"/>
    <w:rsid w:val="00D668A8"/>
    <w:rsid w:val="00D66925"/>
    <w:rsid w:val="00D669AE"/>
    <w:rsid w:val="00D66D0D"/>
    <w:rsid w:val="00D6710A"/>
    <w:rsid w:val="00D6746F"/>
    <w:rsid w:val="00D675BF"/>
    <w:rsid w:val="00D67625"/>
    <w:rsid w:val="00D67B06"/>
    <w:rsid w:val="00D67C9F"/>
    <w:rsid w:val="00D711B7"/>
    <w:rsid w:val="00D7125B"/>
    <w:rsid w:val="00D723E2"/>
    <w:rsid w:val="00D729CB"/>
    <w:rsid w:val="00D72ED4"/>
    <w:rsid w:val="00D732D7"/>
    <w:rsid w:val="00D7399E"/>
    <w:rsid w:val="00D73BBD"/>
    <w:rsid w:val="00D73CE1"/>
    <w:rsid w:val="00D73E19"/>
    <w:rsid w:val="00D743C9"/>
    <w:rsid w:val="00D74B2F"/>
    <w:rsid w:val="00D74BD3"/>
    <w:rsid w:val="00D74E2B"/>
    <w:rsid w:val="00D75618"/>
    <w:rsid w:val="00D7562A"/>
    <w:rsid w:val="00D75F6E"/>
    <w:rsid w:val="00D764DA"/>
    <w:rsid w:val="00D76C5D"/>
    <w:rsid w:val="00D76D38"/>
    <w:rsid w:val="00D77D8E"/>
    <w:rsid w:val="00D77E6B"/>
    <w:rsid w:val="00D800BD"/>
    <w:rsid w:val="00D80116"/>
    <w:rsid w:val="00D8012B"/>
    <w:rsid w:val="00D805CB"/>
    <w:rsid w:val="00D807F3"/>
    <w:rsid w:val="00D80AF7"/>
    <w:rsid w:val="00D81707"/>
    <w:rsid w:val="00D81990"/>
    <w:rsid w:val="00D81AC1"/>
    <w:rsid w:val="00D820FB"/>
    <w:rsid w:val="00D82528"/>
    <w:rsid w:val="00D8308C"/>
    <w:rsid w:val="00D83151"/>
    <w:rsid w:val="00D835A5"/>
    <w:rsid w:val="00D8397E"/>
    <w:rsid w:val="00D83ED0"/>
    <w:rsid w:val="00D845D9"/>
    <w:rsid w:val="00D8474C"/>
    <w:rsid w:val="00D84AF7"/>
    <w:rsid w:val="00D85891"/>
    <w:rsid w:val="00D85AEF"/>
    <w:rsid w:val="00D85B5C"/>
    <w:rsid w:val="00D85D8D"/>
    <w:rsid w:val="00D860B8"/>
    <w:rsid w:val="00D86247"/>
    <w:rsid w:val="00D86638"/>
    <w:rsid w:val="00D86806"/>
    <w:rsid w:val="00D87845"/>
    <w:rsid w:val="00D87AD7"/>
    <w:rsid w:val="00D87C31"/>
    <w:rsid w:val="00D906B6"/>
    <w:rsid w:val="00D9098B"/>
    <w:rsid w:val="00D909A3"/>
    <w:rsid w:val="00D9113F"/>
    <w:rsid w:val="00D92195"/>
    <w:rsid w:val="00D922EC"/>
    <w:rsid w:val="00D92BAD"/>
    <w:rsid w:val="00D92BCF"/>
    <w:rsid w:val="00D931FA"/>
    <w:rsid w:val="00D93492"/>
    <w:rsid w:val="00D93700"/>
    <w:rsid w:val="00D93BBB"/>
    <w:rsid w:val="00D944C8"/>
    <w:rsid w:val="00D9458D"/>
    <w:rsid w:val="00D94BF5"/>
    <w:rsid w:val="00D94FD2"/>
    <w:rsid w:val="00D9522A"/>
    <w:rsid w:val="00D96447"/>
    <w:rsid w:val="00D96A39"/>
    <w:rsid w:val="00D97106"/>
    <w:rsid w:val="00D97361"/>
    <w:rsid w:val="00D97762"/>
    <w:rsid w:val="00D978E6"/>
    <w:rsid w:val="00DA0035"/>
    <w:rsid w:val="00DA08D3"/>
    <w:rsid w:val="00DA1127"/>
    <w:rsid w:val="00DA1C3B"/>
    <w:rsid w:val="00DA257C"/>
    <w:rsid w:val="00DA2A1A"/>
    <w:rsid w:val="00DA2BFB"/>
    <w:rsid w:val="00DA3147"/>
    <w:rsid w:val="00DA317E"/>
    <w:rsid w:val="00DA4348"/>
    <w:rsid w:val="00DA4E63"/>
    <w:rsid w:val="00DA5149"/>
    <w:rsid w:val="00DA5488"/>
    <w:rsid w:val="00DA5731"/>
    <w:rsid w:val="00DA59E6"/>
    <w:rsid w:val="00DA5D46"/>
    <w:rsid w:val="00DA5EBD"/>
    <w:rsid w:val="00DA5F91"/>
    <w:rsid w:val="00DA63C9"/>
    <w:rsid w:val="00DA6C43"/>
    <w:rsid w:val="00DA6C4E"/>
    <w:rsid w:val="00DA6FFC"/>
    <w:rsid w:val="00DA71BF"/>
    <w:rsid w:val="00DA73F9"/>
    <w:rsid w:val="00DA755D"/>
    <w:rsid w:val="00DA75B0"/>
    <w:rsid w:val="00DA7ECB"/>
    <w:rsid w:val="00DAAB9D"/>
    <w:rsid w:val="00DB066A"/>
    <w:rsid w:val="00DB12A3"/>
    <w:rsid w:val="00DB1756"/>
    <w:rsid w:val="00DB1814"/>
    <w:rsid w:val="00DB2965"/>
    <w:rsid w:val="00DB3197"/>
    <w:rsid w:val="00DB3367"/>
    <w:rsid w:val="00DB3A75"/>
    <w:rsid w:val="00DB3D20"/>
    <w:rsid w:val="00DB4243"/>
    <w:rsid w:val="00DB4992"/>
    <w:rsid w:val="00DB4A02"/>
    <w:rsid w:val="00DB4A09"/>
    <w:rsid w:val="00DB4ABB"/>
    <w:rsid w:val="00DB4BD9"/>
    <w:rsid w:val="00DB4E60"/>
    <w:rsid w:val="00DB582A"/>
    <w:rsid w:val="00DB593A"/>
    <w:rsid w:val="00DB67DF"/>
    <w:rsid w:val="00DC040B"/>
    <w:rsid w:val="00DC156F"/>
    <w:rsid w:val="00DC1707"/>
    <w:rsid w:val="00DC1B38"/>
    <w:rsid w:val="00DC1DED"/>
    <w:rsid w:val="00DC203C"/>
    <w:rsid w:val="00DC2955"/>
    <w:rsid w:val="00DC2BC9"/>
    <w:rsid w:val="00DC2C9C"/>
    <w:rsid w:val="00DC2F85"/>
    <w:rsid w:val="00DC34C5"/>
    <w:rsid w:val="00DC361A"/>
    <w:rsid w:val="00DC43DD"/>
    <w:rsid w:val="00DC48F1"/>
    <w:rsid w:val="00DC4BD7"/>
    <w:rsid w:val="00DC5012"/>
    <w:rsid w:val="00DC55F6"/>
    <w:rsid w:val="00DC5647"/>
    <w:rsid w:val="00DC5896"/>
    <w:rsid w:val="00DC62E8"/>
    <w:rsid w:val="00DC644B"/>
    <w:rsid w:val="00DC653A"/>
    <w:rsid w:val="00DC66CE"/>
    <w:rsid w:val="00DC682E"/>
    <w:rsid w:val="00DC6BF5"/>
    <w:rsid w:val="00DC6E6E"/>
    <w:rsid w:val="00DC70AA"/>
    <w:rsid w:val="00DD001F"/>
    <w:rsid w:val="00DD134E"/>
    <w:rsid w:val="00DD1CDF"/>
    <w:rsid w:val="00DD2610"/>
    <w:rsid w:val="00DD2733"/>
    <w:rsid w:val="00DD2788"/>
    <w:rsid w:val="00DD2C9B"/>
    <w:rsid w:val="00DD3481"/>
    <w:rsid w:val="00DD3697"/>
    <w:rsid w:val="00DD37C2"/>
    <w:rsid w:val="00DD3C54"/>
    <w:rsid w:val="00DD3CD0"/>
    <w:rsid w:val="00DD4224"/>
    <w:rsid w:val="00DD43F1"/>
    <w:rsid w:val="00DD4617"/>
    <w:rsid w:val="00DD4885"/>
    <w:rsid w:val="00DD4AD0"/>
    <w:rsid w:val="00DD4EB6"/>
    <w:rsid w:val="00DD4F10"/>
    <w:rsid w:val="00DD5410"/>
    <w:rsid w:val="00DD5D4D"/>
    <w:rsid w:val="00DD5ED2"/>
    <w:rsid w:val="00DD62DF"/>
    <w:rsid w:val="00DD645E"/>
    <w:rsid w:val="00DD6A6F"/>
    <w:rsid w:val="00DD780C"/>
    <w:rsid w:val="00DD78C7"/>
    <w:rsid w:val="00DD79DE"/>
    <w:rsid w:val="00DDD06D"/>
    <w:rsid w:val="00DE0134"/>
    <w:rsid w:val="00DE057F"/>
    <w:rsid w:val="00DE06F3"/>
    <w:rsid w:val="00DE0BCD"/>
    <w:rsid w:val="00DE13AF"/>
    <w:rsid w:val="00DE1BC4"/>
    <w:rsid w:val="00DE22A3"/>
    <w:rsid w:val="00DE2747"/>
    <w:rsid w:val="00DE3AB1"/>
    <w:rsid w:val="00DE3E27"/>
    <w:rsid w:val="00DE41DB"/>
    <w:rsid w:val="00DE4655"/>
    <w:rsid w:val="00DE4A55"/>
    <w:rsid w:val="00DE4A63"/>
    <w:rsid w:val="00DE4AF5"/>
    <w:rsid w:val="00DE4BAB"/>
    <w:rsid w:val="00DE4C1B"/>
    <w:rsid w:val="00DE4E7E"/>
    <w:rsid w:val="00DE5047"/>
    <w:rsid w:val="00DE523D"/>
    <w:rsid w:val="00DE52EE"/>
    <w:rsid w:val="00DE5AC0"/>
    <w:rsid w:val="00DE5E92"/>
    <w:rsid w:val="00DE62B5"/>
    <w:rsid w:val="00DE62DE"/>
    <w:rsid w:val="00DE63E4"/>
    <w:rsid w:val="00DE6F11"/>
    <w:rsid w:val="00DE77D6"/>
    <w:rsid w:val="00DE785E"/>
    <w:rsid w:val="00DE7A4A"/>
    <w:rsid w:val="00DE7CFC"/>
    <w:rsid w:val="00DF00D6"/>
    <w:rsid w:val="00DF0452"/>
    <w:rsid w:val="00DF1168"/>
    <w:rsid w:val="00DF139E"/>
    <w:rsid w:val="00DF152E"/>
    <w:rsid w:val="00DF1D86"/>
    <w:rsid w:val="00DF1E94"/>
    <w:rsid w:val="00DF2F14"/>
    <w:rsid w:val="00DF4D14"/>
    <w:rsid w:val="00DF535B"/>
    <w:rsid w:val="00DF5570"/>
    <w:rsid w:val="00DF5995"/>
    <w:rsid w:val="00DF59B5"/>
    <w:rsid w:val="00DF5BAD"/>
    <w:rsid w:val="00DF648C"/>
    <w:rsid w:val="00DF6517"/>
    <w:rsid w:val="00DF6691"/>
    <w:rsid w:val="00DF77E5"/>
    <w:rsid w:val="00DF7936"/>
    <w:rsid w:val="00E00203"/>
    <w:rsid w:val="00E00BB3"/>
    <w:rsid w:val="00E00D4D"/>
    <w:rsid w:val="00E00DBE"/>
    <w:rsid w:val="00E00F7D"/>
    <w:rsid w:val="00E02048"/>
    <w:rsid w:val="00E02492"/>
    <w:rsid w:val="00E0273C"/>
    <w:rsid w:val="00E03172"/>
    <w:rsid w:val="00E0505B"/>
    <w:rsid w:val="00E055C9"/>
    <w:rsid w:val="00E05F9D"/>
    <w:rsid w:val="00E06130"/>
    <w:rsid w:val="00E063CE"/>
    <w:rsid w:val="00E06E90"/>
    <w:rsid w:val="00E073AC"/>
    <w:rsid w:val="00E07C3D"/>
    <w:rsid w:val="00E112D0"/>
    <w:rsid w:val="00E117D5"/>
    <w:rsid w:val="00E11ABF"/>
    <w:rsid w:val="00E129D3"/>
    <w:rsid w:val="00E1313A"/>
    <w:rsid w:val="00E134E5"/>
    <w:rsid w:val="00E13822"/>
    <w:rsid w:val="00E13CF9"/>
    <w:rsid w:val="00E13D05"/>
    <w:rsid w:val="00E15039"/>
    <w:rsid w:val="00E15B7C"/>
    <w:rsid w:val="00E15E60"/>
    <w:rsid w:val="00E16D03"/>
    <w:rsid w:val="00E177F2"/>
    <w:rsid w:val="00E17951"/>
    <w:rsid w:val="00E17A39"/>
    <w:rsid w:val="00E17DC5"/>
    <w:rsid w:val="00E1AF98"/>
    <w:rsid w:val="00E200C9"/>
    <w:rsid w:val="00E21A8E"/>
    <w:rsid w:val="00E21E29"/>
    <w:rsid w:val="00E22695"/>
    <w:rsid w:val="00E229B7"/>
    <w:rsid w:val="00E22B63"/>
    <w:rsid w:val="00E23136"/>
    <w:rsid w:val="00E234F4"/>
    <w:rsid w:val="00E24002"/>
    <w:rsid w:val="00E2400B"/>
    <w:rsid w:val="00E240C9"/>
    <w:rsid w:val="00E24338"/>
    <w:rsid w:val="00E243EA"/>
    <w:rsid w:val="00E247A4"/>
    <w:rsid w:val="00E2491F"/>
    <w:rsid w:val="00E24E3B"/>
    <w:rsid w:val="00E24EB2"/>
    <w:rsid w:val="00E25650"/>
    <w:rsid w:val="00E264C2"/>
    <w:rsid w:val="00E269A2"/>
    <w:rsid w:val="00E26C9B"/>
    <w:rsid w:val="00E26EE8"/>
    <w:rsid w:val="00E27560"/>
    <w:rsid w:val="00E27AE8"/>
    <w:rsid w:val="00E27ED3"/>
    <w:rsid w:val="00E2AA3B"/>
    <w:rsid w:val="00E300C3"/>
    <w:rsid w:val="00E303AD"/>
    <w:rsid w:val="00E31A90"/>
    <w:rsid w:val="00E31BEB"/>
    <w:rsid w:val="00E31E5E"/>
    <w:rsid w:val="00E31E9F"/>
    <w:rsid w:val="00E325F1"/>
    <w:rsid w:val="00E333E5"/>
    <w:rsid w:val="00E33CEA"/>
    <w:rsid w:val="00E3428A"/>
    <w:rsid w:val="00E34628"/>
    <w:rsid w:val="00E356E6"/>
    <w:rsid w:val="00E35DCF"/>
    <w:rsid w:val="00E35E55"/>
    <w:rsid w:val="00E36620"/>
    <w:rsid w:val="00E369A8"/>
    <w:rsid w:val="00E36F0B"/>
    <w:rsid w:val="00E370BF"/>
    <w:rsid w:val="00E37287"/>
    <w:rsid w:val="00E378CE"/>
    <w:rsid w:val="00E3791D"/>
    <w:rsid w:val="00E40978"/>
    <w:rsid w:val="00E414EF"/>
    <w:rsid w:val="00E41A1B"/>
    <w:rsid w:val="00E41A4D"/>
    <w:rsid w:val="00E41F5C"/>
    <w:rsid w:val="00E4212C"/>
    <w:rsid w:val="00E423E4"/>
    <w:rsid w:val="00E42544"/>
    <w:rsid w:val="00E4268B"/>
    <w:rsid w:val="00E43129"/>
    <w:rsid w:val="00E4325A"/>
    <w:rsid w:val="00E442E7"/>
    <w:rsid w:val="00E45156"/>
    <w:rsid w:val="00E45335"/>
    <w:rsid w:val="00E45603"/>
    <w:rsid w:val="00E45B2A"/>
    <w:rsid w:val="00E45E37"/>
    <w:rsid w:val="00E46529"/>
    <w:rsid w:val="00E4719A"/>
    <w:rsid w:val="00E4744D"/>
    <w:rsid w:val="00E4757E"/>
    <w:rsid w:val="00E477F6"/>
    <w:rsid w:val="00E47E47"/>
    <w:rsid w:val="00E47FC2"/>
    <w:rsid w:val="00E50564"/>
    <w:rsid w:val="00E508BB"/>
    <w:rsid w:val="00E50C66"/>
    <w:rsid w:val="00E51490"/>
    <w:rsid w:val="00E517B0"/>
    <w:rsid w:val="00E51AC2"/>
    <w:rsid w:val="00E52230"/>
    <w:rsid w:val="00E525E7"/>
    <w:rsid w:val="00E536B3"/>
    <w:rsid w:val="00E53C08"/>
    <w:rsid w:val="00E53E0C"/>
    <w:rsid w:val="00E53EC5"/>
    <w:rsid w:val="00E54504"/>
    <w:rsid w:val="00E54A40"/>
    <w:rsid w:val="00E55334"/>
    <w:rsid w:val="00E55659"/>
    <w:rsid w:val="00E55F2A"/>
    <w:rsid w:val="00E5669C"/>
    <w:rsid w:val="00E56ACF"/>
    <w:rsid w:val="00E57304"/>
    <w:rsid w:val="00E5791C"/>
    <w:rsid w:val="00E57BF1"/>
    <w:rsid w:val="00E57D41"/>
    <w:rsid w:val="00E60FFF"/>
    <w:rsid w:val="00E6164F"/>
    <w:rsid w:val="00E61956"/>
    <w:rsid w:val="00E628E6"/>
    <w:rsid w:val="00E62A66"/>
    <w:rsid w:val="00E62BE8"/>
    <w:rsid w:val="00E631B8"/>
    <w:rsid w:val="00E637AA"/>
    <w:rsid w:val="00E63C53"/>
    <w:rsid w:val="00E64050"/>
    <w:rsid w:val="00E640CE"/>
    <w:rsid w:val="00E64A6E"/>
    <w:rsid w:val="00E64D25"/>
    <w:rsid w:val="00E64D86"/>
    <w:rsid w:val="00E6526D"/>
    <w:rsid w:val="00E655DE"/>
    <w:rsid w:val="00E65628"/>
    <w:rsid w:val="00E65726"/>
    <w:rsid w:val="00E65998"/>
    <w:rsid w:val="00E65A0E"/>
    <w:rsid w:val="00E65CD7"/>
    <w:rsid w:val="00E65E83"/>
    <w:rsid w:val="00E673CA"/>
    <w:rsid w:val="00E67768"/>
    <w:rsid w:val="00E6790C"/>
    <w:rsid w:val="00E67AEA"/>
    <w:rsid w:val="00E70191"/>
    <w:rsid w:val="00E70F6D"/>
    <w:rsid w:val="00E7114A"/>
    <w:rsid w:val="00E7121B"/>
    <w:rsid w:val="00E72404"/>
    <w:rsid w:val="00E73010"/>
    <w:rsid w:val="00E73631"/>
    <w:rsid w:val="00E73B62"/>
    <w:rsid w:val="00E744AE"/>
    <w:rsid w:val="00E74669"/>
    <w:rsid w:val="00E74908"/>
    <w:rsid w:val="00E749EA"/>
    <w:rsid w:val="00E75784"/>
    <w:rsid w:val="00E75DEA"/>
    <w:rsid w:val="00E760AD"/>
    <w:rsid w:val="00E7618A"/>
    <w:rsid w:val="00E76327"/>
    <w:rsid w:val="00E763E7"/>
    <w:rsid w:val="00E76B45"/>
    <w:rsid w:val="00E7733B"/>
    <w:rsid w:val="00E77980"/>
    <w:rsid w:val="00E77C16"/>
    <w:rsid w:val="00E80DEB"/>
    <w:rsid w:val="00E8138C"/>
    <w:rsid w:val="00E82A6E"/>
    <w:rsid w:val="00E82FB7"/>
    <w:rsid w:val="00E8378A"/>
    <w:rsid w:val="00E84623"/>
    <w:rsid w:val="00E84D22"/>
    <w:rsid w:val="00E84DD3"/>
    <w:rsid w:val="00E85566"/>
    <w:rsid w:val="00E85ADD"/>
    <w:rsid w:val="00E85B4B"/>
    <w:rsid w:val="00E85FD2"/>
    <w:rsid w:val="00E862A6"/>
    <w:rsid w:val="00E862ED"/>
    <w:rsid w:val="00E86EC5"/>
    <w:rsid w:val="00E87073"/>
    <w:rsid w:val="00E87154"/>
    <w:rsid w:val="00E874D3"/>
    <w:rsid w:val="00E879A4"/>
    <w:rsid w:val="00E87A12"/>
    <w:rsid w:val="00E90005"/>
    <w:rsid w:val="00E9059F"/>
    <w:rsid w:val="00E909BE"/>
    <w:rsid w:val="00E91442"/>
    <w:rsid w:val="00E9152A"/>
    <w:rsid w:val="00E91AF4"/>
    <w:rsid w:val="00E91CC9"/>
    <w:rsid w:val="00E91FE7"/>
    <w:rsid w:val="00E92054"/>
    <w:rsid w:val="00E92352"/>
    <w:rsid w:val="00E923CA"/>
    <w:rsid w:val="00E92C3B"/>
    <w:rsid w:val="00E937EC"/>
    <w:rsid w:val="00E942F9"/>
    <w:rsid w:val="00E94FD9"/>
    <w:rsid w:val="00E961BE"/>
    <w:rsid w:val="00E96970"/>
    <w:rsid w:val="00E9704B"/>
    <w:rsid w:val="00E973D3"/>
    <w:rsid w:val="00E975AB"/>
    <w:rsid w:val="00EA1DB2"/>
    <w:rsid w:val="00EA2C10"/>
    <w:rsid w:val="00EA3110"/>
    <w:rsid w:val="00EA3623"/>
    <w:rsid w:val="00EA3DA3"/>
    <w:rsid w:val="00EA418B"/>
    <w:rsid w:val="00EA4389"/>
    <w:rsid w:val="00EA4793"/>
    <w:rsid w:val="00EA66F4"/>
    <w:rsid w:val="00EA6B40"/>
    <w:rsid w:val="00EA6E78"/>
    <w:rsid w:val="00EA6F49"/>
    <w:rsid w:val="00EA72D5"/>
    <w:rsid w:val="00EA7980"/>
    <w:rsid w:val="00EB01E7"/>
    <w:rsid w:val="00EB1015"/>
    <w:rsid w:val="00EB1E34"/>
    <w:rsid w:val="00EB2108"/>
    <w:rsid w:val="00EB21D5"/>
    <w:rsid w:val="00EB2675"/>
    <w:rsid w:val="00EB3401"/>
    <w:rsid w:val="00EB3F6C"/>
    <w:rsid w:val="00EB42E7"/>
    <w:rsid w:val="00EB4596"/>
    <w:rsid w:val="00EB488C"/>
    <w:rsid w:val="00EB4A1F"/>
    <w:rsid w:val="00EB50A2"/>
    <w:rsid w:val="00EB5FE5"/>
    <w:rsid w:val="00EB62D6"/>
    <w:rsid w:val="00EB663D"/>
    <w:rsid w:val="00EB6990"/>
    <w:rsid w:val="00EB69C9"/>
    <w:rsid w:val="00EB6E62"/>
    <w:rsid w:val="00EB71A0"/>
    <w:rsid w:val="00EB77D5"/>
    <w:rsid w:val="00EC01AD"/>
    <w:rsid w:val="00EC0247"/>
    <w:rsid w:val="00EC054F"/>
    <w:rsid w:val="00EC074D"/>
    <w:rsid w:val="00EC0778"/>
    <w:rsid w:val="00EC0801"/>
    <w:rsid w:val="00EC09FB"/>
    <w:rsid w:val="00EC0AB9"/>
    <w:rsid w:val="00EC0E85"/>
    <w:rsid w:val="00EC117D"/>
    <w:rsid w:val="00EC1381"/>
    <w:rsid w:val="00EC138A"/>
    <w:rsid w:val="00EC19D6"/>
    <w:rsid w:val="00EC1AD4"/>
    <w:rsid w:val="00EC1C76"/>
    <w:rsid w:val="00EC1C7B"/>
    <w:rsid w:val="00EC287A"/>
    <w:rsid w:val="00EC2D29"/>
    <w:rsid w:val="00EC3586"/>
    <w:rsid w:val="00EC41E5"/>
    <w:rsid w:val="00EC4B37"/>
    <w:rsid w:val="00EC51D3"/>
    <w:rsid w:val="00EC57FC"/>
    <w:rsid w:val="00EC5B28"/>
    <w:rsid w:val="00EC5E04"/>
    <w:rsid w:val="00EC65E8"/>
    <w:rsid w:val="00EC6FBA"/>
    <w:rsid w:val="00EC6FC4"/>
    <w:rsid w:val="00EC6FDF"/>
    <w:rsid w:val="00EC746C"/>
    <w:rsid w:val="00EC77A6"/>
    <w:rsid w:val="00EC7CDC"/>
    <w:rsid w:val="00ED01AF"/>
    <w:rsid w:val="00ED120D"/>
    <w:rsid w:val="00ED12F3"/>
    <w:rsid w:val="00ED157C"/>
    <w:rsid w:val="00ED1AC7"/>
    <w:rsid w:val="00ED2004"/>
    <w:rsid w:val="00ED21F5"/>
    <w:rsid w:val="00ED38AC"/>
    <w:rsid w:val="00ED3DB0"/>
    <w:rsid w:val="00ED4091"/>
    <w:rsid w:val="00ED4590"/>
    <w:rsid w:val="00ED46FA"/>
    <w:rsid w:val="00ED48C9"/>
    <w:rsid w:val="00ED6FBD"/>
    <w:rsid w:val="00ED7437"/>
    <w:rsid w:val="00ED78B7"/>
    <w:rsid w:val="00ED7AB9"/>
    <w:rsid w:val="00ED7C75"/>
    <w:rsid w:val="00ED7D38"/>
    <w:rsid w:val="00ED7DD2"/>
    <w:rsid w:val="00EE013C"/>
    <w:rsid w:val="00EE03EC"/>
    <w:rsid w:val="00EE0452"/>
    <w:rsid w:val="00EE0540"/>
    <w:rsid w:val="00EE0860"/>
    <w:rsid w:val="00EE0987"/>
    <w:rsid w:val="00EE0F33"/>
    <w:rsid w:val="00EE10AD"/>
    <w:rsid w:val="00EE137A"/>
    <w:rsid w:val="00EE15F1"/>
    <w:rsid w:val="00EE16CB"/>
    <w:rsid w:val="00EE1937"/>
    <w:rsid w:val="00EE246C"/>
    <w:rsid w:val="00EE28D7"/>
    <w:rsid w:val="00EE2C7A"/>
    <w:rsid w:val="00EE2DBF"/>
    <w:rsid w:val="00EE31E7"/>
    <w:rsid w:val="00EE33E9"/>
    <w:rsid w:val="00EE37DA"/>
    <w:rsid w:val="00EE3EF7"/>
    <w:rsid w:val="00EE50BE"/>
    <w:rsid w:val="00EE526B"/>
    <w:rsid w:val="00EE57AA"/>
    <w:rsid w:val="00EE5C6A"/>
    <w:rsid w:val="00EE5F9B"/>
    <w:rsid w:val="00EE65C4"/>
    <w:rsid w:val="00EE6861"/>
    <w:rsid w:val="00EE68C1"/>
    <w:rsid w:val="00EE6A24"/>
    <w:rsid w:val="00EE7A23"/>
    <w:rsid w:val="00EE7E38"/>
    <w:rsid w:val="00EF04B4"/>
    <w:rsid w:val="00EF07DE"/>
    <w:rsid w:val="00EF0A93"/>
    <w:rsid w:val="00EF0AD3"/>
    <w:rsid w:val="00EF0BA9"/>
    <w:rsid w:val="00EF122D"/>
    <w:rsid w:val="00EF154C"/>
    <w:rsid w:val="00EF1ACE"/>
    <w:rsid w:val="00EF1BF4"/>
    <w:rsid w:val="00EF2005"/>
    <w:rsid w:val="00EF20C5"/>
    <w:rsid w:val="00EF2128"/>
    <w:rsid w:val="00EF2157"/>
    <w:rsid w:val="00EF21DE"/>
    <w:rsid w:val="00EF22FF"/>
    <w:rsid w:val="00EF2649"/>
    <w:rsid w:val="00EF29E7"/>
    <w:rsid w:val="00EF2C03"/>
    <w:rsid w:val="00EF329B"/>
    <w:rsid w:val="00EF3B0E"/>
    <w:rsid w:val="00EF45FD"/>
    <w:rsid w:val="00EF493C"/>
    <w:rsid w:val="00EF49DC"/>
    <w:rsid w:val="00EF52F9"/>
    <w:rsid w:val="00EF5505"/>
    <w:rsid w:val="00EF5DA3"/>
    <w:rsid w:val="00EF601E"/>
    <w:rsid w:val="00EF62C2"/>
    <w:rsid w:val="00EF6AD7"/>
    <w:rsid w:val="00EF6C1C"/>
    <w:rsid w:val="00EF70BC"/>
    <w:rsid w:val="00EF7A53"/>
    <w:rsid w:val="00EF7A67"/>
    <w:rsid w:val="00EF7BEA"/>
    <w:rsid w:val="00EF7EB5"/>
    <w:rsid w:val="00F000F5"/>
    <w:rsid w:val="00F004A9"/>
    <w:rsid w:val="00F00930"/>
    <w:rsid w:val="00F00BB6"/>
    <w:rsid w:val="00F012B3"/>
    <w:rsid w:val="00F0160E"/>
    <w:rsid w:val="00F0178D"/>
    <w:rsid w:val="00F01ADF"/>
    <w:rsid w:val="00F01B1F"/>
    <w:rsid w:val="00F01C41"/>
    <w:rsid w:val="00F027C1"/>
    <w:rsid w:val="00F02CC6"/>
    <w:rsid w:val="00F03963"/>
    <w:rsid w:val="00F03EE5"/>
    <w:rsid w:val="00F041F9"/>
    <w:rsid w:val="00F044A5"/>
    <w:rsid w:val="00F045AB"/>
    <w:rsid w:val="00F04F83"/>
    <w:rsid w:val="00F04F87"/>
    <w:rsid w:val="00F05D3B"/>
    <w:rsid w:val="00F05DD3"/>
    <w:rsid w:val="00F062A0"/>
    <w:rsid w:val="00F066FE"/>
    <w:rsid w:val="00F06CC1"/>
    <w:rsid w:val="00F06F5E"/>
    <w:rsid w:val="00F0764A"/>
    <w:rsid w:val="00F07B6C"/>
    <w:rsid w:val="00F07CBE"/>
    <w:rsid w:val="00F0E188"/>
    <w:rsid w:val="00F10CF5"/>
    <w:rsid w:val="00F10ED4"/>
    <w:rsid w:val="00F11A2F"/>
    <w:rsid w:val="00F11BB8"/>
    <w:rsid w:val="00F121A9"/>
    <w:rsid w:val="00F1263B"/>
    <w:rsid w:val="00F1285A"/>
    <w:rsid w:val="00F12B41"/>
    <w:rsid w:val="00F14330"/>
    <w:rsid w:val="00F14602"/>
    <w:rsid w:val="00F146E0"/>
    <w:rsid w:val="00F14A59"/>
    <w:rsid w:val="00F14F01"/>
    <w:rsid w:val="00F15055"/>
    <w:rsid w:val="00F15359"/>
    <w:rsid w:val="00F15BC8"/>
    <w:rsid w:val="00F15C59"/>
    <w:rsid w:val="00F15ED5"/>
    <w:rsid w:val="00F1692B"/>
    <w:rsid w:val="00F16A40"/>
    <w:rsid w:val="00F16CB8"/>
    <w:rsid w:val="00F17499"/>
    <w:rsid w:val="00F1782F"/>
    <w:rsid w:val="00F17D85"/>
    <w:rsid w:val="00F1879D"/>
    <w:rsid w:val="00F201E6"/>
    <w:rsid w:val="00F204E4"/>
    <w:rsid w:val="00F206B5"/>
    <w:rsid w:val="00F20C0C"/>
    <w:rsid w:val="00F20C5C"/>
    <w:rsid w:val="00F21171"/>
    <w:rsid w:val="00F21FFD"/>
    <w:rsid w:val="00F22015"/>
    <w:rsid w:val="00F23F35"/>
    <w:rsid w:val="00F2438C"/>
    <w:rsid w:val="00F24F6B"/>
    <w:rsid w:val="00F25133"/>
    <w:rsid w:val="00F25483"/>
    <w:rsid w:val="00F255FB"/>
    <w:rsid w:val="00F2574F"/>
    <w:rsid w:val="00F25AF3"/>
    <w:rsid w:val="00F25DA9"/>
    <w:rsid w:val="00F26038"/>
    <w:rsid w:val="00F2667B"/>
    <w:rsid w:val="00F276A4"/>
    <w:rsid w:val="00F276FB"/>
    <w:rsid w:val="00F27D92"/>
    <w:rsid w:val="00F27DB5"/>
    <w:rsid w:val="00F3049C"/>
    <w:rsid w:val="00F31700"/>
    <w:rsid w:val="00F3198A"/>
    <w:rsid w:val="00F31A11"/>
    <w:rsid w:val="00F31ABF"/>
    <w:rsid w:val="00F31B83"/>
    <w:rsid w:val="00F31E01"/>
    <w:rsid w:val="00F31FCF"/>
    <w:rsid w:val="00F32D1C"/>
    <w:rsid w:val="00F3342E"/>
    <w:rsid w:val="00F336A1"/>
    <w:rsid w:val="00F34040"/>
    <w:rsid w:val="00F34AAB"/>
    <w:rsid w:val="00F35167"/>
    <w:rsid w:val="00F3618C"/>
    <w:rsid w:val="00F36704"/>
    <w:rsid w:val="00F36C9B"/>
    <w:rsid w:val="00F36D6D"/>
    <w:rsid w:val="00F37387"/>
    <w:rsid w:val="00F37525"/>
    <w:rsid w:val="00F378BB"/>
    <w:rsid w:val="00F37F4A"/>
    <w:rsid w:val="00F3B88B"/>
    <w:rsid w:val="00F402B4"/>
    <w:rsid w:val="00F40A95"/>
    <w:rsid w:val="00F40B99"/>
    <w:rsid w:val="00F40E67"/>
    <w:rsid w:val="00F415D2"/>
    <w:rsid w:val="00F4221F"/>
    <w:rsid w:val="00F422DD"/>
    <w:rsid w:val="00F42733"/>
    <w:rsid w:val="00F42754"/>
    <w:rsid w:val="00F429BA"/>
    <w:rsid w:val="00F42DB0"/>
    <w:rsid w:val="00F443D7"/>
    <w:rsid w:val="00F45214"/>
    <w:rsid w:val="00F4563C"/>
    <w:rsid w:val="00F45EA7"/>
    <w:rsid w:val="00F4660A"/>
    <w:rsid w:val="00F46C49"/>
    <w:rsid w:val="00F46E58"/>
    <w:rsid w:val="00F4704C"/>
    <w:rsid w:val="00F47641"/>
    <w:rsid w:val="00F47A04"/>
    <w:rsid w:val="00F47AB5"/>
    <w:rsid w:val="00F4E27D"/>
    <w:rsid w:val="00F506B5"/>
    <w:rsid w:val="00F507B8"/>
    <w:rsid w:val="00F50CB5"/>
    <w:rsid w:val="00F51045"/>
    <w:rsid w:val="00F51C48"/>
    <w:rsid w:val="00F51D51"/>
    <w:rsid w:val="00F52FED"/>
    <w:rsid w:val="00F54222"/>
    <w:rsid w:val="00F54315"/>
    <w:rsid w:val="00F547BF"/>
    <w:rsid w:val="00F54D0F"/>
    <w:rsid w:val="00F551AF"/>
    <w:rsid w:val="00F558BA"/>
    <w:rsid w:val="00F562B1"/>
    <w:rsid w:val="00F56AAE"/>
    <w:rsid w:val="00F56BE4"/>
    <w:rsid w:val="00F57262"/>
    <w:rsid w:val="00F5782B"/>
    <w:rsid w:val="00F57F4D"/>
    <w:rsid w:val="00F60222"/>
    <w:rsid w:val="00F615E3"/>
    <w:rsid w:val="00F6197C"/>
    <w:rsid w:val="00F61C96"/>
    <w:rsid w:val="00F62234"/>
    <w:rsid w:val="00F6240A"/>
    <w:rsid w:val="00F62A77"/>
    <w:rsid w:val="00F62C8F"/>
    <w:rsid w:val="00F63414"/>
    <w:rsid w:val="00F637FA"/>
    <w:rsid w:val="00F64237"/>
    <w:rsid w:val="00F646A9"/>
    <w:rsid w:val="00F64832"/>
    <w:rsid w:val="00F64BE3"/>
    <w:rsid w:val="00F64E0A"/>
    <w:rsid w:val="00F6508C"/>
    <w:rsid w:val="00F65173"/>
    <w:rsid w:val="00F651D4"/>
    <w:rsid w:val="00F65AE8"/>
    <w:rsid w:val="00F65EE0"/>
    <w:rsid w:val="00F66203"/>
    <w:rsid w:val="00F662C1"/>
    <w:rsid w:val="00F666B3"/>
    <w:rsid w:val="00F66821"/>
    <w:rsid w:val="00F66841"/>
    <w:rsid w:val="00F66D3C"/>
    <w:rsid w:val="00F66F63"/>
    <w:rsid w:val="00F66F72"/>
    <w:rsid w:val="00F67334"/>
    <w:rsid w:val="00F676B7"/>
    <w:rsid w:val="00F67A4D"/>
    <w:rsid w:val="00F67C49"/>
    <w:rsid w:val="00F70390"/>
    <w:rsid w:val="00F706E1"/>
    <w:rsid w:val="00F70C19"/>
    <w:rsid w:val="00F70C55"/>
    <w:rsid w:val="00F70E6D"/>
    <w:rsid w:val="00F71148"/>
    <w:rsid w:val="00F71BA8"/>
    <w:rsid w:val="00F72DD7"/>
    <w:rsid w:val="00F73044"/>
    <w:rsid w:val="00F73309"/>
    <w:rsid w:val="00F7337E"/>
    <w:rsid w:val="00F73A11"/>
    <w:rsid w:val="00F73DF0"/>
    <w:rsid w:val="00F74636"/>
    <w:rsid w:val="00F748A1"/>
    <w:rsid w:val="00F75676"/>
    <w:rsid w:val="00F76075"/>
    <w:rsid w:val="00F7694C"/>
    <w:rsid w:val="00F76B5E"/>
    <w:rsid w:val="00F76BA3"/>
    <w:rsid w:val="00F76E74"/>
    <w:rsid w:val="00F770CD"/>
    <w:rsid w:val="00F775A6"/>
    <w:rsid w:val="00F77909"/>
    <w:rsid w:val="00F801C2"/>
    <w:rsid w:val="00F80660"/>
    <w:rsid w:val="00F808D2"/>
    <w:rsid w:val="00F80C7E"/>
    <w:rsid w:val="00F810E6"/>
    <w:rsid w:val="00F8112B"/>
    <w:rsid w:val="00F81242"/>
    <w:rsid w:val="00F81901"/>
    <w:rsid w:val="00F81D9E"/>
    <w:rsid w:val="00F81DC0"/>
    <w:rsid w:val="00F82857"/>
    <w:rsid w:val="00F82C8A"/>
    <w:rsid w:val="00F83600"/>
    <w:rsid w:val="00F83CCD"/>
    <w:rsid w:val="00F83E80"/>
    <w:rsid w:val="00F841B5"/>
    <w:rsid w:val="00F843F8"/>
    <w:rsid w:val="00F84565"/>
    <w:rsid w:val="00F84682"/>
    <w:rsid w:val="00F849CF"/>
    <w:rsid w:val="00F84E21"/>
    <w:rsid w:val="00F8543D"/>
    <w:rsid w:val="00F85B03"/>
    <w:rsid w:val="00F85D60"/>
    <w:rsid w:val="00F85EBA"/>
    <w:rsid w:val="00F86403"/>
    <w:rsid w:val="00F86F72"/>
    <w:rsid w:val="00F875D8"/>
    <w:rsid w:val="00F90652"/>
    <w:rsid w:val="00F917DC"/>
    <w:rsid w:val="00F922C5"/>
    <w:rsid w:val="00F92330"/>
    <w:rsid w:val="00F9247F"/>
    <w:rsid w:val="00F92B60"/>
    <w:rsid w:val="00F92CC6"/>
    <w:rsid w:val="00F93498"/>
    <w:rsid w:val="00F93D46"/>
    <w:rsid w:val="00F94391"/>
    <w:rsid w:val="00F94A04"/>
    <w:rsid w:val="00F94FB1"/>
    <w:rsid w:val="00F95320"/>
    <w:rsid w:val="00F95352"/>
    <w:rsid w:val="00F95A0F"/>
    <w:rsid w:val="00F95EB1"/>
    <w:rsid w:val="00F96145"/>
    <w:rsid w:val="00F96EBE"/>
    <w:rsid w:val="00F97655"/>
    <w:rsid w:val="00FA059A"/>
    <w:rsid w:val="00FA1906"/>
    <w:rsid w:val="00FA1A37"/>
    <w:rsid w:val="00FA1D42"/>
    <w:rsid w:val="00FA1DE7"/>
    <w:rsid w:val="00FA202E"/>
    <w:rsid w:val="00FA2313"/>
    <w:rsid w:val="00FA2D5B"/>
    <w:rsid w:val="00FA30DE"/>
    <w:rsid w:val="00FA3317"/>
    <w:rsid w:val="00FA34A5"/>
    <w:rsid w:val="00FA3B58"/>
    <w:rsid w:val="00FA4158"/>
    <w:rsid w:val="00FA43A0"/>
    <w:rsid w:val="00FA4592"/>
    <w:rsid w:val="00FA4AE3"/>
    <w:rsid w:val="00FA4DC1"/>
    <w:rsid w:val="00FA5649"/>
    <w:rsid w:val="00FA61B4"/>
    <w:rsid w:val="00FA634D"/>
    <w:rsid w:val="00FA6ACD"/>
    <w:rsid w:val="00FA6EB7"/>
    <w:rsid w:val="00FA783A"/>
    <w:rsid w:val="00FA7BF2"/>
    <w:rsid w:val="00FA7D29"/>
    <w:rsid w:val="00FB03B7"/>
    <w:rsid w:val="00FB0519"/>
    <w:rsid w:val="00FB0650"/>
    <w:rsid w:val="00FB07EC"/>
    <w:rsid w:val="00FB083D"/>
    <w:rsid w:val="00FB0849"/>
    <w:rsid w:val="00FB16F5"/>
    <w:rsid w:val="00FB177E"/>
    <w:rsid w:val="00FB1D44"/>
    <w:rsid w:val="00FB1F49"/>
    <w:rsid w:val="00FB2470"/>
    <w:rsid w:val="00FB29A1"/>
    <w:rsid w:val="00FB2D87"/>
    <w:rsid w:val="00FB373D"/>
    <w:rsid w:val="00FB4739"/>
    <w:rsid w:val="00FB484E"/>
    <w:rsid w:val="00FB4A99"/>
    <w:rsid w:val="00FB683A"/>
    <w:rsid w:val="00FB775C"/>
    <w:rsid w:val="00FB7864"/>
    <w:rsid w:val="00FB7939"/>
    <w:rsid w:val="00FC028A"/>
    <w:rsid w:val="00FC05DF"/>
    <w:rsid w:val="00FC0D81"/>
    <w:rsid w:val="00FC12A4"/>
    <w:rsid w:val="00FC2005"/>
    <w:rsid w:val="00FC20C9"/>
    <w:rsid w:val="00FC29FC"/>
    <w:rsid w:val="00FC2D55"/>
    <w:rsid w:val="00FC3C60"/>
    <w:rsid w:val="00FC3DC4"/>
    <w:rsid w:val="00FC3E09"/>
    <w:rsid w:val="00FC3FA4"/>
    <w:rsid w:val="00FC4711"/>
    <w:rsid w:val="00FC4746"/>
    <w:rsid w:val="00FC4A05"/>
    <w:rsid w:val="00FC5056"/>
    <w:rsid w:val="00FC530A"/>
    <w:rsid w:val="00FC5D9E"/>
    <w:rsid w:val="00FC61E0"/>
    <w:rsid w:val="00FC639D"/>
    <w:rsid w:val="00FC68AD"/>
    <w:rsid w:val="00FC690F"/>
    <w:rsid w:val="00FC6993"/>
    <w:rsid w:val="00FC7517"/>
    <w:rsid w:val="00FC774A"/>
    <w:rsid w:val="00FC77F1"/>
    <w:rsid w:val="00FC7FA8"/>
    <w:rsid w:val="00FCFC79"/>
    <w:rsid w:val="00FD00D4"/>
    <w:rsid w:val="00FD0DBF"/>
    <w:rsid w:val="00FD11C3"/>
    <w:rsid w:val="00FD1366"/>
    <w:rsid w:val="00FD1DFF"/>
    <w:rsid w:val="00FD32A8"/>
    <w:rsid w:val="00FD34B4"/>
    <w:rsid w:val="00FD3595"/>
    <w:rsid w:val="00FD3F4E"/>
    <w:rsid w:val="00FD4591"/>
    <w:rsid w:val="00FD50E7"/>
    <w:rsid w:val="00FD516F"/>
    <w:rsid w:val="00FD5783"/>
    <w:rsid w:val="00FD5EBC"/>
    <w:rsid w:val="00FD7350"/>
    <w:rsid w:val="00FD7B78"/>
    <w:rsid w:val="00FD7C65"/>
    <w:rsid w:val="00FD7F1B"/>
    <w:rsid w:val="00FD7F48"/>
    <w:rsid w:val="00FE0163"/>
    <w:rsid w:val="00FE0388"/>
    <w:rsid w:val="00FE0619"/>
    <w:rsid w:val="00FE08BE"/>
    <w:rsid w:val="00FE08DD"/>
    <w:rsid w:val="00FE0D1D"/>
    <w:rsid w:val="00FE0DDB"/>
    <w:rsid w:val="00FE1E9A"/>
    <w:rsid w:val="00FE2013"/>
    <w:rsid w:val="00FE22AE"/>
    <w:rsid w:val="00FE27F6"/>
    <w:rsid w:val="00FE28D2"/>
    <w:rsid w:val="00FE2905"/>
    <w:rsid w:val="00FE2DF7"/>
    <w:rsid w:val="00FE307E"/>
    <w:rsid w:val="00FE3340"/>
    <w:rsid w:val="00FE346E"/>
    <w:rsid w:val="00FE3C11"/>
    <w:rsid w:val="00FE446F"/>
    <w:rsid w:val="00FE47E5"/>
    <w:rsid w:val="00FE4CB1"/>
    <w:rsid w:val="00FE57F9"/>
    <w:rsid w:val="00FE5D43"/>
    <w:rsid w:val="00FE60BD"/>
    <w:rsid w:val="00FE6279"/>
    <w:rsid w:val="00FE7432"/>
    <w:rsid w:val="00FE7FB6"/>
    <w:rsid w:val="00FEC118"/>
    <w:rsid w:val="00FF0896"/>
    <w:rsid w:val="00FF0A2E"/>
    <w:rsid w:val="00FF111A"/>
    <w:rsid w:val="00FF1B56"/>
    <w:rsid w:val="00FF2D6A"/>
    <w:rsid w:val="00FF3270"/>
    <w:rsid w:val="00FF3467"/>
    <w:rsid w:val="00FF377A"/>
    <w:rsid w:val="00FF37D5"/>
    <w:rsid w:val="00FF38BE"/>
    <w:rsid w:val="00FF4229"/>
    <w:rsid w:val="00FF44F4"/>
    <w:rsid w:val="00FF48B8"/>
    <w:rsid w:val="00FF52EC"/>
    <w:rsid w:val="00FF570D"/>
    <w:rsid w:val="00FF623A"/>
    <w:rsid w:val="00FF69B1"/>
    <w:rsid w:val="00FF7462"/>
    <w:rsid w:val="00FF7BF8"/>
    <w:rsid w:val="00FFCE53"/>
    <w:rsid w:val="01063489"/>
    <w:rsid w:val="010691B0"/>
    <w:rsid w:val="01083426"/>
    <w:rsid w:val="010AE712"/>
    <w:rsid w:val="010C89D3"/>
    <w:rsid w:val="0113AEE9"/>
    <w:rsid w:val="011463E4"/>
    <w:rsid w:val="01194954"/>
    <w:rsid w:val="011D97E4"/>
    <w:rsid w:val="012339D0"/>
    <w:rsid w:val="01261BD1"/>
    <w:rsid w:val="0129B610"/>
    <w:rsid w:val="012A7F3C"/>
    <w:rsid w:val="012D1A86"/>
    <w:rsid w:val="0130C233"/>
    <w:rsid w:val="0133D665"/>
    <w:rsid w:val="0134442B"/>
    <w:rsid w:val="01364D76"/>
    <w:rsid w:val="013DCDFF"/>
    <w:rsid w:val="013E0D1E"/>
    <w:rsid w:val="01410A97"/>
    <w:rsid w:val="0141913D"/>
    <w:rsid w:val="01423710"/>
    <w:rsid w:val="0153BCB5"/>
    <w:rsid w:val="015493DC"/>
    <w:rsid w:val="01571471"/>
    <w:rsid w:val="015C31CA"/>
    <w:rsid w:val="01676447"/>
    <w:rsid w:val="016ECB77"/>
    <w:rsid w:val="0173D4E4"/>
    <w:rsid w:val="01764042"/>
    <w:rsid w:val="0176DAFD"/>
    <w:rsid w:val="017D75F0"/>
    <w:rsid w:val="017FEEFD"/>
    <w:rsid w:val="0184A9F6"/>
    <w:rsid w:val="018CD196"/>
    <w:rsid w:val="0190D50F"/>
    <w:rsid w:val="019A9B5B"/>
    <w:rsid w:val="019C3EC1"/>
    <w:rsid w:val="01A0828C"/>
    <w:rsid w:val="01A21DCE"/>
    <w:rsid w:val="01A27528"/>
    <w:rsid w:val="01A2C244"/>
    <w:rsid w:val="01A3B717"/>
    <w:rsid w:val="01A51D24"/>
    <w:rsid w:val="01A9FE59"/>
    <w:rsid w:val="01ADDB00"/>
    <w:rsid w:val="01B0D2A9"/>
    <w:rsid w:val="01B190CB"/>
    <w:rsid w:val="01BAAC45"/>
    <w:rsid w:val="01C06035"/>
    <w:rsid w:val="01CAD661"/>
    <w:rsid w:val="01CB9C2A"/>
    <w:rsid w:val="01CBB8D0"/>
    <w:rsid w:val="01D25B7E"/>
    <w:rsid w:val="01D46482"/>
    <w:rsid w:val="01D62B54"/>
    <w:rsid w:val="01D7E14C"/>
    <w:rsid w:val="01D89D27"/>
    <w:rsid w:val="01DAECE3"/>
    <w:rsid w:val="01DC97DE"/>
    <w:rsid w:val="01DE34A1"/>
    <w:rsid w:val="01DED62D"/>
    <w:rsid w:val="01DF56B9"/>
    <w:rsid w:val="01E2A60A"/>
    <w:rsid w:val="01E54D6A"/>
    <w:rsid w:val="01E8F862"/>
    <w:rsid w:val="01EB2DCF"/>
    <w:rsid w:val="01EFFBFB"/>
    <w:rsid w:val="01F5462B"/>
    <w:rsid w:val="01FC6F0F"/>
    <w:rsid w:val="01FCDE0E"/>
    <w:rsid w:val="01FE27DF"/>
    <w:rsid w:val="01FF79A1"/>
    <w:rsid w:val="0200E383"/>
    <w:rsid w:val="02013879"/>
    <w:rsid w:val="02021515"/>
    <w:rsid w:val="0203D6C3"/>
    <w:rsid w:val="02060FA7"/>
    <w:rsid w:val="020863EE"/>
    <w:rsid w:val="021043AD"/>
    <w:rsid w:val="02135AA1"/>
    <w:rsid w:val="021452F3"/>
    <w:rsid w:val="0219DC38"/>
    <w:rsid w:val="021BA071"/>
    <w:rsid w:val="021DD5CC"/>
    <w:rsid w:val="022D3DF6"/>
    <w:rsid w:val="022EC0A2"/>
    <w:rsid w:val="022FBD7C"/>
    <w:rsid w:val="0230B5CF"/>
    <w:rsid w:val="02355154"/>
    <w:rsid w:val="02407C7A"/>
    <w:rsid w:val="02423470"/>
    <w:rsid w:val="0245B601"/>
    <w:rsid w:val="024AF35F"/>
    <w:rsid w:val="024D71EA"/>
    <w:rsid w:val="024FFE0D"/>
    <w:rsid w:val="025026EA"/>
    <w:rsid w:val="02504294"/>
    <w:rsid w:val="025277F1"/>
    <w:rsid w:val="025609AB"/>
    <w:rsid w:val="0258A1AA"/>
    <w:rsid w:val="02598F3C"/>
    <w:rsid w:val="026029F6"/>
    <w:rsid w:val="02625261"/>
    <w:rsid w:val="0267AE26"/>
    <w:rsid w:val="0267B43C"/>
    <w:rsid w:val="027005F7"/>
    <w:rsid w:val="0274EEC3"/>
    <w:rsid w:val="027539B6"/>
    <w:rsid w:val="02765C73"/>
    <w:rsid w:val="0278BFD6"/>
    <w:rsid w:val="0278E700"/>
    <w:rsid w:val="027D6505"/>
    <w:rsid w:val="027E4908"/>
    <w:rsid w:val="027FA901"/>
    <w:rsid w:val="02834141"/>
    <w:rsid w:val="02839E34"/>
    <w:rsid w:val="02852CDB"/>
    <w:rsid w:val="0287F087"/>
    <w:rsid w:val="028A8AFD"/>
    <w:rsid w:val="02936B83"/>
    <w:rsid w:val="0294CC87"/>
    <w:rsid w:val="02977430"/>
    <w:rsid w:val="029BC773"/>
    <w:rsid w:val="029F048C"/>
    <w:rsid w:val="02A1A4AA"/>
    <w:rsid w:val="02AA44BB"/>
    <w:rsid w:val="02ACF4E4"/>
    <w:rsid w:val="02B1104B"/>
    <w:rsid w:val="02B2F035"/>
    <w:rsid w:val="02B74093"/>
    <w:rsid w:val="02B9925D"/>
    <w:rsid w:val="02BC6F62"/>
    <w:rsid w:val="02BCF391"/>
    <w:rsid w:val="02C11111"/>
    <w:rsid w:val="02C380B9"/>
    <w:rsid w:val="02C61570"/>
    <w:rsid w:val="02CC8DFF"/>
    <w:rsid w:val="02D2476B"/>
    <w:rsid w:val="02D5504E"/>
    <w:rsid w:val="02D6D8FB"/>
    <w:rsid w:val="02DF583D"/>
    <w:rsid w:val="02E32E06"/>
    <w:rsid w:val="02E4C475"/>
    <w:rsid w:val="02E95A14"/>
    <w:rsid w:val="02EDA473"/>
    <w:rsid w:val="02EF2DDD"/>
    <w:rsid w:val="02EF9600"/>
    <w:rsid w:val="02F0A5E6"/>
    <w:rsid w:val="02F53803"/>
    <w:rsid w:val="02F54AB2"/>
    <w:rsid w:val="02F9C7CC"/>
    <w:rsid w:val="02F9E312"/>
    <w:rsid w:val="02FBFD5E"/>
    <w:rsid w:val="02FC913D"/>
    <w:rsid w:val="03044B01"/>
    <w:rsid w:val="03058D43"/>
    <w:rsid w:val="0307D1D7"/>
    <w:rsid w:val="0309D624"/>
    <w:rsid w:val="0309F907"/>
    <w:rsid w:val="030A1EB6"/>
    <w:rsid w:val="030AB5C6"/>
    <w:rsid w:val="03113AEB"/>
    <w:rsid w:val="0315D16C"/>
    <w:rsid w:val="031C5733"/>
    <w:rsid w:val="031D4176"/>
    <w:rsid w:val="031E13CD"/>
    <w:rsid w:val="031EB44C"/>
    <w:rsid w:val="0325AE43"/>
    <w:rsid w:val="032AB08E"/>
    <w:rsid w:val="032E3447"/>
    <w:rsid w:val="032EDA81"/>
    <w:rsid w:val="0332DEAA"/>
    <w:rsid w:val="03330038"/>
    <w:rsid w:val="033426E9"/>
    <w:rsid w:val="0337EB03"/>
    <w:rsid w:val="033AB3DA"/>
    <w:rsid w:val="033C6404"/>
    <w:rsid w:val="033E7A85"/>
    <w:rsid w:val="034206FB"/>
    <w:rsid w:val="03429181"/>
    <w:rsid w:val="0344B8E3"/>
    <w:rsid w:val="034ABB68"/>
    <w:rsid w:val="034CA60D"/>
    <w:rsid w:val="03504448"/>
    <w:rsid w:val="03580EC9"/>
    <w:rsid w:val="035C8346"/>
    <w:rsid w:val="03627E36"/>
    <w:rsid w:val="036C8688"/>
    <w:rsid w:val="036D8CB1"/>
    <w:rsid w:val="036DDBE0"/>
    <w:rsid w:val="0370A49E"/>
    <w:rsid w:val="0371AA37"/>
    <w:rsid w:val="0371B100"/>
    <w:rsid w:val="03736DC0"/>
    <w:rsid w:val="037461BE"/>
    <w:rsid w:val="037582E2"/>
    <w:rsid w:val="037BD7F1"/>
    <w:rsid w:val="037F62FC"/>
    <w:rsid w:val="038057B7"/>
    <w:rsid w:val="0381DEA4"/>
    <w:rsid w:val="0387E4E0"/>
    <w:rsid w:val="0389CA75"/>
    <w:rsid w:val="038B96DD"/>
    <w:rsid w:val="038BDF9F"/>
    <w:rsid w:val="038FAF30"/>
    <w:rsid w:val="0390F065"/>
    <w:rsid w:val="0391FC47"/>
    <w:rsid w:val="03957CC3"/>
    <w:rsid w:val="03A079B1"/>
    <w:rsid w:val="03A29598"/>
    <w:rsid w:val="03A4AD0D"/>
    <w:rsid w:val="03A91A45"/>
    <w:rsid w:val="03A9E72C"/>
    <w:rsid w:val="03AC91DD"/>
    <w:rsid w:val="03B08D01"/>
    <w:rsid w:val="03B3955C"/>
    <w:rsid w:val="03B492C8"/>
    <w:rsid w:val="03B579EA"/>
    <w:rsid w:val="03B6BAB5"/>
    <w:rsid w:val="03BC3E31"/>
    <w:rsid w:val="03C1BC51"/>
    <w:rsid w:val="03C41AF8"/>
    <w:rsid w:val="03C48AF1"/>
    <w:rsid w:val="03C5496F"/>
    <w:rsid w:val="03C62B4E"/>
    <w:rsid w:val="03C80957"/>
    <w:rsid w:val="03C8E065"/>
    <w:rsid w:val="03C96A27"/>
    <w:rsid w:val="03CA3083"/>
    <w:rsid w:val="03D33C80"/>
    <w:rsid w:val="03E03AB4"/>
    <w:rsid w:val="03E08E39"/>
    <w:rsid w:val="03E2B65C"/>
    <w:rsid w:val="03E4AF2A"/>
    <w:rsid w:val="03EF6D0A"/>
    <w:rsid w:val="03EFEE49"/>
    <w:rsid w:val="03F2F747"/>
    <w:rsid w:val="03F3B952"/>
    <w:rsid w:val="03F9B38C"/>
    <w:rsid w:val="03FA7702"/>
    <w:rsid w:val="03FD8A22"/>
    <w:rsid w:val="03FF4D96"/>
    <w:rsid w:val="03FFA060"/>
    <w:rsid w:val="04010EAA"/>
    <w:rsid w:val="04052A50"/>
    <w:rsid w:val="0405BA9D"/>
    <w:rsid w:val="0405BB18"/>
    <w:rsid w:val="0408EF2D"/>
    <w:rsid w:val="040AC04D"/>
    <w:rsid w:val="040FA06F"/>
    <w:rsid w:val="04110C78"/>
    <w:rsid w:val="0413D57C"/>
    <w:rsid w:val="0415C99A"/>
    <w:rsid w:val="0417D200"/>
    <w:rsid w:val="041DF4D1"/>
    <w:rsid w:val="041FECBC"/>
    <w:rsid w:val="0423DD33"/>
    <w:rsid w:val="04251D80"/>
    <w:rsid w:val="0429A955"/>
    <w:rsid w:val="042B8ECA"/>
    <w:rsid w:val="042F21F5"/>
    <w:rsid w:val="0434445D"/>
    <w:rsid w:val="04389009"/>
    <w:rsid w:val="043AC788"/>
    <w:rsid w:val="044026B7"/>
    <w:rsid w:val="04432921"/>
    <w:rsid w:val="0446B608"/>
    <w:rsid w:val="0448FE94"/>
    <w:rsid w:val="044F5BE8"/>
    <w:rsid w:val="0455E51F"/>
    <w:rsid w:val="04572A29"/>
    <w:rsid w:val="045910E5"/>
    <w:rsid w:val="045F00A9"/>
    <w:rsid w:val="0460845C"/>
    <w:rsid w:val="0462D337"/>
    <w:rsid w:val="0463C22F"/>
    <w:rsid w:val="04671586"/>
    <w:rsid w:val="046B8502"/>
    <w:rsid w:val="046B9A04"/>
    <w:rsid w:val="046BF470"/>
    <w:rsid w:val="046C4EF2"/>
    <w:rsid w:val="046DA20F"/>
    <w:rsid w:val="046E5886"/>
    <w:rsid w:val="046E68E4"/>
    <w:rsid w:val="047079E3"/>
    <w:rsid w:val="0470D25A"/>
    <w:rsid w:val="0477E967"/>
    <w:rsid w:val="047F75B9"/>
    <w:rsid w:val="0480F6B7"/>
    <w:rsid w:val="0483A255"/>
    <w:rsid w:val="0483E77D"/>
    <w:rsid w:val="04847AB4"/>
    <w:rsid w:val="0485EE33"/>
    <w:rsid w:val="04864103"/>
    <w:rsid w:val="0488FB03"/>
    <w:rsid w:val="04934CE1"/>
    <w:rsid w:val="049758B0"/>
    <w:rsid w:val="04993669"/>
    <w:rsid w:val="0499BBA0"/>
    <w:rsid w:val="049A3E8B"/>
    <w:rsid w:val="049A91E9"/>
    <w:rsid w:val="049FE4FA"/>
    <w:rsid w:val="04A913CB"/>
    <w:rsid w:val="04AAD146"/>
    <w:rsid w:val="04AD527F"/>
    <w:rsid w:val="04AD6C56"/>
    <w:rsid w:val="04AD9116"/>
    <w:rsid w:val="04AF4951"/>
    <w:rsid w:val="04B2AFA4"/>
    <w:rsid w:val="04B4E1F3"/>
    <w:rsid w:val="04B774C4"/>
    <w:rsid w:val="04C19D71"/>
    <w:rsid w:val="04C1F9D0"/>
    <w:rsid w:val="04C2EF5C"/>
    <w:rsid w:val="04C504C4"/>
    <w:rsid w:val="04C57185"/>
    <w:rsid w:val="04C62FBF"/>
    <w:rsid w:val="04C78BB1"/>
    <w:rsid w:val="04CE3809"/>
    <w:rsid w:val="04CE87FC"/>
    <w:rsid w:val="04D30BE8"/>
    <w:rsid w:val="04E2F579"/>
    <w:rsid w:val="04EC66EB"/>
    <w:rsid w:val="04F188F6"/>
    <w:rsid w:val="04F4B844"/>
    <w:rsid w:val="04F62529"/>
    <w:rsid w:val="04FCABCF"/>
    <w:rsid w:val="04FCECB0"/>
    <w:rsid w:val="05003995"/>
    <w:rsid w:val="05043C46"/>
    <w:rsid w:val="05051AA3"/>
    <w:rsid w:val="0505C7BB"/>
    <w:rsid w:val="050A8B61"/>
    <w:rsid w:val="050AA1A1"/>
    <w:rsid w:val="05126600"/>
    <w:rsid w:val="0512B2D3"/>
    <w:rsid w:val="05140625"/>
    <w:rsid w:val="05180C32"/>
    <w:rsid w:val="051B0B7A"/>
    <w:rsid w:val="05221134"/>
    <w:rsid w:val="05248F11"/>
    <w:rsid w:val="0526CECA"/>
    <w:rsid w:val="052774AF"/>
    <w:rsid w:val="052B9742"/>
    <w:rsid w:val="052D0E0A"/>
    <w:rsid w:val="052DBF94"/>
    <w:rsid w:val="0535B306"/>
    <w:rsid w:val="05387004"/>
    <w:rsid w:val="05395B81"/>
    <w:rsid w:val="053C3947"/>
    <w:rsid w:val="053DBC23"/>
    <w:rsid w:val="0540B525"/>
    <w:rsid w:val="0547A35C"/>
    <w:rsid w:val="0548F930"/>
    <w:rsid w:val="054BDE04"/>
    <w:rsid w:val="054C4836"/>
    <w:rsid w:val="05522909"/>
    <w:rsid w:val="0552658A"/>
    <w:rsid w:val="0553FD61"/>
    <w:rsid w:val="055D2154"/>
    <w:rsid w:val="055E60F8"/>
    <w:rsid w:val="0561111E"/>
    <w:rsid w:val="0564E85F"/>
    <w:rsid w:val="0568A474"/>
    <w:rsid w:val="0568EA2B"/>
    <w:rsid w:val="05692797"/>
    <w:rsid w:val="056A62A5"/>
    <w:rsid w:val="056D27FD"/>
    <w:rsid w:val="05794100"/>
    <w:rsid w:val="057A8942"/>
    <w:rsid w:val="057C37C8"/>
    <w:rsid w:val="057ED773"/>
    <w:rsid w:val="0582E2FD"/>
    <w:rsid w:val="05833302"/>
    <w:rsid w:val="0585E7DB"/>
    <w:rsid w:val="05897F86"/>
    <w:rsid w:val="058BB9C2"/>
    <w:rsid w:val="058C07F3"/>
    <w:rsid w:val="058D047C"/>
    <w:rsid w:val="058F5245"/>
    <w:rsid w:val="05906ABA"/>
    <w:rsid w:val="059769A9"/>
    <w:rsid w:val="0598DDF9"/>
    <w:rsid w:val="059C1725"/>
    <w:rsid w:val="059D95A0"/>
    <w:rsid w:val="05A15143"/>
    <w:rsid w:val="05A26DEF"/>
    <w:rsid w:val="05A60E8E"/>
    <w:rsid w:val="05A89166"/>
    <w:rsid w:val="05AA893A"/>
    <w:rsid w:val="05AB533C"/>
    <w:rsid w:val="05AB8AFD"/>
    <w:rsid w:val="05AE546A"/>
    <w:rsid w:val="05B6C6D9"/>
    <w:rsid w:val="05B6FA1E"/>
    <w:rsid w:val="05BD1CD1"/>
    <w:rsid w:val="05BE65F5"/>
    <w:rsid w:val="05C1A2DD"/>
    <w:rsid w:val="05C37DE4"/>
    <w:rsid w:val="05C4F497"/>
    <w:rsid w:val="05C9A81C"/>
    <w:rsid w:val="05CA1F5D"/>
    <w:rsid w:val="05CA499C"/>
    <w:rsid w:val="05CB5137"/>
    <w:rsid w:val="05CE259F"/>
    <w:rsid w:val="05D44B24"/>
    <w:rsid w:val="05D529C4"/>
    <w:rsid w:val="05DD14F7"/>
    <w:rsid w:val="05E052C9"/>
    <w:rsid w:val="05E2307F"/>
    <w:rsid w:val="05E390BE"/>
    <w:rsid w:val="05E69CB1"/>
    <w:rsid w:val="05E6A0DD"/>
    <w:rsid w:val="05E95AA6"/>
    <w:rsid w:val="05EA4FF8"/>
    <w:rsid w:val="05EF7CFE"/>
    <w:rsid w:val="05F0F2FB"/>
    <w:rsid w:val="05F1A0A2"/>
    <w:rsid w:val="05F424FA"/>
    <w:rsid w:val="05F594A9"/>
    <w:rsid w:val="05F6B2F4"/>
    <w:rsid w:val="05F7A84F"/>
    <w:rsid w:val="05F87214"/>
    <w:rsid w:val="05FA32C6"/>
    <w:rsid w:val="060176D2"/>
    <w:rsid w:val="060184E9"/>
    <w:rsid w:val="0601BDD3"/>
    <w:rsid w:val="06042B70"/>
    <w:rsid w:val="06048201"/>
    <w:rsid w:val="0604D4EF"/>
    <w:rsid w:val="060585BD"/>
    <w:rsid w:val="06077283"/>
    <w:rsid w:val="0608FEFA"/>
    <w:rsid w:val="060922EE"/>
    <w:rsid w:val="060A70F5"/>
    <w:rsid w:val="060F8960"/>
    <w:rsid w:val="0619B722"/>
    <w:rsid w:val="061AFE5D"/>
    <w:rsid w:val="061EBC2C"/>
    <w:rsid w:val="062DCE79"/>
    <w:rsid w:val="062DEDB6"/>
    <w:rsid w:val="0632B18E"/>
    <w:rsid w:val="06341970"/>
    <w:rsid w:val="06374B29"/>
    <w:rsid w:val="063BDB01"/>
    <w:rsid w:val="063BDF2E"/>
    <w:rsid w:val="063E0DAD"/>
    <w:rsid w:val="06425221"/>
    <w:rsid w:val="06426DC6"/>
    <w:rsid w:val="0643C13D"/>
    <w:rsid w:val="064B3EB6"/>
    <w:rsid w:val="064EBA83"/>
    <w:rsid w:val="064FEA2A"/>
    <w:rsid w:val="0651C1A6"/>
    <w:rsid w:val="06523F1E"/>
    <w:rsid w:val="06591520"/>
    <w:rsid w:val="065AAB25"/>
    <w:rsid w:val="065C161E"/>
    <w:rsid w:val="065C879E"/>
    <w:rsid w:val="065E59A1"/>
    <w:rsid w:val="065F2543"/>
    <w:rsid w:val="06607A5C"/>
    <w:rsid w:val="0663FD46"/>
    <w:rsid w:val="06654577"/>
    <w:rsid w:val="0666E78B"/>
    <w:rsid w:val="066CB87A"/>
    <w:rsid w:val="067186BF"/>
    <w:rsid w:val="067565A0"/>
    <w:rsid w:val="067A74B1"/>
    <w:rsid w:val="06837D88"/>
    <w:rsid w:val="068C8B8A"/>
    <w:rsid w:val="0690632D"/>
    <w:rsid w:val="0694629F"/>
    <w:rsid w:val="0694FB48"/>
    <w:rsid w:val="0696D9EA"/>
    <w:rsid w:val="06992E90"/>
    <w:rsid w:val="069CC13C"/>
    <w:rsid w:val="069ED623"/>
    <w:rsid w:val="06A05F3C"/>
    <w:rsid w:val="06A1574A"/>
    <w:rsid w:val="06A3606A"/>
    <w:rsid w:val="06ABA001"/>
    <w:rsid w:val="06ABDEB7"/>
    <w:rsid w:val="06AF8778"/>
    <w:rsid w:val="06AFC7FF"/>
    <w:rsid w:val="06B91E90"/>
    <w:rsid w:val="06BE089B"/>
    <w:rsid w:val="06C2CA87"/>
    <w:rsid w:val="06C43BE7"/>
    <w:rsid w:val="06C651D5"/>
    <w:rsid w:val="06C9CDB6"/>
    <w:rsid w:val="06CAD374"/>
    <w:rsid w:val="06CEF76A"/>
    <w:rsid w:val="06CEFA72"/>
    <w:rsid w:val="06D28D5F"/>
    <w:rsid w:val="06D6D385"/>
    <w:rsid w:val="06D9CF73"/>
    <w:rsid w:val="06DC9CAD"/>
    <w:rsid w:val="06DFD61E"/>
    <w:rsid w:val="06E2892C"/>
    <w:rsid w:val="06E2B4A4"/>
    <w:rsid w:val="06E3B435"/>
    <w:rsid w:val="06E7488E"/>
    <w:rsid w:val="06E8C5F3"/>
    <w:rsid w:val="06EA23C8"/>
    <w:rsid w:val="06EB444F"/>
    <w:rsid w:val="06F25FC5"/>
    <w:rsid w:val="06F411CD"/>
    <w:rsid w:val="06F6C901"/>
    <w:rsid w:val="06F741A5"/>
    <w:rsid w:val="06FB5689"/>
    <w:rsid w:val="06FD23A8"/>
    <w:rsid w:val="0700553A"/>
    <w:rsid w:val="0702C06D"/>
    <w:rsid w:val="0702EE09"/>
    <w:rsid w:val="07059A43"/>
    <w:rsid w:val="070BAF08"/>
    <w:rsid w:val="07130DF0"/>
    <w:rsid w:val="07147454"/>
    <w:rsid w:val="07152787"/>
    <w:rsid w:val="071684B4"/>
    <w:rsid w:val="0717DEB9"/>
    <w:rsid w:val="071A9264"/>
    <w:rsid w:val="071BE63C"/>
    <w:rsid w:val="07254413"/>
    <w:rsid w:val="0726553A"/>
    <w:rsid w:val="072791E4"/>
    <w:rsid w:val="072FA44A"/>
    <w:rsid w:val="07368990"/>
    <w:rsid w:val="0739A542"/>
    <w:rsid w:val="073A9A38"/>
    <w:rsid w:val="0743FA65"/>
    <w:rsid w:val="07453C16"/>
    <w:rsid w:val="0748944A"/>
    <w:rsid w:val="074B2F66"/>
    <w:rsid w:val="074E5BE9"/>
    <w:rsid w:val="07542748"/>
    <w:rsid w:val="075B1C70"/>
    <w:rsid w:val="075D008A"/>
    <w:rsid w:val="076012E6"/>
    <w:rsid w:val="0760A3D8"/>
    <w:rsid w:val="07660F6F"/>
    <w:rsid w:val="0767CC30"/>
    <w:rsid w:val="0769C895"/>
    <w:rsid w:val="0771B3D2"/>
    <w:rsid w:val="07724385"/>
    <w:rsid w:val="0773D940"/>
    <w:rsid w:val="07740C82"/>
    <w:rsid w:val="077588B7"/>
    <w:rsid w:val="0776D019"/>
    <w:rsid w:val="077ED4C1"/>
    <w:rsid w:val="07800E4A"/>
    <w:rsid w:val="078A064A"/>
    <w:rsid w:val="078A6D98"/>
    <w:rsid w:val="078C7D25"/>
    <w:rsid w:val="0796867D"/>
    <w:rsid w:val="07988950"/>
    <w:rsid w:val="079A830D"/>
    <w:rsid w:val="079BB7EE"/>
    <w:rsid w:val="079CA46B"/>
    <w:rsid w:val="07A2D65F"/>
    <w:rsid w:val="07ADBE9F"/>
    <w:rsid w:val="07B1055D"/>
    <w:rsid w:val="07B7C3C9"/>
    <w:rsid w:val="07B8418E"/>
    <w:rsid w:val="07B95501"/>
    <w:rsid w:val="07B9EB37"/>
    <w:rsid w:val="07BAF7EE"/>
    <w:rsid w:val="07BB75CC"/>
    <w:rsid w:val="07BE9375"/>
    <w:rsid w:val="07BEFAD4"/>
    <w:rsid w:val="07BF375C"/>
    <w:rsid w:val="07C1625B"/>
    <w:rsid w:val="07C2FE9F"/>
    <w:rsid w:val="07C3E865"/>
    <w:rsid w:val="07D26AA5"/>
    <w:rsid w:val="07D46A16"/>
    <w:rsid w:val="07D74AE0"/>
    <w:rsid w:val="07D8539D"/>
    <w:rsid w:val="07D8C665"/>
    <w:rsid w:val="07DC4239"/>
    <w:rsid w:val="07DC8AF7"/>
    <w:rsid w:val="07DDB2D9"/>
    <w:rsid w:val="07E22BD2"/>
    <w:rsid w:val="07E2BCE7"/>
    <w:rsid w:val="07F1E028"/>
    <w:rsid w:val="07F348AD"/>
    <w:rsid w:val="07F64E9E"/>
    <w:rsid w:val="07F73625"/>
    <w:rsid w:val="07F99B3D"/>
    <w:rsid w:val="07FBD0AD"/>
    <w:rsid w:val="08031C60"/>
    <w:rsid w:val="0805C4BE"/>
    <w:rsid w:val="080C4D56"/>
    <w:rsid w:val="080C8AED"/>
    <w:rsid w:val="0814380B"/>
    <w:rsid w:val="0815E104"/>
    <w:rsid w:val="0817E322"/>
    <w:rsid w:val="08187780"/>
    <w:rsid w:val="081C3F1D"/>
    <w:rsid w:val="081D6DAA"/>
    <w:rsid w:val="081E0780"/>
    <w:rsid w:val="081E79AE"/>
    <w:rsid w:val="08279872"/>
    <w:rsid w:val="082C3383"/>
    <w:rsid w:val="082DF3A0"/>
    <w:rsid w:val="082EA4FC"/>
    <w:rsid w:val="08324DC2"/>
    <w:rsid w:val="08333D46"/>
    <w:rsid w:val="0835DBAB"/>
    <w:rsid w:val="0835F5F1"/>
    <w:rsid w:val="08392619"/>
    <w:rsid w:val="08398625"/>
    <w:rsid w:val="083B1316"/>
    <w:rsid w:val="083C3B7E"/>
    <w:rsid w:val="08403D62"/>
    <w:rsid w:val="08436853"/>
    <w:rsid w:val="08460BF7"/>
    <w:rsid w:val="084A9265"/>
    <w:rsid w:val="084C5F69"/>
    <w:rsid w:val="084C620C"/>
    <w:rsid w:val="084D711D"/>
    <w:rsid w:val="084D7520"/>
    <w:rsid w:val="084E1907"/>
    <w:rsid w:val="084E3B32"/>
    <w:rsid w:val="084F892A"/>
    <w:rsid w:val="084FDA4A"/>
    <w:rsid w:val="0857246C"/>
    <w:rsid w:val="085D1830"/>
    <w:rsid w:val="085D7E2F"/>
    <w:rsid w:val="085F4CB7"/>
    <w:rsid w:val="08686A8E"/>
    <w:rsid w:val="086E88E6"/>
    <w:rsid w:val="08755A43"/>
    <w:rsid w:val="0879B754"/>
    <w:rsid w:val="0879F0F4"/>
    <w:rsid w:val="087A429D"/>
    <w:rsid w:val="087BF4FA"/>
    <w:rsid w:val="0882B07F"/>
    <w:rsid w:val="088377AD"/>
    <w:rsid w:val="0883DA7B"/>
    <w:rsid w:val="088C670A"/>
    <w:rsid w:val="088F33E5"/>
    <w:rsid w:val="089A1BBC"/>
    <w:rsid w:val="089AABFE"/>
    <w:rsid w:val="089C031E"/>
    <w:rsid w:val="089CE9AE"/>
    <w:rsid w:val="089CEAA1"/>
    <w:rsid w:val="089ECD20"/>
    <w:rsid w:val="08A02E0D"/>
    <w:rsid w:val="08A37B7B"/>
    <w:rsid w:val="08A44E3B"/>
    <w:rsid w:val="08A56EFC"/>
    <w:rsid w:val="08AB5656"/>
    <w:rsid w:val="08ADC18E"/>
    <w:rsid w:val="08B11BA5"/>
    <w:rsid w:val="08B9C135"/>
    <w:rsid w:val="08BC4CCD"/>
    <w:rsid w:val="08C1B900"/>
    <w:rsid w:val="08C273EA"/>
    <w:rsid w:val="08C33043"/>
    <w:rsid w:val="08C4A1DB"/>
    <w:rsid w:val="08C93E79"/>
    <w:rsid w:val="08D43FF7"/>
    <w:rsid w:val="08D45851"/>
    <w:rsid w:val="08D62A70"/>
    <w:rsid w:val="08D853E3"/>
    <w:rsid w:val="08DCFA2B"/>
    <w:rsid w:val="08DDAE67"/>
    <w:rsid w:val="08F73D07"/>
    <w:rsid w:val="08F8EB9A"/>
    <w:rsid w:val="08FB7A99"/>
    <w:rsid w:val="08FECEB9"/>
    <w:rsid w:val="0901F5C2"/>
    <w:rsid w:val="0904265A"/>
    <w:rsid w:val="0905536E"/>
    <w:rsid w:val="09057DB6"/>
    <w:rsid w:val="090723F9"/>
    <w:rsid w:val="0908446C"/>
    <w:rsid w:val="09084BA4"/>
    <w:rsid w:val="0909F90C"/>
    <w:rsid w:val="090B1326"/>
    <w:rsid w:val="090B94DC"/>
    <w:rsid w:val="090CFE4D"/>
    <w:rsid w:val="090D33A2"/>
    <w:rsid w:val="090E7E14"/>
    <w:rsid w:val="0910DE15"/>
    <w:rsid w:val="09187167"/>
    <w:rsid w:val="091943A8"/>
    <w:rsid w:val="092658D3"/>
    <w:rsid w:val="09273598"/>
    <w:rsid w:val="09294D72"/>
    <w:rsid w:val="092A9F3B"/>
    <w:rsid w:val="0931C60E"/>
    <w:rsid w:val="09334864"/>
    <w:rsid w:val="093B87BE"/>
    <w:rsid w:val="093BEF0B"/>
    <w:rsid w:val="093DC342"/>
    <w:rsid w:val="093DF05D"/>
    <w:rsid w:val="094196BB"/>
    <w:rsid w:val="0943615B"/>
    <w:rsid w:val="09463B65"/>
    <w:rsid w:val="09495281"/>
    <w:rsid w:val="094E1775"/>
    <w:rsid w:val="094E332D"/>
    <w:rsid w:val="09544DBF"/>
    <w:rsid w:val="0954CD53"/>
    <w:rsid w:val="0954E66C"/>
    <w:rsid w:val="0955A677"/>
    <w:rsid w:val="0957E20D"/>
    <w:rsid w:val="095A8DB1"/>
    <w:rsid w:val="095D744A"/>
    <w:rsid w:val="095DA510"/>
    <w:rsid w:val="0961D0A8"/>
    <w:rsid w:val="09642BBD"/>
    <w:rsid w:val="09677717"/>
    <w:rsid w:val="0968BC4E"/>
    <w:rsid w:val="096B5BBE"/>
    <w:rsid w:val="096C97A6"/>
    <w:rsid w:val="097134C6"/>
    <w:rsid w:val="09716652"/>
    <w:rsid w:val="09746828"/>
    <w:rsid w:val="09751C2E"/>
    <w:rsid w:val="097A5816"/>
    <w:rsid w:val="097D74B5"/>
    <w:rsid w:val="09807DAA"/>
    <w:rsid w:val="0982C583"/>
    <w:rsid w:val="0986E1F6"/>
    <w:rsid w:val="0987D3F9"/>
    <w:rsid w:val="098FCA23"/>
    <w:rsid w:val="09927A2B"/>
    <w:rsid w:val="0994089D"/>
    <w:rsid w:val="09941D39"/>
    <w:rsid w:val="099B99A9"/>
    <w:rsid w:val="099C4B32"/>
    <w:rsid w:val="09A1ACA9"/>
    <w:rsid w:val="09A20DD4"/>
    <w:rsid w:val="09A7A89C"/>
    <w:rsid w:val="09A865F9"/>
    <w:rsid w:val="09AB4F0D"/>
    <w:rsid w:val="09AE4B8F"/>
    <w:rsid w:val="09B1D139"/>
    <w:rsid w:val="09BA59F9"/>
    <w:rsid w:val="09BC17F3"/>
    <w:rsid w:val="09BDF3E1"/>
    <w:rsid w:val="09BE11C0"/>
    <w:rsid w:val="09BEE5D9"/>
    <w:rsid w:val="09C5E91E"/>
    <w:rsid w:val="09C87EC5"/>
    <w:rsid w:val="09CB4618"/>
    <w:rsid w:val="09CD7C87"/>
    <w:rsid w:val="09D00E84"/>
    <w:rsid w:val="09DA8045"/>
    <w:rsid w:val="09DCE159"/>
    <w:rsid w:val="09DED07B"/>
    <w:rsid w:val="09DF7C5B"/>
    <w:rsid w:val="09E22D99"/>
    <w:rsid w:val="09E643F6"/>
    <w:rsid w:val="09EBD1C4"/>
    <w:rsid w:val="09F0F887"/>
    <w:rsid w:val="09F22667"/>
    <w:rsid w:val="09F5BC96"/>
    <w:rsid w:val="09F899BB"/>
    <w:rsid w:val="09FAAF8E"/>
    <w:rsid w:val="09FE18CF"/>
    <w:rsid w:val="09FF2D37"/>
    <w:rsid w:val="0A006ECD"/>
    <w:rsid w:val="0A18A6AB"/>
    <w:rsid w:val="0A1CEDB2"/>
    <w:rsid w:val="0A1D98E5"/>
    <w:rsid w:val="0A1E52B0"/>
    <w:rsid w:val="0A21BF8B"/>
    <w:rsid w:val="0A248874"/>
    <w:rsid w:val="0A257B0E"/>
    <w:rsid w:val="0A25D433"/>
    <w:rsid w:val="0A26B249"/>
    <w:rsid w:val="0A27854F"/>
    <w:rsid w:val="0A2B5E20"/>
    <w:rsid w:val="0A2DD438"/>
    <w:rsid w:val="0A303920"/>
    <w:rsid w:val="0A34C264"/>
    <w:rsid w:val="0A34E8BE"/>
    <w:rsid w:val="0A367BCA"/>
    <w:rsid w:val="0A3C47D2"/>
    <w:rsid w:val="0A3C88ED"/>
    <w:rsid w:val="0A41871A"/>
    <w:rsid w:val="0A41AB3E"/>
    <w:rsid w:val="0A442FF6"/>
    <w:rsid w:val="0A4C611E"/>
    <w:rsid w:val="0A4E193D"/>
    <w:rsid w:val="0A4EA835"/>
    <w:rsid w:val="0A505D99"/>
    <w:rsid w:val="0A53264F"/>
    <w:rsid w:val="0A534E7D"/>
    <w:rsid w:val="0A590EA8"/>
    <w:rsid w:val="0A5A4FFD"/>
    <w:rsid w:val="0A5DE4C3"/>
    <w:rsid w:val="0A5F2F5E"/>
    <w:rsid w:val="0A6281E9"/>
    <w:rsid w:val="0A62E82B"/>
    <w:rsid w:val="0A64C9F1"/>
    <w:rsid w:val="0A6F3028"/>
    <w:rsid w:val="0A6FCDE4"/>
    <w:rsid w:val="0A733387"/>
    <w:rsid w:val="0A735551"/>
    <w:rsid w:val="0A75556F"/>
    <w:rsid w:val="0A7BFA95"/>
    <w:rsid w:val="0A7C7FBA"/>
    <w:rsid w:val="0A821D9B"/>
    <w:rsid w:val="0A8832E9"/>
    <w:rsid w:val="0A883D99"/>
    <w:rsid w:val="0A8ADCEE"/>
    <w:rsid w:val="0A904093"/>
    <w:rsid w:val="0A9171D1"/>
    <w:rsid w:val="0A97C3E0"/>
    <w:rsid w:val="0A98E8FA"/>
    <w:rsid w:val="0A9AAEA2"/>
    <w:rsid w:val="0AA13C3F"/>
    <w:rsid w:val="0AA15630"/>
    <w:rsid w:val="0AA2C4F9"/>
    <w:rsid w:val="0AADE8A8"/>
    <w:rsid w:val="0AAF27BC"/>
    <w:rsid w:val="0AB3C701"/>
    <w:rsid w:val="0AB48F26"/>
    <w:rsid w:val="0ABB2933"/>
    <w:rsid w:val="0ABC0C7A"/>
    <w:rsid w:val="0AC04FFF"/>
    <w:rsid w:val="0AC57308"/>
    <w:rsid w:val="0AC81D1F"/>
    <w:rsid w:val="0AC8802C"/>
    <w:rsid w:val="0ACBF94B"/>
    <w:rsid w:val="0ACEBE77"/>
    <w:rsid w:val="0ACEFE32"/>
    <w:rsid w:val="0AD09E9B"/>
    <w:rsid w:val="0AD449FC"/>
    <w:rsid w:val="0AD61319"/>
    <w:rsid w:val="0AD6CFE0"/>
    <w:rsid w:val="0AD70236"/>
    <w:rsid w:val="0AD9E573"/>
    <w:rsid w:val="0ADEE5FA"/>
    <w:rsid w:val="0AE25CFF"/>
    <w:rsid w:val="0AE27825"/>
    <w:rsid w:val="0AE42016"/>
    <w:rsid w:val="0AE6B3AE"/>
    <w:rsid w:val="0AE9B1BA"/>
    <w:rsid w:val="0AEC0123"/>
    <w:rsid w:val="0AECF4A9"/>
    <w:rsid w:val="0AEF55CC"/>
    <w:rsid w:val="0AF5F9D1"/>
    <w:rsid w:val="0AF9DA3A"/>
    <w:rsid w:val="0AFBE970"/>
    <w:rsid w:val="0B03BAFD"/>
    <w:rsid w:val="0B058A38"/>
    <w:rsid w:val="0B088C14"/>
    <w:rsid w:val="0B127715"/>
    <w:rsid w:val="0B13FB41"/>
    <w:rsid w:val="0B1DF80D"/>
    <w:rsid w:val="0B1E8621"/>
    <w:rsid w:val="0B2204AB"/>
    <w:rsid w:val="0B233DF7"/>
    <w:rsid w:val="0B2567B9"/>
    <w:rsid w:val="0B286258"/>
    <w:rsid w:val="0B28BEEE"/>
    <w:rsid w:val="0B2DCD02"/>
    <w:rsid w:val="0B2FBF64"/>
    <w:rsid w:val="0B31D3DB"/>
    <w:rsid w:val="0B361DAB"/>
    <w:rsid w:val="0B363172"/>
    <w:rsid w:val="0B3B6B4B"/>
    <w:rsid w:val="0B3C0D18"/>
    <w:rsid w:val="0B41E5D8"/>
    <w:rsid w:val="0B4EA8CA"/>
    <w:rsid w:val="0B50B25D"/>
    <w:rsid w:val="0B53A038"/>
    <w:rsid w:val="0B5AA878"/>
    <w:rsid w:val="0B5B339D"/>
    <w:rsid w:val="0B5E7275"/>
    <w:rsid w:val="0B5FDD96"/>
    <w:rsid w:val="0B5FF8DC"/>
    <w:rsid w:val="0B605B18"/>
    <w:rsid w:val="0B63DAB1"/>
    <w:rsid w:val="0B64BEFE"/>
    <w:rsid w:val="0B6E06E8"/>
    <w:rsid w:val="0B70C47F"/>
    <w:rsid w:val="0B77ED7F"/>
    <w:rsid w:val="0B7B816E"/>
    <w:rsid w:val="0B7CE993"/>
    <w:rsid w:val="0B7D26C5"/>
    <w:rsid w:val="0B7FFBF9"/>
    <w:rsid w:val="0B8155A7"/>
    <w:rsid w:val="0B8322DC"/>
    <w:rsid w:val="0B835916"/>
    <w:rsid w:val="0B8447F6"/>
    <w:rsid w:val="0B897594"/>
    <w:rsid w:val="0B900724"/>
    <w:rsid w:val="0B92296B"/>
    <w:rsid w:val="0B96BE3C"/>
    <w:rsid w:val="0B9929DE"/>
    <w:rsid w:val="0BA080AD"/>
    <w:rsid w:val="0BA57D23"/>
    <w:rsid w:val="0BAA76F0"/>
    <w:rsid w:val="0BAAC7CF"/>
    <w:rsid w:val="0BAEC2B4"/>
    <w:rsid w:val="0BB15EB4"/>
    <w:rsid w:val="0BBD7156"/>
    <w:rsid w:val="0BBDC685"/>
    <w:rsid w:val="0BC4DD21"/>
    <w:rsid w:val="0BC564A0"/>
    <w:rsid w:val="0BCD44A6"/>
    <w:rsid w:val="0BD5B8E8"/>
    <w:rsid w:val="0BD657C5"/>
    <w:rsid w:val="0BDD4500"/>
    <w:rsid w:val="0BDF0B9B"/>
    <w:rsid w:val="0BE1A362"/>
    <w:rsid w:val="0BE1ECD3"/>
    <w:rsid w:val="0BE65661"/>
    <w:rsid w:val="0BEB13AD"/>
    <w:rsid w:val="0BEDBDB5"/>
    <w:rsid w:val="0BEDF59F"/>
    <w:rsid w:val="0BEFAEA9"/>
    <w:rsid w:val="0BF0ADEF"/>
    <w:rsid w:val="0BF0C210"/>
    <w:rsid w:val="0BF11C59"/>
    <w:rsid w:val="0BF4A8A2"/>
    <w:rsid w:val="0BF7DFF4"/>
    <w:rsid w:val="0BF890A1"/>
    <w:rsid w:val="0BF9F8D2"/>
    <w:rsid w:val="0BFA28E5"/>
    <w:rsid w:val="0BFAB8EB"/>
    <w:rsid w:val="0BFC7B11"/>
    <w:rsid w:val="0BFC9B20"/>
    <w:rsid w:val="0BFD22C2"/>
    <w:rsid w:val="0C04E472"/>
    <w:rsid w:val="0C0A6533"/>
    <w:rsid w:val="0C0ACF67"/>
    <w:rsid w:val="0C0AD510"/>
    <w:rsid w:val="0C0D954E"/>
    <w:rsid w:val="0C1193C3"/>
    <w:rsid w:val="0C130B36"/>
    <w:rsid w:val="0C1407D7"/>
    <w:rsid w:val="0C17A443"/>
    <w:rsid w:val="0C185643"/>
    <w:rsid w:val="0C188776"/>
    <w:rsid w:val="0C216E85"/>
    <w:rsid w:val="0C24FCA6"/>
    <w:rsid w:val="0C2D02FE"/>
    <w:rsid w:val="0C2D202B"/>
    <w:rsid w:val="0C386794"/>
    <w:rsid w:val="0C3C2F6D"/>
    <w:rsid w:val="0C3D49BE"/>
    <w:rsid w:val="0C407C96"/>
    <w:rsid w:val="0C4B0AE4"/>
    <w:rsid w:val="0C4C80A8"/>
    <w:rsid w:val="0C4DC8EC"/>
    <w:rsid w:val="0C500556"/>
    <w:rsid w:val="0C509F82"/>
    <w:rsid w:val="0C54DB9C"/>
    <w:rsid w:val="0C55C571"/>
    <w:rsid w:val="0C57BEBC"/>
    <w:rsid w:val="0C5A2CBA"/>
    <w:rsid w:val="0C602762"/>
    <w:rsid w:val="0C609F1B"/>
    <w:rsid w:val="0C63AC6C"/>
    <w:rsid w:val="0C668B5B"/>
    <w:rsid w:val="0C66BD23"/>
    <w:rsid w:val="0C6A2A61"/>
    <w:rsid w:val="0C6B698E"/>
    <w:rsid w:val="0C6D8543"/>
    <w:rsid w:val="0C6FEB21"/>
    <w:rsid w:val="0C770880"/>
    <w:rsid w:val="0C7EBE23"/>
    <w:rsid w:val="0C81CB4A"/>
    <w:rsid w:val="0C86F7B8"/>
    <w:rsid w:val="0C93B987"/>
    <w:rsid w:val="0C96A1C5"/>
    <w:rsid w:val="0C9A4257"/>
    <w:rsid w:val="0C9EF113"/>
    <w:rsid w:val="0C9FD6B2"/>
    <w:rsid w:val="0CA542F3"/>
    <w:rsid w:val="0CA6166C"/>
    <w:rsid w:val="0CA66380"/>
    <w:rsid w:val="0CA6891B"/>
    <w:rsid w:val="0CA6A8C2"/>
    <w:rsid w:val="0CA6EF7E"/>
    <w:rsid w:val="0CA8BFF9"/>
    <w:rsid w:val="0CAE8593"/>
    <w:rsid w:val="0CAEEB12"/>
    <w:rsid w:val="0CB58F7D"/>
    <w:rsid w:val="0CB7F01A"/>
    <w:rsid w:val="0CBFEF31"/>
    <w:rsid w:val="0CC4BF68"/>
    <w:rsid w:val="0CC4F2A5"/>
    <w:rsid w:val="0CC56FC1"/>
    <w:rsid w:val="0CC68A3F"/>
    <w:rsid w:val="0CC91C8F"/>
    <w:rsid w:val="0CC93241"/>
    <w:rsid w:val="0CCC1D80"/>
    <w:rsid w:val="0CCC3C60"/>
    <w:rsid w:val="0CD03F70"/>
    <w:rsid w:val="0CD8C15B"/>
    <w:rsid w:val="0CDB5B80"/>
    <w:rsid w:val="0CDE82B7"/>
    <w:rsid w:val="0CE27DE9"/>
    <w:rsid w:val="0CE3B7CA"/>
    <w:rsid w:val="0CE3D8B3"/>
    <w:rsid w:val="0CE64F56"/>
    <w:rsid w:val="0CE75F5E"/>
    <w:rsid w:val="0CEB28F1"/>
    <w:rsid w:val="0CEC78B0"/>
    <w:rsid w:val="0CED058C"/>
    <w:rsid w:val="0CEE12AB"/>
    <w:rsid w:val="0CF3F0DB"/>
    <w:rsid w:val="0CF4935A"/>
    <w:rsid w:val="0D013F5B"/>
    <w:rsid w:val="0D03A96C"/>
    <w:rsid w:val="0D0480EE"/>
    <w:rsid w:val="0D050176"/>
    <w:rsid w:val="0D05FA0D"/>
    <w:rsid w:val="0D08DD3E"/>
    <w:rsid w:val="0D09B3FF"/>
    <w:rsid w:val="0D0A08F9"/>
    <w:rsid w:val="0D0AF9FC"/>
    <w:rsid w:val="0D0CD308"/>
    <w:rsid w:val="0D1222EE"/>
    <w:rsid w:val="0D12FCFE"/>
    <w:rsid w:val="0D13878B"/>
    <w:rsid w:val="0D140CDE"/>
    <w:rsid w:val="0D180D20"/>
    <w:rsid w:val="0D1989E4"/>
    <w:rsid w:val="0D1BCE5B"/>
    <w:rsid w:val="0D1E5BD0"/>
    <w:rsid w:val="0D1F6A9E"/>
    <w:rsid w:val="0D214E37"/>
    <w:rsid w:val="0D2203E8"/>
    <w:rsid w:val="0D23E150"/>
    <w:rsid w:val="0D25D2A0"/>
    <w:rsid w:val="0D2603FC"/>
    <w:rsid w:val="0D2A3D0B"/>
    <w:rsid w:val="0D2D0829"/>
    <w:rsid w:val="0D2F1F35"/>
    <w:rsid w:val="0D353FA8"/>
    <w:rsid w:val="0D39E1F0"/>
    <w:rsid w:val="0D4A047D"/>
    <w:rsid w:val="0D54BB34"/>
    <w:rsid w:val="0D585ADD"/>
    <w:rsid w:val="0D5919C5"/>
    <w:rsid w:val="0D592DFA"/>
    <w:rsid w:val="0D594AAF"/>
    <w:rsid w:val="0D59FB24"/>
    <w:rsid w:val="0D5D2456"/>
    <w:rsid w:val="0D5E4A81"/>
    <w:rsid w:val="0D5F6462"/>
    <w:rsid w:val="0D601B27"/>
    <w:rsid w:val="0D603349"/>
    <w:rsid w:val="0D669B1C"/>
    <w:rsid w:val="0D691272"/>
    <w:rsid w:val="0D7492B4"/>
    <w:rsid w:val="0D7521D4"/>
    <w:rsid w:val="0D7842FC"/>
    <w:rsid w:val="0D8CA0DD"/>
    <w:rsid w:val="0D8E3495"/>
    <w:rsid w:val="0D905DFF"/>
    <w:rsid w:val="0D905E24"/>
    <w:rsid w:val="0D95B04C"/>
    <w:rsid w:val="0D974E33"/>
    <w:rsid w:val="0D9D0966"/>
    <w:rsid w:val="0D9EC4E3"/>
    <w:rsid w:val="0DA01907"/>
    <w:rsid w:val="0DA20249"/>
    <w:rsid w:val="0DA9F5D8"/>
    <w:rsid w:val="0DAD34F9"/>
    <w:rsid w:val="0DB0296E"/>
    <w:rsid w:val="0DB25577"/>
    <w:rsid w:val="0DB8A9E0"/>
    <w:rsid w:val="0DBA4DE7"/>
    <w:rsid w:val="0DC234BA"/>
    <w:rsid w:val="0DC28AA2"/>
    <w:rsid w:val="0DC5B83C"/>
    <w:rsid w:val="0DCFF9BE"/>
    <w:rsid w:val="0DDB00B3"/>
    <w:rsid w:val="0DE58AD5"/>
    <w:rsid w:val="0DE764B5"/>
    <w:rsid w:val="0DE8FC6C"/>
    <w:rsid w:val="0DEAE051"/>
    <w:rsid w:val="0DF0A6FD"/>
    <w:rsid w:val="0DF21624"/>
    <w:rsid w:val="0DF28B2C"/>
    <w:rsid w:val="0DF38367"/>
    <w:rsid w:val="0DF98C6F"/>
    <w:rsid w:val="0DFA9824"/>
    <w:rsid w:val="0E006A48"/>
    <w:rsid w:val="0E028015"/>
    <w:rsid w:val="0E03ECDA"/>
    <w:rsid w:val="0E04B5D3"/>
    <w:rsid w:val="0E075FBA"/>
    <w:rsid w:val="0E07E96F"/>
    <w:rsid w:val="0E0E3503"/>
    <w:rsid w:val="0E148E92"/>
    <w:rsid w:val="0E1583B5"/>
    <w:rsid w:val="0E178E8F"/>
    <w:rsid w:val="0E18E6D2"/>
    <w:rsid w:val="0E1AE77B"/>
    <w:rsid w:val="0E1DEA6C"/>
    <w:rsid w:val="0E1EBDDB"/>
    <w:rsid w:val="0E1EDA23"/>
    <w:rsid w:val="0E2A0FC6"/>
    <w:rsid w:val="0E2E1752"/>
    <w:rsid w:val="0E3155B0"/>
    <w:rsid w:val="0E367987"/>
    <w:rsid w:val="0E3A28EA"/>
    <w:rsid w:val="0E3A479A"/>
    <w:rsid w:val="0E3C9A60"/>
    <w:rsid w:val="0E486518"/>
    <w:rsid w:val="0E497D0F"/>
    <w:rsid w:val="0E4CE50D"/>
    <w:rsid w:val="0E4E6A18"/>
    <w:rsid w:val="0E511670"/>
    <w:rsid w:val="0E52B37E"/>
    <w:rsid w:val="0E52B62E"/>
    <w:rsid w:val="0E558A37"/>
    <w:rsid w:val="0E565253"/>
    <w:rsid w:val="0E5664CE"/>
    <w:rsid w:val="0E5A4219"/>
    <w:rsid w:val="0E5B0CDE"/>
    <w:rsid w:val="0E5CC663"/>
    <w:rsid w:val="0E5EECAA"/>
    <w:rsid w:val="0E6193D3"/>
    <w:rsid w:val="0E637EBE"/>
    <w:rsid w:val="0E6589F0"/>
    <w:rsid w:val="0E666259"/>
    <w:rsid w:val="0E66E237"/>
    <w:rsid w:val="0E7BAAD7"/>
    <w:rsid w:val="0E80D5FE"/>
    <w:rsid w:val="0E82DEEF"/>
    <w:rsid w:val="0E84D5D0"/>
    <w:rsid w:val="0E86F528"/>
    <w:rsid w:val="0E8984ED"/>
    <w:rsid w:val="0E89ECE1"/>
    <w:rsid w:val="0E8CDFD7"/>
    <w:rsid w:val="0E9455D7"/>
    <w:rsid w:val="0E95A922"/>
    <w:rsid w:val="0E99D0FA"/>
    <w:rsid w:val="0E9C2504"/>
    <w:rsid w:val="0EA3BE2F"/>
    <w:rsid w:val="0EA5F74A"/>
    <w:rsid w:val="0EA63D3E"/>
    <w:rsid w:val="0EA6F8A4"/>
    <w:rsid w:val="0EA7FE03"/>
    <w:rsid w:val="0EABE32A"/>
    <w:rsid w:val="0EABE6A3"/>
    <w:rsid w:val="0EAC5F72"/>
    <w:rsid w:val="0EAEDBE6"/>
    <w:rsid w:val="0EB0DAEC"/>
    <w:rsid w:val="0EB14D34"/>
    <w:rsid w:val="0EB1EA37"/>
    <w:rsid w:val="0EB6E124"/>
    <w:rsid w:val="0EBBFFFD"/>
    <w:rsid w:val="0EC0CBA5"/>
    <w:rsid w:val="0EC40BB1"/>
    <w:rsid w:val="0EC88032"/>
    <w:rsid w:val="0ECA1F74"/>
    <w:rsid w:val="0ECBADA7"/>
    <w:rsid w:val="0ED125E3"/>
    <w:rsid w:val="0ED713D2"/>
    <w:rsid w:val="0EDAD41B"/>
    <w:rsid w:val="0EE064AC"/>
    <w:rsid w:val="0EE7E041"/>
    <w:rsid w:val="0EEAB4AA"/>
    <w:rsid w:val="0EEC0D69"/>
    <w:rsid w:val="0EEC6F33"/>
    <w:rsid w:val="0EF028F5"/>
    <w:rsid w:val="0EF23A80"/>
    <w:rsid w:val="0EF30401"/>
    <w:rsid w:val="0EF47999"/>
    <w:rsid w:val="0EFA3480"/>
    <w:rsid w:val="0EFE453D"/>
    <w:rsid w:val="0EFF626D"/>
    <w:rsid w:val="0F048A3A"/>
    <w:rsid w:val="0F04D17E"/>
    <w:rsid w:val="0F05F3A3"/>
    <w:rsid w:val="0F05FD99"/>
    <w:rsid w:val="0F074C89"/>
    <w:rsid w:val="0F07ECD8"/>
    <w:rsid w:val="0F0931CD"/>
    <w:rsid w:val="0F09C349"/>
    <w:rsid w:val="0F0A5051"/>
    <w:rsid w:val="0F0D4B41"/>
    <w:rsid w:val="0F106357"/>
    <w:rsid w:val="0F110E79"/>
    <w:rsid w:val="0F124900"/>
    <w:rsid w:val="0F160763"/>
    <w:rsid w:val="0F1EFF39"/>
    <w:rsid w:val="0F25AADF"/>
    <w:rsid w:val="0F25D0D8"/>
    <w:rsid w:val="0F261FAD"/>
    <w:rsid w:val="0F2BE26A"/>
    <w:rsid w:val="0F2E994C"/>
    <w:rsid w:val="0F34B727"/>
    <w:rsid w:val="0F3E049B"/>
    <w:rsid w:val="0F425503"/>
    <w:rsid w:val="0F42DB57"/>
    <w:rsid w:val="0F4421B3"/>
    <w:rsid w:val="0F44705A"/>
    <w:rsid w:val="0F4BC494"/>
    <w:rsid w:val="0F4D5BFE"/>
    <w:rsid w:val="0F4EBCE5"/>
    <w:rsid w:val="0F52F308"/>
    <w:rsid w:val="0F53C472"/>
    <w:rsid w:val="0F59858F"/>
    <w:rsid w:val="0F5BE0FB"/>
    <w:rsid w:val="0F5C0A50"/>
    <w:rsid w:val="0F5CC6E2"/>
    <w:rsid w:val="0F5E5F40"/>
    <w:rsid w:val="0F6046CC"/>
    <w:rsid w:val="0F6181AB"/>
    <w:rsid w:val="0F62F466"/>
    <w:rsid w:val="0F634012"/>
    <w:rsid w:val="0F649963"/>
    <w:rsid w:val="0F66F47A"/>
    <w:rsid w:val="0F69226D"/>
    <w:rsid w:val="0F6A603A"/>
    <w:rsid w:val="0F6DE992"/>
    <w:rsid w:val="0F6EB7D6"/>
    <w:rsid w:val="0F73692C"/>
    <w:rsid w:val="0F75776A"/>
    <w:rsid w:val="0F75A5FF"/>
    <w:rsid w:val="0F76EA41"/>
    <w:rsid w:val="0F7AD090"/>
    <w:rsid w:val="0F7D2A3E"/>
    <w:rsid w:val="0F7E6983"/>
    <w:rsid w:val="0F7E7AB0"/>
    <w:rsid w:val="0F810DA6"/>
    <w:rsid w:val="0F8243C4"/>
    <w:rsid w:val="0F84C1E5"/>
    <w:rsid w:val="0F86704F"/>
    <w:rsid w:val="0F887137"/>
    <w:rsid w:val="0F8942B1"/>
    <w:rsid w:val="0F8A202A"/>
    <w:rsid w:val="0F8CF424"/>
    <w:rsid w:val="0F8D042E"/>
    <w:rsid w:val="0F8E2D3D"/>
    <w:rsid w:val="0F99AFBA"/>
    <w:rsid w:val="0F9A69FB"/>
    <w:rsid w:val="0F9A8B51"/>
    <w:rsid w:val="0F9D0147"/>
    <w:rsid w:val="0FA5192B"/>
    <w:rsid w:val="0FAA2629"/>
    <w:rsid w:val="0FAAF3B9"/>
    <w:rsid w:val="0FAB40E2"/>
    <w:rsid w:val="0FAC73D0"/>
    <w:rsid w:val="0FACBB1D"/>
    <w:rsid w:val="0FAEB5AC"/>
    <w:rsid w:val="0FB149E2"/>
    <w:rsid w:val="0FB25806"/>
    <w:rsid w:val="0FB34645"/>
    <w:rsid w:val="0FB5C7A3"/>
    <w:rsid w:val="0FBA13F1"/>
    <w:rsid w:val="0FBA9CDF"/>
    <w:rsid w:val="0FBC9080"/>
    <w:rsid w:val="0FBDD6A7"/>
    <w:rsid w:val="0FC373AA"/>
    <w:rsid w:val="0FC3BF83"/>
    <w:rsid w:val="0FC4A293"/>
    <w:rsid w:val="0FCAA951"/>
    <w:rsid w:val="0FCCF6DD"/>
    <w:rsid w:val="0FD02194"/>
    <w:rsid w:val="0FD0F8CB"/>
    <w:rsid w:val="0FD3A3A5"/>
    <w:rsid w:val="0FD9DB7F"/>
    <w:rsid w:val="0FDA4218"/>
    <w:rsid w:val="0FDD1B36"/>
    <w:rsid w:val="0FDDCBB8"/>
    <w:rsid w:val="0FE01122"/>
    <w:rsid w:val="0FE049FE"/>
    <w:rsid w:val="0FE82BB4"/>
    <w:rsid w:val="0FE84343"/>
    <w:rsid w:val="0FEC3E6B"/>
    <w:rsid w:val="0FEC551B"/>
    <w:rsid w:val="0FF338DC"/>
    <w:rsid w:val="0FF8D740"/>
    <w:rsid w:val="0FFF79C0"/>
    <w:rsid w:val="100B381D"/>
    <w:rsid w:val="10105454"/>
    <w:rsid w:val="1012AA17"/>
    <w:rsid w:val="10138297"/>
    <w:rsid w:val="1015E854"/>
    <w:rsid w:val="10165032"/>
    <w:rsid w:val="101A367C"/>
    <w:rsid w:val="101D0EBF"/>
    <w:rsid w:val="101DAE66"/>
    <w:rsid w:val="10204695"/>
    <w:rsid w:val="1022361D"/>
    <w:rsid w:val="102DC597"/>
    <w:rsid w:val="102E1984"/>
    <w:rsid w:val="10361F9C"/>
    <w:rsid w:val="103BBAD3"/>
    <w:rsid w:val="103CB852"/>
    <w:rsid w:val="10445DB8"/>
    <w:rsid w:val="1045F3CA"/>
    <w:rsid w:val="10478596"/>
    <w:rsid w:val="104795F2"/>
    <w:rsid w:val="104A15F7"/>
    <w:rsid w:val="104D7190"/>
    <w:rsid w:val="104F9075"/>
    <w:rsid w:val="104FCA50"/>
    <w:rsid w:val="1050C2A4"/>
    <w:rsid w:val="1054BAF6"/>
    <w:rsid w:val="1055ACFF"/>
    <w:rsid w:val="105FB2DD"/>
    <w:rsid w:val="1067F998"/>
    <w:rsid w:val="1069FD21"/>
    <w:rsid w:val="1070EC8F"/>
    <w:rsid w:val="1071B68D"/>
    <w:rsid w:val="10740857"/>
    <w:rsid w:val="1078CA1F"/>
    <w:rsid w:val="107E0D53"/>
    <w:rsid w:val="108C1BF0"/>
    <w:rsid w:val="108D73B8"/>
    <w:rsid w:val="108E0E09"/>
    <w:rsid w:val="108E0FC7"/>
    <w:rsid w:val="10906FE1"/>
    <w:rsid w:val="1091DAF3"/>
    <w:rsid w:val="10926C3E"/>
    <w:rsid w:val="1096B770"/>
    <w:rsid w:val="109DAAD4"/>
    <w:rsid w:val="109EA4ED"/>
    <w:rsid w:val="10A4CB38"/>
    <w:rsid w:val="10A638E1"/>
    <w:rsid w:val="10A640BE"/>
    <w:rsid w:val="10A64E94"/>
    <w:rsid w:val="10A83C75"/>
    <w:rsid w:val="10B13F33"/>
    <w:rsid w:val="10B1CE37"/>
    <w:rsid w:val="10B1DA87"/>
    <w:rsid w:val="10B3F7CF"/>
    <w:rsid w:val="10B435CC"/>
    <w:rsid w:val="10B8CBD8"/>
    <w:rsid w:val="10BBAB38"/>
    <w:rsid w:val="10BC4F60"/>
    <w:rsid w:val="10BF1BA9"/>
    <w:rsid w:val="10C206C5"/>
    <w:rsid w:val="10C27D6B"/>
    <w:rsid w:val="10C31DEF"/>
    <w:rsid w:val="10C5FE00"/>
    <w:rsid w:val="10C9A973"/>
    <w:rsid w:val="10CB1F97"/>
    <w:rsid w:val="10CBBB94"/>
    <w:rsid w:val="10CE4910"/>
    <w:rsid w:val="10D338B8"/>
    <w:rsid w:val="10D54189"/>
    <w:rsid w:val="10D8E627"/>
    <w:rsid w:val="10D97093"/>
    <w:rsid w:val="10DCADD2"/>
    <w:rsid w:val="10E56A07"/>
    <w:rsid w:val="10E793DA"/>
    <w:rsid w:val="10E7D616"/>
    <w:rsid w:val="10E8B6AC"/>
    <w:rsid w:val="10EDD0F6"/>
    <w:rsid w:val="10F0EF4F"/>
    <w:rsid w:val="10F9A785"/>
    <w:rsid w:val="10FC3B1E"/>
    <w:rsid w:val="10FFC455"/>
    <w:rsid w:val="1108276E"/>
    <w:rsid w:val="110A84AB"/>
    <w:rsid w:val="110AC07B"/>
    <w:rsid w:val="110AECA5"/>
    <w:rsid w:val="110BA28A"/>
    <w:rsid w:val="110D5175"/>
    <w:rsid w:val="110F003A"/>
    <w:rsid w:val="1111B712"/>
    <w:rsid w:val="11157E33"/>
    <w:rsid w:val="111699CB"/>
    <w:rsid w:val="11179A6A"/>
    <w:rsid w:val="111B7854"/>
    <w:rsid w:val="111EDC7B"/>
    <w:rsid w:val="11245076"/>
    <w:rsid w:val="11267636"/>
    <w:rsid w:val="112CD5AE"/>
    <w:rsid w:val="11319F97"/>
    <w:rsid w:val="11340ADA"/>
    <w:rsid w:val="1134C0A0"/>
    <w:rsid w:val="11392F46"/>
    <w:rsid w:val="11399C1A"/>
    <w:rsid w:val="113D4873"/>
    <w:rsid w:val="11412ED1"/>
    <w:rsid w:val="114534E4"/>
    <w:rsid w:val="114EAD68"/>
    <w:rsid w:val="114FF36C"/>
    <w:rsid w:val="11514AF6"/>
    <w:rsid w:val="1151918A"/>
    <w:rsid w:val="1155FFB9"/>
    <w:rsid w:val="115912E8"/>
    <w:rsid w:val="115EC79D"/>
    <w:rsid w:val="11612773"/>
    <w:rsid w:val="1161659F"/>
    <w:rsid w:val="1164CC01"/>
    <w:rsid w:val="116653F5"/>
    <w:rsid w:val="1167A432"/>
    <w:rsid w:val="116B1175"/>
    <w:rsid w:val="116CC267"/>
    <w:rsid w:val="116D014C"/>
    <w:rsid w:val="116DF1C3"/>
    <w:rsid w:val="116DF6C6"/>
    <w:rsid w:val="116F4803"/>
    <w:rsid w:val="11731725"/>
    <w:rsid w:val="1178B117"/>
    <w:rsid w:val="117A6605"/>
    <w:rsid w:val="117D9BE7"/>
    <w:rsid w:val="117EF3CC"/>
    <w:rsid w:val="11828D07"/>
    <w:rsid w:val="11900F26"/>
    <w:rsid w:val="11916B58"/>
    <w:rsid w:val="119382DE"/>
    <w:rsid w:val="1194E6C4"/>
    <w:rsid w:val="119B1417"/>
    <w:rsid w:val="11A0F006"/>
    <w:rsid w:val="11A26BCA"/>
    <w:rsid w:val="11A4E6DF"/>
    <w:rsid w:val="11AAE86F"/>
    <w:rsid w:val="11AC26F5"/>
    <w:rsid w:val="11B88434"/>
    <w:rsid w:val="11B8BD69"/>
    <w:rsid w:val="11BF032B"/>
    <w:rsid w:val="11C52377"/>
    <w:rsid w:val="11C9F087"/>
    <w:rsid w:val="11D11902"/>
    <w:rsid w:val="11D65A90"/>
    <w:rsid w:val="11D87B1C"/>
    <w:rsid w:val="11DB1C53"/>
    <w:rsid w:val="11DD0C48"/>
    <w:rsid w:val="11DF65C2"/>
    <w:rsid w:val="11E0705C"/>
    <w:rsid w:val="11E29651"/>
    <w:rsid w:val="11E29D5F"/>
    <w:rsid w:val="11E2D2DD"/>
    <w:rsid w:val="11E7FA17"/>
    <w:rsid w:val="11E9A00C"/>
    <w:rsid w:val="11EA693F"/>
    <w:rsid w:val="11F0D7A1"/>
    <w:rsid w:val="11F2E59C"/>
    <w:rsid w:val="11F5696E"/>
    <w:rsid w:val="11FDEA98"/>
    <w:rsid w:val="120023CA"/>
    <w:rsid w:val="1202BCBE"/>
    <w:rsid w:val="120B2FB1"/>
    <w:rsid w:val="120E5EBD"/>
    <w:rsid w:val="12113945"/>
    <w:rsid w:val="1212F548"/>
    <w:rsid w:val="121AF796"/>
    <w:rsid w:val="121C0451"/>
    <w:rsid w:val="121F9796"/>
    <w:rsid w:val="12226D80"/>
    <w:rsid w:val="1228A1FC"/>
    <w:rsid w:val="122A34F5"/>
    <w:rsid w:val="122B4FB9"/>
    <w:rsid w:val="122D96CE"/>
    <w:rsid w:val="122DD93D"/>
    <w:rsid w:val="12319BA9"/>
    <w:rsid w:val="1235814A"/>
    <w:rsid w:val="1235A9F9"/>
    <w:rsid w:val="123B8C64"/>
    <w:rsid w:val="123C926C"/>
    <w:rsid w:val="123CD48D"/>
    <w:rsid w:val="12416F85"/>
    <w:rsid w:val="12462676"/>
    <w:rsid w:val="124ACE5B"/>
    <w:rsid w:val="124AD967"/>
    <w:rsid w:val="124AF648"/>
    <w:rsid w:val="1251CE01"/>
    <w:rsid w:val="125329C8"/>
    <w:rsid w:val="12550F19"/>
    <w:rsid w:val="1257D6B0"/>
    <w:rsid w:val="12586F67"/>
    <w:rsid w:val="1258DF64"/>
    <w:rsid w:val="125922F4"/>
    <w:rsid w:val="125B0582"/>
    <w:rsid w:val="12617D03"/>
    <w:rsid w:val="126362BC"/>
    <w:rsid w:val="126BD4EC"/>
    <w:rsid w:val="126C286B"/>
    <w:rsid w:val="126DBEB5"/>
    <w:rsid w:val="126E7CF7"/>
    <w:rsid w:val="126EA433"/>
    <w:rsid w:val="12701DD1"/>
    <w:rsid w:val="12718B04"/>
    <w:rsid w:val="12728141"/>
    <w:rsid w:val="1273895B"/>
    <w:rsid w:val="1276AE96"/>
    <w:rsid w:val="127933E4"/>
    <w:rsid w:val="127AF253"/>
    <w:rsid w:val="127EE8D8"/>
    <w:rsid w:val="12814A81"/>
    <w:rsid w:val="1282FF2F"/>
    <w:rsid w:val="1284C3D6"/>
    <w:rsid w:val="1289D506"/>
    <w:rsid w:val="128D9EC5"/>
    <w:rsid w:val="1296991A"/>
    <w:rsid w:val="129BA5D0"/>
    <w:rsid w:val="129C7735"/>
    <w:rsid w:val="129CB8D4"/>
    <w:rsid w:val="129D5E13"/>
    <w:rsid w:val="129DE9DF"/>
    <w:rsid w:val="12A03519"/>
    <w:rsid w:val="12A23154"/>
    <w:rsid w:val="12A29D57"/>
    <w:rsid w:val="12AE4787"/>
    <w:rsid w:val="12AFCE96"/>
    <w:rsid w:val="12B5F1E3"/>
    <w:rsid w:val="12B7A939"/>
    <w:rsid w:val="12B930E3"/>
    <w:rsid w:val="12B9BBEA"/>
    <w:rsid w:val="12BE9830"/>
    <w:rsid w:val="12C0E3D4"/>
    <w:rsid w:val="12C354A7"/>
    <w:rsid w:val="12C837D2"/>
    <w:rsid w:val="12CD17D8"/>
    <w:rsid w:val="12CD9A0E"/>
    <w:rsid w:val="12CE87F8"/>
    <w:rsid w:val="12CF7C50"/>
    <w:rsid w:val="12D097B8"/>
    <w:rsid w:val="12D261C1"/>
    <w:rsid w:val="12D5F2D0"/>
    <w:rsid w:val="12D6DF5D"/>
    <w:rsid w:val="12D7B1DE"/>
    <w:rsid w:val="12DE5C82"/>
    <w:rsid w:val="12DFBD38"/>
    <w:rsid w:val="12E1AC23"/>
    <w:rsid w:val="12EA1EBA"/>
    <w:rsid w:val="12EADC7E"/>
    <w:rsid w:val="12EB88AE"/>
    <w:rsid w:val="12EC803C"/>
    <w:rsid w:val="12ECFF88"/>
    <w:rsid w:val="12ED7F3B"/>
    <w:rsid w:val="12EEA03E"/>
    <w:rsid w:val="12F96E90"/>
    <w:rsid w:val="12FA8BD9"/>
    <w:rsid w:val="12FC263E"/>
    <w:rsid w:val="12FC2C96"/>
    <w:rsid w:val="12FEC685"/>
    <w:rsid w:val="1302128C"/>
    <w:rsid w:val="13022FEB"/>
    <w:rsid w:val="1302DDFD"/>
    <w:rsid w:val="130B577B"/>
    <w:rsid w:val="130C652F"/>
    <w:rsid w:val="130CC279"/>
    <w:rsid w:val="130CC582"/>
    <w:rsid w:val="130CEA9F"/>
    <w:rsid w:val="130E9984"/>
    <w:rsid w:val="1312EF01"/>
    <w:rsid w:val="1313661E"/>
    <w:rsid w:val="1313912D"/>
    <w:rsid w:val="131FB3D1"/>
    <w:rsid w:val="13214434"/>
    <w:rsid w:val="13262509"/>
    <w:rsid w:val="132BC05B"/>
    <w:rsid w:val="13307E6E"/>
    <w:rsid w:val="13328125"/>
    <w:rsid w:val="133DE494"/>
    <w:rsid w:val="1345D281"/>
    <w:rsid w:val="1348E0CB"/>
    <w:rsid w:val="134943EA"/>
    <w:rsid w:val="134C1AB6"/>
    <w:rsid w:val="13515B99"/>
    <w:rsid w:val="1355FA93"/>
    <w:rsid w:val="135A960C"/>
    <w:rsid w:val="135B5539"/>
    <w:rsid w:val="135D866C"/>
    <w:rsid w:val="135FEF3C"/>
    <w:rsid w:val="136256F4"/>
    <w:rsid w:val="13651A26"/>
    <w:rsid w:val="1373B949"/>
    <w:rsid w:val="1379D2C1"/>
    <w:rsid w:val="1380D845"/>
    <w:rsid w:val="13810E8F"/>
    <w:rsid w:val="138348D6"/>
    <w:rsid w:val="1384657B"/>
    <w:rsid w:val="13887774"/>
    <w:rsid w:val="138F80FB"/>
    <w:rsid w:val="1392DD39"/>
    <w:rsid w:val="13960660"/>
    <w:rsid w:val="1396A037"/>
    <w:rsid w:val="1396D022"/>
    <w:rsid w:val="1396D06B"/>
    <w:rsid w:val="1396F9C9"/>
    <w:rsid w:val="1398CA51"/>
    <w:rsid w:val="139ABB10"/>
    <w:rsid w:val="139CBEF2"/>
    <w:rsid w:val="13A58434"/>
    <w:rsid w:val="13AA4D18"/>
    <w:rsid w:val="13AD6668"/>
    <w:rsid w:val="13AE9395"/>
    <w:rsid w:val="13B5957D"/>
    <w:rsid w:val="13B646BC"/>
    <w:rsid w:val="13BCEBE1"/>
    <w:rsid w:val="13BE7A6B"/>
    <w:rsid w:val="13BF01F1"/>
    <w:rsid w:val="13C36720"/>
    <w:rsid w:val="13C678CB"/>
    <w:rsid w:val="13C6888D"/>
    <w:rsid w:val="13C76736"/>
    <w:rsid w:val="13C9F9B3"/>
    <w:rsid w:val="13D30720"/>
    <w:rsid w:val="13DD8DE4"/>
    <w:rsid w:val="13E232D0"/>
    <w:rsid w:val="13E3D69A"/>
    <w:rsid w:val="13E659F7"/>
    <w:rsid w:val="13EAC668"/>
    <w:rsid w:val="13EE3E2E"/>
    <w:rsid w:val="13EFEBFB"/>
    <w:rsid w:val="13F0C38E"/>
    <w:rsid w:val="13F221D1"/>
    <w:rsid w:val="13FAEE5D"/>
    <w:rsid w:val="140A0A5F"/>
    <w:rsid w:val="1415E828"/>
    <w:rsid w:val="1417240F"/>
    <w:rsid w:val="141D10A2"/>
    <w:rsid w:val="141DE564"/>
    <w:rsid w:val="1421E121"/>
    <w:rsid w:val="14267C67"/>
    <w:rsid w:val="1426D343"/>
    <w:rsid w:val="1426E5AB"/>
    <w:rsid w:val="142926E2"/>
    <w:rsid w:val="142A667C"/>
    <w:rsid w:val="142BA90A"/>
    <w:rsid w:val="142BCBB2"/>
    <w:rsid w:val="142C01DB"/>
    <w:rsid w:val="1433C2FF"/>
    <w:rsid w:val="1439E05A"/>
    <w:rsid w:val="143AEB06"/>
    <w:rsid w:val="1441A5F4"/>
    <w:rsid w:val="1441B260"/>
    <w:rsid w:val="14444EDE"/>
    <w:rsid w:val="1445F3EB"/>
    <w:rsid w:val="144D03A6"/>
    <w:rsid w:val="144EADB2"/>
    <w:rsid w:val="1450BE4A"/>
    <w:rsid w:val="145681DC"/>
    <w:rsid w:val="145B7D59"/>
    <w:rsid w:val="145C288C"/>
    <w:rsid w:val="145C4E2E"/>
    <w:rsid w:val="145CFA94"/>
    <w:rsid w:val="145FF0D1"/>
    <w:rsid w:val="1461762E"/>
    <w:rsid w:val="14618BC1"/>
    <w:rsid w:val="1463FCB6"/>
    <w:rsid w:val="14677711"/>
    <w:rsid w:val="14684B14"/>
    <w:rsid w:val="146E5FC5"/>
    <w:rsid w:val="146EC2D9"/>
    <w:rsid w:val="1472F781"/>
    <w:rsid w:val="1476158C"/>
    <w:rsid w:val="1478203F"/>
    <w:rsid w:val="1478FCBC"/>
    <w:rsid w:val="147B600C"/>
    <w:rsid w:val="147DBD92"/>
    <w:rsid w:val="1482D439"/>
    <w:rsid w:val="1487FB0A"/>
    <w:rsid w:val="14920F7D"/>
    <w:rsid w:val="1496C8B9"/>
    <w:rsid w:val="14988966"/>
    <w:rsid w:val="149AC05E"/>
    <w:rsid w:val="149CA3E8"/>
    <w:rsid w:val="149E57A2"/>
    <w:rsid w:val="14A52E63"/>
    <w:rsid w:val="14B264CB"/>
    <w:rsid w:val="14B53826"/>
    <w:rsid w:val="14B93DE2"/>
    <w:rsid w:val="14BA0290"/>
    <w:rsid w:val="14BAEEFE"/>
    <w:rsid w:val="14BDFF89"/>
    <w:rsid w:val="14BFD7CC"/>
    <w:rsid w:val="14C00F83"/>
    <w:rsid w:val="14C36EDA"/>
    <w:rsid w:val="14C77FD9"/>
    <w:rsid w:val="14CEB560"/>
    <w:rsid w:val="14D1E9CD"/>
    <w:rsid w:val="14D90214"/>
    <w:rsid w:val="14DF042A"/>
    <w:rsid w:val="14DF0F0D"/>
    <w:rsid w:val="14E1E687"/>
    <w:rsid w:val="14E397D8"/>
    <w:rsid w:val="14E3EF53"/>
    <w:rsid w:val="14F113CF"/>
    <w:rsid w:val="14F49BC9"/>
    <w:rsid w:val="14F52B70"/>
    <w:rsid w:val="14F64473"/>
    <w:rsid w:val="14F6FA8E"/>
    <w:rsid w:val="14F8137E"/>
    <w:rsid w:val="14F97AE5"/>
    <w:rsid w:val="14FC4C40"/>
    <w:rsid w:val="14FEBB16"/>
    <w:rsid w:val="14FF16F4"/>
    <w:rsid w:val="14FFBE06"/>
    <w:rsid w:val="14FFE60E"/>
    <w:rsid w:val="150198A0"/>
    <w:rsid w:val="150825E7"/>
    <w:rsid w:val="150A10B2"/>
    <w:rsid w:val="15130C91"/>
    <w:rsid w:val="15142918"/>
    <w:rsid w:val="15176331"/>
    <w:rsid w:val="1518A6FD"/>
    <w:rsid w:val="151A6A2D"/>
    <w:rsid w:val="15202ED0"/>
    <w:rsid w:val="15205C6D"/>
    <w:rsid w:val="15213FAF"/>
    <w:rsid w:val="152197F5"/>
    <w:rsid w:val="1521FA81"/>
    <w:rsid w:val="152441DA"/>
    <w:rsid w:val="1527686E"/>
    <w:rsid w:val="152AAC6A"/>
    <w:rsid w:val="152C4430"/>
    <w:rsid w:val="152CA84B"/>
    <w:rsid w:val="152E19DF"/>
    <w:rsid w:val="152F23D7"/>
    <w:rsid w:val="152F677E"/>
    <w:rsid w:val="15303907"/>
    <w:rsid w:val="15330614"/>
    <w:rsid w:val="1537B7A4"/>
    <w:rsid w:val="153D8E62"/>
    <w:rsid w:val="15417EE2"/>
    <w:rsid w:val="1541B1B9"/>
    <w:rsid w:val="154580E2"/>
    <w:rsid w:val="154E4ADF"/>
    <w:rsid w:val="154F1836"/>
    <w:rsid w:val="154FAFC4"/>
    <w:rsid w:val="15514197"/>
    <w:rsid w:val="1554EFFA"/>
    <w:rsid w:val="15559F98"/>
    <w:rsid w:val="155B2DCF"/>
    <w:rsid w:val="155D777B"/>
    <w:rsid w:val="155F5E2E"/>
    <w:rsid w:val="1565440F"/>
    <w:rsid w:val="15659227"/>
    <w:rsid w:val="15664226"/>
    <w:rsid w:val="156AC01C"/>
    <w:rsid w:val="156C1AA0"/>
    <w:rsid w:val="156D0360"/>
    <w:rsid w:val="15700BEF"/>
    <w:rsid w:val="1571B00A"/>
    <w:rsid w:val="15775C30"/>
    <w:rsid w:val="1577FB7D"/>
    <w:rsid w:val="157EA3A1"/>
    <w:rsid w:val="15871899"/>
    <w:rsid w:val="1588D8F6"/>
    <w:rsid w:val="158CD465"/>
    <w:rsid w:val="158ED18E"/>
    <w:rsid w:val="159076D7"/>
    <w:rsid w:val="1590AEC6"/>
    <w:rsid w:val="1595C13C"/>
    <w:rsid w:val="159617D0"/>
    <w:rsid w:val="15A03020"/>
    <w:rsid w:val="15A07A24"/>
    <w:rsid w:val="15A2E45E"/>
    <w:rsid w:val="15A5BF2A"/>
    <w:rsid w:val="15A83295"/>
    <w:rsid w:val="15AAF2DB"/>
    <w:rsid w:val="15ABECA7"/>
    <w:rsid w:val="15AC0E7B"/>
    <w:rsid w:val="15ACD987"/>
    <w:rsid w:val="15AD84A1"/>
    <w:rsid w:val="15B04A49"/>
    <w:rsid w:val="15B30197"/>
    <w:rsid w:val="15B42DDA"/>
    <w:rsid w:val="15B91BEC"/>
    <w:rsid w:val="15B91F8A"/>
    <w:rsid w:val="15BCE229"/>
    <w:rsid w:val="15C9DFDB"/>
    <w:rsid w:val="15CB0898"/>
    <w:rsid w:val="15D069E3"/>
    <w:rsid w:val="15D1A3E0"/>
    <w:rsid w:val="15D60182"/>
    <w:rsid w:val="15D69BCE"/>
    <w:rsid w:val="15D69F57"/>
    <w:rsid w:val="15D98FFD"/>
    <w:rsid w:val="15D9ED79"/>
    <w:rsid w:val="15DA07E2"/>
    <w:rsid w:val="15DAF1B7"/>
    <w:rsid w:val="15DBFFE5"/>
    <w:rsid w:val="15DFD875"/>
    <w:rsid w:val="15E95CDC"/>
    <w:rsid w:val="15E965B2"/>
    <w:rsid w:val="15E9FE4B"/>
    <w:rsid w:val="15ED045C"/>
    <w:rsid w:val="15F00DAA"/>
    <w:rsid w:val="15F215F1"/>
    <w:rsid w:val="15F4BD48"/>
    <w:rsid w:val="15F610D6"/>
    <w:rsid w:val="15F7645A"/>
    <w:rsid w:val="15FACF64"/>
    <w:rsid w:val="15FFBDD8"/>
    <w:rsid w:val="16012AEB"/>
    <w:rsid w:val="1601852F"/>
    <w:rsid w:val="1601B760"/>
    <w:rsid w:val="160222FA"/>
    <w:rsid w:val="1605BB9E"/>
    <w:rsid w:val="16060F2B"/>
    <w:rsid w:val="16066BEF"/>
    <w:rsid w:val="1606FDBE"/>
    <w:rsid w:val="160CD0A1"/>
    <w:rsid w:val="160D36E1"/>
    <w:rsid w:val="160E5EB8"/>
    <w:rsid w:val="16151596"/>
    <w:rsid w:val="1619C8B3"/>
    <w:rsid w:val="161C1074"/>
    <w:rsid w:val="161D42DC"/>
    <w:rsid w:val="16223722"/>
    <w:rsid w:val="1626B100"/>
    <w:rsid w:val="162722E0"/>
    <w:rsid w:val="1628A0BF"/>
    <w:rsid w:val="162ABC40"/>
    <w:rsid w:val="162AF474"/>
    <w:rsid w:val="162D10AF"/>
    <w:rsid w:val="162E1F27"/>
    <w:rsid w:val="162E75DE"/>
    <w:rsid w:val="16301C30"/>
    <w:rsid w:val="163034AA"/>
    <w:rsid w:val="1635B9EB"/>
    <w:rsid w:val="1637A3AF"/>
    <w:rsid w:val="163BC051"/>
    <w:rsid w:val="16419E25"/>
    <w:rsid w:val="16426DD0"/>
    <w:rsid w:val="164534C8"/>
    <w:rsid w:val="1647915D"/>
    <w:rsid w:val="1647BA2E"/>
    <w:rsid w:val="164995C8"/>
    <w:rsid w:val="164D884C"/>
    <w:rsid w:val="164EB897"/>
    <w:rsid w:val="164FB13A"/>
    <w:rsid w:val="1653DD01"/>
    <w:rsid w:val="165438C7"/>
    <w:rsid w:val="1660499E"/>
    <w:rsid w:val="1661B9D5"/>
    <w:rsid w:val="1664DEE1"/>
    <w:rsid w:val="16684E95"/>
    <w:rsid w:val="1676B034"/>
    <w:rsid w:val="167D194F"/>
    <w:rsid w:val="167F51B9"/>
    <w:rsid w:val="1681F7A9"/>
    <w:rsid w:val="1683D084"/>
    <w:rsid w:val="168651C4"/>
    <w:rsid w:val="1688B29B"/>
    <w:rsid w:val="1689DE11"/>
    <w:rsid w:val="168B0432"/>
    <w:rsid w:val="168E1AA6"/>
    <w:rsid w:val="16905AE2"/>
    <w:rsid w:val="16914A60"/>
    <w:rsid w:val="169417A5"/>
    <w:rsid w:val="1694F54F"/>
    <w:rsid w:val="16999B80"/>
    <w:rsid w:val="1699B556"/>
    <w:rsid w:val="169A64B1"/>
    <w:rsid w:val="16A19764"/>
    <w:rsid w:val="16A54ABF"/>
    <w:rsid w:val="16A79FE3"/>
    <w:rsid w:val="16AB1B55"/>
    <w:rsid w:val="16AB5556"/>
    <w:rsid w:val="16AE9BE4"/>
    <w:rsid w:val="16B167D6"/>
    <w:rsid w:val="16B1E43B"/>
    <w:rsid w:val="16B4F9DA"/>
    <w:rsid w:val="16B8B208"/>
    <w:rsid w:val="16BC65DF"/>
    <w:rsid w:val="16BDCCDA"/>
    <w:rsid w:val="16BDDFA3"/>
    <w:rsid w:val="16BFE74F"/>
    <w:rsid w:val="16C6D0FD"/>
    <w:rsid w:val="16C789C1"/>
    <w:rsid w:val="16C90D99"/>
    <w:rsid w:val="16CA4D1F"/>
    <w:rsid w:val="16CB6268"/>
    <w:rsid w:val="16CD8C9F"/>
    <w:rsid w:val="16CF1ACF"/>
    <w:rsid w:val="16D02065"/>
    <w:rsid w:val="16D18AAD"/>
    <w:rsid w:val="16D3292D"/>
    <w:rsid w:val="16D42F31"/>
    <w:rsid w:val="16D7E096"/>
    <w:rsid w:val="16D90FDF"/>
    <w:rsid w:val="16E330A4"/>
    <w:rsid w:val="16E7996D"/>
    <w:rsid w:val="16EAF97A"/>
    <w:rsid w:val="16ECD0AB"/>
    <w:rsid w:val="16F1BF8A"/>
    <w:rsid w:val="16F237D0"/>
    <w:rsid w:val="1700A929"/>
    <w:rsid w:val="17079AFC"/>
    <w:rsid w:val="1707B96C"/>
    <w:rsid w:val="170B52E7"/>
    <w:rsid w:val="170D5117"/>
    <w:rsid w:val="170D6E52"/>
    <w:rsid w:val="171B36FD"/>
    <w:rsid w:val="171DAAE8"/>
    <w:rsid w:val="171DDE76"/>
    <w:rsid w:val="1722FA28"/>
    <w:rsid w:val="1724285A"/>
    <w:rsid w:val="172AA25F"/>
    <w:rsid w:val="172E052D"/>
    <w:rsid w:val="172F54EA"/>
    <w:rsid w:val="17307640"/>
    <w:rsid w:val="1733F5D6"/>
    <w:rsid w:val="17343996"/>
    <w:rsid w:val="1738DFE9"/>
    <w:rsid w:val="173C3F46"/>
    <w:rsid w:val="173ED737"/>
    <w:rsid w:val="1745A81D"/>
    <w:rsid w:val="1750CA8D"/>
    <w:rsid w:val="1753B1D3"/>
    <w:rsid w:val="1753B4AF"/>
    <w:rsid w:val="1754DA45"/>
    <w:rsid w:val="17559734"/>
    <w:rsid w:val="175B0660"/>
    <w:rsid w:val="175C2E93"/>
    <w:rsid w:val="175C83D6"/>
    <w:rsid w:val="17629870"/>
    <w:rsid w:val="1762B9BB"/>
    <w:rsid w:val="17649633"/>
    <w:rsid w:val="1766D97E"/>
    <w:rsid w:val="176A5DC8"/>
    <w:rsid w:val="176E8806"/>
    <w:rsid w:val="17722E7C"/>
    <w:rsid w:val="1773C214"/>
    <w:rsid w:val="17754D34"/>
    <w:rsid w:val="1775EE12"/>
    <w:rsid w:val="1778DAB0"/>
    <w:rsid w:val="177D5D7B"/>
    <w:rsid w:val="1780B435"/>
    <w:rsid w:val="17851CD5"/>
    <w:rsid w:val="178624C4"/>
    <w:rsid w:val="1787EA64"/>
    <w:rsid w:val="1787F946"/>
    <w:rsid w:val="178B8518"/>
    <w:rsid w:val="178F2371"/>
    <w:rsid w:val="178F6BEC"/>
    <w:rsid w:val="1791C894"/>
    <w:rsid w:val="1792B9FF"/>
    <w:rsid w:val="1799B86A"/>
    <w:rsid w:val="179B3268"/>
    <w:rsid w:val="179D91C5"/>
    <w:rsid w:val="179FA13F"/>
    <w:rsid w:val="17A366FD"/>
    <w:rsid w:val="17A70B4F"/>
    <w:rsid w:val="17AA23C8"/>
    <w:rsid w:val="17AB485F"/>
    <w:rsid w:val="17AF4AC8"/>
    <w:rsid w:val="17B0FEC0"/>
    <w:rsid w:val="17B5EDEE"/>
    <w:rsid w:val="17BC47D5"/>
    <w:rsid w:val="17C0F9DB"/>
    <w:rsid w:val="17C25A3F"/>
    <w:rsid w:val="17C28F85"/>
    <w:rsid w:val="17C54116"/>
    <w:rsid w:val="17C63234"/>
    <w:rsid w:val="17C9BA23"/>
    <w:rsid w:val="17C9E643"/>
    <w:rsid w:val="17D115EC"/>
    <w:rsid w:val="17D4AC65"/>
    <w:rsid w:val="17DA751E"/>
    <w:rsid w:val="17DAD76C"/>
    <w:rsid w:val="17DD1611"/>
    <w:rsid w:val="17E01563"/>
    <w:rsid w:val="17E03761"/>
    <w:rsid w:val="17E4FF71"/>
    <w:rsid w:val="17E65250"/>
    <w:rsid w:val="17E70EE8"/>
    <w:rsid w:val="17E8D19D"/>
    <w:rsid w:val="17E95BE4"/>
    <w:rsid w:val="17EA380F"/>
    <w:rsid w:val="17EAB069"/>
    <w:rsid w:val="17EAB16F"/>
    <w:rsid w:val="17F0F741"/>
    <w:rsid w:val="17F2326D"/>
    <w:rsid w:val="17F28539"/>
    <w:rsid w:val="17F366F8"/>
    <w:rsid w:val="17F587FD"/>
    <w:rsid w:val="17FB1708"/>
    <w:rsid w:val="17FD0CC9"/>
    <w:rsid w:val="17FE6840"/>
    <w:rsid w:val="18013572"/>
    <w:rsid w:val="1802377E"/>
    <w:rsid w:val="18047E8A"/>
    <w:rsid w:val="18059ABE"/>
    <w:rsid w:val="180ADCA8"/>
    <w:rsid w:val="180D2410"/>
    <w:rsid w:val="1811CCFF"/>
    <w:rsid w:val="1813355C"/>
    <w:rsid w:val="1816384F"/>
    <w:rsid w:val="181D4619"/>
    <w:rsid w:val="181EC36B"/>
    <w:rsid w:val="18201448"/>
    <w:rsid w:val="182D36D1"/>
    <w:rsid w:val="1831E79D"/>
    <w:rsid w:val="1833E741"/>
    <w:rsid w:val="1836FCDE"/>
    <w:rsid w:val="183BF886"/>
    <w:rsid w:val="183DF467"/>
    <w:rsid w:val="183F536A"/>
    <w:rsid w:val="1841F1D7"/>
    <w:rsid w:val="1843C71D"/>
    <w:rsid w:val="18491FF0"/>
    <w:rsid w:val="184B968C"/>
    <w:rsid w:val="184F49E0"/>
    <w:rsid w:val="18524CAE"/>
    <w:rsid w:val="185321E9"/>
    <w:rsid w:val="18561D1E"/>
    <w:rsid w:val="185B6CCE"/>
    <w:rsid w:val="185C4489"/>
    <w:rsid w:val="185D80FE"/>
    <w:rsid w:val="185E7C13"/>
    <w:rsid w:val="185ED4C8"/>
    <w:rsid w:val="18628893"/>
    <w:rsid w:val="18635889"/>
    <w:rsid w:val="1863875D"/>
    <w:rsid w:val="186610E3"/>
    <w:rsid w:val="18664CDE"/>
    <w:rsid w:val="18685BFA"/>
    <w:rsid w:val="186BED23"/>
    <w:rsid w:val="187D2C78"/>
    <w:rsid w:val="1881FFD0"/>
    <w:rsid w:val="1883F43B"/>
    <w:rsid w:val="18843BE4"/>
    <w:rsid w:val="1886DBFC"/>
    <w:rsid w:val="188DEEC6"/>
    <w:rsid w:val="1890BA88"/>
    <w:rsid w:val="1890E9D3"/>
    <w:rsid w:val="18968384"/>
    <w:rsid w:val="1899BEDA"/>
    <w:rsid w:val="189D9448"/>
    <w:rsid w:val="189EDFC9"/>
    <w:rsid w:val="18A12223"/>
    <w:rsid w:val="18A4440A"/>
    <w:rsid w:val="18A5ECB5"/>
    <w:rsid w:val="18A9BCC0"/>
    <w:rsid w:val="18A9F8B7"/>
    <w:rsid w:val="18AB0EE3"/>
    <w:rsid w:val="18AE8ED6"/>
    <w:rsid w:val="18B09FE3"/>
    <w:rsid w:val="18B240AB"/>
    <w:rsid w:val="18B6FA65"/>
    <w:rsid w:val="18BA645D"/>
    <w:rsid w:val="18BAEAD9"/>
    <w:rsid w:val="18BD830B"/>
    <w:rsid w:val="18C4BD4A"/>
    <w:rsid w:val="18CE5AE0"/>
    <w:rsid w:val="18D115C8"/>
    <w:rsid w:val="18D3CA26"/>
    <w:rsid w:val="18D45268"/>
    <w:rsid w:val="18D54A0A"/>
    <w:rsid w:val="18D58178"/>
    <w:rsid w:val="18D96F0E"/>
    <w:rsid w:val="18DA4AEE"/>
    <w:rsid w:val="18E226A6"/>
    <w:rsid w:val="18E5081B"/>
    <w:rsid w:val="18E6E761"/>
    <w:rsid w:val="18E73975"/>
    <w:rsid w:val="18E79AD9"/>
    <w:rsid w:val="18EC8339"/>
    <w:rsid w:val="18F15067"/>
    <w:rsid w:val="18FA8A3D"/>
    <w:rsid w:val="18FB7872"/>
    <w:rsid w:val="18FDBC4C"/>
    <w:rsid w:val="18FEB1E4"/>
    <w:rsid w:val="19037193"/>
    <w:rsid w:val="1905376E"/>
    <w:rsid w:val="19057FF7"/>
    <w:rsid w:val="19090545"/>
    <w:rsid w:val="1909A248"/>
    <w:rsid w:val="190A17C7"/>
    <w:rsid w:val="1914D30E"/>
    <w:rsid w:val="19160D8A"/>
    <w:rsid w:val="19167971"/>
    <w:rsid w:val="19186306"/>
    <w:rsid w:val="19187D7D"/>
    <w:rsid w:val="191C75BD"/>
    <w:rsid w:val="191DFA6D"/>
    <w:rsid w:val="191E03E0"/>
    <w:rsid w:val="19212AD3"/>
    <w:rsid w:val="19244DF3"/>
    <w:rsid w:val="1925FCBA"/>
    <w:rsid w:val="192E7A0A"/>
    <w:rsid w:val="1937E77A"/>
    <w:rsid w:val="193ACE58"/>
    <w:rsid w:val="193C18C5"/>
    <w:rsid w:val="193CADEB"/>
    <w:rsid w:val="1941A282"/>
    <w:rsid w:val="1944AA39"/>
    <w:rsid w:val="194B1A4B"/>
    <w:rsid w:val="194C177E"/>
    <w:rsid w:val="194D2687"/>
    <w:rsid w:val="194DBE1F"/>
    <w:rsid w:val="194EAC89"/>
    <w:rsid w:val="19518023"/>
    <w:rsid w:val="19567B30"/>
    <w:rsid w:val="1956E2E6"/>
    <w:rsid w:val="1963719C"/>
    <w:rsid w:val="19642E3A"/>
    <w:rsid w:val="196CE7FE"/>
    <w:rsid w:val="1970E0A2"/>
    <w:rsid w:val="197A1FEB"/>
    <w:rsid w:val="1981E4B8"/>
    <w:rsid w:val="19838A0F"/>
    <w:rsid w:val="1989599A"/>
    <w:rsid w:val="198B736B"/>
    <w:rsid w:val="1990E0C3"/>
    <w:rsid w:val="19924DCF"/>
    <w:rsid w:val="1992F008"/>
    <w:rsid w:val="199852D5"/>
    <w:rsid w:val="19A4EFF5"/>
    <w:rsid w:val="19A8E96B"/>
    <w:rsid w:val="19ABA44B"/>
    <w:rsid w:val="19AC36FB"/>
    <w:rsid w:val="19AFE4DE"/>
    <w:rsid w:val="19B4F8FB"/>
    <w:rsid w:val="19B6896A"/>
    <w:rsid w:val="19BDA34B"/>
    <w:rsid w:val="19CA0DA0"/>
    <w:rsid w:val="19CAAE0C"/>
    <w:rsid w:val="19CC0F49"/>
    <w:rsid w:val="19CF36D1"/>
    <w:rsid w:val="19CF698E"/>
    <w:rsid w:val="19D25A1B"/>
    <w:rsid w:val="19D7288B"/>
    <w:rsid w:val="19D96098"/>
    <w:rsid w:val="19DB114F"/>
    <w:rsid w:val="19DD46B5"/>
    <w:rsid w:val="19DDCEF1"/>
    <w:rsid w:val="19E43E7A"/>
    <w:rsid w:val="19E507A2"/>
    <w:rsid w:val="19EB0884"/>
    <w:rsid w:val="19EDB9C6"/>
    <w:rsid w:val="19EFBE5E"/>
    <w:rsid w:val="19F01F68"/>
    <w:rsid w:val="19F030BA"/>
    <w:rsid w:val="19FE97F1"/>
    <w:rsid w:val="1A00595A"/>
    <w:rsid w:val="1A08351D"/>
    <w:rsid w:val="1A0F7851"/>
    <w:rsid w:val="1A152228"/>
    <w:rsid w:val="1A192CE1"/>
    <w:rsid w:val="1A1A3097"/>
    <w:rsid w:val="1A1F372A"/>
    <w:rsid w:val="1A2268F2"/>
    <w:rsid w:val="1A23CE33"/>
    <w:rsid w:val="1A29B39E"/>
    <w:rsid w:val="1A2E9AEC"/>
    <w:rsid w:val="1A2EC430"/>
    <w:rsid w:val="1A311AE9"/>
    <w:rsid w:val="1A355710"/>
    <w:rsid w:val="1A387760"/>
    <w:rsid w:val="1A3DEEF2"/>
    <w:rsid w:val="1A40D145"/>
    <w:rsid w:val="1A42F628"/>
    <w:rsid w:val="1A439220"/>
    <w:rsid w:val="1A4AADEC"/>
    <w:rsid w:val="1A50A18D"/>
    <w:rsid w:val="1A513950"/>
    <w:rsid w:val="1A51B05E"/>
    <w:rsid w:val="1A545661"/>
    <w:rsid w:val="1A558CA7"/>
    <w:rsid w:val="1A56A0B4"/>
    <w:rsid w:val="1A57C943"/>
    <w:rsid w:val="1A5919E4"/>
    <w:rsid w:val="1A5A54AD"/>
    <w:rsid w:val="1A5D2383"/>
    <w:rsid w:val="1A5E3839"/>
    <w:rsid w:val="1A606943"/>
    <w:rsid w:val="1A6286EC"/>
    <w:rsid w:val="1A6FE12E"/>
    <w:rsid w:val="1A73783F"/>
    <w:rsid w:val="1A75EEBA"/>
    <w:rsid w:val="1A774788"/>
    <w:rsid w:val="1A7F84E1"/>
    <w:rsid w:val="1A83F229"/>
    <w:rsid w:val="1A854E7A"/>
    <w:rsid w:val="1A8558B0"/>
    <w:rsid w:val="1A884665"/>
    <w:rsid w:val="1A89138F"/>
    <w:rsid w:val="1A8B917D"/>
    <w:rsid w:val="1A8D67F2"/>
    <w:rsid w:val="1A8FCF3A"/>
    <w:rsid w:val="1A908CED"/>
    <w:rsid w:val="1A92A385"/>
    <w:rsid w:val="1A96B192"/>
    <w:rsid w:val="1A99E82D"/>
    <w:rsid w:val="1A9A0A2E"/>
    <w:rsid w:val="1A9A1F6C"/>
    <w:rsid w:val="1A9E7EBA"/>
    <w:rsid w:val="1AA173D0"/>
    <w:rsid w:val="1AA2B46B"/>
    <w:rsid w:val="1AA2F760"/>
    <w:rsid w:val="1AA97448"/>
    <w:rsid w:val="1AA97ED1"/>
    <w:rsid w:val="1AAB74A8"/>
    <w:rsid w:val="1AAD9EA2"/>
    <w:rsid w:val="1AB36801"/>
    <w:rsid w:val="1AB4A4F5"/>
    <w:rsid w:val="1AB76DC5"/>
    <w:rsid w:val="1AB8D440"/>
    <w:rsid w:val="1ABA67D7"/>
    <w:rsid w:val="1ABFD14C"/>
    <w:rsid w:val="1AC4E402"/>
    <w:rsid w:val="1AC724F6"/>
    <w:rsid w:val="1ACA76D6"/>
    <w:rsid w:val="1ACE170D"/>
    <w:rsid w:val="1ACF372C"/>
    <w:rsid w:val="1ACFA46F"/>
    <w:rsid w:val="1AD79C8F"/>
    <w:rsid w:val="1ADA5E6E"/>
    <w:rsid w:val="1ADC7176"/>
    <w:rsid w:val="1ADD75EB"/>
    <w:rsid w:val="1AE08F80"/>
    <w:rsid w:val="1AE36608"/>
    <w:rsid w:val="1AE5EA76"/>
    <w:rsid w:val="1AE99945"/>
    <w:rsid w:val="1AE9E9EE"/>
    <w:rsid w:val="1AEF7609"/>
    <w:rsid w:val="1AF1DA5F"/>
    <w:rsid w:val="1AF33CE9"/>
    <w:rsid w:val="1AF4E447"/>
    <w:rsid w:val="1AFB2BE6"/>
    <w:rsid w:val="1AFFDFD6"/>
    <w:rsid w:val="1B01C93E"/>
    <w:rsid w:val="1B027ADF"/>
    <w:rsid w:val="1B028480"/>
    <w:rsid w:val="1B02EF2D"/>
    <w:rsid w:val="1B049D82"/>
    <w:rsid w:val="1B122D45"/>
    <w:rsid w:val="1B12B868"/>
    <w:rsid w:val="1B1B8028"/>
    <w:rsid w:val="1B1BD65E"/>
    <w:rsid w:val="1B20DF53"/>
    <w:rsid w:val="1B243A86"/>
    <w:rsid w:val="1B251FFE"/>
    <w:rsid w:val="1B2601FF"/>
    <w:rsid w:val="1B292DFB"/>
    <w:rsid w:val="1B2C2A47"/>
    <w:rsid w:val="1B2CCBB3"/>
    <w:rsid w:val="1B33A0A9"/>
    <w:rsid w:val="1B35A65C"/>
    <w:rsid w:val="1B3A654D"/>
    <w:rsid w:val="1B3A670B"/>
    <w:rsid w:val="1B3A97A3"/>
    <w:rsid w:val="1B3AB7D8"/>
    <w:rsid w:val="1B3AE234"/>
    <w:rsid w:val="1B3B55CF"/>
    <w:rsid w:val="1B3F943F"/>
    <w:rsid w:val="1B41F1AB"/>
    <w:rsid w:val="1B4926F5"/>
    <w:rsid w:val="1B4934A2"/>
    <w:rsid w:val="1B4BEE7F"/>
    <w:rsid w:val="1B505658"/>
    <w:rsid w:val="1B513022"/>
    <w:rsid w:val="1B542D20"/>
    <w:rsid w:val="1B55B0AF"/>
    <w:rsid w:val="1B5AB48E"/>
    <w:rsid w:val="1B6275F2"/>
    <w:rsid w:val="1B64C8B5"/>
    <w:rsid w:val="1B65F989"/>
    <w:rsid w:val="1B67C418"/>
    <w:rsid w:val="1B69A3FD"/>
    <w:rsid w:val="1B6A7E90"/>
    <w:rsid w:val="1B6DB56C"/>
    <w:rsid w:val="1B6E0315"/>
    <w:rsid w:val="1B7132A7"/>
    <w:rsid w:val="1B71C222"/>
    <w:rsid w:val="1B742071"/>
    <w:rsid w:val="1B7C9913"/>
    <w:rsid w:val="1B82C00D"/>
    <w:rsid w:val="1B862963"/>
    <w:rsid w:val="1B89611A"/>
    <w:rsid w:val="1B8AA193"/>
    <w:rsid w:val="1B8B14C9"/>
    <w:rsid w:val="1B8C42CE"/>
    <w:rsid w:val="1B8E48E0"/>
    <w:rsid w:val="1B95E62F"/>
    <w:rsid w:val="1B9AF81E"/>
    <w:rsid w:val="1B9DFC0B"/>
    <w:rsid w:val="1B9F0768"/>
    <w:rsid w:val="1BA00231"/>
    <w:rsid w:val="1BADEDA4"/>
    <w:rsid w:val="1BB217AD"/>
    <w:rsid w:val="1BB397FD"/>
    <w:rsid w:val="1BB7548D"/>
    <w:rsid w:val="1BB885C8"/>
    <w:rsid w:val="1BBD366E"/>
    <w:rsid w:val="1BC08AF0"/>
    <w:rsid w:val="1BC0F8FA"/>
    <w:rsid w:val="1BC3CA29"/>
    <w:rsid w:val="1BC418CB"/>
    <w:rsid w:val="1BC4EFED"/>
    <w:rsid w:val="1BC79603"/>
    <w:rsid w:val="1BC7ACE8"/>
    <w:rsid w:val="1BC8F57C"/>
    <w:rsid w:val="1BC9D76B"/>
    <w:rsid w:val="1BCA588F"/>
    <w:rsid w:val="1BCA9C0E"/>
    <w:rsid w:val="1BCB8578"/>
    <w:rsid w:val="1BCC9BC3"/>
    <w:rsid w:val="1BCEAE8B"/>
    <w:rsid w:val="1BD44F7B"/>
    <w:rsid w:val="1BD68A4A"/>
    <w:rsid w:val="1BD7B194"/>
    <w:rsid w:val="1BE38905"/>
    <w:rsid w:val="1BE4F19C"/>
    <w:rsid w:val="1BE7080C"/>
    <w:rsid w:val="1BE874EB"/>
    <w:rsid w:val="1BE92708"/>
    <w:rsid w:val="1BF04019"/>
    <w:rsid w:val="1BF32891"/>
    <w:rsid w:val="1BF48F8E"/>
    <w:rsid w:val="1BF57A79"/>
    <w:rsid w:val="1BF6D628"/>
    <w:rsid w:val="1BF80CDD"/>
    <w:rsid w:val="1BF8ECE2"/>
    <w:rsid w:val="1BFDDBEF"/>
    <w:rsid w:val="1C00A106"/>
    <w:rsid w:val="1C04BD99"/>
    <w:rsid w:val="1C04C882"/>
    <w:rsid w:val="1C07758B"/>
    <w:rsid w:val="1C08FD0D"/>
    <w:rsid w:val="1C09FCD7"/>
    <w:rsid w:val="1C0E6E5C"/>
    <w:rsid w:val="1C1EE6A5"/>
    <w:rsid w:val="1C2285B7"/>
    <w:rsid w:val="1C248FA4"/>
    <w:rsid w:val="1C25E80B"/>
    <w:rsid w:val="1C26DC53"/>
    <w:rsid w:val="1C27ED6D"/>
    <w:rsid w:val="1C28C719"/>
    <w:rsid w:val="1C346EA7"/>
    <w:rsid w:val="1C35C7A3"/>
    <w:rsid w:val="1C370FBD"/>
    <w:rsid w:val="1C38E0CB"/>
    <w:rsid w:val="1C393B31"/>
    <w:rsid w:val="1C396ECD"/>
    <w:rsid w:val="1C39A4D0"/>
    <w:rsid w:val="1C3A979D"/>
    <w:rsid w:val="1C3C41D1"/>
    <w:rsid w:val="1C3F205C"/>
    <w:rsid w:val="1C432163"/>
    <w:rsid w:val="1C471B24"/>
    <w:rsid w:val="1C47BB0C"/>
    <w:rsid w:val="1C4884FE"/>
    <w:rsid w:val="1C48A4FB"/>
    <w:rsid w:val="1C4924BF"/>
    <w:rsid w:val="1C4A79A9"/>
    <w:rsid w:val="1C4FA57D"/>
    <w:rsid w:val="1C50091E"/>
    <w:rsid w:val="1C52981A"/>
    <w:rsid w:val="1C5C1A71"/>
    <w:rsid w:val="1C5CF56F"/>
    <w:rsid w:val="1C5FAB21"/>
    <w:rsid w:val="1C6C97EB"/>
    <w:rsid w:val="1C6CE874"/>
    <w:rsid w:val="1C6D7354"/>
    <w:rsid w:val="1C6EA56F"/>
    <w:rsid w:val="1C6EFE01"/>
    <w:rsid w:val="1C716E43"/>
    <w:rsid w:val="1C71D449"/>
    <w:rsid w:val="1C749C38"/>
    <w:rsid w:val="1C76057E"/>
    <w:rsid w:val="1C76EBAB"/>
    <w:rsid w:val="1C84DAFE"/>
    <w:rsid w:val="1C869AF3"/>
    <w:rsid w:val="1C86B8E8"/>
    <w:rsid w:val="1C889437"/>
    <w:rsid w:val="1C8AA0EA"/>
    <w:rsid w:val="1C8E68E0"/>
    <w:rsid w:val="1C8F3AA0"/>
    <w:rsid w:val="1C924272"/>
    <w:rsid w:val="1C979609"/>
    <w:rsid w:val="1C985864"/>
    <w:rsid w:val="1C98F48E"/>
    <w:rsid w:val="1C992FB5"/>
    <w:rsid w:val="1C9D488F"/>
    <w:rsid w:val="1CA25BC7"/>
    <w:rsid w:val="1CA3E7F1"/>
    <w:rsid w:val="1CA579EA"/>
    <w:rsid w:val="1CAA4B50"/>
    <w:rsid w:val="1CB469AF"/>
    <w:rsid w:val="1CB5287E"/>
    <w:rsid w:val="1CB56FEB"/>
    <w:rsid w:val="1CB65B04"/>
    <w:rsid w:val="1CB806BA"/>
    <w:rsid w:val="1CB8B4E5"/>
    <w:rsid w:val="1CBF06FA"/>
    <w:rsid w:val="1CBFBC33"/>
    <w:rsid w:val="1CC2866D"/>
    <w:rsid w:val="1CC32F73"/>
    <w:rsid w:val="1CC3B99C"/>
    <w:rsid w:val="1CC86BDA"/>
    <w:rsid w:val="1CCBC126"/>
    <w:rsid w:val="1CD335D7"/>
    <w:rsid w:val="1CD49B9A"/>
    <w:rsid w:val="1CD905CF"/>
    <w:rsid w:val="1CDCB041"/>
    <w:rsid w:val="1CE50B51"/>
    <w:rsid w:val="1CE6F42D"/>
    <w:rsid w:val="1CF06C3C"/>
    <w:rsid w:val="1CF0EF97"/>
    <w:rsid w:val="1CF2C6E1"/>
    <w:rsid w:val="1CF44E9E"/>
    <w:rsid w:val="1CF68F4D"/>
    <w:rsid w:val="1CF79989"/>
    <w:rsid w:val="1D01A1A1"/>
    <w:rsid w:val="1D031AEF"/>
    <w:rsid w:val="1D0849F7"/>
    <w:rsid w:val="1D084C89"/>
    <w:rsid w:val="1D0F1EB9"/>
    <w:rsid w:val="1D0F94E1"/>
    <w:rsid w:val="1D1029F5"/>
    <w:rsid w:val="1D11D8E5"/>
    <w:rsid w:val="1D1279E1"/>
    <w:rsid w:val="1D12892D"/>
    <w:rsid w:val="1D13D0A9"/>
    <w:rsid w:val="1D165DAC"/>
    <w:rsid w:val="1D16C165"/>
    <w:rsid w:val="1D20B1D5"/>
    <w:rsid w:val="1D23387A"/>
    <w:rsid w:val="1D244559"/>
    <w:rsid w:val="1D254C13"/>
    <w:rsid w:val="1D2CDFCE"/>
    <w:rsid w:val="1D2D396F"/>
    <w:rsid w:val="1D2FF50D"/>
    <w:rsid w:val="1D354BF1"/>
    <w:rsid w:val="1D3A2163"/>
    <w:rsid w:val="1D3DD414"/>
    <w:rsid w:val="1D44C64D"/>
    <w:rsid w:val="1D45107C"/>
    <w:rsid w:val="1D4A65C9"/>
    <w:rsid w:val="1D4E41A1"/>
    <w:rsid w:val="1D52B4EF"/>
    <w:rsid w:val="1D59DBC4"/>
    <w:rsid w:val="1D6051D0"/>
    <w:rsid w:val="1D61362A"/>
    <w:rsid w:val="1D628916"/>
    <w:rsid w:val="1D6452CC"/>
    <w:rsid w:val="1D651573"/>
    <w:rsid w:val="1D68B18D"/>
    <w:rsid w:val="1D695993"/>
    <w:rsid w:val="1D6A34FA"/>
    <w:rsid w:val="1D6A610F"/>
    <w:rsid w:val="1D6D77CE"/>
    <w:rsid w:val="1D6DA0E1"/>
    <w:rsid w:val="1D6E8980"/>
    <w:rsid w:val="1D76384C"/>
    <w:rsid w:val="1D776BC1"/>
    <w:rsid w:val="1D853CC8"/>
    <w:rsid w:val="1D866008"/>
    <w:rsid w:val="1D8FAE36"/>
    <w:rsid w:val="1D90F93E"/>
    <w:rsid w:val="1D922F63"/>
    <w:rsid w:val="1D92C3A0"/>
    <w:rsid w:val="1D99DD08"/>
    <w:rsid w:val="1D99E3E8"/>
    <w:rsid w:val="1D9AD9ED"/>
    <w:rsid w:val="1D9BE8BC"/>
    <w:rsid w:val="1D9C525E"/>
    <w:rsid w:val="1D9CCE73"/>
    <w:rsid w:val="1D9ED631"/>
    <w:rsid w:val="1D9EE882"/>
    <w:rsid w:val="1DA25AE5"/>
    <w:rsid w:val="1DA3A334"/>
    <w:rsid w:val="1DA4BA77"/>
    <w:rsid w:val="1DA5E79F"/>
    <w:rsid w:val="1DA6BED6"/>
    <w:rsid w:val="1DAADC67"/>
    <w:rsid w:val="1DAB0EE2"/>
    <w:rsid w:val="1DADA8BB"/>
    <w:rsid w:val="1DB2FCEC"/>
    <w:rsid w:val="1DB450A1"/>
    <w:rsid w:val="1DB494EB"/>
    <w:rsid w:val="1DB699F3"/>
    <w:rsid w:val="1DBA2EB0"/>
    <w:rsid w:val="1DBCFD9F"/>
    <w:rsid w:val="1DC17046"/>
    <w:rsid w:val="1DC77A38"/>
    <w:rsid w:val="1DD089E0"/>
    <w:rsid w:val="1DD48157"/>
    <w:rsid w:val="1DD492F0"/>
    <w:rsid w:val="1DD685C4"/>
    <w:rsid w:val="1DE66212"/>
    <w:rsid w:val="1DE6ECEC"/>
    <w:rsid w:val="1DE9AF97"/>
    <w:rsid w:val="1DEA2737"/>
    <w:rsid w:val="1DF1E667"/>
    <w:rsid w:val="1DF3FF6B"/>
    <w:rsid w:val="1DF7177C"/>
    <w:rsid w:val="1E0670B6"/>
    <w:rsid w:val="1E09CA95"/>
    <w:rsid w:val="1E0AC117"/>
    <w:rsid w:val="1E0B729D"/>
    <w:rsid w:val="1E0C1D9B"/>
    <w:rsid w:val="1E0F4694"/>
    <w:rsid w:val="1E114FA8"/>
    <w:rsid w:val="1E12A468"/>
    <w:rsid w:val="1E134718"/>
    <w:rsid w:val="1E1437C1"/>
    <w:rsid w:val="1E180772"/>
    <w:rsid w:val="1E1D0BAC"/>
    <w:rsid w:val="1E1F7DEE"/>
    <w:rsid w:val="1E200842"/>
    <w:rsid w:val="1E2079F9"/>
    <w:rsid w:val="1E21A175"/>
    <w:rsid w:val="1E229954"/>
    <w:rsid w:val="1E2329FE"/>
    <w:rsid w:val="1E235ED7"/>
    <w:rsid w:val="1E278E79"/>
    <w:rsid w:val="1E2E1F0A"/>
    <w:rsid w:val="1E313577"/>
    <w:rsid w:val="1E3137F7"/>
    <w:rsid w:val="1E34091C"/>
    <w:rsid w:val="1E36220A"/>
    <w:rsid w:val="1E3863AB"/>
    <w:rsid w:val="1E395AB3"/>
    <w:rsid w:val="1E402110"/>
    <w:rsid w:val="1E4243A9"/>
    <w:rsid w:val="1E43E962"/>
    <w:rsid w:val="1E48B562"/>
    <w:rsid w:val="1E4A5243"/>
    <w:rsid w:val="1E4E6442"/>
    <w:rsid w:val="1E5488F3"/>
    <w:rsid w:val="1E54B827"/>
    <w:rsid w:val="1E5ACCF6"/>
    <w:rsid w:val="1E5F0579"/>
    <w:rsid w:val="1E653511"/>
    <w:rsid w:val="1E660C24"/>
    <w:rsid w:val="1E681A52"/>
    <w:rsid w:val="1E6A8C06"/>
    <w:rsid w:val="1E6BBB7A"/>
    <w:rsid w:val="1E6E79F8"/>
    <w:rsid w:val="1E6F3CE3"/>
    <w:rsid w:val="1E76D22C"/>
    <w:rsid w:val="1E777701"/>
    <w:rsid w:val="1E7C9BA8"/>
    <w:rsid w:val="1E7EA8A1"/>
    <w:rsid w:val="1E7F6818"/>
    <w:rsid w:val="1E804BE0"/>
    <w:rsid w:val="1E865716"/>
    <w:rsid w:val="1E8A1A99"/>
    <w:rsid w:val="1E8BB25B"/>
    <w:rsid w:val="1E8D567E"/>
    <w:rsid w:val="1E8D6992"/>
    <w:rsid w:val="1E8D9706"/>
    <w:rsid w:val="1E8E08F9"/>
    <w:rsid w:val="1E917C58"/>
    <w:rsid w:val="1E94F991"/>
    <w:rsid w:val="1E97D84E"/>
    <w:rsid w:val="1E9A0988"/>
    <w:rsid w:val="1E9DF671"/>
    <w:rsid w:val="1EA63D64"/>
    <w:rsid w:val="1EA6DC0C"/>
    <w:rsid w:val="1EBBF6D7"/>
    <w:rsid w:val="1EC0D736"/>
    <w:rsid w:val="1EC0F7DB"/>
    <w:rsid w:val="1EC28E2A"/>
    <w:rsid w:val="1EC42E33"/>
    <w:rsid w:val="1ECF2FB7"/>
    <w:rsid w:val="1ED16C89"/>
    <w:rsid w:val="1ED33EF8"/>
    <w:rsid w:val="1ED41EA1"/>
    <w:rsid w:val="1ED73148"/>
    <w:rsid w:val="1ED8C2C4"/>
    <w:rsid w:val="1ED8E4D1"/>
    <w:rsid w:val="1EDA63E8"/>
    <w:rsid w:val="1EDFCD62"/>
    <w:rsid w:val="1EE515F9"/>
    <w:rsid w:val="1EE90A1C"/>
    <w:rsid w:val="1EEA6612"/>
    <w:rsid w:val="1EEEE55F"/>
    <w:rsid w:val="1EF104E5"/>
    <w:rsid w:val="1EF30008"/>
    <w:rsid w:val="1EF72003"/>
    <w:rsid w:val="1EF7976B"/>
    <w:rsid w:val="1EF8CFE4"/>
    <w:rsid w:val="1F01697D"/>
    <w:rsid w:val="1F03A779"/>
    <w:rsid w:val="1F0889D3"/>
    <w:rsid w:val="1F0A0DB1"/>
    <w:rsid w:val="1F0CEE37"/>
    <w:rsid w:val="1F1167B9"/>
    <w:rsid w:val="1F18B894"/>
    <w:rsid w:val="1F1D6EB7"/>
    <w:rsid w:val="1F1E03B3"/>
    <w:rsid w:val="1F1E03E3"/>
    <w:rsid w:val="1F23C6DC"/>
    <w:rsid w:val="1F2DB5F6"/>
    <w:rsid w:val="1F2E92B8"/>
    <w:rsid w:val="1F30061D"/>
    <w:rsid w:val="1F30B4B1"/>
    <w:rsid w:val="1F33EA0A"/>
    <w:rsid w:val="1F344C0F"/>
    <w:rsid w:val="1F36D957"/>
    <w:rsid w:val="1F381422"/>
    <w:rsid w:val="1F3D562F"/>
    <w:rsid w:val="1F3DDA57"/>
    <w:rsid w:val="1F3E9D76"/>
    <w:rsid w:val="1F4046C4"/>
    <w:rsid w:val="1F41B4EF"/>
    <w:rsid w:val="1F4232D7"/>
    <w:rsid w:val="1F444591"/>
    <w:rsid w:val="1F453802"/>
    <w:rsid w:val="1F45CCED"/>
    <w:rsid w:val="1F4976CF"/>
    <w:rsid w:val="1F4C85BB"/>
    <w:rsid w:val="1F4CFABF"/>
    <w:rsid w:val="1F538F2D"/>
    <w:rsid w:val="1F55F939"/>
    <w:rsid w:val="1F5B1BD8"/>
    <w:rsid w:val="1F5B7529"/>
    <w:rsid w:val="1F679B23"/>
    <w:rsid w:val="1F744A24"/>
    <w:rsid w:val="1F76BD33"/>
    <w:rsid w:val="1F79BA4A"/>
    <w:rsid w:val="1F828AB7"/>
    <w:rsid w:val="1F83A782"/>
    <w:rsid w:val="1F83DA5D"/>
    <w:rsid w:val="1F878E0F"/>
    <w:rsid w:val="1F87E3F1"/>
    <w:rsid w:val="1F8A2E6B"/>
    <w:rsid w:val="1F8B7F54"/>
    <w:rsid w:val="1F8E9D36"/>
    <w:rsid w:val="1F91483D"/>
    <w:rsid w:val="1F951A3F"/>
    <w:rsid w:val="1F985B51"/>
    <w:rsid w:val="1F9A3325"/>
    <w:rsid w:val="1F9F8ED3"/>
    <w:rsid w:val="1FA42F46"/>
    <w:rsid w:val="1FA85929"/>
    <w:rsid w:val="1FAE6014"/>
    <w:rsid w:val="1FAEC875"/>
    <w:rsid w:val="1FB29277"/>
    <w:rsid w:val="1FB29B87"/>
    <w:rsid w:val="1FB87811"/>
    <w:rsid w:val="1FBCF6A5"/>
    <w:rsid w:val="1FC065F7"/>
    <w:rsid w:val="1FC12DFF"/>
    <w:rsid w:val="1FC14CC6"/>
    <w:rsid w:val="1FC95E85"/>
    <w:rsid w:val="1FCA07DE"/>
    <w:rsid w:val="1FCF0219"/>
    <w:rsid w:val="1FCF3D90"/>
    <w:rsid w:val="1FD1C211"/>
    <w:rsid w:val="1FD781F2"/>
    <w:rsid w:val="1FD8163A"/>
    <w:rsid w:val="1FD82796"/>
    <w:rsid w:val="1FDD6347"/>
    <w:rsid w:val="1FE0CA50"/>
    <w:rsid w:val="1FE5FA5A"/>
    <w:rsid w:val="1FEAB26F"/>
    <w:rsid w:val="1FEFA273"/>
    <w:rsid w:val="1FF79592"/>
    <w:rsid w:val="1FF9BA18"/>
    <w:rsid w:val="20039EAB"/>
    <w:rsid w:val="2004C526"/>
    <w:rsid w:val="200575FD"/>
    <w:rsid w:val="200B1E14"/>
    <w:rsid w:val="20138E74"/>
    <w:rsid w:val="2016ABF0"/>
    <w:rsid w:val="2017A0FC"/>
    <w:rsid w:val="2019EA3D"/>
    <w:rsid w:val="201C6C7E"/>
    <w:rsid w:val="201CA08A"/>
    <w:rsid w:val="201CB789"/>
    <w:rsid w:val="202165AD"/>
    <w:rsid w:val="20266720"/>
    <w:rsid w:val="2026ADDC"/>
    <w:rsid w:val="2028826F"/>
    <w:rsid w:val="202B5D1F"/>
    <w:rsid w:val="202DDF3E"/>
    <w:rsid w:val="202E4448"/>
    <w:rsid w:val="202E9B7F"/>
    <w:rsid w:val="2037BD2D"/>
    <w:rsid w:val="203A81D9"/>
    <w:rsid w:val="203DBD05"/>
    <w:rsid w:val="203E17A1"/>
    <w:rsid w:val="20415AE5"/>
    <w:rsid w:val="2043DBAD"/>
    <w:rsid w:val="2044029C"/>
    <w:rsid w:val="20458C93"/>
    <w:rsid w:val="204A5C3F"/>
    <w:rsid w:val="204B369B"/>
    <w:rsid w:val="204FC229"/>
    <w:rsid w:val="2054BEA4"/>
    <w:rsid w:val="205905DE"/>
    <w:rsid w:val="20591B49"/>
    <w:rsid w:val="205C38A9"/>
    <w:rsid w:val="205CBA07"/>
    <w:rsid w:val="2063CBF7"/>
    <w:rsid w:val="206AE5C6"/>
    <w:rsid w:val="206B2F61"/>
    <w:rsid w:val="206C26A6"/>
    <w:rsid w:val="206F7E17"/>
    <w:rsid w:val="207B4A13"/>
    <w:rsid w:val="207D827F"/>
    <w:rsid w:val="2084253D"/>
    <w:rsid w:val="208591AB"/>
    <w:rsid w:val="208813DF"/>
    <w:rsid w:val="2088C4E6"/>
    <w:rsid w:val="2088F1AE"/>
    <w:rsid w:val="20898192"/>
    <w:rsid w:val="208A8C20"/>
    <w:rsid w:val="208BE370"/>
    <w:rsid w:val="208CD69A"/>
    <w:rsid w:val="208DECB1"/>
    <w:rsid w:val="208E75FC"/>
    <w:rsid w:val="20902BB6"/>
    <w:rsid w:val="20915413"/>
    <w:rsid w:val="20934AAA"/>
    <w:rsid w:val="20935E37"/>
    <w:rsid w:val="2093B70B"/>
    <w:rsid w:val="2096D214"/>
    <w:rsid w:val="20993E56"/>
    <w:rsid w:val="209B7542"/>
    <w:rsid w:val="209F24D9"/>
    <w:rsid w:val="20A1B53B"/>
    <w:rsid w:val="20A7BAC1"/>
    <w:rsid w:val="20AA6DD1"/>
    <w:rsid w:val="20AF1029"/>
    <w:rsid w:val="20AFEF8D"/>
    <w:rsid w:val="20B12726"/>
    <w:rsid w:val="20B43540"/>
    <w:rsid w:val="20B557B7"/>
    <w:rsid w:val="20B8AD43"/>
    <w:rsid w:val="20B8D387"/>
    <w:rsid w:val="20BBB809"/>
    <w:rsid w:val="20BCB55D"/>
    <w:rsid w:val="20C105D7"/>
    <w:rsid w:val="20C70994"/>
    <w:rsid w:val="20C7C44E"/>
    <w:rsid w:val="20C9FED1"/>
    <w:rsid w:val="20CB8438"/>
    <w:rsid w:val="20CC0C81"/>
    <w:rsid w:val="20CC2E8E"/>
    <w:rsid w:val="20CCD3C6"/>
    <w:rsid w:val="20CF9570"/>
    <w:rsid w:val="20CF9DB7"/>
    <w:rsid w:val="20D19DF9"/>
    <w:rsid w:val="20D221DC"/>
    <w:rsid w:val="20D28685"/>
    <w:rsid w:val="20D5995A"/>
    <w:rsid w:val="20D5AE8E"/>
    <w:rsid w:val="20D84C9D"/>
    <w:rsid w:val="20D978D3"/>
    <w:rsid w:val="20DA254D"/>
    <w:rsid w:val="20DACE74"/>
    <w:rsid w:val="20DC749F"/>
    <w:rsid w:val="20DD2A98"/>
    <w:rsid w:val="20E4630D"/>
    <w:rsid w:val="20E7CF47"/>
    <w:rsid w:val="20EA468A"/>
    <w:rsid w:val="20EFDC52"/>
    <w:rsid w:val="20F1CAF3"/>
    <w:rsid w:val="20F3CADB"/>
    <w:rsid w:val="20FCBDFE"/>
    <w:rsid w:val="20FF8684"/>
    <w:rsid w:val="210224AB"/>
    <w:rsid w:val="21026065"/>
    <w:rsid w:val="210373D1"/>
    <w:rsid w:val="2106E13D"/>
    <w:rsid w:val="210712C1"/>
    <w:rsid w:val="21085FE2"/>
    <w:rsid w:val="21120CC5"/>
    <w:rsid w:val="21171988"/>
    <w:rsid w:val="21190744"/>
    <w:rsid w:val="21208413"/>
    <w:rsid w:val="2122AD8E"/>
    <w:rsid w:val="2126EA85"/>
    <w:rsid w:val="212C2F85"/>
    <w:rsid w:val="21329F41"/>
    <w:rsid w:val="2132B352"/>
    <w:rsid w:val="21334F81"/>
    <w:rsid w:val="2133B082"/>
    <w:rsid w:val="2135B171"/>
    <w:rsid w:val="213BB7C9"/>
    <w:rsid w:val="213C6894"/>
    <w:rsid w:val="21415757"/>
    <w:rsid w:val="2149290A"/>
    <w:rsid w:val="214ABF7C"/>
    <w:rsid w:val="214E276D"/>
    <w:rsid w:val="214E70AA"/>
    <w:rsid w:val="2155B3E9"/>
    <w:rsid w:val="215DCDBB"/>
    <w:rsid w:val="21628B5E"/>
    <w:rsid w:val="21660FAF"/>
    <w:rsid w:val="216802CE"/>
    <w:rsid w:val="216ADAFF"/>
    <w:rsid w:val="216B4175"/>
    <w:rsid w:val="216C6F4F"/>
    <w:rsid w:val="2172676C"/>
    <w:rsid w:val="21794A6E"/>
    <w:rsid w:val="2180F7BF"/>
    <w:rsid w:val="2182D86C"/>
    <w:rsid w:val="218699A6"/>
    <w:rsid w:val="2188CB3A"/>
    <w:rsid w:val="2191ADA4"/>
    <w:rsid w:val="219299AC"/>
    <w:rsid w:val="21938C66"/>
    <w:rsid w:val="2193D8BA"/>
    <w:rsid w:val="219461DB"/>
    <w:rsid w:val="21986C81"/>
    <w:rsid w:val="2198DCCB"/>
    <w:rsid w:val="219C1D1F"/>
    <w:rsid w:val="219EA107"/>
    <w:rsid w:val="21A00466"/>
    <w:rsid w:val="21A048D6"/>
    <w:rsid w:val="21A5346D"/>
    <w:rsid w:val="21A5E7AF"/>
    <w:rsid w:val="21A7848C"/>
    <w:rsid w:val="21A8735C"/>
    <w:rsid w:val="21AA795E"/>
    <w:rsid w:val="21AD72F1"/>
    <w:rsid w:val="21B132D4"/>
    <w:rsid w:val="21B5A750"/>
    <w:rsid w:val="21B94C29"/>
    <w:rsid w:val="21BC098D"/>
    <w:rsid w:val="21C04981"/>
    <w:rsid w:val="21C2DF40"/>
    <w:rsid w:val="21C46EAF"/>
    <w:rsid w:val="21C5D1A6"/>
    <w:rsid w:val="21C6309F"/>
    <w:rsid w:val="21C68993"/>
    <w:rsid w:val="21CF472D"/>
    <w:rsid w:val="21CFBD6C"/>
    <w:rsid w:val="21D2017C"/>
    <w:rsid w:val="21D46FD1"/>
    <w:rsid w:val="21DA20BA"/>
    <w:rsid w:val="21DA2B82"/>
    <w:rsid w:val="21DA3085"/>
    <w:rsid w:val="21DB7893"/>
    <w:rsid w:val="21DC0B26"/>
    <w:rsid w:val="21DCC5D7"/>
    <w:rsid w:val="21DD626B"/>
    <w:rsid w:val="21DF549E"/>
    <w:rsid w:val="21E67D9C"/>
    <w:rsid w:val="21E8C2D9"/>
    <w:rsid w:val="21E8CA43"/>
    <w:rsid w:val="21EE530F"/>
    <w:rsid w:val="21EE5A61"/>
    <w:rsid w:val="21EF75A3"/>
    <w:rsid w:val="21FD1F5B"/>
    <w:rsid w:val="21FFADC4"/>
    <w:rsid w:val="2202C93E"/>
    <w:rsid w:val="2204CC84"/>
    <w:rsid w:val="220B6601"/>
    <w:rsid w:val="220E74DA"/>
    <w:rsid w:val="22105187"/>
    <w:rsid w:val="22119CB4"/>
    <w:rsid w:val="2211C3A9"/>
    <w:rsid w:val="221434E7"/>
    <w:rsid w:val="2217E8DC"/>
    <w:rsid w:val="221A9766"/>
    <w:rsid w:val="221D43ED"/>
    <w:rsid w:val="221E6510"/>
    <w:rsid w:val="2220052E"/>
    <w:rsid w:val="2226E1FA"/>
    <w:rsid w:val="2228C42A"/>
    <w:rsid w:val="22390EE9"/>
    <w:rsid w:val="22391854"/>
    <w:rsid w:val="223C45A2"/>
    <w:rsid w:val="223DBDF7"/>
    <w:rsid w:val="223E9805"/>
    <w:rsid w:val="2242A1EF"/>
    <w:rsid w:val="224B4A2F"/>
    <w:rsid w:val="22508D54"/>
    <w:rsid w:val="22527B91"/>
    <w:rsid w:val="22541368"/>
    <w:rsid w:val="22558552"/>
    <w:rsid w:val="22587D3D"/>
    <w:rsid w:val="225883F2"/>
    <w:rsid w:val="2259573F"/>
    <w:rsid w:val="226FC3E7"/>
    <w:rsid w:val="22700630"/>
    <w:rsid w:val="2275243F"/>
    <w:rsid w:val="2277129F"/>
    <w:rsid w:val="2280FC65"/>
    <w:rsid w:val="22864E86"/>
    <w:rsid w:val="228772EE"/>
    <w:rsid w:val="228A26E0"/>
    <w:rsid w:val="228A46D4"/>
    <w:rsid w:val="228CB357"/>
    <w:rsid w:val="228D01AA"/>
    <w:rsid w:val="228D9D0B"/>
    <w:rsid w:val="229137A4"/>
    <w:rsid w:val="22918CF9"/>
    <w:rsid w:val="22919BE5"/>
    <w:rsid w:val="2294CB15"/>
    <w:rsid w:val="229BB966"/>
    <w:rsid w:val="229E0FE0"/>
    <w:rsid w:val="22A10E86"/>
    <w:rsid w:val="22A2C7F5"/>
    <w:rsid w:val="22A4077C"/>
    <w:rsid w:val="22A5ACD9"/>
    <w:rsid w:val="22A5FACA"/>
    <w:rsid w:val="22AA17E1"/>
    <w:rsid w:val="22AA18E1"/>
    <w:rsid w:val="22AAB03C"/>
    <w:rsid w:val="22AB0F54"/>
    <w:rsid w:val="22AD1F4D"/>
    <w:rsid w:val="22AFD62A"/>
    <w:rsid w:val="22B441E2"/>
    <w:rsid w:val="22B50013"/>
    <w:rsid w:val="22B76FD8"/>
    <w:rsid w:val="22B794A5"/>
    <w:rsid w:val="22B89B4C"/>
    <w:rsid w:val="22B8C19F"/>
    <w:rsid w:val="22B8DDF8"/>
    <w:rsid w:val="22BE74C4"/>
    <w:rsid w:val="22C0587F"/>
    <w:rsid w:val="22C20A31"/>
    <w:rsid w:val="22CB6A8B"/>
    <w:rsid w:val="22CCA55B"/>
    <w:rsid w:val="22D08B18"/>
    <w:rsid w:val="22D511D3"/>
    <w:rsid w:val="22D8F7FA"/>
    <w:rsid w:val="22DDD349"/>
    <w:rsid w:val="22DEB973"/>
    <w:rsid w:val="22E067E3"/>
    <w:rsid w:val="22E23F3C"/>
    <w:rsid w:val="22E252A7"/>
    <w:rsid w:val="22F50136"/>
    <w:rsid w:val="22F5096F"/>
    <w:rsid w:val="22F560C1"/>
    <w:rsid w:val="22F869E4"/>
    <w:rsid w:val="22FCCE5D"/>
    <w:rsid w:val="22FE6F75"/>
    <w:rsid w:val="23041E3B"/>
    <w:rsid w:val="230534C7"/>
    <w:rsid w:val="2306834F"/>
    <w:rsid w:val="230760D9"/>
    <w:rsid w:val="230C516C"/>
    <w:rsid w:val="23100159"/>
    <w:rsid w:val="23122439"/>
    <w:rsid w:val="231400E4"/>
    <w:rsid w:val="23148086"/>
    <w:rsid w:val="23193ED9"/>
    <w:rsid w:val="2325A165"/>
    <w:rsid w:val="2327246E"/>
    <w:rsid w:val="23293AB4"/>
    <w:rsid w:val="232C7355"/>
    <w:rsid w:val="2330764D"/>
    <w:rsid w:val="233240F8"/>
    <w:rsid w:val="2332B380"/>
    <w:rsid w:val="2334D54D"/>
    <w:rsid w:val="233711DE"/>
    <w:rsid w:val="233EE3DF"/>
    <w:rsid w:val="234005F7"/>
    <w:rsid w:val="23403119"/>
    <w:rsid w:val="2341C814"/>
    <w:rsid w:val="234540A9"/>
    <w:rsid w:val="234582D3"/>
    <w:rsid w:val="2352EFF9"/>
    <w:rsid w:val="2355EAD3"/>
    <w:rsid w:val="235A5864"/>
    <w:rsid w:val="235C3289"/>
    <w:rsid w:val="235E14FC"/>
    <w:rsid w:val="2364071C"/>
    <w:rsid w:val="2364AB92"/>
    <w:rsid w:val="236636BF"/>
    <w:rsid w:val="236D74CA"/>
    <w:rsid w:val="236FEF00"/>
    <w:rsid w:val="23703464"/>
    <w:rsid w:val="23709E34"/>
    <w:rsid w:val="2383DF0B"/>
    <w:rsid w:val="238766A4"/>
    <w:rsid w:val="238A6E1C"/>
    <w:rsid w:val="238B1019"/>
    <w:rsid w:val="238C889C"/>
    <w:rsid w:val="238E6D8E"/>
    <w:rsid w:val="2393AA9F"/>
    <w:rsid w:val="2396ED01"/>
    <w:rsid w:val="2397316D"/>
    <w:rsid w:val="239741D8"/>
    <w:rsid w:val="2397E410"/>
    <w:rsid w:val="239C99D9"/>
    <w:rsid w:val="239CD9D9"/>
    <w:rsid w:val="23A00F07"/>
    <w:rsid w:val="23A0C74C"/>
    <w:rsid w:val="23A41EB0"/>
    <w:rsid w:val="23A57994"/>
    <w:rsid w:val="23AC64ED"/>
    <w:rsid w:val="23AD976A"/>
    <w:rsid w:val="23B044ED"/>
    <w:rsid w:val="23B04A82"/>
    <w:rsid w:val="23B1A3DD"/>
    <w:rsid w:val="23B1E827"/>
    <w:rsid w:val="23B2EE62"/>
    <w:rsid w:val="23BFA4A0"/>
    <w:rsid w:val="23C35C4E"/>
    <w:rsid w:val="23C3E7E6"/>
    <w:rsid w:val="23C499FA"/>
    <w:rsid w:val="23C5BD6D"/>
    <w:rsid w:val="23CBA0A7"/>
    <w:rsid w:val="23CDD2E6"/>
    <w:rsid w:val="23CF8B87"/>
    <w:rsid w:val="23D630FC"/>
    <w:rsid w:val="23D8438A"/>
    <w:rsid w:val="23DBE24B"/>
    <w:rsid w:val="23DE6ED7"/>
    <w:rsid w:val="23E17051"/>
    <w:rsid w:val="23E62C2E"/>
    <w:rsid w:val="23E647EC"/>
    <w:rsid w:val="23E84ADD"/>
    <w:rsid w:val="23ED1437"/>
    <w:rsid w:val="23EEB178"/>
    <w:rsid w:val="23F25446"/>
    <w:rsid w:val="23F37085"/>
    <w:rsid w:val="23F68D4A"/>
    <w:rsid w:val="23FAB046"/>
    <w:rsid w:val="24016007"/>
    <w:rsid w:val="24039CEC"/>
    <w:rsid w:val="24040EC7"/>
    <w:rsid w:val="24067EE1"/>
    <w:rsid w:val="24106CC4"/>
    <w:rsid w:val="2411B4AC"/>
    <w:rsid w:val="24191D2A"/>
    <w:rsid w:val="2419A8E6"/>
    <w:rsid w:val="241F8508"/>
    <w:rsid w:val="2423F9EF"/>
    <w:rsid w:val="242D320F"/>
    <w:rsid w:val="24304F1C"/>
    <w:rsid w:val="2430804F"/>
    <w:rsid w:val="2434D746"/>
    <w:rsid w:val="243509F6"/>
    <w:rsid w:val="2438FD00"/>
    <w:rsid w:val="24390918"/>
    <w:rsid w:val="243BAA4E"/>
    <w:rsid w:val="243CA7D7"/>
    <w:rsid w:val="2440BE9C"/>
    <w:rsid w:val="2441015C"/>
    <w:rsid w:val="2446A790"/>
    <w:rsid w:val="24475B17"/>
    <w:rsid w:val="244A9619"/>
    <w:rsid w:val="244B7725"/>
    <w:rsid w:val="24543D36"/>
    <w:rsid w:val="2455061C"/>
    <w:rsid w:val="2456C2BD"/>
    <w:rsid w:val="24573B1C"/>
    <w:rsid w:val="2457D2A3"/>
    <w:rsid w:val="2457E71A"/>
    <w:rsid w:val="24580AF5"/>
    <w:rsid w:val="245B0DBC"/>
    <w:rsid w:val="245D5D32"/>
    <w:rsid w:val="245FEAC5"/>
    <w:rsid w:val="2462D725"/>
    <w:rsid w:val="2462F38D"/>
    <w:rsid w:val="2463CC08"/>
    <w:rsid w:val="2464C77B"/>
    <w:rsid w:val="24678E63"/>
    <w:rsid w:val="246A4533"/>
    <w:rsid w:val="246A8BB1"/>
    <w:rsid w:val="246D1C99"/>
    <w:rsid w:val="247028FA"/>
    <w:rsid w:val="2471EC90"/>
    <w:rsid w:val="24730CBF"/>
    <w:rsid w:val="2475A2B9"/>
    <w:rsid w:val="24804675"/>
    <w:rsid w:val="24814B7A"/>
    <w:rsid w:val="248E0A00"/>
    <w:rsid w:val="248F3DA3"/>
    <w:rsid w:val="24901C65"/>
    <w:rsid w:val="2497F3BC"/>
    <w:rsid w:val="249C0247"/>
    <w:rsid w:val="249EB0B0"/>
    <w:rsid w:val="24A144D2"/>
    <w:rsid w:val="24A3906D"/>
    <w:rsid w:val="24A3D62B"/>
    <w:rsid w:val="24A72781"/>
    <w:rsid w:val="24A76311"/>
    <w:rsid w:val="24A7DA5B"/>
    <w:rsid w:val="24A80D9C"/>
    <w:rsid w:val="24A84F3A"/>
    <w:rsid w:val="24AB187C"/>
    <w:rsid w:val="24ACAD1D"/>
    <w:rsid w:val="24B5A211"/>
    <w:rsid w:val="24BA620E"/>
    <w:rsid w:val="24BBFFFC"/>
    <w:rsid w:val="24C00DFB"/>
    <w:rsid w:val="24C31177"/>
    <w:rsid w:val="24C6CB54"/>
    <w:rsid w:val="24C86D66"/>
    <w:rsid w:val="24CC2224"/>
    <w:rsid w:val="24CD2F92"/>
    <w:rsid w:val="24CDDA0B"/>
    <w:rsid w:val="24CF32EA"/>
    <w:rsid w:val="24D353DB"/>
    <w:rsid w:val="24D39B91"/>
    <w:rsid w:val="24D62FC3"/>
    <w:rsid w:val="24D6FCCE"/>
    <w:rsid w:val="24D8DC2C"/>
    <w:rsid w:val="24DA6AF4"/>
    <w:rsid w:val="24DB638E"/>
    <w:rsid w:val="24DF8CB9"/>
    <w:rsid w:val="24E1DF13"/>
    <w:rsid w:val="24E6BD6A"/>
    <w:rsid w:val="24E71B11"/>
    <w:rsid w:val="24E8AB81"/>
    <w:rsid w:val="24EA7C05"/>
    <w:rsid w:val="24ECA050"/>
    <w:rsid w:val="24F085C7"/>
    <w:rsid w:val="24F6332C"/>
    <w:rsid w:val="24F87081"/>
    <w:rsid w:val="24FDE7EF"/>
    <w:rsid w:val="24FEEF6E"/>
    <w:rsid w:val="24FF093A"/>
    <w:rsid w:val="25003FA6"/>
    <w:rsid w:val="2503196B"/>
    <w:rsid w:val="25078CC7"/>
    <w:rsid w:val="250A2565"/>
    <w:rsid w:val="2510B217"/>
    <w:rsid w:val="2512123C"/>
    <w:rsid w:val="2515E770"/>
    <w:rsid w:val="2519BF61"/>
    <w:rsid w:val="251A124F"/>
    <w:rsid w:val="251BA0D6"/>
    <w:rsid w:val="251C464B"/>
    <w:rsid w:val="251D5E0F"/>
    <w:rsid w:val="251EAF0D"/>
    <w:rsid w:val="252153BE"/>
    <w:rsid w:val="25252301"/>
    <w:rsid w:val="25274D92"/>
    <w:rsid w:val="252D2EA9"/>
    <w:rsid w:val="252EC563"/>
    <w:rsid w:val="2532C273"/>
    <w:rsid w:val="2534BD43"/>
    <w:rsid w:val="25371818"/>
    <w:rsid w:val="253F17B6"/>
    <w:rsid w:val="2541F654"/>
    <w:rsid w:val="25421704"/>
    <w:rsid w:val="2542A4BF"/>
    <w:rsid w:val="2543C778"/>
    <w:rsid w:val="2545C62C"/>
    <w:rsid w:val="254772D0"/>
    <w:rsid w:val="2548A449"/>
    <w:rsid w:val="254A8F23"/>
    <w:rsid w:val="254D28B0"/>
    <w:rsid w:val="254E3B3F"/>
    <w:rsid w:val="2553BB17"/>
    <w:rsid w:val="2556E6C1"/>
    <w:rsid w:val="255B0858"/>
    <w:rsid w:val="255D1B44"/>
    <w:rsid w:val="255F986A"/>
    <w:rsid w:val="25614EB5"/>
    <w:rsid w:val="25617042"/>
    <w:rsid w:val="2561AC6C"/>
    <w:rsid w:val="2565699F"/>
    <w:rsid w:val="256ADD10"/>
    <w:rsid w:val="2576400B"/>
    <w:rsid w:val="257672BE"/>
    <w:rsid w:val="2577FB51"/>
    <w:rsid w:val="257E2DD3"/>
    <w:rsid w:val="2580D695"/>
    <w:rsid w:val="258226E9"/>
    <w:rsid w:val="258658CC"/>
    <w:rsid w:val="2588DE61"/>
    <w:rsid w:val="258CF576"/>
    <w:rsid w:val="258D0FE6"/>
    <w:rsid w:val="25922D2C"/>
    <w:rsid w:val="25973027"/>
    <w:rsid w:val="2599AE3D"/>
    <w:rsid w:val="259F0FB1"/>
    <w:rsid w:val="25A20A53"/>
    <w:rsid w:val="25A739D5"/>
    <w:rsid w:val="25ACCEA2"/>
    <w:rsid w:val="25B2C07F"/>
    <w:rsid w:val="25B37212"/>
    <w:rsid w:val="25B37C98"/>
    <w:rsid w:val="25B8268D"/>
    <w:rsid w:val="25B9D694"/>
    <w:rsid w:val="25BAAD2B"/>
    <w:rsid w:val="25BDFB67"/>
    <w:rsid w:val="25C0875F"/>
    <w:rsid w:val="25C19591"/>
    <w:rsid w:val="25C2785A"/>
    <w:rsid w:val="25C82116"/>
    <w:rsid w:val="25CD542C"/>
    <w:rsid w:val="25D20BDF"/>
    <w:rsid w:val="25D2C46F"/>
    <w:rsid w:val="25D2FAF0"/>
    <w:rsid w:val="25D3A679"/>
    <w:rsid w:val="25D70575"/>
    <w:rsid w:val="25E0A7AD"/>
    <w:rsid w:val="25E1FF6F"/>
    <w:rsid w:val="25E38B92"/>
    <w:rsid w:val="25E4869F"/>
    <w:rsid w:val="25E4FAC8"/>
    <w:rsid w:val="25EA7432"/>
    <w:rsid w:val="25ECC886"/>
    <w:rsid w:val="25EEFA35"/>
    <w:rsid w:val="25F3B2FA"/>
    <w:rsid w:val="25F6034B"/>
    <w:rsid w:val="25F6E54C"/>
    <w:rsid w:val="25F7AD7B"/>
    <w:rsid w:val="25F9D43F"/>
    <w:rsid w:val="25F9F008"/>
    <w:rsid w:val="25FE3DBF"/>
    <w:rsid w:val="260183DA"/>
    <w:rsid w:val="26018959"/>
    <w:rsid w:val="26027AAF"/>
    <w:rsid w:val="26036FEA"/>
    <w:rsid w:val="2604F9C4"/>
    <w:rsid w:val="260552C6"/>
    <w:rsid w:val="260B7649"/>
    <w:rsid w:val="260C500D"/>
    <w:rsid w:val="260F7B03"/>
    <w:rsid w:val="2614EAD3"/>
    <w:rsid w:val="2617C094"/>
    <w:rsid w:val="261C21AF"/>
    <w:rsid w:val="261DA4DF"/>
    <w:rsid w:val="261ED667"/>
    <w:rsid w:val="261FC6D6"/>
    <w:rsid w:val="262042BC"/>
    <w:rsid w:val="262357D4"/>
    <w:rsid w:val="2624A785"/>
    <w:rsid w:val="262729DC"/>
    <w:rsid w:val="262CB7EA"/>
    <w:rsid w:val="262DBAD5"/>
    <w:rsid w:val="262F5700"/>
    <w:rsid w:val="26356477"/>
    <w:rsid w:val="2637CFDD"/>
    <w:rsid w:val="26382D72"/>
    <w:rsid w:val="263CDEBD"/>
    <w:rsid w:val="26408D1B"/>
    <w:rsid w:val="26443ADE"/>
    <w:rsid w:val="264866CA"/>
    <w:rsid w:val="2648716F"/>
    <w:rsid w:val="26497B23"/>
    <w:rsid w:val="2649FACB"/>
    <w:rsid w:val="264F4E18"/>
    <w:rsid w:val="2650EB59"/>
    <w:rsid w:val="2653F173"/>
    <w:rsid w:val="2655E37A"/>
    <w:rsid w:val="2658072E"/>
    <w:rsid w:val="265AEABE"/>
    <w:rsid w:val="2661A000"/>
    <w:rsid w:val="2662F19F"/>
    <w:rsid w:val="266344F0"/>
    <w:rsid w:val="2663A0C2"/>
    <w:rsid w:val="26694624"/>
    <w:rsid w:val="266D6087"/>
    <w:rsid w:val="266E81DE"/>
    <w:rsid w:val="26711C7F"/>
    <w:rsid w:val="2671D514"/>
    <w:rsid w:val="2671E524"/>
    <w:rsid w:val="267C5586"/>
    <w:rsid w:val="2681EC70"/>
    <w:rsid w:val="2683519F"/>
    <w:rsid w:val="26865021"/>
    <w:rsid w:val="26871487"/>
    <w:rsid w:val="2687B1F4"/>
    <w:rsid w:val="2688D05A"/>
    <w:rsid w:val="2689DD06"/>
    <w:rsid w:val="268D0DAB"/>
    <w:rsid w:val="26903884"/>
    <w:rsid w:val="26929369"/>
    <w:rsid w:val="2692FA0C"/>
    <w:rsid w:val="2694BCA2"/>
    <w:rsid w:val="2698AA38"/>
    <w:rsid w:val="269CAD0F"/>
    <w:rsid w:val="269EFE32"/>
    <w:rsid w:val="26A237BD"/>
    <w:rsid w:val="26A4529C"/>
    <w:rsid w:val="26A5B021"/>
    <w:rsid w:val="26A5F8B5"/>
    <w:rsid w:val="26A83BA6"/>
    <w:rsid w:val="26AA653A"/>
    <w:rsid w:val="26AA9788"/>
    <w:rsid w:val="26AC7453"/>
    <w:rsid w:val="26AE3C03"/>
    <w:rsid w:val="26AF3DCC"/>
    <w:rsid w:val="26BE3FE0"/>
    <w:rsid w:val="26C6416A"/>
    <w:rsid w:val="26C70D12"/>
    <w:rsid w:val="26C93C56"/>
    <w:rsid w:val="26C95D22"/>
    <w:rsid w:val="26C97F76"/>
    <w:rsid w:val="26C9EF64"/>
    <w:rsid w:val="26CBED98"/>
    <w:rsid w:val="26CC5152"/>
    <w:rsid w:val="26CC8FC5"/>
    <w:rsid w:val="26D2B890"/>
    <w:rsid w:val="26D53148"/>
    <w:rsid w:val="26D54E65"/>
    <w:rsid w:val="26DA1BD3"/>
    <w:rsid w:val="26E26017"/>
    <w:rsid w:val="26E40858"/>
    <w:rsid w:val="26E43F88"/>
    <w:rsid w:val="26E46296"/>
    <w:rsid w:val="26E4A61C"/>
    <w:rsid w:val="26E5B36D"/>
    <w:rsid w:val="26E8627F"/>
    <w:rsid w:val="26E9B161"/>
    <w:rsid w:val="26E9C149"/>
    <w:rsid w:val="26EC49E1"/>
    <w:rsid w:val="26ED37AD"/>
    <w:rsid w:val="26F3AB57"/>
    <w:rsid w:val="26F4444C"/>
    <w:rsid w:val="26F8B7EC"/>
    <w:rsid w:val="26FCEA99"/>
    <w:rsid w:val="26FE9D71"/>
    <w:rsid w:val="2702748B"/>
    <w:rsid w:val="27061959"/>
    <w:rsid w:val="2706BE38"/>
    <w:rsid w:val="270ED1CE"/>
    <w:rsid w:val="270F565B"/>
    <w:rsid w:val="27118F2E"/>
    <w:rsid w:val="2714FF37"/>
    <w:rsid w:val="2721E4AE"/>
    <w:rsid w:val="2723AEFA"/>
    <w:rsid w:val="2723FE26"/>
    <w:rsid w:val="27261831"/>
    <w:rsid w:val="2727035B"/>
    <w:rsid w:val="272721F4"/>
    <w:rsid w:val="27284C89"/>
    <w:rsid w:val="272B17D9"/>
    <w:rsid w:val="272B4561"/>
    <w:rsid w:val="272B57AC"/>
    <w:rsid w:val="272C0A5D"/>
    <w:rsid w:val="272D4E78"/>
    <w:rsid w:val="272FE567"/>
    <w:rsid w:val="27314AD4"/>
    <w:rsid w:val="2733B923"/>
    <w:rsid w:val="273465C8"/>
    <w:rsid w:val="273512BA"/>
    <w:rsid w:val="273F374E"/>
    <w:rsid w:val="2740B950"/>
    <w:rsid w:val="2741C943"/>
    <w:rsid w:val="27456D33"/>
    <w:rsid w:val="274A4755"/>
    <w:rsid w:val="274D13EE"/>
    <w:rsid w:val="274E8D61"/>
    <w:rsid w:val="2751E412"/>
    <w:rsid w:val="275304CF"/>
    <w:rsid w:val="27594E64"/>
    <w:rsid w:val="2759A15B"/>
    <w:rsid w:val="2759CB55"/>
    <w:rsid w:val="275B050C"/>
    <w:rsid w:val="275B45D3"/>
    <w:rsid w:val="275D0BDE"/>
    <w:rsid w:val="275DCCCE"/>
    <w:rsid w:val="275E66DA"/>
    <w:rsid w:val="275FED12"/>
    <w:rsid w:val="2760A5E4"/>
    <w:rsid w:val="2766D526"/>
    <w:rsid w:val="27692B95"/>
    <w:rsid w:val="276940FC"/>
    <w:rsid w:val="276BA806"/>
    <w:rsid w:val="276E0605"/>
    <w:rsid w:val="2770D05F"/>
    <w:rsid w:val="27721F6E"/>
    <w:rsid w:val="27745A94"/>
    <w:rsid w:val="2775B5A2"/>
    <w:rsid w:val="27776BAC"/>
    <w:rsid w:val="27786BF4"/>
    <w:rsid w:val="277BC593"/>
    <w:rsid w:val="277D6E83"/>
    <w:rsid w:val="277E9C00"/>
    <w:rsid w:val="278F9870"/>
    <w:rsid w:val="27909240"/>
    <w:rsid w:val="279278F0"/>
    <w:rsid w:val="27934816"/>
    <w:rsid w:val="27949E02"/>
    <w:rsid w:val="2796EA30"/>
    <w:rsid w:val="279F1BC0"/>
    <w:rsid w:val="279FE49A"/>
    <w:rsid w:val="27A66862"/>
    <w:rsid w:val="27AEBA66"/>
    <w:rsid w:val="27B82D9F"/>
    <w:rsid w:val="27BFE430"/>
    <w:rsid w:val="27C72286"/>
    <w:rsid w:val="27C7A8F2"/>
    <w:rsid w:val="27C845C0"/>
    <w:rsid w:val="27CB628D"/>
    <w:rsid w:val="27D0800A"/>
    <w:rsid w:val="27D78854"/>
    <w:rsid w:val="27D79EB2"/>
    <w:rsid w:val="27D84E16"/>
    <w:rsid w:val="27DD1463"/>
    <w:rsid w:val="27E1E188"/>
    <w:rsid w:val="27E2C6A5"/>
    <w:rsid w:val="27E3D422"/>
    <w:rsid w:val="27E5F9A3"/>
    <w:rsid w:val="27E961D6"/>
    <w:rsid w:val="27F25A91"/>
    <w:rsid w:val="27F4BBAA"/>
    <w:rsid w:val="27F9D560"/>
    <w:rsid w:val="27FE957A"/>
    <w:rsid w:val="2806FD79"/>
    <w:rsid w:val="2808A2BA"/>
    <w:rsid w:val="2808F752"/>
    <w:rsid w:val="280953C9"/>
    <w:rsid w:val="280A1C19"/>
    <w:rsid w:val="281E7E4C"/>
    <w:rsid w:val="282000A6"/>
    <w:rsid w:val="282246FF"/>
    <w:rsid w:val="28259F89"/>
    <w:rsid w:val="2827D730"/>
    <w:rsid w:val="2828E103"/>
    <w:rsid w:val="28290C44"/>
    <w:rsid w:val="282D4409"/>
    <w:rsid w:val="2831277B"/>
    <w:rsid w:val="28347E73"/>
    <w:rsid w:val="2836C40D"/>
    <w:rsid w:val="28381019"/>
    <w:rsid w:val="283AC53F"/>
    <w:rsid w:val="283BCF8A"/>
    <w:rsid w:val="283E4236"/>
    <w:rsid w:val="2841316E"/>
    <w:rsid w:val="28439594"/>
    <w:rsid w:val="28474EF2"/>
    <w:rsid w:val="284B0225"/>
    <w:rsid w:val="284CE68C"/>
    <w:rsid w:val="28514A60"/>
    <w:rsid w:val="28538BD9"/>
    <w:rsid w:val="28555004"/>
    <w:rsid w:val="2855E572"/>
    <w:rsid w:val="285821BD"/>
    <w:rsid w:val="285A1D64"/>
    <w:rsid w:val="285A1EE6"/>
    <w:rsid w:val="285ADC88"/>
    <w:rsid w:val="2860DD2D"/>
    <w:rsid w:val="2863595D"/>
    <w:rsid w:val="2865D2BB"/>
    <w:rsid w:val="28664D08"/>
    <w:rsid w:val="286ACB08"/>
    <w:rsid w:val="2872E9B7"/>
    <w:rsid w:val="28799024"/>
    <w:rsid w:val="2879FF3F"/>
    <w:rsid w:val="2881C90B"/>
    <w:rsid w:val="28864170"/>
    <w:rsid w:val="288A3D1D"/>
    <w:rsid w:val="288C53D5"/>
    <w:rsid w:val="289087CA"/>
    <w:rsid w:val="2890C299"/>
    <w:rsid w:val="28910B4A"/>
    <w:rsid w:val="2894F476"/>
    <w:rsid w:val="28969566"/>
    <w:rsid w:val="2899B6FC"/>
    <w:rsid w:val="289AD7FA"/>
    <w:rsid w:val="289D3A79"/>
    <w:rsid w:val="289EF6AD"/>
    <w:rsid w:val="28A26644"/>
    <w:rsid w:val="28A42EF5"/>
    <w:rsid w:val="28A6ADAB"/>
    <w:rsid w:val="28AA1780"/>
    <w:rsid w:val="28AD648C"/>
    <w:rsid w:val="28ADA44B"/>
    <w:rsid w:val="28ADCF39"/>
    <w:rsid w:val="28AE504C"/>
    <w:rsid w:val="28AFF580"/>
    <w:rsid w:val="28BB848B"/>
    <w:rsid w:val="28BC36FA"/>
    <w:rsid w:val="28BCE11E"/>
    <w:rsid w:val="28BE731B"/>
    <w:rsid w:val="28BEAEFB"/>
    <w:rsid w:val="28BF1D9C"/>
    <w:rsid w:val="28C3E9A0"/>
    <w:rsid w:val="28C555FD"/>
    <w:rsid w:val="28C9D935"/>
    <w:rsid w:val="28CAFCE0"/>
    <w:rsid w:val="28CE11E2"/>
    <w:rsid w:val="28D03CA8"/>
    <w:rsid w:val="28D0A4F1"/>
    <w:rsid w:val="28D3D533"/>
    <w:rsid w:val="28D71737"/>
    <w:rsid w:val="28DA556C"/>
    <w:rsid w:val="28DD30B9"/>
    <w:rsid w:val="28E5277B"/>
    <w:rsid w:val="28E56CDD"/>
    <w:rsid w:val="28EB52B0"/>
    <w:rsid w:val="28EC71D7"/>
    <w:rsid w:val="28F4B9D0"/>
    <w:rsid w:val="28F6E91F"/>
    <w:rsid w:val="28F7E708"/>
    <w:rsid w:val="28F8BA03"/>
    <w:rsid w:val="28FD767D"/>
    <w:rsid w:val="290024D1"/>
    <w:rsid w:val="2902490D"/>
    <w:rsid w:val="290A2C99"/>
    <w:rsid w:val="2912DCDC"/>
    <w:rsid w:val="29136C35"/>
    <w:rsid w:val="2916B90B"/>
    <w:rsid w:val="291873A7"/>
    <w:rsid w:val="291BFE7D"/>
    <w:rsid w:val="292079D2"/>
    <w:rsid w:val="2923128E"/>
    <w:rsid w:val="292B06DF"/>
    <w:rsid w:val="292C9D36"/>
    <w:rsid w:val="292DC8F8"/>
    <w:rsid w:val="292FC782"/>
    <w:rsid w:val="2930503B"/>
    <w:rsid w:val="293380C0"/>
    <w:rsid w:val="2934A578"/>
    <w:rsid w:val="293518A3"/>
    <w:rsid w:val="293575AA"/>
    <w:rsid w:val="2939164E"/>
    <w:rsid w:val="2939441D"/>
    <w:rsid w:val="293BA555"/>
    <w:rsid w:val="293F8AAC"/>
    <w:rsid w:val="2947ABEF"/>
    <w:rsid w:val="2950B644"/>
    <w:rsid w:val="2955FE44"/>
    <w:rsid w:val="2956C443"/>
    <w:rsid w:val="295717BF"/>
    <w:rsid w:val="295A442F"/>
    <w:rsid w:val="295C2F3B"/>
    <w:rsid w:val="295C7A41"/>
    <w:rsid w:val="295D756F"/>
    <w:rsid w:val="295EF69C"/>
    <w:rsid w:val="29616FCE"/>
    <w:rsid w:val="2965EF27"/>
    <w:rsid w:val="29699DDD"/>
    <w:rsid w:val="2969F805"/>
    <w:rsid w:val="296A6E3B"/>
    <w:rsid w:val="296B1DDE"/>
    <w:rsid w:val="296C32A0"/>
    <w:rsid w:val="296E694A"/>
    <w:rsid w:val="296EB40E"/>
    <w:rsid w:val="2974E4E2"/>
    <w:rsid w:val="29766F29"/>
    <w:rsid w:val="2979E25E"/>
    <w:rsid w:val="2979F6C1"/>
    <w:rsid w:val="297C5730"/>
    <w:rsid w:val="29850574"/>
    <w:rsid w:val="298554AB"/>
    <w:rsid w:val="29895B00"/>
    <w:rsid w:val="298B85A9"/>
    <w:rsid w:val="298C87AF"/>
    <w:rsid w:val="298EE2CA"/>
    <w:rsid w:val="29934411"/>
    <w:rsid w:val="29967C44"/>
    <w:rsid w:val="2997B1B5"/>
    <w:rsid w:val="2998B99E"/>
    <w:rsid w:val="299A9078"/>
    <w:rsid w:val="299AB6B3"/>
    <w:rsid w:val="299B93D6"/>
    <w:rsid w:val="29A3938B"/>
    <w:rsid w:val="29A6EADE"/>
    <w:rsid w:val="29A82956"/>
    <w:rsid w:val="29A90885"/>
    <w:rsid w:val="29A9E66D"/>
    <w:rsid w:val="29B2A1DF"/>
    <w:rsid w:val="29B584A1"/>
    <w:rsid w:val="29B68EA5"/>
    <w:rsid w:val="29BACF98"/>
    <w:rsid w:val="29BEEA63"/>
    <w:rsid w:val="29C588B7"/>
    <w:rsid w:val="29CA0B5D"/>
    <w:rsid w:val="29CBE150"/>
    <w:rsid w:val="29D3101C"/>
    <w:rsid w:val="29D569B0"/>
    <w:rsid w:val="29D6863E"/>
    <w:rsid w:val="29D701E3"/>
    <w:rsid w:val="29DA91FB"/>
    <w:rsid w:val="29E63AAE"/>
    <w:rsid w:val="29E7CEA8"/>
    <w:rsid w:val="29E7F562"/>
    <w:rsid w:val="29E942E8"/>
    <w:rsid w:val="29EBBC68"/>
    <w:rsid w:val="29ED9674"/>
    <w:rsid w:val="29EF7C3C"/>
    <w:rsid w:val="29EFE0AA"/>
    <w:rsid w:val="29F4A3A0"/>
    <w:rsid w:val="29F5EAF1"/>
    <w:rsid w:val="29F7646F"/>
    <w:rsid w:val="2A025999"/>
    <w:rsid w:val="2A08CC7D"/>
    <w:rsid w:val="2A09BC11"/>
    <w:rsid w:val="2A09D0B5"/>
    <w:rsid w:val="2A0B2556"/>
    <w:rsid w:val="2A0B68FD"/>
    <w:rsid w:val="2A0D4D8A"/>
    <w:rsid w:val="2A131C0B"/>
    <w:rsid w:val="2A13D5E6"/>
    <w:rsid w:val="2A1758DA"/>
    <w:rsid w:val="2A175DE3"/>
    <w:rsid w:val="2A188796"/>
    <w:rsid w:val="2A209D19"/>
    <w:rsid w:val="2A22F3CE"/>
    <w:rsid w:val="2A2536DB"/>
    <w:rsid w:val="2A26D3B2"/>
    <w:rsid w:val="2A2B4156"/>
    <w:rsid w:val="2A2C20A6"/>
    <w:rsid w:val="2A2C9215"/>
    <w:rsid w:val="2A2D440D"/>
    <w:rsid w:val="2A30ACCB"/>
    <w:rsid w:val="2A323CCE"/>
    <w:rsid w:val="2A343FB2"/>
    <w:rsid w:val="2A3951B1"/>
    <w:rsid w:val="2A418BDC"/>
    <w:rsid w:val="2A41F0C0"/>
    <w:rsid w:val="2A4667B0"/>
    <w:rsid w:val="2A4939EF"/>
    <w:rsid w:val="2A4C994B"/>
    <w:rsid w:val="2A4CD569"/>
    <w:rsid w:val="2A53E596"/>
    <w:rsid w:val="2A58B235"/>
    <w:rsid w:val="2A5B26F3"/>
    <w:rsid w:val="2A5EF849"/>
    <w:rsid w:val="2A60C8BE"/>
    <w:rsid w:val="2A64E014"/>
    <w:rsid w:val="2A6847F7"/>
    <w:rsid w:val="2A725469"/>
    <w:rsid w:val="2A75DC9E"/>
    <w:rsid w:val="2A7A780F"/>
    <w:rsid w:val="2A7BAE8D"/>
    <w:rsid w:val="2A831C45"/>
    <w:rsid w:val="2A87DD9E"/>
    <w:rsid w:val="2A8A3583"/>
    <w:rsid w:val="2A8AB29A"/>
    <w:rsid w:val="2A8E11DC"/>
    <w:rsid w:val="2A95AF2A"/>
    <w:rsid w:val="2A964455"/>
    <w:rsid w:val="2A97E1DD"/>
    <w:rsid w:val="2A97F2E3"/>
    <w:rsid w:val="2A992A15"/>
    <w:rsid w:val="2A9C053D"/>
    <w:rsid w:val="2AA07543"/>
    <w:rsid w:val="2AA68098"/>
    <w:rsid w:val="2AA7A970"/>
    <w:rsid w:val="2AA934BD"/>
    <w:rsid w:val="2AB1ED5C"/>
    <w:rsid w:val="2AB26EE7"/>
    <w:rsid w:val="2AB925E7"/>
    <w:rsid w:val="2ABAFA3B"/>
    <w:rsid w:val="2AC1EDE6"/>
    <w:rsid w:val="2AC1F19F"/>
    <w:rsid w:val="2AC37B2A"/>
    <w:rsid w:val="2ACA9B85"/>
    <w:rsid w:val="2ACEDA8E"/>
    <w:rsid w:val="2AD1211D"/>
    <w:rsid w:val="2AD3F896"/>
    <w:rsid w:val="2AD47871"/>
    <w:rsid w:val="2AD7675E"/>
    <w:rsid w:val="2ADA6EBC"/>
    <w:rsid w:val="2AE212E0"/>
    <w:rsid w:val="2AE2447C"/>
    <w:rsid w:val="2AE3E146"/>
    <w:rsid w:val="2AE58734"/>
    <w:rsid w:val="2AE965AC"/>
    <w:rsid w:val="2AEB8141"/>
    <w:rsid w:val="2AEF1376"/>
    <w:rsid w:val="2AF07C57"/>
    <w:rsid w:val="2AF18665"/>
    <w:rsid w:val="2AF8CD65"/>
    <w:rsid w:val="2AFABAFA"/>
    <w:rsid w:val="2AFE9A0F"/>
    <w:rsid w:val="2B006AB5"/>
    <w:rsid w:val="2B024379"/>
    <w:rsid w:val="2B0280B0"/>
    <w:rsid w:val="2B06939D"/>
    <w:rsid w:val="2B08A5F9"/>
    <w:rsid w:val="2B0B400F"/>
    <w:rsid w:val="2B105E54"/>
    <w:rsid w:val="2B13A837"/>
    <w:rsid w:val="2B196555"/>
    <w:rsid w:val="2B268937"/>
    <w:rsid w:val="2B269361"/>
    <w:rsid w:val="2B2892D5"/>
    <w:rsid w:val="2B2FB384"/>
    <w:rsid w:val="2B30A1AD"/>
    <w:rsid w:val="2B3801A6"/>
    <w:rsid w:val="2B406189"/>
    <w:rsid w:val="2B42C5FB"/>
    <w:rsid w:val="2B4403B0"/>
    <w:rsid w:val="2B459F7B"/>
    <w:rsid w:val="2B475E8D"/>
    <w:rsid w:val="2B47C8FC"/>
    <w:rsid w:val="2B489E26"/>
    <w:rsid w:val="2B4C22FC"/>
    <w:rsid w:val="2B4E0521"/>
    <w:rsid w:val="2B4F0EFC"/>
    <w:rsid w:val="2B4F9681"/>
    <w:rsid w:val="2B550712"/>
    <w:rsid w:val="2B5D242C"/>
    <w:rsid w:val="2B618E5C"/>
    <w:rsid w:val="2B685BC4"/>
    <w:rsid w:val="2B69AE3C"/>
    <w:rsid w:val="2B6A6E87"/>
    <w:rsid w:val="2B6DF745"/>
    <w:rsid w:val="2B7103F8"/>
    <w:rsid w:val="2B71851A"/>
    <w:rsid w:val="2B736613"/>
    <w:rsid w:val="2B77CDFA"/>
    <w:rsid w:val="2B7954A8"/>
    <w:rsid w:val="2B796016"/>
    <w:rsid w:val="2B7D4D80"/>
    <w:rsid w:val="2B7F950F"/>
    <w:rsid w:val="2B81FDC4"/>
    <w:rsid w:val="2B84EA69"/>
    <w:rsid w:val="2B89527A"/>
    <w:rsid w:val="2B8DAA14"/>
    <w:rsid w:val="2B8E6349"/>
    <w:rsid w:val="2B937B4C"/>
    <w:rsid w:val="2B97E1BE"/>
    <w:rsid w:val="2B99C595"/>
    <w:rsid w:val="2B9CB262"/>
    <w:rsid w:val="2B9CF942"/>
    <w:rsid w:val="2B9DEC5F"/>
    <w:rsid w:val="2BA60C8F"/>
    <w:rsid w:val="2BA71A17"/>
    <w:rsid w:val="2BA723C8"/>
    <w:rsid w:val="2BACFE6E"/>
    <w:rsid w:val="2BAD3961"/>
    <w:rsid w:val="2BB47EEB"/>
    <w:rsid w:val="2BB4ACDE"/>
    <w:rsid w:val="2BB4C095"/>
    <w:rsid w:val="2BB6C4BC"/>
    <w:rsid w:val="2BB76C80"/>
    <w:rsid w:val="2BB8E512"/>
    <w:rsid w:val="2BBD4F50"/>
    <w:rsid w:val="2BC24A1A"/>
    <w:rsid w:val="2BC72F1D"/>
    <w:rsid w:val="2BC825FE"/>
    <w:rsid w:val="2BD2898D"/>
    <w:rsid w:val="2BD7BE3D"/>
    <w:rsid w:val="2BDEAC47"/>
    <w:rsid w:val="2BE2D06C"/>
    <w:rsid w:val="2BE43A40"/>
    <w:rsid w:val="2BE5136A"/>
    <w:rsid w:val="2BE80925"/>
    <w:rsid w:val="2BEC12F2"/>
    <w:rsid w:val="2BEDD17E"/>
    <w:rsid w:val="2BEF6E70"/>
    <w:rsid w:val="2BFBF7D8"/>
    <w:rsid w:val="2BFC429C"/>
    <w:rsid w:val="2C01D3D6"/>
    <w:rsid w:val="2C028570"/>
    <w:rsid w:val="2C02A925"/>
    <w:rsid w:val="2C03BD44"/>
    <w:rsid w:val="2C059962"/>
    <w:rsid w:val="2C068657"/>
    <w:rsid w:val="2C0D6297"/>
    <w:rsid w:val="2C111303"/>
    <w:rsid w:val="2C14368E"/>
    <w:rsid w:val="2C14CD47"/>
    <w:rsid w:val="2C151F3D"/>
    <w:rsid w:val="2C15B215"/>
    <w:rsid w:val="2C1639F7"/>
    <w:rsid w:val="2C17F095"/>
    <w:rsid w:val="2C1A8DA4"/>
    <w:rsid w:val="2C1C23BB"/>
    <w:rsid w:val="2C1D8F92"/>
    <w:rsid w:val="2C2279B1"/>
    <w:rsid w:val="2C2329F6"/>
    <w:rsid w:val="2C260090"/>
    <w:rsid w:val="2C2D5FCF"/>
    <w:rsid w:val="2C2DF467"/>
    <w:rsid w:val="2C39079B"/>
    <w:rsid w:val="2C3AD0E1"/>
    <w:rsid w:val="2C3BA329"/>
    <w:rsid w:val="2C3FDEF9"/>
    <w:rsid w:val="2C49AD7C"/>
    <w:rsid w:val="2C4A017E"/>
    <w:rsid w:val="2C4D074A"/>
    <w:rsid w:val="2C4FE3D0"/>
    <w:rsid w:val="2C529977"/>
    <w:rsid w:val="2C63795C"/>
    <w:rsid w:val="2C685CB4"/>
    <w:rsid w:val="2C6CE5C1"/>
    <w:rsid w:val="2C6EC52C"/>
    <w:rsid w:val="2C6F14C5"/>
    <w:rsid w:val="2C7217F9"/>
    <w:rsid w:val="2C739D46"/>
    <w:rsid w:val="2C74C02C"/>
    <w:rsid w:val="2C7697D3"/>
    <w:rsid w:val="2C79BD6E"/>
    <w:rsid w:val="2C8093D4"/>
    <w:rsid w:val="2C874B2A"/>
    <w:rsid w:val="2C898C85"/>
    <w:rsid w:val="2C8D0AC4"/>
    <w:rsid w:val="2C91AA8E"/>
    <w:rsid w:val="2C934702"/>
    <w:rsid w:val="2C94D323"/>
    <w:rsid w:val="2C9515F3"/>
    <w:rsid w:val="2C959E99"/>
    <w:rsid w:val="2C9B6928"/>
    <w:rsid w:val="2CA471ED"/>
    <w:rsid w:val="2CA57DC7"/>
    <w:rsid w:val="2CAB301F"/>
    <w:rsid w:val="2CB04993"/>
    <w:rsid w:val="2CB0B59C"/>
    <w:rsid w:val="2CBAD22A"/>
    <w:rsid w:val="2CBCA6CC"/>
    <w:rsid w:val="2CBEE193"/>
    <w:rsid w:val="2CC0C0BC"/>
    <w:rsid w:val="2CC2243A"/>
    <w:rsid w:val="2CC37F05"/>
    <w:rsid w:val="2CC4E04D"/>
    <w:rsid w:val="2CC6A328"/>
    <w:rsid w:val="2CC775B5"/>
    <w:rsid w:val="2CC98424"/>
    <w:rsid w:val="2CCB30A5"/>
    <w:rsid w:val="2CD09C0F"/>
    <w:rsid w:val="2CD4EACE"/>
    <w:rsid w:val="2CDA80AA"/>
    <w:rsid w:val="2CDACEB6"/>
    <w:rsid w:val="2CDCAA9D"/>
    <w:rsid w:val="2CDCE7CF"/>
    <w:rsid w:val="2CDD89CA"/>
    <w:rsid w:val="2CDF23D6"/>
    <w:rsid w:val="2CE23AB6"/>
    <w:rsid w:val="2CE42963"/>
    <w:rsid w:val="2CE4C746"/>
    <w:rsid w:val="2CE54D3F"/>
    <w:rsid w:val="2CE81C8C"/>
    <w:rsid w:val="2CE96DE6"/>
    <w:rsid w:val="2CEB4309"/>
    <w:rsid w:val="2CF1AD47"/>
    <w:rsid w:val="2CF3D2EE"/>
    <w:rsid w:val="2CF47E07"/>
    <w:rsid w:val="2CF6B52D"/>
    <w:rsid w:val="2CF8AB29"/>
    <w:rsid w:val="2CFA1F60"/>
    <w:rsid w:val="2CFC60C4"/>
    <w:rsid w:val="2CFF69F3"/>
    <w:rsid w:val="2CFFA04D"/>
    <w:rsid w:val="2D03AC04"/>
    <w:rsid w:val="2D0C3D8F"/>
    <w:rsid w:val="2D0D9861"/>
    <w:rsid w:val="2D0E64ED"/>
    <w:rsid w:val="2D0F0D40"/>
    <w:rsid w:val="2D18162A"/>
    <w:rsid w:val="2D19E7EE"/>
    <w:rsid w:val="2D1BA27A"/>
    <w:rsid w:val="2D215961"/>
    <w:rsid w:val="2D274372"/>
    <w:rsid w:val="2D2903A5"/>
    <w:rsid w:val="2D294DFD"/>
    <w:rsid w:val="2D2AC263"/>
    <w:rsid w:val="2D2D4870"/>
    <w:rsid w:val="2D300C5E"/>
    <w:rsid w:val="2D35374B"/>
    <w:rsid w:val="2D36D1BF"/>
    <w:rsid w:val="2D37ACAA"/>
    <w:rsid w:val="2D3CF03F"/>
    <w:rsid w:val="2D3F8E41"/>
    <w:rsid w:val="2D3F91EF"/>
    <w:rsid w:val="2D48991A"/>
    <w:rsid w:val="2D4A90F3"/>
    <w:rsid w:val="2D50484B"/>
    <w:rsid w:val="2D5268DF"/>
    <w:rsid w:val="2D5358FC"/>
    <w:rsid w:val="2D552C46"/>
    <w:rsid w:val="2D583AFA"/>
    <w:rsid w:val="2D5911EF"/>
    <w:rsid w:val="2D642AFE"/>
    <w:rsid w:val="2D66376A"/>
    <w:rsid w:val="2D66F3D5"/>
    <w:rsid w:val="2D71D415"/>
    <w:rsid w:val="2D870CBA"/>
    <w:rsid w:val="2D880EE3"/>
    <w:rsid w:val="2D8B0181"/>
    <w:rsid w:val="2D8EECB2"/>
    <w:rsid w:val="2D9603B2"/>
    <w:rsid w:val="2D963335"/>
    <w:rsid w:val="2D98E90E"/>
    <w:rsid w:val="2D996967"/>
    <w:rsid w:val="2D9A191E"/>
    <w:rsid w:val="2D9C7A9E"/>
    <w:rsid w:val="2DA2CB47"/>
    <w:rsid w:val="2DA8B38A"/>
    <w:rsid w:val="2DB179F4"/>
    <w:rsid w:val="2DB7721D"/>
    <w:rsid w:val="2DBD65FE"/>
    <w:rsid w:val="2DC3180B"/>
    <w:rsid w:val="2DC71662"/>
    <w:rsid w:val="2DCE8AED"/>
    <w:rsid w:val="2DCED8AF"/>
    <w:rsid w:val="2DCF8D46"/>
    <w:rsid w:val="2DD1702A"/>
    <w:rsid w:val="2DD1C38C"/>
    <w:rsid w:val="2DD28466"/>
    <w:rsid w:val="2DD30673"/>
    <w:rsid w:val="2DD8C100"/>
    <w:rsid w:val="2DD9ABA0"/>
    <w:rsid w:val="2DE2B31E"/>
    <w:rsid w:val="2DE2E874"/>
    <w:rsid w:val="2DE67193"/>
    <w:rsid w:val="2DE6BB62"/>
    <w:rsid w:val="2DE82EF5"/>
    <w:rsid w:val="2DE85DDB"/>
    <w:rsid w:val="2DEAB24E"/>
    <w:rsid w:val="2DEF6B9F"/>
    <w:rsid w:val="2DF1BDD3"/>
    <w:rsid w:val="2DF294A6"/>
    <w:rsid w:val="2DF81207"/>
    <w:rsid w:val="2DF8E9AD"/>
    <w:rsid w:val="2DF98221"/>
    <w:rsid w:val="2DF9BDE3"/>
    <w:rsid w:val="2DFA6600"/>
    <w:rsid w:val="2E0006FB"/>
    <w:rsid w:val="2E018AE3"/>
    <w:rsid w:val="2E07D6A7"/>
    <w:rsid w:val="2E0B0700"/>
    <w:rsid w:val="2E0B7EC7"/>
    <w:rsid w:val="2E171593"/>
    <w:rsid w:val="2E1951A8"/>
    <w:rsid w:val="2E1A55D6"/>
    <w:rsid w:val="2E1A639E"/>
    <w:rsid w:val="2E1B854E"/>
    <w:rsid w:val="2E1E14BE"/>
    <w:rsid w:val="2E1EF60E"/>
    <w:rsid w:val="2E1F6492"/>
    <w:rsid w:val="2E296D4C"/>
    <w:rsid w:val="2E2AD828"/>
    <w:rsid w:val="2E2E68AF"/>
    <w:rsid w:val="2E357D07"/>
    <w:rsid w:val="2E3A3463"/>
    <w:rsid w:val="2E3BF6D8"/>
    <w:rsid w:val="2E3C22B5"/>
    <w:rsid w:val="2E3E4D9B"/>
    <w:rsid w:val="2E3F1D75"/>
    <w:rsid w:val="2E4243DA"/>
    <w:rsid w:val="2E45716C"/>
    <w:rsid w:val="2E49B22E"/>
    <w:rsid w:val="2E535023"/>
    <w:rsid w:val="2E589F68"/>
    <w:rsid w:val="2E594582"/>
    <w:rsid w:val="2E5D14D4"/>
    <w:rsid w:val="2E62CAA6"/>
    <w:rsid w:val="2E651B2E"/>
    <w:rsid w:val="2E661D26"/>
    <w:rsid w:val="2E6A3E66"/>
    <w:rsid w:val="2E6A6F8E"/>
    <w:rsid w:val="2E6C246F"/>
    <w:rsid w:val="2E6C57A4"/>
    <w:rsid w:val="2E6CA4F4"/>
    <w:rsid w:val="2E6DEE02"/>
    <w:rsid w:val="2E6DEF99"/>
    <w:rsid w:val="2E78C5A4"/>
    <w:rsid w:val="2E792C31"/>
    <w:rsid w:val="2E80AE84"/>
    <w:rsid w:val="2E816910"/>
    <w:rsid w:val="2E85E483"/>
    <w:rsid w:val="2E8853BD"/>
    <w:rsid w:val="2E88E0A1"/>
    <w:rsid w:val="2E95C7A0"/>
    <w:rsid w:val="2E9ABA82"/>
    <w:rsid w:val="2E9D7D59"/>
    <w:rsid w:val="2E9FB678"/>
    <w:rsid w:val="2EA089D4"/>
    <w:rsid w:val="2EA11AE4"/>
    <w:rsid w:val="2EA7AC84"/>
    <w:rsid w:val="2EAAA9EC"/>
    <w:rsid w:val="2EB36C42"/>
    <w:rsid w:val="2EB3AF0F"/>
    <w:rsid w:val="2EB4F4F8"/>
    <w:rsid w:val="2EB64CDC"/>
    <w:rsid w:val="2EBC7644"/>
    <w:rsid w:val="2EC08750"/>
    <w:rsid w:val="2EC09E92"/>
    <w:rsid w:val="2EC3057F"/>
    <w:rsid w:val="2EC3E337"/>
    <w:rsid w:val="2EC783C7"/>
    <w:rsid w:val="2ECAB8CE"/>
    <w:rsid w:val="2ECB3A01"/>
    <w:rsid w:val="2ECB9AB7"/>
    <w:rsid w:val="2ECBECE9"/>
    <w:rsid w:val="2ED0DD22"/>
    <w:rsid w:val="2ED27C05"/>
    <w:rsid w:val="2ED61E4A"/>
    <w:rsid w:val="2EDB8CF7"/>
    <w:rsid w:val="2EDBB6EA"/>
    <w:rsid w:val="2EDC51FD"/>
    <w:rsid w:val="2EE0C7BD"/>
    <w:rsid w:val="2EE54E5E"/>
    <w:rsid w:val="2EE5F709"/>
    <w:rsid w:val="2EEBD792"/>
    <w:rsid w:val="2EF0829A"/>
    <w:rsid w:val="2EF09AE1"/>
    <w:rsid w:val="2EF9C85B"/>
    <w:rsid w:val="2F003605"/>
    <w:rsid w:val="2F04653A"/>
    <w:rsid w:val="2F047118"/>
    <w:rsid w:val="2F087D63"/>
    <w:rsid w:val="2F08D8C2"/>
    <w:rsid w:val="2F09B57C"/>
    <w:rsid w:val="2F0D228D"/>
    <w:rsid w:val="2F100A72"/>
    <w:rsid w:val="2F13E1C1"/>
    <w:rsid w:val="2F149883"/>
    <w:rsid w:val="2F158BBB"/>
    <w:rsid w:val="2F15AC34"/>
    <w:rsid w:val="2F15B1E3"/>
    <w:rsid w:val="2F15CE5C"/>
    <w:rsid w:val="2F16ED5A"/>
    <w:rsid w:val="2F185AC1"/>
    <w:rsid w:val="2F1BFA20"/>
    <w:rsid w:val="2F1D04CD"/>
    <w:rsid w:val="2F202C53"/>
    <w:rsid w:val="2F219AA0"/>
    <w:rsid w:val="2F22DDE9"/>
    <w:rsid w:val="2F24BB6A"/>
    <w:rsid w:val="2F29C9AC"/>
    <w:rsid w:val="2F2B8CF7"/>
    <w:rsid w:val="2F2EBD6A"/>
    <w:rsid w:val="2F302CF1"/>
    <w:rsid w:val="2F342011"/>
    <w:rsid w:val="2F36C42A"/>
    <w:rsid w:val="2F371208"/>
    <w:rsid w:val="2F37736E"/>
    <w:rsid w:val="2F37BCBA"/>
    <w:rsid w:val="2F3A36B4"/>
    <w:rsid w:val="2F3B4088"/>
    <w:rsid w:val="2F3B51DD"/>
    <w:rsid w:val="2F3C57E4"/>
    <w:rsid w:val="2F3CDD73"/>
    <w:rsid w:val="2F45A082"/>
    <w:rsid w:val="2F47F675"/>
    <w:rsid w:val="2F48FAAD"/>
    <w:rsid w:val="2F49DB84"/>
    <w:rsid w:val="2F4C68A5"/>
    <w:rsid w:val="2F4DE052"/>
    <w:rsid w:val="2F4DF3A1"/>
    <w:rsid w:val="2F4F0ED1"/>
    <w:rsid w:val="2F4F23FA"/>
    <w:rsid w:val="2F50AE64"/>
    <w:rsid w:val="2F52698B"/>
    <w:rsid w:val="2F52786F"/>
    <w:rsid w:val="2F540B6B"/>
    <w:rsid w:val="2F59CD6A"/>
    <w:rsid w:val="2F59FFD8"/>
    <w:rsid w:val="2F5A264D"/>
    <w:rsid w:val="2F5C384B"/>
    <w:rsid w:val="2F610A9E"/>
    <w:rsid w:val="2F62B815"/>
    <w:rsid w:val="2F630441"/>
    <w:rsid w:val="2F6EF0B3"/>
    <w:rsid w:val="2F6F0BE0"/>
    <w:rsid w:val="2F70C59A"/>
    <w:rsid w:val="2F7632E6"/>
    <w:rsid w:val="2F7BD873"/>
    <w:rsid w:val="2F7CD89E"/>
    <w:rsid w:val="2F7D8EC1"/>
    <w:rsid w:val="2F7FEAF0"/>
    <w:rsid w:val="2F85D3CE"/>
    <w:rsid w:val="2F870372"/>
    <w:rsid w:val="2F881E37"/>
    <w:rsid w:val="2F89F2FC"/>
    <w:rsid w:val="2F8A2641"/>
    <w:rsid w:val="2F8BD3AD"/>
    <w:rsid w:val="2F8D4725"/>
    <w:rsid w:val="2F908CAB"/>
    <w:rsid w:val="2F973C38"/>
    <w:rsid w:val="2F974F13"/>
    <w:rsid w:val="2F97B522"/>
    <w:rsid w:val="2F9DA938"/>
    <w:rsid w:val="2FA00F68"/>
    <w:rsid w:val="2FA067CC"/>
    <w:rsid w:val="2FA47562"/>
    <w:rsid w:val="2FA4C5AE"/>
    <w:rsid w:val="2FB163B4"/>
    <w:rsid w:val="2FB20A0F"/>
    <w:rsid w:val="2FB43E4D"/>
    <w:rsid w:val="2FB67795"/>
    <w:rsid w:val="2FBB8099"/>
    <w:rsid w:val="2FBC4908"/>
    <w:rsid w:val="2FBED7EC"/>
    <w:rsid w:val="2FC22F75"/>
    <w:rsid w:val="2FC80B10"/>
    <w:rsid w:val="2FC87840"/>
    <w:rsid w:val="2FC8C09C"/>
    <w:rsid w:val="2FCAA021"/>
    <w:rsid w:val="2FCAEDC0"/>
    <w:rsid w:val="2FCB0EFB"/>
    <w:rsid w:val="2FCDB857"/>
    <w:rsid w:val="2FCE877C"/>
    <w:rsid w:val="2FD2A42F"/>
    <w:rsid w:val="2FD76B50"/>
    <w:rsid w:val="2FDCE1F6"/>
    <w:rsid w:val="2FE1E683"/>
    <w:rsid w:val="2FE287B2"/>
    <w:rsid w:val="2FE2C372"/>
    <w:rsid w:val="2FE6B32C"/>
    <w:rsid w:val="2FECFA77"/>
    <w:rsid w:val="2FEFCAA0"/>
    <w:rsid w:val="2FF7BD11"/>
    <w:rsid w:val="2FF832DD"/>
    <w:rsid w:val="2FFAF8B7"/>
    <w:rsid w:val="2FFB8906"/>
    <w:rsid w:val="2FFF1F09"/>
    <w:rsid w:val="2FFFE88E"/>
    <w:rsid w:val="30030B9A"/>
    <w:rsid w:val="30031647"/>
    <w:rsid w:val="30084C48"/>
    <w:rsid w:val="30116FD7"/>
    <w:rsid w:val="3012CDAB"/>
    <w:rsid w:val="3013B5F3"/>
    <w:rsid w:val="30172154"/>
    <w:rsid w:val="3018E6CB"/>
    <w:rsid w:val="301A4AD6"/>
    <w:rsid w:val="301D0922"/>
    <w:rsid w:val="301F99F2"/>
    <w:rsid w:val="30201A5A"/>
    <w:rsid w:val="30201F34"/>
    <w:rsid w:val="3020227E"/>
    <w:rsid w:val="30203153"/>
    <w:rsid w:val="3021DC62"/>
    <w:rsid w:val="30254841"/>
    <w:rsid w:val="30292D30"/>
    <w:rsid w:val="3029A388"/>
    <w:rsid w:val="302A7992"/>
    <w:rsid w:val="302B562B"/>
    <w:rsid w:val="302B85CF"/>
    <w:rsid w:val="302CF112"/>
    <w:rsid w:val="302EF683"/>
    <w:rsid w:val="302F489E"/>
    <w:rsid w:val="30328E1F"/>
    <w:rsid w:val="30364563"/>
    <w:rsid w:val="3036D0AC"/>
    <w:rsid w:val="30444BF1"/>
    <w:rsid w:val="3045092A"/>
    <w:rsid w:val="30467FE2"/>
    <w:rsid w:val="304C4296"/>
    <w:rsid w:val="30510E24"/>
    <w:rsid w:val="3057A4E3"/>
    <w:rsid w:val="3057DD72"/>
    <w:rsid w:val="305B3267"/>
    <w:rsid w:val="305DCE82"/>
    <w:rsid w:val="30614E0C"/>
    <w:rsid w:val="30617F72"/>
    <w:rsid w:val="30624E63"/>
    <w:rsid w:val="3065E11A"/>
    <w:rsid w:val="3069AB57"/>
    <w:rsid w:val="306D52D2"/>
    <w:rsid w:val="307D6A92"/>
    <w:rsid w:val="3080AA90"/>
    <w:rsid w:val="30810778"/>
    <w:rsid w:val="30850448"/>
    <w:rsid w:val="30860EC0"/>
    <w:rsid w:val="308ADBDA"/>
    <w:rsid w:val="30901E39"/>
    <w:rsid w:val="309039A7"/>
    <w:rsid w:val="309149CB"/>
    <w:rsid w:val="30930381"/>
    <w:rsid w:val="3094B3B2"/>
    <w:rsid w:val="30976340"/>
    <w:rsid w:val="3098CE6E"/>
    <w:rsid w:val="309A1346"/>
    <w:rsid w:val="309A2B84"/>
    <w:rsid w:val="309B54E9"/>
    <w:rsid w:val="309B5E89"/>
    <w:rsid w:val="309D2567"/>
    <w:rsid w:val="30A9D49C"/>
    <w:rsid w:val="30ADDA19"/>
    <w:rsid w:val="30AE86CA"/>
    <w:rsid w:val="30B04F2D"/>
    <w:rsid w:val="30B66668"/>
    <w:rsid w:val="30C1E6D6"/>
    <w:rsid w:val="30C21174"/>
    <w:rsid w:val="30C7A0EC"/>
    <w:rsid w:val="30C7D0E1"/>
    <w:rsid w:val="30CAD87A"/>
    <w:rsid w:val="30CC39D3"/>
    <w:rsid w:val="30CD2B94"/>
    <w:rsid w:val="30D69CB0"/>
    <w:rsid w:val="30D93A9E"/>
    <w:rsid w:val="30D9973D"/>
    <w:rsid w:val="30DDC50D"/>
    <w:rsid w:val="30DDD8E5"/>
    <w:rsid w:val="30DEE12C"/>
    <w:rsid w:val="30E3A8BF"/>
    <w:rsid w:val="30E4F2D0"/>
    <w:rsid w:val="30E98168"/>
    <w:rsid w:val="30EA13CD"/>
    <w:rsid w:val="30EC2EF1"/>
    <w:rsid w:val="30EC854F"/>
    <w:rsid w:val="30ED2370"/>
    <w:rsid w:val="30F11578"/>
    <w:rsid w:val="30F4B62E"/>
    <w:rsid w:val="30FE5D2D"/>
    <w:rsid w:val="30FE9A99"/>
    <w:rsid w:val="310013BE"/>
    <w:rsid w:val="310145B9"/>
    <w:rsid w:val="31024BD3"/>
    <w:rsid w:val="3103C430"/>
    <w:rsid w:val="31041F5F"/>
    <w:rsid w:val="310665BA"/>
    <w:rsid w:val="31120EDA"/>
    <w:rsid w:val="3113882E"/>
    <w:rsid w:val="311F6186"/>
    <w:rsid w:val="3121D87B"/>
    <w:rsid w:val="31226312"/>
    <w:rsid w:val="3125AA4A"/>
    <w:rsid w:val="312DD53B"/>
    <w:rsid w:val="31394E14"/>
    <w:rsid w:val="313C2265"/>
    <w:rsid w:val="3145BC39"/>
    <w:rsid w:val="3146158E"/>
    <w:rsid w:val="3146EB55"/>
    <w:rsid w:val="314E0DBE"/>
    <w:rsid w:val="314EB8D0"/>
    <w:rsid w:val="31554514"/>
    <w:rsid w:val="3158C05A"/>
    <w:rsid w:val="315B59AA"/>
    <w:rsid w:val="315C944A"/>
    <w:rsid w:val="31641890"/>
    <w:rsid w:val="3164D463"/>
    <w:rsid w:val="316B5E83"/>
    <w:rsid w:val="316D8398"/>
    <w:rsid w:val="31742F16"/>
    <w:rsid w:val="31752586"/>
    <w:rsid w:val="3176A187"/>
    <w:rsid w:val="317C8752"/>
    <w:rsid w:val="3180F36A"/>
    <w:rsid w:val="31842111"/>
    <w:rsid w:val="31871346"/>
    <w:rsid w:val="3187B880"/>
    <w:rsid w:val="31896C9A"/>
    <w:rsid w:val="3190C8EE"/>
    <w:rsid w:val="319278F9"/>
    <w:rsid w:val="319478A4"/>
    <w:rsid w:val="31987867"/>
    <w:rsid w:val="319A3942"/>
    <w:rsid w:val="319F0270"/>
    <w:rsid w:val="31A50761"/>
    <w:rsid w:val="31A7AFF3"/>
    <w:rsid w:val="31A83E62"/>
    <w:rsid w:val="31A908C7"/>
    <w:rsid w:val="31A935CF"/>
    <w:rsid w:val="31AB0A3B"/>
    <w:rsid w:val="31B11807"/>
    <w:rsid w:val="31B2C1C7"/>
    <w:rsid w:val="31B3D47E"/>
    <w:rsid w:val="31B49706"/>
    <w:rsid w:val="31B81AB9"/>
    <w:rsid w:val="31C69F10"/>
    <w:rsid w:val="31C8FF57"/>
    <w:rsid w:val="31C92FE9"/>
    <w:rsid w:val="31CB123E"/>
    <w:rsid w:val="31CD703A"/>
    <w:rsid w:val="31D543F3"/>
    <w:rsid w:val="31D7FE6F"/>
    <w:rsid w:val="31DEBA2E"/>
    <w:rsid w:val="31E1A70B"/>
    <w:rsid w:val="31E4B026"/>
    <w:rsid w:val="31EE1045"/>
    <w:rsid w:val="31EE9007"/>
    <w:rsid w:val="31F075FD"/>
    <w:rsid w:val="31F3A29C"/>
    <w:rsid w:val="31FAB74B"/>
    <w:rsid w:val="31FD2023"/>
    <w:rsid w:val="31FE3870"/>
    <w:rsid w:val="3201EFD6"/>
    <w:rsid w:val="3208D74A"/>
    <w:rsid w:val="3208F919"/>
    <w:rsid w:val="321285B6"/>
    <w:rsid w:val="32174A2C"/>
    <w:rsid w:val="32195929"/>
    <w:rsid w:val="32248E0C"/>
    <w:rsid w:val="32253671"/>
    <w:rsid w:val="32262ED7"/>
    <w:rsid w:val="322A8303"/>
    <w:rsid w:val="322B7AB1"/>
    <w:rsid w:val="322CB190"/>
    <w:rsid w:val="322EFB89"/>
    <w:rsid w:val="3236B555"/>
    <w:rsid w:val="32372F16"/>
    <w:rsid w:val="32416A2D"/>
    <w:rsid w:val="32441704"/>
    <w:rsid w:val="3246723B"/>
    <w:rsid w:val="324BF796"/>
    <w:rsid w:val="324C9A87"/>
    <w:rsid w:val="324DC9BB"/>
    <w:rsid w:val="32508B9A"/>
    <w:rsid w:val="3253AE95"/>
    <w:rsid w:val="3254867D"/>
    <w:rsid w:val="32587AB6"/>
    <w:rsid w:val="32596008"/>
    <w:rsid w:val="325A1EE8"/>
    <w:rsid w:val="326878F2"/>
    <w:rsid w:val="326A039E"/>
    <w:rsid w:val="3270F7DC"/>
    <w:rsid w:val="328066CC"/>
    <w:rsid w:val="32817ECC"/>
    <w:rsid w:val="328274AB"/>
    <w:rsid w:val="32859EEC"/>
    <w:rsid w:val="3287B5B9"/>
    <w:rsid w:val="3288C751"/>
    <w:rsid w:val="3292CF2B"/>
    <w:rsid w:val="32952C68"/>
    <w:rsid w:val="3295BF93"/>
    <w:rsid w:val="329CAF0E"/>
    <w:rsid w:val="32A0F210"/>
    <w:rsid w:val="32A14592"/>
    <w:rsid w:val="32A169D1"/>
    <w:rsid w:val="32A1E752"/>
    <w:rsid w:val="32A24CF6"/>
    <w:rsid w:val="32A64DE9"/>
    <w:rsid w:val="32A76ADA"/>
    <w:rsid w:val="32AA233B"/>
    <w:rsid w:val="32AA48B0"/>
    <w:rsid w:val="32AC5135"/>
    <w:rsid w:val="32B0C215"/>
    <w:rsid w:val="32B18CA3"/>
    <w:rsid w:val="32B2B656"/>
    <w:rsid w:val="32B3F850"/>
    <w:rsid w:val="32B73D80"/>
    <w:rsid w:val="32B8C142"/>
    <w:rsid w:val="32BBB170"/>
    <w:rsid w:val="32C1696B"/>
    <w:rsid w:val="32C289ED"/>
    <w:rsid w:val="32C5063E"/>
    <w:rsid w:val="32C57321"/>
    <w:rsid w:val="32C7A9C5"/>
    <w:rsid w:val="32C81D18"/>
    <w:rsid w:val="32CA74A2"/>
    <w:rsid w:val="32CB3FCF"/>
    <w:rsid w:val="32CD8EE6"/>
    <w:rsid w:val="32CE0970"/>
    <w:rsid w:val="32DB1CBC"/>
    <w:rsid w:val="32DB30EB"/>
    <w:rsid w:val="32E0FBF8"/>
    <w:rsid w:val="32E24EAF"/>
    <w:rsid w:val="32E3675C"/>
    <w:rsid w:val="32E979F3"/>
    <w:rsid w:val="32ED6254"/>
    <w:rsid w:val="32EDAD3C"/>
    <w:rsid w:val="32EDBAB9"/>
    <w:rsid w:val="32EF98F5"/>
    <w:rsid w:val="32F1BDA0"/>
    <w:rsid w:val="32F3D1CD"/>
    <w:rsid w:val="32F7F0CC"/>
    <w:rsid w:val="32F8F6CB"/>
    <w:rsid w:val="33002F22"/>
    <w:rsid w:val="3301AD3B"/>
    <w:rsid w:val="330DC35A"/>
    <w:rsid w:val="330FC6B6"/>
    <w:rsid w:val="33110F87"/>
    <w:rsid w:val="33122089"/>
    <w:rsid w:val="3313DF13"/>
    <w:rsid w:val="3316362E"/>
    <w:rsid w:val="3325293F"/>
    <w:rsid w:val="332A02B8"/>
    <w:rsid w:val="332B7E46"/>
    <w:rsid w:val="332ED911"/>
    <w:rsid w:val="332F20EF"/>
    <w:rsid w:val="3330D3A1"/>
    <w:rsid w:val="3334DB18"/>
    <w:rsid w:val="3335E882"/>
    <w:rsid w:val="333AF23B"/>
    <w:rsid w:val="333E16CF"/>
    <w:rsid w:val="333E74B9"/>
    <w:rsid w:val="333EFB6B"/>
    <w:rsid w:val="3342A51D"/>
    <w:rsid w:val="33437A94"/>
    <w:rsid w:val="3348A5C4"/>
    <w:rsid w:val="334B0449"/>
    <w:rsid w:val="334DB18B"/>
    <w:rsid w:val="33594256"/>
    <w:rsid w:val="335A1367"/>
    <w:rsid w:val="33616215"/>
    <w:rsid w:val="3361C824"/>
    <w:rsid w:val="33629AB3"/>
    <w:rsid w:val="3365744B"/>
    <w:rsid w:val="336574A8"/>
    <w:rsid w:val="336707FE"/>
    <w:rsid w:val="336A29F1"/>
    <w:rsid w:val="336B7173"/>
    <w:rsid w:val="336D0CD4"/>
    <w:rsid w:val="336DC720"/>
    <w:rsid w:val="33714FE5"/>
    <w:rsid w:val="337163F7"/>
    <w:rsid w:val="33735E22"/>
    <w:rsid w:val="3376593C"/>
    <w:rsid w:val="337731F4"/>
    <w:rsid w:val="33784BA2"/>
    <w:rsid w:val="337A222D"/>
    <w:rsid w:val="3383C38E"/>
    <w:rsid w:val="3384B8D1"/>
    <w:rsid w:val="338C37AC"/>
    <w:rsid w:val="338D81D2"/>
    <w:rsid w:val="338EFE6C"/>
    <w:rsid w:val="33903ECF"/>
    <w:rsid w:val="3396BA2D"/>
    <w:rsid w:val="33983F31"/>
    <w:rsid w:val="33999B94"/>
    <w:rsid w:val="339B7237"/>
    <w:rsid w:val="339D1C5C"/>
    <w:rsid w:val="33A29292"/>
    <w:rsid w:val="33A74083"/>
    <w:rsid w:val="33A77A45"/>
    <w:rsid w:val="33A8C027"/>
    <w:rsid w:val="33AB49B6"/>
    <w:rsid w:val="33ABD9E6"/>
    <w:rsid w:val="33AD63B5"/>
    <w:rsid w:val="33B0E356"/>
    <w:rsid w:val="33B3DE79"/>
    <w:rsid w:val="33B63CAB"/>
    <w:rsid w:val="33BC0AFC"/>
    <w:rsid w:val="33BCAB86"/>
    <w:rsid w:val="33BFA883"/>
    <w:rsid w:val="33C499F9"/>
    <w:rsid w:val="33C6FF36"/>
    <w:rsid w:val="33CBA7F2"/>
    <w:rsid w:val="33D37677"/>
    <w:rsid w:val="33D52A7B"/>
    <w:rsid w:val="33D64660"/>
    <w:rsid w:val="33D6C967"/>
    <w:rsid w:val="33DD5DA7"/>
    <w:rsid w:val="33DEEFFB"/>
    <w:rsid w:val="33E12180"/>
    <w:rsid w:val="33E1F282"/>
    <w:rsid w:val="33E4AB04"/>
    <w:rsid w:val="33E5A7AF"/>
    <w:rsid w:val="33F0FFFD"/>
    <w:rsid w:val="33F20721"/>
    <w:rsid w:val="33F2C6F2"/>
    <w:rsid w:val="33F495AC"/>
    <w:rsid w:val="33F719FD"/>
    <w:rsid w:val="33F74120"/>
    <w:rsid w:val="33F87D49"/>
    <w:rsid w:val="33FBF18E"/>
    <w:rsid w:val="33FE3D4F"/>
    <w:rsid w:val="34025117"/>
    <w:rsid w:val="3404360E"/>
    <w:rsid w:val="34072D72"/>
    <w:rsid w:val="3407C126"/>
    <w:rsid w:val="340D7B8E"/>
    <w:rsid w:val="340F7745"/>
    <w:rsid w:val="340FB010"/>
    <w:rsid w:val="3410263B"/>
    <w:rsid w:val="34112548"/>
    <w:rsid w:val="3413B06B"/>
    <w:rsid w:val="34255662"/>
    <w:rsid w:val="34255DA8"/>
    <w:rsid w:val="342A57E3"/>
    <w:rsid w:val="342BE621"/>
    <w:rsid w:val="342C8942"/>
    <w:rsid w:val="34349D38"/>
    <w:rsid w:val="34349EC6"/>
    <w:rsid w:val="343F7243"/>
    <w:rsid w:val="343F8DEB"/>
    <w:rsid w:val="34401902"/>
    <w:rsid w:val="34493947"/>
    <w:rsid w:val="344B062F"/>
    <w:rsid w:val="344B2470"/>
    <w:rsid w:val="344D81C5"/>
    <w:rsid w:val="34510F20"/>
    <w:rsid w:val="3452F27B"/>
    <w:rsid w:val="34550ACC"/>
    <w:rsid w:val="345581D5"/>
    <w:rsid w:val="3456628F"/>
    <w:rsid w:val="3456E957"/>
    <w:rsid w:val="345EBAA7"/>
    <w:rsid w:val="3461BCCA"/>
    <w:rsid w:val="3461F255"/>
    <w:rsid w:val="34631639"/>
    <w:rsid w:val="3468D956"/>
    <w:rsid w:val="346C7557"/>
    <w:rsid w:val="34725E83"/>
    <w:rsid w:val="34759AB7"/>
    <w:rsid w:val="3477FE30"/>
    <w:rsid w:val="347AA80C"/>
    <w:rsid w:val="347FA8B3"/>
    <w:rsid w:val="34807BF7"/>
    <w:rsid w:val="3482F3A7"/>
    <w:rsid w:val="34843819"/>
    <w:rsid w:val="3485D03D"/>
    <w:rsid w:val="3487C715"/>
    <w:rsid w:val="348F5720"/>
    <w:rsid w:val="34944050"/>
    <w:rsid w:val="349962FD"/>
    <w:rsid w:val="349B2BE7"/>
    <w:rsid w:val="34A00208"/>
    <w:rsid w:val="34A12DBF"/>
    <w:rsid w:val="34A30861"/>
    <w:rsid w:val="34A5E117"/>
    <w:rsid w:val="34A8BA2F"/>
    <w:rsid w:val="34A9271C"/>
    <w:rsid w:val="34AAF5CB"/>
    <w:rsid w:val="34AC58F6"/>
    <w:rsid w:val="34AD73DF"/>
    <w:rsid w:val="34AEEE48"/>
    <w:rsid w:val="34B06AE2"/>
    <w:rsid w:val="34B2DC73"/>
    <w:rsid w:val="34B5454B"/>
    <w:rsid w:val="34B5E13F"/>
    <w:rsid w:val="34B86655"/>
    <w:rsid w:val="34B919F3"/>
    <w:rsid w:val="34B970E9"/>
    <w:rsid w:val="34B9AD33"/>
    <w:rsid w:val="34BB58C2"/>
    <w:rsid w:val="34BBAB9A"/>
    <w:rsid w:val="34BC0139"/>
    <w:rsid w:val="34BD770F"/>
    <w:rsid w:val="34C02D76"/>
    <w:rsid w:val="34C2D34F"/>
    <w:rsid w:val="34C78DF3"/>
    <w:rsid w:val="34C7A7EF"/>
    <w:rsid w:val="34CB7B1D"/>
    <w:rsid w:val="34CBB4BC"/>
    <w:rsid w:val="34CD5C1B"/>
    <w:rsid w:val="34D3D5B8"/>
    <w:rsid w:val="34D648BE"/>
    <w:rsid w:val="34D89AC7"/>
    <w:rsid w:val="34DBE759"/>
    <w:rsid w:val="34DD11AF"/>
    <w:rsid w:val="34DEDAB9"/>
    <w:rsid w:val="34DF327A"/>
    <w:rsid w:val="34DF93AD"/>
    <w:rsid w:val="34E069A8"/>
    <w:rsid w:val="34E0F57E"/>
    <w:rsid w:val="34E56962"/>
    <w:rsid w:val="34E92361"/>
    <w:rsid w:val="34EB30FE"/>
    <w:rsid w:val="34ECDD24"/>
    <w:rsid w:val="34EFB274"/>
    <w:rsid w:val="34F042C3"/>
    <w:rsid w:val="34F99DB4"/>
    <w:rsid w:val="3501EC22"/>
    <w:rsid w:val="35026313"/>
    <w:rsid w:val="350A00A5"/>
    <w:rsid w:val="350CBBDB"/>
    <w:rsid w:val="3512568B"/>
    <w:rsid w:val="35151C5E"/>
    <w:rsid w:val="35177DA9"/>
    <w:rsid w:val="35179F46"/>
    <w:rsid w:val="35198CF3"/>
    <w:rsid w:val="351B30DA"/>
    <w:rsid w:val="351C84BE"/>
    <w:rsid w:val="351D4856"/>
    <w:rsid w:val="3520181F"/>
    <w:rsid w:val="35244548"/>
    <w:rsid w:val="352851F7"/>
    <w:rsid w:val="352E2C57"/>
    <w:rsid w:val="353295FA"/>
    <w:rsid w:val="3533B96A"/>
    <w:rsid w:val="3535E4D0"/>
    <w:rsid w:val="3535EE73"/>
    <w:rsid w:val="353BBA2A"/>
    <w:rsid w:val="353C404C"/>
    <w:rsid w:val="353DAC05"/>
    <w:rsid w:val="353F2C77"/>
    <w:rsid w:val="35404959"/>
    <w:rsid w:val="35433F5C"/>
    <w:rsid w:val="3550C9EA"/>
    <w:rsid w:val="35566B50"/>
    <w:rsid w:val="3557A40A"/>
    <w:rsid w:val="3557E1E2"/>
    <w:rsid w:val="355C0599"/>
    <w:rsid w:val="355D8625"/>
    <w:rsid w:val="35613E50"/>
    <w:rsid w:val="3565D873"/>
    <w:rsid w:val="356934A0"/>
    <w:rsid w:val="356AEAC3"/>
    <w:rsid w:val="356E7745"/>
    <w:rsid w:val="3574DBAA"/>
    <w:rsid w:val="3579B3E4"/>
    <w:rsid w:val="357A4FB8"/>
    <w:rsid w:val="357B92AA"/>
    <w:rsid w:val="3582777C"/>
    <w:rsid w:val="358562A7"/>
    <w:rsid w:val="3586C57F"/>
    <w:rsid w:val="35876799"/>
    <w:rsid w:val="358CA9CA"/>
    <w:rsid w:val="358CD92B"/>
    <w:rsid w:val="358DAED6"/>
    <w:rsid w:val="359124D7"/>
    <w:rsid w:val="359221D0"/>
    <w:rsid w:val="3598AE1E"/>
    <w:rsid w:val="359B4F94"/>
    <w:rsid w:val="359C9578"/>
    <w:rsid w:val="359D4CD2"/>
    <w:rsid w:val="359DF6F8"/>
    <w:rsid w:val="359F447C"/>
    <w:rsid w:val="35A0AAD9"/>
    <w:rsid w:val="35A6FD62"/>
    <w:rsid w:val="35AABC98"/>
    <w:rsid w:val="35AABD48"/>
    <w:rsid w:val="35B5C0D6"/>
    <w:rsid w:val="35B65B88"/>
    <w:rsid w:val="35C4709F"/>
    <w:rsid w:val="35C59506"/>
    <w:rsid w:val="35C6B743"/>
    <w:rsid w:val="35CB8C50"/>
    <w:rsid w:val="35CF89EF"/>
    <w:rsid w:val="35D50077"/>
    <w:rsid w:val="35DFFFD6"/>
    <w:rsid w:val="35E31E7D"/>
    <w:rsid w:val="35E44FD9"/>
    <w:rsid w:val="35E6B9DA"/>
    <w:rsid w:val="35E8B81B"/>
    <w:rsid w:val="35E9D18D"/>
    <w:rsid w:val="35EB7326"/>
    <w:rsid w:val="35F4E396"/>
    <w:rsid w:val="35F87D18"/>
    <w:rsid w:val="35FFF8FF"/>
    <w:rsid w:val="36011AB3"/>
    <w:rsid w:val="3602EB42"/>
    <w:rsid w:val="360C8500"/>
    <w:rsid w:val="360F6044"/>
    <w:rsid w:val="3611D24E"/>
    <w:rsid w:val="36166D9C"/>
    <w:rsid w:val="3617248C"/>
    <w:rsid w:val="361CED14"/>
    <w:rsid w:val="361FE652"/>
    <w:rsid w:val="3620B61C"/>
    <w:rsid w:val="36211687"/>
    <w:rsid w:val="362515D3"/>
    <w:rsid w:val="36260AD4"/>
    <w:rsid w:val="3626F214"/>
    <w:rsid w:val="36281E12"/>
    <w:rsid w:val="36293A5A"/>
    <w:rsid w:val="362C216D"/>
    <w:rsid w:val="3636998E"/>
    <w:rsid w:val="363A3ECE"/>
    <w:rsid w:val="363F28DF"/>
    <w:rsid w:val="363F938E"/>
    <w:rsid w:val="36427600"/>
    <w:rsid w:val="36436534"/>
    <w:rsid w:val="364A49B3"/>
    <w:rsid w:val="364DD795"/>
    <w:rsid w:val="364ECFBE"/>
    <w:rsid w:val="364ED5A1"/>
    <w:rsid w:val="36528E4A"/>
    <w:rsid w:val="36580456"/>
    <w:rsid w:val="36588858"/>
    <w:rsid w:val="3658D49C"/>
    <w:rsid w:val="365C7D2E"/>
    <w:rsid w:val="365E8362"/>
    <w:rsid w:val="366FD893"/>
    <w:rsid w:val="367352CC"/>
    <w:rsid w:val="3673AB2C"/>
    <w:rsid w:val="3678A351"/>
    <w:rsid w:val="367AB39D"/>
    <w:rsid w:val="367D833A"/>
    <w:rsid w:val="367E9EE7"/>
    <w:rsid w:val="3689B27F"/>
    <w:rsid w:val="368AF25B"/>
    <w:rsid w:val="368C56B6"/>
    <w:rsid w:val="368CA008"/>
    <w:rsid w:val="368DAEB0"/>
    <w:rsid w:val="3692736D"/>
    <w:rsid w:val="369762D5"/>
    <w:rsid w:val="369797E7"/>
    <w:rsid w:val="36980FDB"/>
    <w:rsid w:val="369A3472"/>
    <w:rsid w:val="369A5C2A"/>
    <w:rsid w:val="369B1562"/>
    <w:rsid w:val="36A06E57"/>
    <w:rsid w:val="36A15F32"/>
    <w:rsid w:val="36A43C34"/>
    <w:rsid w:val="36A73959"/>
    <w:rsid w:val="36A9B841"/>
    <w:rsid w:val="36AD36CA"/>
    <w:rsid w:val="36AF9C11"/>
    <w:rsid w:val="36B28548"/>
    <w:rsid w:val="36B36545"/>
    <w:rsid w:val="36B42240"/>
    <w:rsid w:val="36B93F26"/>
    <w:rsid w:val="36BB4AEB"/>
    <w:rsid w:val="36BDA74F"/>
    <w:rsid w:val="36BF53BE"/>
    <w:rsid w:val="36C16A1A"/>
    <w:rsid w:val="36C1B953"/>
    <w:rsid w:val="36C29544"/>
    <w:rsid w:val="36C61777"/>
    <w:rsid w:val="36CD9876"/>
    <w:rsid w:val="36CDF495"/>
    <w:rsid w:val="36D381EE"/>
    <w:rsid w:val="36D74C66"/>
    <w:rsid w:val="36D8C71B"/>
    <w:rsid w:val="36DF9059"/>
    <w:rsid w:val="36E097E6"/>
    <w:rsid w:val="36E1440C"/>
    <w:rsid w:val="36E4CBAE"/>
    <w:rsid w:val="36E4E9F6"/>
    <w:rsid w:val="36E748A2"/>
    <w:rsid w:val="36E8B325"/>
    <w:rsid w:val="36EF06C3"/>
    <w:rsid w:val="36F305B8"/>
    <w:rsid w:val="36F7E835"/>
    <w:rsid w:val="36F96E51"/>
    <w:rsid w:val="3705C356"/>
    <w:rsid w:val="3706C0C8"/>
    <w:rsid w:val="3706DC76"/>
    <w:rsid w:val="3706E609"/>
    <w:rsid w:val="37077326"/>
    <w:rsid w:val="3708E37C"/>
    <w:rsid w:val="370BE081"/>
    <w:rsid w:val="370D7463"/>
    <w:rsid w:val="370E9FCF"/>
    <w:rsid w:val="370F7C93"/>
    <w:rsid w:val="3714C0E5"/>
    <w:rsid w:val="3714C750"/>
    <w:rsid w:val="3714D9C1"/>
    <w:rsid w:val="3715580D"/>
    <w:rsid w:val="3716606D"/>
    <w:rsid w:val="37180F6C"/>
    <w:rsid w:val="3718E214"/>
    <w:rsid w:val="371A562A"/>
    <w:rsid w:val="37254542"/>
    <w:rsid w:val="37279663"/>
    <w:rsid w:val="3727C3C4"/>
    <w:rsid w:val="3729BE57"/>
    <w:rsid w:val="372A7687"/>
    <w:rsid w:val="372C51FF"/>
    <w:rsid w:val="372F1B7A"/>
    <w:rsid w:val="37314CD4"/>
    <w:rsid w:val="37338E33"/>
    <w:rsid w:val="373488B5"/>
    <w:rsid w:val="37362A46"/>
    <w:rsid w:val="3737E418"/>
    <w:rsid w:val="37390539"/>
    <w:rsid w:val="373950BB"/>
    <w:rsid w:val="374133CE"/>
    <w:rsid w:val="374B38E4"/>
    <w:rsid w:val="374BDD25"/>
    <w:rsid w:val="37518827"/>
    <w:rsid w:val="37530C62"/>
    <w:rsid w:val="3756FBA5"/>
    <w:rsid w:val="375AF1A3"/>
    <w:rsid w:val="375EA443"/>
    <w:rsid w:val="37632D2A"/>
    <w:rsid w:val="37642439"/>
    <w:rsid w:val="3767FA5C"/>
    <w:rsid w:val="376AA3DA"/>
    <w:rsid w:val="376BE0D1"/>
    <w:rsid w:val="376DA1A0"/>
    <w:rsid w:val="376FAE4C"/>
    <w:rsid w:val="37711520"/>
    <w:rsid w:val="3772D425"/>
    <w:rsid w:val="3777EFAE"/>
    <w:rsid w:val="377D3B5F"/>
    <w:rsid w:val="377E0EC8"/>
    <w:rsid w:val="3783C93A"/>
    <w:rsid w:val="3789679B"/>
    <w:rsid w:val="378B688E"/>
    <w:rsid w:val="378E0D28"/>
    <w:rsid w:val="3790AE5C"/>
    <w:rsid w:val="3797711B"/>
    <w:rsid w:val="379ABBC5"/>
    <w:rsid w:val="379E236A"/>
    <w:rsid w:val="379EBF7C"/>
    <w:rsid w:val="379F87B6"/>
    <w:rsid w:val="37A00F1E"/>
    <w:rsid w:val="37A0E13A"/>
    <w:rsid w:val="37A112CC"/>
    <w:rsid w:val="37A4837C"/>
    <w:rsid w:val="37A518DD"/>
    <w:rsid w:val="37A6537A"/>
    <w:rsid w:val="37A717D2"/>
    <w:rsid w:val="37A76178"/>
    <w:rsid w:val="37AB0E17"/>
    <w:rsid w:val="37AB696C"/>
    <w:rsid w:val="37ABDDE5"/>
    <w:rsid w:val="37ACC921"/>
    <w:rsid w:val="37AEB1C1"/>
    <w:rsid w:val="37B001F0"/>
    <w:rsid w:val="37B257EE"/>
    <w:rsid w:val="37B29CB7"/>
    <w:rsid w:val="37B3BDAA"/>
    <w:rsid w:val="37B3F9BC"/>
    <w:rsid w:val="37B62B5D"/>
    <w:rsid w:val="37B6BB90"/>
    <w:rsid w:val="37B94725"/>
    <w:rsid w:val="37BA3CAB"/>
    <w:rsid w:val="37BB679C"/>
    <w:rsid w:val="37BFF925"/>
    <w:rsid w:val="37C13E5A"/>
    <w:rsid w:val="37C1960D"/>
    <w:rsid w:val="37C33562"/>
    <w:rsid w:val="37C65A2B"/>
    <w:rsid w:val="37C82E4B"/>
    <w:rsid w:val="37CF1A30"/>
    <w:rsid w:val="37CF2267"/>
    <w:rsid w:val="37D26EEC"/>
    <w:rsid w:val="37D57D17"/>
    <w:rsid w:val="37D79021"/>
    <w:rsid w:val="37D81844"/>
    <w:rsid w:val="37D86BBF"/>
    <w:rsid w:val="37E2FDA0"/>
    <w:rsid w:val="37E3063A"/>
    <w:rsid w:val="37E76E09"/>
    <w:rsid w:val="37E850A0"/>
    <w:rsid w:val="37E95622"/>
    <w:rsid w:val="37E97028"/>
    <w:rsid w:val="37EB8646"/>
    <w:rsid w:val="37EFD0AE"/>
    <w:rsid w:val="37F3AD24"/>
    <w:rsid w:val="37F4B0E4"/>
    <w:rsid w:val="37F4B1AA"/>
    <w:rsid w:val="37F53A88"/>
    <w:rsid w:val="37F92273"/>
    <w:rsid w:val="37F93B78"/>
    <w:rsid w:val="37F9F77A"/>
    <w:rsid w:val="37FAAEF6"/>
    <w:rsid w:val="37FB720A"/>
    <w:rsid w:val="37FE2C53"/>
    <w:rsid w:val="38013277"/>
    <w:rsid w:val="3809089F"/>
    <w:rsid w:val="380AC6E1"/>
    <w:rsid w:val="380BFC1F"/>
    <w:rsid w:val="380D7A65"/>
    <w:rsid w:val="380E0282"/>
    <w:rsid w:val="381088D5"/>
    <w:rsid w:val="3817D73A"/>
    <w:rsid w:val="3818120D"/>
    <w:rsid w:val="381C037F"/>
    <w:rsid w:val="381CBB5C"/>
    <w:rsid w:val="381F2822"/>
    <w:rsid w:val="382260CB"/>
    <w:rsid w:val="38238538"/>
    <w:rsid w:val="3826DD15"/>
    <w:rsid w:val="382D0FA7"/>
    <w:rsid w:val="382F0F20"/>
    <w:rsid w:val="3835BEF2"/>
    <w:rsid w:val="383793B1"/>
    <w:rsid w:val="383A8B12"/>
    <w:rsid w:val="383EAD4B"/>
    <w:rsid w:val="38438787"/>
    <w:rsid w:val="3844D33F"/>
    <w:rsid w:val="3846CFB4"/>
    <w:rsid w:val="38470E84"/>
    <w:rsid w:val="384787E4"/>
    <w:rsid w:val="384B8BE1"/>
    <w:rsid w:val="384B9C66"/>
    <w:rsid w:val="384FD625"/>
    <w:rsid w:val="384FDF24"/>
    <w:rsid w:val="38554C37"/>
    <w:rsid w:val="3856E8D0"/>
    <w:rsid w:val="3859CBF4"/>
    <w:rsid w:val="385C1F1E"/>
    <w:rsid w:val="385F38F9"/>
    <w:rsid w:val="385F58EC"/>
    <w:rsid w:val="3860EF98"/>
    <w:rsid w:val="3867981B"/>
    <w:rsid w:val="3868A194"/>
    <w:rsid w:val="3868EAE5"/>
    <w:rsid w:val="3869E608"/>
    <w:rsid w:val="386B749D"/>
    <w:rsid w:val="386D3D31"/>
    <w:rsid w:val="386EDAF9"/>
    <w:rsid w:val="3870CA2A"/>
    <w:rsid w:val="3870EDB8"/>
    <w:rsid w:val="3875A3EE"/>
    <w:rsid w:val="3875FAF9"/>
    <w:rsid w:val="38786114"/>
    <w:rsid w:val="387AD7A6"/>
    <w:rsid w:val="38812D00"/>
    <w:rsid w:val="38840FB4"/>
    <w:rsid w:val="3891A244"/>
    <w:rsid w:val="38929D3B"/>
    <w:rsid w:val="3892BF7D"/>
    <w:rsid w:val="389B99E1"/>
    <w:rsid w:val="389BB950"/>
    <w:rsid w:val="38A1A28D"/>
    <w:rsid w:val="38A5A608"/>
    <w:rsid w:val="38A6AE27"/>
    <w:rsid w:val="38A77B56"/>
    <w:rsid w:val="38AADF67"/>
    <w:rsid w:val="38B2A4FE"/>
    <w:rsid w:val="38BD20B0"/>
    <w:rsid w:val="38BF4DEE"/>
    <w:rsid w:val="38C27627"/>
    <w:rsid w:val="38C4C87C"/>
    <w:rsid w:val="38C52973"/>
    <w:rsid w:val="38C89CDF"/>
    <w:rsid w:val="38C8AD68"/>
    <w:rsid w:val="38C8B718"/>
    <w:rsid w:val="38C975CF"/>
    <w:rsid w:val="38D1DE71"/>
    <w:rsid w:val="38D4900F"/>
    <w:rsid w:val="38D6C0C6"/>
    <w:rsid w:val="38D7C464"/>
    <w:rsid w:val="38DAE99D"/>
    <w:rsid w:val="38DF0A09"/>
    <w:rsid w:val="38E8ECFB"/>
    <w:rsid w:val="38EB9090"/>
    <w:rsid w:val="38ECC9B9"/>
    <w:rsid w:val="38EFC6A3"/>
    <w:rsid w:val="38F27322"/>
    <w:rsid w:val="38F31008"/>
    <w:rsid w:val="38F6D8C7"/>
    <w:rsid w:val="38F8AA30"/>
    <w:rsid w:val="38FB7279"/>
    <w:rsid w:val="38FDAD3A"/>
    <w:rsid w:val="38FEAB88"/>
    <w:rsid w:val="39012EB3"/>
    <w:rsid w:val="39037313"/>
    <w:rsid w:val="3904B9D9"/>
    <w:rsid w:val="39075848"/>
    <w:rsid w:val="39082E19"/>
    <w:rsid w:val="390ACA71"/>
    <w:rsid w:val="39109D02"/>
    <w:rsid w:val="3910A00B"/>
    <w:rsid w:val="3910C6B0"/>
    <w:rsid w:val="3911A279"/>
    <w:rsid w:val="39125039"/>
    <w:rsid w:val="3915CD3F"/>
    <w:rsid w:val="3917F4DC"/>
    <w:rsid w:val="391B05A2"/>
    <w:rsid w:val="391CA2A6"/>
    <w:rsid w:val="3920F50C"/>
    <w:rsid w:val="39222943"/>
    <w:rsid w:val="39242F32"/>
    <w:rsid w:val="39289570"/>
    <w:rsid w:val="39295CA0"/>
    <w:rsid w:val="392B96CF"/>
    <w:rsid w:val="392CA18D"/>
    <w:rsid w:val="392CF8CB"/>
    <w:rsid w:val="392DECBB"/>
    <w:rsid w:val="392F4BA6"/>
    <w:rsid w:val="3931D3DD"/>
    <w:rsid w:val="3934C89E"/>
    <w:rsid w:val="3936F420"/>
    <w:rsid w:val="393794F8"/>
    <w:rsid w:val="393953CC"/>
    <w:rsid w:val="3939D5DA"/>
    <w:rsid w:val="393B132E"/>
    <w:rsid w:val="393B6476"/>
    <w:rsid w:val="393CCF96"/>
    <w:rsid w:val="393DE377"/>
    <w:rsid w:val="393E481D"/>
    <w:rsid w:val="393F3686"/>
    <w:rsid w:val="393F5145"/>
    <w:rsid w:val="3940E557"/>
    <w:rsid w:val="3942178F"/>
    <w:rsid w:val="394331DA"/>
    <w:rsid w:val="3946B5F0"/>
    <w:rsid w:val="39496FED"/>
    <w:rsid w:val="394EAA43"/>
    <w:rsid w:val="394FC5A3"/>
    <w:rsid w:val="39535240"/>
    <w:rsid w:val="395377A7"/>
    <w:rsid w:val="39556664"/>
    <w:rsid w:val="3959A302"/>
    <w:rsid w:val="3960D323"/>
    <w:rsid w:val="3963AC56"/>
    <w:rsid w:val="3964795A"/>
    <w:rsid w:val="3964C75D"/>
    <w:rsid w:val="396683D7"/>
    <w:rsid w:val="39675D45"/>
    <w:rsid w:val="396A8F8C"/>
    <w:rsid w:val="396C12D2"/>
    <w:rsid w:val="396CFE58"/>
    <w:rsid w:val="3972DFF1"/>
    <w:rsid w:val="397A19DC"/>
    <w:rsid w:val="397EB885"/>
    <w:rsid w:val="397ED7F3"/>
    <w:rsid w:val="397F6348"/>
    <w:rsid w:val="39835D9D"/>
    <w:rsid w:val="398757DD"/>
    <w:rsid w:val="398832ED"/>
    <w:rsid w:val="39888895"/>
    <w:rsid w:val="3990D398"/>
    <w:rsid w:val="3990F1D0"/>
    <w:rsid w:val="3997DB9D"/>
    <w:rsid w:val="399B73A9"/>
    <w:rsid w:val="399FD325"/>
    <w:rsid w:val="39A0A96D"/>
    <w:rsid w:val="39A49AB3"/>
    <w:rsid w:val="39A5CEA2"/>
    <w:rsid w:val="39AA4F15"/>
    <w:rsid w:val="39AB2A9E"/>
    <w:rsid w:val="39ABE3E8"/>
    <w:rsid w:val="39AF3509"/>
    <w:rsid w:val="39B1B0F7"/>
    <w:rsid w:val="39B370E5"/>
    <w:rsid w:val="39B3E120"/>
    <w:rsid w:val="39B68A68"/>
    <w:rsid w:val="39BA1E85"/>
    <w:rsid w:val="39C2270F"/>
    <w:rsid w:val="39C81120"/>
    <w:rsid w:val="39CAA308"/>
    <w:rsid w:val="39CC40B6"/>
    <w:rsid w:val="39CF2C54"/>
    <w:rsid w:val="39D6D39D"/>
    <w:rsid w:val="39DA667E"/>
    <w:rsid w:val="39DB1A45"/>
    <w:rsid w:val="39DE0975"/>
    <w:rsid w:val="39DFA525"/>
    <w:rsid w:val="39E35A98"/>
    <w:rsid w:val="39E3B27F"/>
    <w:rsid w:val="39E47A1A"/>
    <w:rsid w:val="39E651F6"/>
    <w:rsid w:val="39E71068"/>
    <w:rsid w:val="39E7ABDF"/>
    <w:rsid w:val="39F2EBB0"/>
    <w:rsid w:val="39F8702E"/>
    <w:rsid w:val="39FC638B"/>
    <w:rsid w:val="39FCEAF6"/>
    <w:rsid w:val="39FE1538"/>
    <w:rsid w:val="39FF1371"/>
    <w:rsid w:val="39FF1E19"/>
    <w:rsid w:val="3A050D20"/>
    <w:rsid w:val="3A0976E3"/>
    <w:rsid w:val="3A104F87"/>
    <w:rsid w:val="3A11B1C3"/>
    <w:rsid w:val="3A120674"/>
    <w:rsid w:val="3A139502"/>
    <w:rsid w:val="3A13C8EA"/>
    <w:rsid w:val="3A1499C8"/>
    <w:rsid w:val="3A18DDB6"/>
    <w:rsid w:val="3A1EE90A"/>
    <w:rsid w:val="3A20925A"/>
    <w:rsid w:val="3A20E24B"/>
    <w:rsid w:val="3A22060B"/>
    <w:rsid w:val="3A2493F9"/>
    <w:rsid w:val="3A296599"/>
    <w:rsid w:val="3A29A982"/>
    <w:rsid w:val="3A2A919B"/>
    <w:rsid w:val="3A316B13"/>
    <w:rsid w:val="3A31AA79"/>
    <w:rsid w:val="3A337D97"/>
    <w:rsid w:val="3A36FEC6"/>
    <w:rsid w:val="3A3AFBB7"/>
    <w:rsid w:val="3A3C8ED6"/>
    <w:rsid w:val="3A428A23"/>
    <w:rsid w:val="3A46AE61"/>
    <w:rsid w:val="3A470C11"/>
    <w:rsid w:val="3A47F0C4"/>
    <w:rsid w:val="3A4CFADC"/>
    <w:rsid w:val="3A4E5AB6"/>
    <w:rsid w:val="3A4EF30E"/>
    <w:rsid w:val="3A58FB50"/>
    <w:rsid w:val="3A59CF71"/>
    <w:rsid w:val="3A5AF2AD"/>
    <w:rsid w:val="3A5EFCED"/>
    <w:rsid w:val="3A5FB3D9"/>
    <w:rsid w:val="3A601BF9"/>
    <w:rsid w:val="3A693BBF"/>
    <w:rsid w:val="3A722AE4"/>
    <w:rsid w:val="3A738B86"/>
    <w:rsid w:val="3A76CD5E"/>
    <w:rsid w:val="3A7728AA"/>
    <w:rsid w:val="3A7A07F2"/>
    <w:rsid w:val="3A7B647B"/>
    <w:rsid w:val="3A7D4575"/>
    <w:rsid w:val="3A81D001"/>
    <w:rsid w:val="3A82E46D"/>
    <w:rsid w:val="3A85E1FB"/>
    <w:rsid w:val="3A87D883"/>
    <w:rsid w:val="3A8F1732"/>
    <w:rsid w:val="3A8FA591"/>
    <w:rsid w:val="3A924C7F"/>
    <w:rsid w:val="3A94DFF6"/>
    <w:rsid w:val="3A9667D3"/>
    <w:rsid w:val="3A99AE30"/>
    <w:rsid w:val="3A9F3B88"/>
    <w:rsid w:val="3AA00681"/>
    <w:rsid w:val="3AA4E15C"/>
    <w:rsid w:val="3AA81FBE"/>
    <w:rsid w:val="3AAA721C"/>
    <w:rsid w:val="3AAAAA54"/>
    <w:rsid w:val="3AABB563"/>
    <w:rsid w:val="3AAE7156"/>
    <w:rsid w:val="3AB0B459"/>
    <w:rsid w:val="3AB64026"/>
    <w:rsid w:val="3ABAEC29"/>
    <w:rsid w:val="3AC9A855"/>
    <w:rsid w:val="3AD07A53"/>
    <w:rsid w:val="3AD19C63"/>
    <w:rsid w:val="3AD755E6"/>
    <w:rsid w:val="3AD94D76"/>
    <w:rsid w:val="3ADEE9CB"/>
    <w:rsid w:val="3ADF2E25"/>
    <w:rsid w:val="3ADF3B50"/>
    <w:rsid w:val="3AE039C1"/>
    <w:rsid w:val="3AE8391D"/>
    <w:rsid w:val="3AEA9AFF"/>
    <w:rsid w:val="3AEB371C"/>
    <w:rsid w:val="3AEB6652"/>
    <w:rsid w:val="3AEC99E6"/>
    <w:rsid w:val="3AEEC7AA"/>
    <w:rsid w:val="3AF04401"/>
    <w:rsid w:val="3AF5896A"/>
    <w:rsid w:val="3AF66811"/>
    <w:rsid w:val="3AF66A4E"/>
    <w:rsid w:val="3AF72804"/>
    <w:rsid w:val="3AF79F69"/>
    <w:rsid w:val="3AF7C713"/>
    <w:rsid w:val="3AF89E18"/>
    <w:rsid w:val="3B01D0C7"/>
    <w:rsid w:val="3B07F4F0"/>
    <w:rsid w:val="3B0BF558"/>
    <w:rsid w:val="3B0F2DB5"/>
    <w:rsid w:val="3B11ED3B"/>
    <w:rsid w:val="3B132543"/>
    <w:rsid w:val="3B19B14B"/>
    <w:rsid w:val="3B1BD567"/>
    <w:rsid w:val="3B21C54B"/>
    <w:rsid w:val="3B298A6C"/>
    <w:rsid w:val="3B34E8C5"/>
    <w:rsid w:val="3B3DCA37"/>
    <w:rsid w:val="3B3DF802"/>
    <w:rsid w:val="3B3F3DFA"/>
    <w:rsid w:val="3B3F3E8C"/>
    <w:rsid w:val="3B41DEB7"/>
    <w:rsid w:val="3B4E6D7B"/>
    <w:rsid w:val="3B4F8CE7"/>
    <w:rsid w:val="3B531D89"/>
    <w:rsid w:val="3B549760"/>
    <w:rsid w:val="3B550223"/>
    <w:rsid w:val="3B59AD18"/>
    <w:rsid w:val="3B60EC15"/>
    <w:rsid w:val="3B667211"/>
    <w:rsid w:val="3B668CEF"/>
    <w:rsid w:val="3B680978"/>
    <w:rsid w:val="3B695A0E"/>
    <w:rsid w:val="3B6B4ED5"/>
    <w:rsid w:val="3B70663D"/>
    <w:rsid w:val="3B719026"/>
    <w:rsid w:val="3B749338"/>
    <w:rsid w:val="3B7B4453"/>
    <w:rsid w:val="3B7E328B"/>
    <w:rsid w:val="3B7F2371"/>
    <w:rsid w:val="3B81D837"/>
    <w:rsid w:val="3B840A13"/>
    <w:rsid w:val="3B89BE33"/>
    <w:rsid w:val="3B8C4E01"/>
    <w:rsid w:val="3B90FA09"/>
    <w:rsid w:val="3B94F1A7"/>
    <w:rsid w:val="3B95A656"/>
    <w:rsid w:val="3B9ABFEB"/>
    <w:rsid w:val="3B9AF603"/>
    <w:rsid w:val="3B9B5202"/>
    <w:rsid w:val="3B9BB906"/>
    <w:rsid w:val="3B9F3175"/>
    <w:rsid w:val="3B9FF3B6"/>
    <w:rsid w:val="3BA34B9E"/>
    <w:rsid w:val="3BA37D90"/>
    <w:rsid w:val="3BA47F41"/>
    <w:rsid w:val="3BA5CA22"/>
    <w:rsid w:val="3BA9CAE0"/>
    <w:rsid w:val="3BAA95FA"/>
    <w:rsid w:val="3BAAFCF5"/>
    <w:rsid w:val="3BAB069D"/>
    <w:rsid w:val="3BAB4E79"/>
    <w:rsid w:val="3BAD6FD7"/>
    <w:rsid w:val="3BB63196"/>
    <w:rsid w:val="3BBD6E1A"/>
    <w:rsid w:val="3BBE042F"/>
    <w:rsid w:val="3BC0DED4"/>
    <w:rsid w:val="3BC16B84"/>
    <w:rsid w:val="3BC1772A"/>
    <w:rsid w:val="3BC6B50B"/>
    <w:rsid w:val="3BC6D3CB"/>
    <w:rsid w:val="3BC9F135"/>
    <w:rsid w:val="3BCB4353"/>
    <w:rsid w:val="3BCF8F62"/>
    <w:rsid w:val="3BD3E660"/>
    <w:rsid w:val="3BD683A2"/>
    <w:rsid w:val="3BDF6847"/>
    <w:rsid w:val="3BE8EFB8"/>
    <w:rsid w:val="3BF2D9BE"/>
    <w:rsid w:val="3BF60128"/>
    <w:rsid w:val="3BF7BC16"/>
    <w:rsid w:val="3BFC7020"/>
    <w:rsid w:val="3BFEE251"/>
    <w:rsid w:val="3BFFC49D"/>
    <w:rsid w:val="3C0223D6"/>
    <w:rsid w:val="3C039A0E"/>
    <w:rsid w:val="3C046B89"/>
    <w:rsid w:val="3C0B9BF8"/>
    <w:rsid w:val="3C0F9D83"/>
    <w:rsid w:val="3C1686CF"/>
    <w:rsid w:val="3C175DE3"/>
    <w:rsid w:val="3C18BA1C"/>
    <w:rsid w:val="3C1F1FF0"/>
    <w:rsid w:val="3C20720F"/>
    <w:rsid w:val="3C20EFE8"/>
    <w:rsid w:val="3C23165C"/>
    <w:rsid w:val="3C2AA0FA"/>
    <w:rsid w:val="3C2BF338"/>
    <w:rsid w:val="3C300143"/>
    <w:rsid w:val="3C328682"/>
    <w:rsid w:val="3C38BD59"/>
    <w:rsid w:val="3C3B0A77"/>
    <w:rsid w:val="3C3B9F5C"/>
    <w:rsid w:val="3C3F6667"/>
    <w:rsid w:val="3C414D16"/>
    <w:rsid w:val="3C43CEAB"/>
    <w:rsid w:val="3C4440C4"/>
    <w:rsid w:val="3C46B4F3"/>
    <w:rsid w:val="3C5430FA"/>
    <w:rsid w:val="3C5520F9"/>
    <w:rsid w:val="3C57345C"/>
    <w:rsid w:val="3C586A18"/>
    <w:rsid w:val="3C586D32"/>
    <w:rsid w:val="3C5893D1"/>
    <w:rsid w:val="3C590360"/>
    <w:rsid w:val="3C5AF285"/>
    <w:rsid w:val="3C5B065D"/>
    <w:rsid w:val="3C5BE03D"/>
    <w:rsid w:val="3C5CD806"/>
    <w:rsid w:val="3C5EB156"/>
    <w:rsid w:val="3C5F0491"/>
    <w:rsid w:val="3C60FE44"/>
    <w:rsid w:val="3C63494B"/>
    <w:rsid w:val="3C6E5E40"/>
    <w:rsid w:val="3C6E9EA3"/>
    <w:rsid w:val="3C72240B"/>
    <w:rsid w:val="3C7773C1"/>
    <w:rsid w:val="3C7ABB23"/>
    <w:rsid w:val="3C7ADEF9"/>
    <w:rsid w:val="3C80B859"/>
    <w:rsid w:val="3C8117A1"/>
    <w:rsid w:val="3C820895"/>
    <w:rsid w:val="3C84ED9C"/>
    <w:rsid w:val="3C896D34"/>
    <w:rsid w:val="3C8DCF1D"/>
    <w:rsid w:val="3C8FD1A0"/>
    <w:rsid w:val="3C960C93"/>
    <w:rsid w:val="3C9616DC"/>
    <w:rsid w:val="3C9D4EE5"/>
    <w:rsid w:val="3CA3C6C0"/>
    <w:rsid w:val="3CA3E824"/>
    <w:rsid w:val="3CA60AEE"/>
    <w:rsid w:val="3CA67461"/>
    <w:rsid w:val="3CA9557C"/>
    <w:rsid w:val="3CA96CB9"/>
    <w:rsid w:val="3CA9C6FD"/>
    <w:rsid w:val="3CAB5778"/>
    <w:rsid w:val="3CAD5B2E"/>
    <w:rsid w:val="3CADE4B9"/>
    <w:rsid w:val="3CB58AAE"/>
    <w:rsid w:val="3CB66122"/>
    <w:rsid w:val="3CB6B499"/>
    <w:rsid w:val="3CBABE5E"/>
    <w:rsid w:val="3CBD0EAD"/>
    <w:rsid w:val="3CC15822"/>
    <w:rsid w:val="3CC1C9BC"/>
    <w:rsid w:val="3CC21E3E"/>
    <w:rsid w:val="3CC4ADE8"/>
    <w:rsid w:val="3CC5C551"/>
    <w:rsid w:val="3CC857D3"/>
    <w:rsid w:val="3CCBEAAF"/>
    <w:rsid w:val="3CD06C2B"/>
    <w:rsid w:val="3CD0B4DC"/>
    <w:rsid w:val="3CD341D2"/>
    <w:rsid w:val="3CD9AF60"/>
    <w:rsid w:val="3CDBA654"/>
    <w:rsid w:val="3CDF18F0"/>
    <w:rsid w:val="3CE0828C"/>
    <w:rsid w:val="3CE3AAA5"/>
    <w:rsid w:val="3CE3C52F"/>
    <w:rsid w:val="3CE53DC2"/>
    <w:rsid w:val="3CE935BD"/>
    <w:rsid w:val="3CEB2FBF"/>
    <w:rsid w:val="3CEB4FBA"/>
    <w:rsid w:val="3CEBCD17"/>
    <w:rsid w:val="3CEEF452"/>
    <w:rsid w:val="3CF3A9C1"/>
    <w:rsid w:val="3CF3AC6C"/>
    <w:rsid w:val="3CF8D587"/>
    <w:rsid w:val="3CFB28BC"/>
    <w:rsid w:val="3CFB3BCC"/>
    <w:rsid w:val="3CFBC6B8"/>
    <w:rsid w:val="3CFC3C51"/>
    <w:rsid w:val="3CFF57AD"/>
    <w:rsid w:val="3D044E38"/>
    <w:rsid w:val="3D10E837"/>
    <w:rsid w:val="3D13F408"/>
    <w:rsid w:val="3D14F824"/>
    <w:rsid w:val="3D167032"/>
    <w:rsid w:val="3D168496"/>
    <w:rsid w:val="3D17879D"/>
    <w:rsid w:val="3D1CDD3F"/>
    <w:rsid w:val="3D1E8C39"/>
    <w:rsid w:val="3D259E70"/>
    <w:rsid w:val="3D2AA625"/>
    <w:rsid w:val="3D2EC010"/>
    <w:rsid w:val="3D2FBE30"/>
    <w:rsid w:val="3D3050C8"/>
    <w:rsid w:val="3D30AA4A"/>
    <w:rsid w:val="3D39E0B3"/>
    <w:rsid w:val="3D40F0CC"/>
    <w:rsid w:val="3D422B55"/>
    <w:rsid w:val="3D4277EB"/>
    <w:rsid w:val="3D437C8D"/>
    <w:rsid w:val="3D46C0D8"/>
    <w:rsid w:val="3D4BD952"/>
    <w:rsid w:val="3D50E503"/>
    <w:rsid w:val="3D5256E6"/>
    <w:rsid w:val="3D5A16D6"/>
    <w:rsid w:val="3D5A9A24"/>
    <w:rsid w:val="3D5D0076"/>
    <w:rsid w:val="3D66C339"/>
    <w:rsid w:val="3D6820B3"/>
    <w:rsid w:val="3D6840C5"/>
    <w:rsid w:val="3D6A6A6C"/>
    <w:rsid w:val="3D6C9CF8"/>
    <w:rsid w:val="3D6DCC80"/>
    <w:rsid w:val="3D78F919"/>
    <w:rsid w:val="3D7A78DC"/>
    <w:rsid w:val="3D81E2A7"/>
    <w:rsid w:val="3D8331DD"/>
    <w:rsid w:val="3D83EC48"/>
    <w:rsid w:val="3D84B21C"/>
    <w:rsid w:val="3D8556AC"/>
    <w:rsid w:val="3D86C123"/>
    <w:rsid w:val="3D87688B"/>
    <w:rsid w:val="3D87D491"/>
    <w:rsid w:val="3D8AD4DB"/>
    <w:rsid w:val="3D8C357B"/>
    <w:rsid w:val="3D8E24C4"/>
    <w:rsid w:val="3D914616"/>
    <w:rsid w:val="3D928E58"/>
    <w:rsid w:val="3D937EBB"/>
    <w:rsid w:val="3D9EBDBF"/>
    <w:rsid w:val="3DA2F1B6"/>
    <w:rsid w:val="3DA323A8"/>
    <w:rsid w:val="3DA5E575"/>
    <w:rsid w:val="3DA81724"/>
    <w:rsid w:val="3DAB09BB"/>
    <w:rsid w:val="3DAEA302"/>
    <w:rsid w:val="3DB18DCE"/>
    <w:rsid w:val="3DB6780B"/>
    <w:rsid w:val="3DB7144B"/>
    <w:rsid w:val="3DB7A66A"/>
    <w:rsid w:val="3DBFC225"/>
    <w:rsid w:val="3DC03982"/>
    <w:rsid w:val="3DC05469"/>
    <w:rsid w:val="3DC59E75"/>
    <w:rsid w:val="3DC8B84D"/>
    <w:rsid w:val="3DC9519E"/>
    <w:rsid w:val="3DCA8FEB"/>
    <w:rsid w:val="3DCB27A9"/>
    <w:rsid w:val="3DCDE79B"/>
    <w:rsid w:val="3DD6C67F"/>
    <w:rsid w:val="3DD7109D"/>
    <w:rsid w:val="3DD96CBD"/>
    <w:rsid w:val="3DDB9C10"/>
    <w:rsid w:val="3DE40A77"/>
    <w:rsid w:val="3DE4C4FC"/>
    <w:rsid w:val="3DE68BC9"/>
    <w:rsid w:val="3DE767CD"/>
    <w:rsid w:val="3DE7C70D"/>
    <w:rsid w:val="3DE8AE80"/>
    <w:rsid w:val="3DE915A2"/>
    <w:rsid w:val="3DF2A1DA"/>
    <w:rsid w:val="3DFC1F79"/>
    <w:rsid w:val="3DFC9821"/>
    <w:rsid w:val="3DFE5FAB"/>
    <w:rsid w:val="3DFFDEE1"/>
    <w:rsid w:val="3E01F5CE"/>
    <w:rsid w:val="3E058100"/>
    <w:rsid w:val="3E07E27D"/>
    <w:rsid w:val="3E07F99E"/>
    <w:rsid w:val="3E0981CD"/>
    <w:rsid w:val="3E11F0E1"/>
    <w:rsid w:val="3E181C62"/>
    <w:rsid w:val="3E194A88"/>
    <w:rsid w:val="3E1BF629"/>
    <w:rsid w:val="3E1C43D1"/>
    <w:rsid w:val="3E1F5442"/>
    <w:rsid w:val="3E213E6D"/>
    <w:rsid w:val="3E21A175"/>
    <w:rsid w:val="3E21D0B1"/>
    <w:rsid w:val="3E225753"/>
    <w:rsid w:val="3E28E0B9"/>
    <w:rsid w:val="3E2CF11E"/>
    <w:rsid w:val="3E2D802E"/>
    <w:rsid w:val="3E36E2DB"/>
    <w:rsid w:val="3E36E8DB"/>
    <w:rsid w:val="3E40E40F"/>
    <w:rsid w:val="3E42CE4D"/>
    <w:rsid w:val="3E47783E"/>
    <w:rsid w:val="3E47B628"/>
    <w:rsid w:val="3E49D0DB"/>
    <w:rsid w:val="3E4B20DC"/>
    <w:rsid w:val="3E4D4502"/>
    <w:rsid w:val="3E5D6F5F"/>
    <w:rsid w:val="3E5ED2CC"/>
    <w:rsid w:val="3E63C447"/>
    <w:rsid w:val="3E64F63D"/>
    <w:rsid w:val="3E678D3E"/>
    <w:rsid w:val="3E68F5D5"/>
    <w:rsid w:val="3E6E71FB"/>
    <w:rsid w:val="3E713C6F"/>
    <w:rsid w:val="3E781FDC"/>
    <w:rsid w:val="3E785518"/>
    <w:rsid w:val="3E7C88C4"/>
    <w:rsid w:val="3E7DBE6D"/>
    <w:rsid w:val="3E804DEA"/>
    <w:rsid w:val="3E832A45"/>
    <w:rsid w:val="3E84A4F4"/>
    <w:rsid w:val="3E864659"/>
    <w:rsid w:val="3E875B45"/>
    <w:rsid w:val="3E8AE549"/>
    <w:rsid w:val="3E930DA5"/>
    <w:rsid w:val="3E97E893"/>
    <w:rsid w:val="3E99661C"/>
    <w:rsid w:val="3E9E3A89"/>
    <w:rsid w:val="3E9F7847"/>
    <w:rsid w:val="3E9FAF9E"/>
    <w:rsid w:val="3EA4DF95"/>
    <w:rsid w:val="3EA5DCCD"/>
    <w:rsid w:val="3EAD7EB6"/>
    <w:rsid w:val="3EAF00FA"/>
    <w:rsid w:val="3EB0A10B"/>
    <w:rsid w:val="3EB5A514"/>
    <w:rsid w:val="3EB6C24C"/>
    <w:rsid w:val="3EB75D4A"/>
    <w:rsid w:val="3EB7DAED"/>
    <w:rsid w:val="3EB817A3"/>
    <w:rsid w:val="3EB8B435"/>
    <w:rsid w:val="3EB98275"/>
    <w:rsid w:val="3EBD4EF6"/>
    <w:rsid w:val="3EBF1A57"/>
    <w:rsid w:val="3EC0B238"/>
    <w:rsid w:val="3EC164BC"/>
    <w:rsid w:val="3EC2371E"/>
    <w:rsid w:val="3EC2D288"/>
    <w:rsid w:val="3EC4DB77"/>
    <w:rsid w:val="3EC952F2"/>
    <w:rsid w:val="3ECE2B87"/>
    <w:rsid w:val="3ED1CB4D"/>
    <w:rsid w:val="3ED5805F"/>
    <w:rsid w:val="3ED5B883"/>
    <w:rsid w:val="3EDF3A64"/>
    <w:rsid w:val="3EDFB4BD"/>
    <w:rsid w:val="3EE1A628"/>
    <w:rsid w:val="3EE62C87"/>
    <w:rsid w:val="3EEBA7F7"/>
    <w:rsid w:val="3EEDF86D"/>
    <w:rsid w:val="3EF4E2EE"/>
    <w:rsid w:val="3EF7B64E"/>
    <w:rsid w:val="3EFA4A69"/>
    <w:rsid w:val="3F01DEC7"/>
    <w:rsid w:val="3F06CB66"/>
    <w:rsid w:val="3F0791A1"/>
    <w:rsid w:val="3F0CD1A4"/>
    <w:rsid w:val="3F0D7CC6"/>
    <w:rsid w:val="3F0F2204"/>
    <w:rsid w:val="3F13B5FD"/>
    <w:rsid w:val="3F1692FD"/>
    <w:rsid w:val="3F175F17"/>
    <w:rsid w:val="3F1906CF"/>
    <w:rsid w:val="3F1A8D3C"/>
    <w:rsid w:val="3F1B5A94"/>
    <w:rsid w:val="3F206B63"/>
    <w:rsid w:val="3F28A95D"/>
    <w:rsid w:val="3F2AF9B3"/>
    <w:rsid w:val="3F2B65FA"/>
    <w:rsid w:val="3F2CAA3D"/>
    <w:rsid w:val="3F2D13AF"/>
    <w:rsid w:val="3F2E7D76"/>
    <w:rsid w:val="3F32C801"/>
    <w:rsid w:val="3F3EF645"/>
    <w:rsid w:val="3F3F9E32"/>
    <w:rsid w:val="3F3FEDE3"/>
    <w:rsid w:val="3F40D01A"/>
    <w:rsid w:val="3F41A726"/>
    <w:rsid w:val="3F42ECA5"/>
    <w:rsid w:val="3F4BC129"/>
    <w:rsid w:val="3F50CF03"/>
    <w:rsid w:val="3F51369E"/>
    <w:rsid w:val="3F51BEAD"/>
    <w:rsid w:val="3F54A594"/>
    <w:rsid w:val="3F5810CB"/>
    <w:rsid w:val="3F5A5364"/>
    <w:rsid w:val="3F5C3CE5"/>
    <w:rsid w:val="3F5E3EAD"/>
    <w:rsid w:val="3F61C769"/>
    <w:rsid w:val="3F662E5B"/>
    <w:rsid w:val="3F71284F"/>
    <w:rsid w:val="3F71CC42"/>
    <w:rsid w:val="3F74592A"/>
    <w:rsid w:val="3F783B21"/>
    <w:rsid w:val="3F7877C0"/>
    <w:rsid w:val="3F78BD4C"/>
    <w:rsid w:val="3F7C9E7C"/>
    <w:rsid w:val="3F8947C9"/>
    <w:rsid w:val="3F8BDE4B"/>
    <w:rsid w:val="3F8DA6BC"/>
    <w:rsid w:val="3F90C357"/>
    <w:rsid w:val="3F93C72E"/>
    <w:rsid w:val="3F96DB33"/>
    <w:rsid w:val="3F9ACDDB"/>
    <w:rsid w:val="3F9D9CA5"/>
    <w:rsid w:val="3F9F8EDE"/>
    <w:rsid w:val="3FA10C67"/>
    <w:rsid w:val="3FA47E44"/>
    <w:rsid w:val="3FA8076E"/>
    <w:rsid w:val="3FA8CF3D"/>
    <w:rsid w:val="3FAC98C4"/>
    <w:rsid w:val="3FB11CD3"/>
    <w:rsid w:val="3FBB39E9"/>
    <w:rsid w:val="3FBD2ACD"/>
    <w:rsid w:val="3FC07046"/>
    <w:rsid w:val="3FC32596"/>
    <w:rsid w:val="3FC39960"/>
    <w:rsid w:val="3FC7F02D"/>
    <w:rsid w:val="3FCC0798"/>
    <w:rsid w:val="3FD2D734"/>
    <w:rsid w:val="3FD3ABE4"/>
    <w:rsid w:val="3FD5E97F"/>
    <w:rsid w:val="3FD842B1"/>
    <w:rsid w:val="3FE60E64"/>
    <w:rsid w:val="3FE66368"/>
    <w:rsid w:val="3FE678F5"/>
    <w:rsid w:val="3FE6A5BA"/>
    <w:rsid w:val="3FEB0AB4"/>
    <w:rsid w:val="3FEE4DA4"/>
    <w:rsid w:val="3FF482F0"/>
    <w:rsid w:val="3FF49097"/>
    <w:rsid w:val="3FFD1065"/>
    <w:rsid w:val="4000F436"/>
    <w:rsid w:val="4003A12D"/>
    <w:rsid w:val="4007E9ED"/>
    <w:rsid w:val="400C8EE1"/>
    <w:rsid w:val="40173F9B"/>
    <w:rsid w:val="40174D4E"/>
    <w:rsid w:val="40219FE4"/>
    <w:rsid w:val="4027277E"/>
    <w:rsid w:val="402808D9"/>
    <w:rsid w:val="402BF50B"/>
    <w:rsid w:val="402C2D11"/>
    <w:rsid w:val="402CAE11"/>
    <w:rsid w:val="402DB018"/>
    <w:rsid w:val="402F4E01"/>
    <w:rsid w:val="40356B48"/>
    <w:rsid w:val="4038A273"/>
    <w:rsid w:val="403C39CB"/>
    <w:rsid w:val="403EAE8A"/>
    <w:rsid w:val="4043E6D2"/>
    <w:rsid w:val="4044EC6A"/>
    <w:rsid w:val="404604BB"/>
    <w:rsid w:val="4046B313"/>
    <w:rsid w:val="40557C91"/>
    <w:rsid w:val="4055F544"/>
    <w:rsid w:val="4056C855"/>
    <w:rsid w:val="405AA29A"/>
    <w:rsid w:val="405B7B9F"/>
    <w:rsid w:val="405C7D43"/>
    <w:rsid w:val="405D26BA"/>
    <w:rsid w:val="405D54A2"/>
    <w:rsid w:val="405F0076"/>
    <w:rsid w:val="4068E740"/>
    <w:rsid w:val="40692BC3"/>
    <w:rsid w:val="406DD646"/>
    <w:rsid w:val="4071B678"/>
    <w:rsid w:val="4074645C"/>
    <w:rsid w:val="4074D569"/>
    <w:rsid w:val="40756917"/>
    <w:rsid w:val="4076038C"/>
    <w:rsid w:val="407AD129"/>
    <w:rsid w:val="407C3763"/>
    <w:rsid w:val="4085572F"/>
    <w:rsid w:val="408611E8"/>
    <w:rsid w:val="408A9E32"/>
    <w:rsid w:val="408AE9EB"/>
    <w:rsid w:val="408E91B0"/>
    <w:rsid w:val="4094D553"/>
    <w:rsid w:val="409619D9"/>
    <w:rsid w:val="4098EB3A"/>
    <w:rsid w:val="409926DC"/>
    <w:rsid w:val="409A0E24"/>
    <w:rsid w:val="409CDC0E"/>
    <w:rsid w:val="40A0F906"/>
    <w:rsid w:val="40A6C276"/>
    <w:rsid w:val="40AB25F0"/>
    <w:rsid w:val="40AEB630"/>
    <w:rsid w:val="40B05001"/>
    <w:rsid w:val="40B18BDD"/>
    <w:rsid w:val="40B37860"/>
    <w:rsid w:val="40B87B4D"/>
    <w:rsid w:val="40B8F032"/>
    <w:rsid w:val="40BAF525"/>
    <w:rsid w:val="40C3FFCE"/>
    <w:rsid w:val="40C41499"/>
    <w:rsid w:val="40C51121"/>
    <w:rsid w:val="40C82F97"/>
    <w:rsid w:val="40CE0E62"/>
    <w:rsid w:val="40D4C29F"/>
    <w:rsid w:val="40D756DD"/>
    <w:rsid w:val="40D9A09E"/>
    <w:rsid w:val="40E54101"/>
    <w:rsid w:val="40E81D9F"/>
    <w:rsid w:val="40EE5590"/>
    <w:rsid w:val="40EE715D"/>
    <w:rsid w:val="40F1C605"/>
    <w:rsid w:val="40F3B850"/>
    <w:rsid w:val="40F990F9"/>
    <w:rsid w:val="40FBAACA"/>
    <w:rsid w:val="40FC5070"/>
    <w:rsid w:val="40FDF80C"/>
    <w:rsid w:val="40FE82C4"/>
    <w:rsid w:val="4107AE1D"/>
    <w:rsid w:val="4108294D"/>
    <w:rsid w:val="410A37EC"/>
    <w:rsid w:val="4112AC4F"/>
    <w:rsid w:val="4115671B"/>
    <w:rsid w:val="4118F522"/>
    <w:rsid w:val="411AB8E4"/>
    <w:rsid w:val="411C5CE5"/>
    <w:rsid w:val="411D4179"/>
    <w:rsid w:val="411D83B9"/>
    <w:rsid w:val="411F8B74"/>
    <w:rsid w:val="4124F623"/>
    <w:rsid w:val="412C3E1E"/>
    <w:rsid w:val="412E936E"/>
    <w:rsid w:val="4130CA54"/>
    <w:rsid w:val="41315242"/>
    <w:rsid w:val="41346FF2"/>
    <w:rsid w:val="41351A51"/>
    <w:rsid w:val="41367599"/>
    <w:rsid w:val="413E897B"/>
    <w:rsid w:val="41413975"/>
    <w:rsid w:val="4146DAE3"/>
    <w:rsid w:val="41483094"/>
    <w:rsid w:val="4151B2ED"/>
    <w:rsid w:val="41619A16"/>
    <w:rsid w:val="4161B5B6"/>
    <w:rsid w:val="416625B7"/>
    <w:rsid w:val="416B27E7"/>
    <w:rsid w:val="416EB6B8"/>
    <w:rsid w:val="41725018"/>
    <w:rsid w:val="417869D1"/>
    <w:rsid w:val="4178897D"/>
    <w:rsid w:val="4178BEAF"/>
    <w:rsid w:val="417C96A6"/>
    <w:rsid w:val="4183BBD9"/>
    <w:rsid w:val="418851D2"/>
    <w:rsid w:val="4188E3F1"/>
    <w:rsid w:val="418AEED4"/>
    <w:rsid w:val="418C2B24"/>
    <w:rsid w:val="418EB976"/>
    <w:rsid w:val="418F28F1"/>
    <w:rsid w:val="4191E057"/>
    <w:rsid w:val="419234E9"/>
    <w:rsid w:val="419DF067"/>
    <w:rsid w:val="419F73CD"/>
    <w:rsid w:val="41A0C187"/>
    <w:rsid w:val="41A3B235"/>
    <w:rsid w:val="41A3F59F"/>
    <w:rsid w:val="41A3F697"/>
    <w:rsid w:val="41A41320"/>
    <w:rsid w:val="41A5BDD1"/>
    <w:rsid w:val="41A7A1E0"/>
    <w:rsid w:val="41A85FF2"/>
    <w:rsid w:val="41A8BD81"/>
    <w:rsid w:val="41AF7E89"/>
    <w:rsid w:val="41B00233"/>
    <w:rsid w:val="41B61E18"/>
    <w:rsid w:val="41BB45C5"/>
    <w:rsid w:val="41BBBBBE"/>
    <w:rsid w:val="41C3292B"/>
    <w:rsid w:val="41C45B09"/>
    <w:rsid w:val="41C482B9"/>
    <w:rsid w:val="41D5D504"/>
    <w:rsid w:val="41D5FED1"/>
    <w:rsid w:val="41D9B679"/>
    <w:rsid w:val="41DA277B"/>
    <w:rsid w:val="41DD2D26"/>
    <w:rsid w:val="41DDB69D"/>
    <w:rsid w:val="41E05CD9"/>
    <w:rsid w:val="41E99EEC"/>
    <w:rsid w:val="41ED7B14"/>
    <w:rsid w:val="41F38435"/>
    <w:rsid w:val="41F429D3"/>
    <w:rsid w:val="41F7FDF3"/>
    <w:rsid w:val="41FBA3D9"/>
    <w:rsid w:val="41FC0CBB"/>
    <w:rsid w:val="41FD6ECD"/>
    <w:rsid w:val="420144B9"/>
    <w:rsid w:val="42021289"/>
    <w:rsid w:val="42043C9D"/>
    <w:rsid w:val="4206E6CF"/>
    <w:rsid w:val="4208E25D"/>
    <w:rsid w:val="420A1AF9"/>
    <w:rsid w:val="420C82C9"/>
    <w:rsid w:val="420DF693"/>
    <w:rsid w:val="42119425"/>
    <w:rsid w:val="42121D7F"/>
    <w:rsid w:val="42154DC7"/>
    <w:rsid w:val="421605B4"/>
    <w:rsid w:val="4219EB45"/>
    <w:rsid w:val="421C8D4E"/>
    <w:rsid w:val="421EEAE3"/>
    <w:rsid w:val="4223D209"/>
    <w:rsid w:val="4224772B"/>
    <w:rsid w:val="4225A347"/>
    <w:rsid w:val="4229DDC1"/>
    <w:rsid w:val="422A0F23"/>
    <w:rsid w:val="422B213D"/>
    <w:rsid w:val="422DDDE5"/>
    <w:rsid w:val="42320010"/>
    <w:rsid w:val="4235727E"/>
    <w:rsid w:val="4235AB7E"/>
    <w:rsid w:val="423A6409"/>
    <w:rsid w:val="423BA8C4"/>
    <w:rsid w:val="4241580B"/>
    <w:rsid w:val="424430E2"/>
    <w:rsid w:val="4245DCD9"/>
    <w:rsid w:val="424629AD"/>
    <w:rsid w:val="42469C97"/>
    <w:rsid w:val="424A775C"/>
    <w:rsid w:val="42515A7F"/>
    <w:rsid w:val="42580D87"/>
    <w:rsid w:val="425BD19A"/>
    <w:rsid w:val="425D7D67"/>
    <w:rsid w:val="425F364E"/>
    <w:rsid w:val="42602E49"/>
    <w:rsid w:val="4262D5CE"/>
    <w:rsid w:val="4271836D"/>
    <w:rsid w:val="4271D4D6"/>
    <w:rsid w:val="4276829D"/>
    <w:rsid w:val="42788A89"/>
    <w:rsid w:val="427988B4"/>
    <w:rsid w:val="427DBD5C"/>
    <w:rsid w:val="42806BC5"/>
    <w:rsid w:val="42830F63"/>
    <w:rsid w:val="428B7DD2"/>
    <w:rsid w:val="428D5B1D"/>
    <w:rsid w:val="429A9EF7"/>
    <w:rsid w:val="429B164C"/>
    <w:rsid w:val="429C79C0"/>
    <w:rsid w:val="429D48D3"/>
    <w:rsid w:val="42A6115D"/>
    <w:rsid w:val="42AB933A"/>
    <w:rsid w:val="42AC748C"/>
    <w:rsid w:val="42AC7C0C"/>
    <w:rsid w:val="42AD1657"/>
    <w:rsid w:val="42AE49CF"/>
    <w:rsid w:val="42AF9474"/>
    <w:rsid w:val="42AFD404"/>
    <w:rsid w:val="42AFFB06"/>
    <w:rsid w:val="42B01804"/>
    <w:rsid w:val="42B2FDFA"/>
    <w:rsid w:val="42B37A9C"/>
    <w:rsid w:val="42B40D6E"/>
    <w:rsid w:val="42B4B52D"/>
    <w:rsid w:val="42B56EB2"/>
    <w:rsid w:val="42C15044"/>
    <w:rsid w:val="42C2994D"/>
    <w:rsid w:val="42C5485B"/>
    <w:rsid w:val="42C5BA01"/>
    <w:rsid w:val="42C76302"/>
    <w:rsid w:val="42D0B9EC"/>
    <w:rsid w:val="42D4844B"/>
    <w:rsid w:val="42D50851"/>
    <w:rsid w:val="42D8EB92"/>
    <w:rsid w:val="42DB3E8E"/>
    <w:rsid w:val="42DBF129"/>
    <w:rsid w:val="42DC5393"/>
    <w:rsid w:val="42E1EE46"/>
    <w:rsid w:val="42E4A182"/>
    <w:rsid w:val="42E76A38"/>
    <w:rsid w:val="42EA7615"/>
    <w:rsid w:val="42F93FB5"/>
    <w:rsid w:val="42FAF7E2"/>
    <w:rsid w:val="43024569"/>
    <w:rsid w:val="430A381F"/>
    <w:rsid w:val="430A486F"/>
    <w:rsid w:val="43120085"/>
    <w:rsid w:val="4312991B"/>
    <w:rsid w:val="4312C275"/>
    <w:rsid w:val="43179902"/>
    <w:rsid w:val="43183696"/>
    <w:rsid w:val="431F1148"/>
    <w:rsid w:val="431F8A76"/>
    <w:rsid w:val="43206272"/>
    <w:rsid w:val="4322460D"/>
    <w:rsid w:val="4322C887"/>
    <w:rsid w:val="43263DDD"/>
    <w:rsid w:val="43296F4A"/>
    <w:rsid w:val="432B12A9"/>
    <w:rsid w:val="43316790"/>
    <w:rsid w:val="4334FFF3"/>
    <w:rsid w:val="433BAFE5"/>
    <w:rsid w:val="433C1863"/>
    <w:rsid w:val="433D3DF4"/>
    <w:rsid w:val="43429404"/>
    <w:rsid w:val="43433C9C"/>
    <w:rsid w:val="43440A4D"/>
    <w:rsid w:val="434E76BB"/>
    <w:rsid w:val="434F1DEC"/>
    <w:rsid w:val="43506F2E"/>
    <w:rsid w:val="4358003D"/>
    <w:rsid w:val="435B9458"/>
    <w:rsid w:val="435D6F4C"/>
    <w:rsid w:val="435FA170"/>
    <w:rsid w:val="435FDB32"/>
    <w:rsid w:val="43609C2B"/>
    <w:rsid w:val="4360D989"/>
    <w:rsid w:val="4361945D"/>
    <w:rsid w:val="436355AE"/>
    <w:rsid w:val="4366D102"/>
    <w:rsid w:val="436DC878"/>
    <w:rsid w:val="436E4545"/>
    <w:rsid w:val="436FE385"/>
    <w:rsid w:val="43703C9C"/>
    <w:rsid w:val="4372C45F"/>
    <w:rsid w:val="43747D62"/>
    <w:rsid w:val="437546BE"/>
    <w:rsid w:val="4377CF6D"/>
    <w:rsid w:val="437AE7BA"/>
    <w:rsid w:val="437D9D48"/>
    <w:rsid w:val="437DB4DE"/>
    <w:rsid w:val="437E8697"/>
    <w:rsid w:val="437F8FE4"/>
    <w:rsid w:val="437FCD7A"/>
    <w:rsid w:val="43839A9F"/>
    <w:rsid w:val="4388E1AD"/>
    <w:rsid w:val="4389266A"/>
    <w:rsid w:val="438D5817"/>
    <w:rsid w:val="438DA073"/>
    <w:rsid w:val="43948E2A"/>
    <w:rsid w:val="4399340C"/>
    <w:rsid w:val="439E862C"/>
    <w:rsid w:val="439F7526"/>
    <w:rsid w:val="43A1593E"/>
    <w:rsid w:val="43A5A750"/>
    <w:rsid w:val="43A5B7ED"/>
    <w:rsid w:val="43AA6CFE"/>
    <w:rsid w:val="43AB5786"/>
    <w:rsid w:val="43B4CE2A"/>
    <w:rsid w:val="43BAA9E0"/>
    <w:rsid w:val="43C02A5C"/>
    <w:rsid w:val="43C2EEB7"/>
    <w:rsid w:val="43C36F90"/>
    <w:rsid w:val="43C75815"/>
    <w:rsid w:val="43CF74E1"/>
    <w:rsid w:val="43D19729"/>
    <w:rsid w:val="43D648CD"/>
    <w:rsid w:val="43DCB008"/>
    <w:rsid w:val="43DD41D6"/>
    <w:rsid w:val="43E1F89C"/>
    <w:rsid w:val="43E4458E"/>
    <w:rsid w:val="43E84383"/>
    <w:rsid w:val="43E9C71C"/>
    <w:rsid w:val="43EC0434"/>
    <w:rsid w:val="43F31825"/>
    <w:rsid w:val="43F5C131"/>
    <w:rsid w:val="43F830B2"/>
    <w:rsid w:val="43F888CA"/>
    <w:rsid w:val="43F8D0D1"/>
    <w:rsid w:val="43F922BC"/>
    <w:rsid w:val="43F99FEF"/>
    <w:rsid w:val="43FA0035"/>
    <w:rsid w:val="43FE33B6"/>
    <w:rsid w:val="43FF09EE"/>
    <w:rsid w:val="44000782"/>
    <w:rsid w:val="4400C729"/>
    <w:rsid w:val="440334B8"/>
    <w:rsid w:val="4404FD25"/>
    <w:rsid w:val="44068200"/>
    <w:rsid w:val="440D2CBA"/>
    <w:rsid w:val="440F6DFC"/>
    <w:rsid w:val="4410F1CD"/>
    <w:rsid w:val="44146DD1"/>
    <w:rsid w:val="441632FA"/>
    <w:rsid w:val="4417FD15"/>
    <w:rsid w:val="441802F0"/>
    <w:rsid w:val="44186A1E"/>
    <w:rsid w:val="441B171E"/>
    <w:rsid w:val="441BBA02"/>
    <w:rsid w:val="4421F6F1"/>
    <w:rsid w:val="44271729"/>
    <w:rsid w:val="4428BAF8"/>
    <w:rsid w:val="442A6ECB"/>
    <w:rsid w:val="442E8422"/>
    <w:rsid w:val="44342BD0"/>
    <w:rsid w:val="4436A304"/>
    <w:rsid w:val="4438B9FF"/>
    <w:rsid w:val="4439B6BE"/>
    <w:rsid w:val="443A5823"/>
    <w:rsid w:val="443C014B"/>
    <w:rsid w:val="443C8345"/>
    <w:rsid w:val="443F686C"/>
    <w:rsid w:val="4442508F"/>
    <w:rsid w:val="44438D13"/>
    <w:rsid w:val="4443F93D"/>
    <w:rsid w:val="4450B5C7"/>
    <w:rsid w:val="4450C7C7"/>
    <w:rsid w:val="4457867D"/>
    <w:rsid w:val="445B0BCC"/>
    <w:rsid w:val="446051E4"/>
    <w:rsid w:val="44673CDE"/>
    <w:rsid w:val="446C637F"/>
    <w:rsid w:val="446EC523"/>
    <w:rsid w:val="447113D1"/>
    <w:rsid w:val="4477D636"/>
    <w:rsid w:val="44785845"/>
    <w:rsid w:val="44791048"/>
    <w:rsid w:val="44798543"/>
    <w:rsid w:val="447A7D5E"/>
    <w:rsid w:val="447AAFA4"/>
    <w:rsid w:val="447F39A7"/>
    <w:rsid w:val="448905BC"/>
    <w:rsid w:val="448948A5"/>
    <w:rsid w:val="448C8CAF"/>
    <w:rsid w:val="448D6C87"/>
    <w:rsid w:val="448D7198"/>
    <w:rsid w:val="448F0D0B"/>
    <w:rsid w:val="44916312"/>
    <w:rsid w:val="4498FC31"/>
    <w:rsid w:val="449ADDB6"/>
    <w:rsid w:val="44A0DF44"/>
    <w:rsid w:val="44A1AF2C"/>
    <w:rsid w:val="44A52B4B"/>
    <w:rsid w:val="44A57097"/>
    <w:rsid w:val="44A5E641"/>
    <w:rsid w:val="44B19914"/>
    <w:rsid w:val="44B220CE"/>
    <w:rsid w:val="44B2746C"/>
    <w:rsid w:val="44B75611"/>
    <w:rsid w:val="44B9E517"/>
    <w:rsid w:val="44B9F722"/>
    <w:rsid w:val="44BAE119"/>
    <w:rsid w:val="44C0D70A"/>
    <w:rsid w:val="44C3AE69"/>
    <w:rsid w:val="44C83EA4"/>
    <w:rsid w:val="44CA8BE1"/>
    <w:rsid w:val="44CB0396"/>
    <w:rsid w:val="44D118D0"/>
    <w:rsid w:val="44D2C21E"/>
    <w:rsid w:val="44D64B0E"/>
    <w:rsid w:val="44DF3E21"/>
    <w:rsid w:val="44DF5524"/>
    <w:rsid w:val="44E1BC1B"/>
    <w:rsid w:val="44E56919"/>
    <w:rsid w:val="44E5E9D1"/>
    <w:rsid w:val="44EA15E9"/>
    <w:rsid w:val="44EE8C85"/>
    <w:rsid w:val="44F2B143"/>
    <w:rsid w:val="44F4383D"/>
    <w:rsid w:val="44F901BC"/>
    <w:rsid w:val="44FC1C4C"/>
    <w:rsid w:val="450055BA"/>
    <w:rsid w:val="4500BD1B"/>
    <w:rsid w:val="450221DE"/>
    <w:rsid w:val="450312B8"/>
    <w:rsid w:val="450473DC"/>
    <w:rsid w:val="45094543"/>
    <w:rsid w:val="450C1066"/>
    <w:rsid w:val="4511F659"/>
    <w:rsid w:val="4514327E"/>
    <w:rsid w:val="4514455B"/>
    <w:rsid w:val="4514917E"/>
    <w:rsid w:val="4514E299"/>
    <w:rsid w:val="45150E57"/>
    <w:rsid w:val="451BAA73"/>
    <w:rsid w:val="451C377E"/>
    <w:rsid w:val="451D9B59"/>
    <w:rsid w:val="451EDF13"/>
    <w:rsid w:val="451FA4D1"/>
    <w:rsid w:val="45215159"/>
    <w:rsid w:val="4521BA44"/>
    <w:rsid w:val="4521DF14"/>
    <w:rsid w:val="4523A6E0"/>
    <w:rsid w:val="4528D515"/>
    <w:rsid w:val="452BD216"/>
    <w:rsid w:val="452E2352"/>
    <w:rsid w:val="452E6A51"/>
    <w:rsid w:val="452FF177"/>
    <w:rsid w:val="45343862"/>
    <w:rsid w:val="4535BC6C"/>
    <w:rsid w:val="4540DB70"/>
    <w:rsid w:val="4542864A"/>
    <w:rsid w:val="4542CA3D"/>
    <w:rsid w:val="4544A34F"/>
    <w:rsid w:val="45450489"/>
    <w:rsid w:val="45469F8F"/>
    <w:rsid w:val="455ADB28"/>
    <w:rsid w:val="455B40DD"/>
    <w:rsid w:val="455BA58D"/>
    <w:rsid w:val="455F1931"/>
    <w:rsid w:val="4567AAC1"/>
    <w:rsid w:val="4567C534"/>
    <w:rsid w:val="456987E5"/>
    <w:rsid w:val="45701619"/>
    <w:rsid w:val="4576C893"/>
    <w:rsid w:val="457907BC"/>
    <w:rsid w:val="4579C746"/>
    <w:rsid w:val="457A6348"/>
    <w:rsid w:val="45819F8E"/>
    <w:rsid w:val="4581B4B6"/>
    <w:rsid w:val="4581CBB6"/>
    <w:rsid w:val="45829BEC"/>
    <w:rsid w:val="45857263"/>
    <w:rsid w:val="45879F40"/>
    <w:rsid w:val="458802B0"/>
    <w:rsid w:val="458DF940"/>
    <w:rsid w:val="458FF735"/>
    <w:rsid w:val="45912C51"/>
    <w:rsid w:val="45970765"/>
    <w:rsid w:val="4598B734"/>
    <w:rsid w:val="459A8897"/>
    <w:rsid w:val="459CD621"/>
    <w:rsid w:val="459E5108"/>
    <w:rsid w:val="45A13ACC"/>
    <w:rsid w:val="45A5AA18"/>
    <w:rsid w:val="45A6C5E0"/>
    <w:rsid w:val="45A8294E"/>
    <w:rsid w:val="45A83A24"/>
    <w:rsid w:val="45AE2C7D"/>
    <w:rsid w:val="45B323E4"/>
    <w:rsid w:val="45B48641"/>
    <w:rsid w:val="45BB49D0"/>
    <w:rsid w:val="45BFC841"/>
    <w:rsid w:val="45C06C04"/>
    <w:rsid w:val="45C3EA11"/>
    <w:rsid w:val="45C50748"/>
    <w:rsid w:val="45C61A65"/>
    <w:rsid w:val="45C68CEF"/>
    <w:rsid w:val="45CD0F87"/>
    <w:rsid w:val="45CE091F"/>
    <w:rsid w:val="45D03E9D"/>
    <w:rsid w:val="45D18444"/>
    <w:rsid w:val="45D2FCB1"/>
    <w:rsid w:val="45D33577"/>
    <w:rsid w:val="45DFD4AA"/>
    <w:rsid w:val="45E54BD6"/>
    <w:rsid w:val="45E80A9D"/>
    <w:rsid w:val="45E96D48"/>
    <w:rsid w:val="45F10BD7"/>
    <w:rsid w:val="45F36A9B"/>
    <w:rsid w:val="45F63F48"/>
    <w:rsid w:val="45F6B2B7"/>
    <w:rsid w:val="45FA4B1C"/>
    <w:rsid w:val="45FA783C"/>
    <w:rsid w:val="4600A57C"/>
    <w:rsid w:val="4601B8A9"/>
    <w:rsid w:val="4602B0B6"/>
    <w:rsid w:val="46039C86"/>
    <w:rsid w:val="46069F1C"/>
    <w:rsid w:val="46093D1A"/>
    <w:rsid w:val="460A72F6"/>
    <w:rsid w:val="4613A23D"/>
    <w:rsid w:val="4618F400"/>
    <w:rsid w:val="461B203F"/>
    <w:rsid w:val="4620546F"/>
    <w:rsid w:val="4620BEEA"/>
    <w:rsid w:val="46256496"/>
    <w:rsid w:val="462834A7"/>
    <w:rsid w:val="4629CD81"/>
    <w:rsid w:val="462B4269"/>
    <w:rsid w:val="462FE731"/>
    <w:rsid w:val="46344E1E"/>
    <w:rsid w:val="4636693E"/>
    <w:rsid w:val="463706A0"/>
    <w:rsid w:val="463B4FDA"/>
    <w:rsid w:val="463DD6D0"/>
    <w:rsid w:val="463F8015"/>
    <w:rsid w:val="46420193"/>
    <w:rsid w:val="4647CA11"/>
    <w:rsid w:val="46491F2B"/>
    <w:rsid w:val="464D3A2E"/>
    <w:rsid w:val="464F1DB4"/>
    <w:rsid w:val="4651F228"/>
    <w:rsid w:val="46555EC1"/>
    <w:rsid w:val="465D1185"/>
    <w:rsid w:val="4665AE98"/>
    <w:rsid w:val="4666C46A"/>
    <w:rsid w:val="466849CE"/>
    <w:rsid w:val="466931F9"/>
    <w:rsid w:val="46698276"/>
    <w:rsid w:val="4669B67A"/>
    <w:rsid w:val="46710057"/>
    <w:rsid w:val="467288A4"/>
    <w:rsid w:val="4673B5B8"/>
    <w:rsid w:val="4674389F"/>
    <w:rsid w:val="46782480"/>
    <w:rsid w:val="467C4364"/>
    <w:rsid w:val="467E0711"/>
    <w:rsid w:val="46820899"/>
    <w:rsid w:val="4682F3B4"/>
    <w:rsid w:val="4684D41C"/>
    <w:rsid w:val="4689764E"/>
    <w:rsid w:val="468E7EDC"/>
    <w:rsid w:val="468E9ACF"/>
    <w:rsid w:val="46905502"/>
    <w:rsid w:val="469109F2"/>
    <w:rsid w:val="469BE782"/>
    <w:rsid w:val="46A34E9E"/>
    <w:rsid w:val="46A400B2"/>
    <w:rsid w:val="46A49D28"/>
    <w:rsid w:val="46B3C7CF"/>
    <w:rsid w:val="46B52146"/>
    <w:rsid w:val="46B55B26"/>
    <w:rsid w:val="46B6D2BA"/>
    <w:rsid w:val="46B8CE45"/>
    <w:rsid w:val="46B9BABE"/>
    <w:rsid w:val="46C06EA6"/>
    <w:rsid w:val="46C63889"/>
    <w:rsid w:val="46C69783"/>
    <w:rsid w:val="46C6FA5E"/>
    <w:rsid w:val="46CA3172"/>
    <w:rsid w:val="46CBAF0C"/>
    <w:rsid w:val="46CF3A2B"/>
    <w:rsid w:val="46DCC0F5"/>
    <w:rsid w:val="46DD3F42"/>
    <w:rsid w:val="46DDCE9D"/>
    <w:rsid w:val="46E08590"/>
    <w:rsid w:val="46E2B289"/>
    <w:rsid w:val="46E7ABAF"/>
    <w:rsid w:val="46E7C782"/>
    <w:rsid w:val="46EDF74D"/>
    <w:rsid w:val="46F2FCC1"/>
    <w:rsid w:val="46F32AD9"/>
    <w:rsid w:val="46F8BC9A"/>
    <w:rsid w:val="46FF5394"/>
    <w:rsid w:val="4706F3A7"/>
    <w:rsid w:val="470C957F"/>
    <w:rsid w:val="470D2BE8"/>
    <w:rsid w:val="470F74C1"/>
    <w:rsid w:val="47154352"/>
    <w:rsid w:val="47195070"/>
    <w:rsid w:val="471DB968"/>
    <w:rsid w:val="4722CBD2"/>
    <w:rsid w:val="47236BA3"/>
    <w:rsid w:val="47245A70"/>
    <w:rsid w:val="472644B0"/>
    <w:rsid w:val="4726A1F4"/>
    <w:rsid w:val="47293399"/>
    <w:rsid w:val="472C5192"/>
    <w:rsid w:val="47324821"/>
    <w:rsid w:val="4736F0CD"/>
    <w:rsid w:val="4737AA0D"/>
    <w:rsid w:val="473AAE77"/>
    <w:rsid w:val="473ABEAA"/>
    <w:rsid w:val="473C4280"/>
    <w:rsid w:val="4743C693"/>
    <w:rsid w:val="474625E6"/>
    <w:rsid w:val="474F390F"/>
    <w:rsid w:val="4753E394"/>
    <w:rsid w:val="475419B3"/>
    <w:rsid w:val="4755237B"/>
    <w:rsid w:val="4755458E"/>
    <w:rsid w:val="4758D393"/>
    <w:rsid w:val="4759CBA9"/>
    <w:rsid w:val="475A93DC"/>
    <w:rsid w:val="475AD301"/>
    <w:rsid w:val="475D45F3"/>
    <w:rsid w:val="475DC866"/>
    <w:rsid w:val="476C12BF"/>
    <w:rsid w:val="476C12E1"/>
    <w:rsid w:val="476CCA80"/>
    <w:rsid w:val="476F9E12"/>
    <w:rsid w:val="4772EDF6"/>
    <w:rsid w:val="47793389"/>
    <w:rsid w:val="477A9781"/>
    <w:rsid w:val="477FAF32"/>
    <w:rsid w:val="47817545"/>
    <w:rsid w:val="4782D828"/>
    <w:rsid w:val="4782F9B0"/>
    <w:rsid w:val="47857D77"/>
    <w:rsid w:val="47858101"/>
    <w:rsid w:val="478A9A79"/>
    <w:rsid w:val="478E8857"/>
    <w:rsid w:val="478F1BF0"/>
    <w:rsid w:val="47911E1B"/>
    <w:rsid w:val="4791E35C"/>
    <w:rsid w:val="47932878"/>
    <w:rsid w:val="479C1214"/>
    <w:rsid w:val="479E7AD0"/>
    <w:rsid w:val="47B130C5"/>
    <w:rsid w:val="47B2E8CE"/>
    <w:rsid w:val="47B36E59"/>
    <w:rsid w:val="47BC6D14"/>
    <w:rsid w:val="47C0ACDC"/>
    <w:rsid w:val="47C26DC1"/>
    <w:rsid w:val="47C47C00"/>
    <w:rsid w:val="47C8621C"/>
    <w:rsid w:val="47CBF96C"/>
    <w:rsid w:val="47D1B3D4"/>
    <w:rsid w:val="47D45685"/>
    <w:rsid w:val="47D6557D"/>
    <w:rsid w:val="47DBD670"/>
    <w:rsid w:val="47E68034"/>
    <w:rsid w:val="47EFCEF9"/>
    <w:rsid w:val="47F1ACB9"/>
    <w:rsid w:val="47F47957"/>
    <w:rsid w:val="47F571A6"/>
    <w:rsid w:val="47F63376"/>
    <w:rsid w:val="47FFC0A8"/>
    <w:rsid w:val="4801C3EF"/>
    <w:rsid w:val="48021E23"/>
    <w:rsid w:val="480330DF"/>
    <w:rsid w:val="4808E767"/>
    <w:rsid w:val="4808EDE8"/>
    <w:rsid w:val="480977C4"/>
    <w:rsid w:val="480ADAA4"/>
    <w:rsid w:val="480D01DB"/>
    <w:rsid w:val="480D58F8"/>
    <w:rsid w:val="480DF0A1"/>
    <w:rsid w:val="480E84B6"/>
    <w:rsid w:val="481140DE"/>
    <w:rsid w:val="4813DBA3"/>
    <w:rsid w:val="4815ECDA"/>
    <w:rsid w:val="481861D4"/>
    <w:rsid w:val="481BF738"/>
    <w:rsid w:val="481ED2B3"/>
    <w:rsid w:val="4820F9F0"/>
    <w:rsid w:val="4824E4E8"/>
    <w:rsid w:val="482A8922"/>
    <w:rsid w:val="482B7F9C"/>
    <w:rsid w:val="482FE6E5"/>
    <w:rsid w:val="48315517"/>
    <w:rsid w:val="4835BCB8"/>
    <w:rsid w:val="48365C52"/>
    <w:rsid w:val="4838ECFA"/>
    <w:rsid w:val="48393651"/>
    <w:rsid w:val="483A2150"/>
    <w:rsid w:val="483D88EE"/>
    <w:rsid w:val="4840C096"/>
    <w:rsid w:val="4844230D"/>
    <w:rsid w:val="48449F98"/>
    <w:rsid w:val="4846DC65"/>
    <w:rsid w:val="48480877"/>
    <w:rsid w:val="484BFC9E"/>
    <w:rsid w:val="484CA3E5"/>
    <w:rsid w:val="484DD893"/>
    <w:rsid w:val="484F65DF"/>
    <w:rsid w:val="4850F0FA"/>
    <w:rsid w:val="4851E9AE"/>
    <w:rsid w:val="48529C8E"/>
    <w:rsid w:val="4852CF14"/>
    <w:rsid w:val="4854C86B"/>
    <w:rsid w:val="48588CC7"/>
    <w:rsid w:val="485D1833"/>
    <w:rsid w:val="485E3E0B"/>
    <w:rsid w:val="48616C37"/>
    <w:rsid w:val="48655CC2"/>
    <w:rsid w:val="487639D4"/>
    <w:rsid w:val="4876ADF0"/>
    <w:rsid w:val="4876E82D"/>
    <w:rsid w:val="487917D9"/>
    <w:rsid w:val="487B0A0F"/>
    <w:rsid w:val="487B63A4"/>
    <w:rsid w:val="48863C8D"/>
    <w:rsid w:val="48877E1E"/>
    <w:rsid w:val="488F9CC0"/>
    <w:rsid w:val="48906F15"/>
    <w:rsid w:val="4890A124"/>
    <w:rsid w:val="48953C2A"/>
    <w:rsid w:val="48957F83"/>
    <w:rsid w:val="48961021"/>
    <w:rsid w:val="489D5FFC"/>
    <w:rsid w:val="489F7926"/>
    <w:rsid w:val="48A2561B"/>
    <w:rsid w:val="48A5731F"/>
    <w:rsid w:val="48A5A3AE"/>
    <w:rsid w:val="48A728F5"/>
    <w:rsid w:val="48A99137"/>
    <w:rsid w:val="48ACE2DB"/>
    <w:rsid w:val="48AEC6F8"/>
    <w:rsid w:val="48AED4BC"/>
    <w:rsid w:val="48AF2908"/>
    <w:rsid w:val="48AF4DE9"/>
    <w:rsid w:val="48B46B8B"/>
    <w:rsid w:val="48B4C986"/>
    <w:rsid w:val="48B6EC86"/>
    <w:rsid w:val="48BAABF4"/>
    <w:rsid w:val="48BAF6E3"/>
    <w:rsid w:val="48BB4EB6"/>
    <w:rsid w:val="48C1C1E3"/>
    <w:rsid w:val="48C20339"/>
    <w:rsid w:val="48C4175F"/>
    <w:rsid w:val="48C8B29B"/>
    <w:rsid w:val="48C94CC7"/>
    <w:rsid w:val="48CA515E"/>
    <w:rsid w:val="48CAA3CA"/>
    <w:rsid w:val="48CB6AAA"/>
    <w:rsid w:val="48CC8A82"/>
    <w:rsid w:val="48CD0F1C"/>
    <w:rsid w:val="48CFCA9E"/>
    <w:rsid w:val="48D00913"/>
    <w:rsid w:val="48D17484"/>
    <w:rsid w:val="48D2851B"/>
    <w:rsid w:val="48D678AD"/>
    <w:rsid w:val="48D70172"/>
    <w:rsid w:val="48D7AAF0"/>
    <w:rsid w:val="48D82624"/>
    <w:rsid w:val="48D87FE1"/>
    <w:rsid w:val="48DAF96D"/>
    <w:rsid w:val="48DB32B4"/>
    <w:rsid w:val="48DBE8DA"/>
    <w:rsid w:val="48DFFA80"/>
    <w:rsid w:val="48E25837"/>
    <w:rsid w:val="48ED01DF"/>
    <w:rsid w:val="48ED5E10"/>
    <w:rsid w:val="48F14F75"/>
    <w:rsid w:val="48F2A76C"/>
    <w:rsid w:val="48F7A039"/>
    <w:rsid w:val="490014CC"/>
    <w:rsid w:val="4903201B"/>
    <w:rsid w:val="4904452D"/>
    <w:rsid w:val="4909257D"/>
    <w:rsid w:val="490B29F0"/>
    <w:rsid w:val="4913DF05"/>
    <w:rsid w:val="49198264"/>
    <w:rsid w:val="491BB2EE"/>
    <w:rsid w:val="491C4157"/>
    <w:rsid w:val="491E4E0E"/>
    <w:rsid w:val="491EDA65"/>
    <w:rsid w:val="4923DA06"/>
    <w:rsid w:val="49287894"/>
    <w:rsid w:val="4928F3D6"/>
    <w:rsid w:val="492F438E"/>
    <w:rsid w:val="492F61D8"/>
    <w:rsid w:val="49349410"/>
    <w:rsid w:val="4934B650"/>
    <w:rsid w:val="4936D05B"/>
    <w:rsid w:val="49397CD1"/>
    <w:rsid w:val="493B9021"/>
    <w:rsid w:val="493CE496"/>
    <w:rsid w:val="493E8E15"/>
    <w:rsid w:val="493FD077"/>
    <w:rsid w:val="49422AE0"/>
    <w:rsid w:val="49446CCB"/>
    <w:rsid w:val="4944F2E9"/>
    <w:rsid w:val="494AF643"/>
    <w:rsid w:val="494BDDAD"/>
    <w:rsid w:val="49504850"/>
    <w:rsid w:val="4951F704"/>
    <w:rsid w:val="49527F7A"/>
    <w:rsid w:val="49581189"/>
    <w:rsid w:val="49585595"/>
    <w:rsid w:val="4959C25B"/>
    <w:rsid w:val="495AC812"/>
    <w:rsid w:val="49618E24"/>
    <w:rsid w:val="4961BF9C"/>
    <w:rsid w:val="4964ED7B"/>
    <w:rsid w:val="4965947E"/>
    <w:rsid w:val="496C72A2"/>
    <w:rsid w:val="496CA77B"/>
    <w:rsid w:val="4973D264"/>
    <w:rsid w:val="49745FAB"/>
    <w:rsid w:val="4979B7DC"/>
    <w:rsid w:val="497BF95D"/>
    <w:rsid w:val="497D7440"/>
    <w:rsid w:val="4980E09E"/>
    <w:rsid w:val="4980FD51"/>
    <w:rsid w:val="4981C9AD"/>
    <w:rsid w:val="4982DCC1"/>
    <w:rsid w:val="49843F0A"/>
    <w:rsid w:val="498AD4E5"/>
    <w:rsid w:val="49A41AD9"/>
    <w:rsid w:val="49A6EBE8"/>
    <w:rsid w:val="49A8D53E"/>
    <w:rsid w:val="49AA273E"/>
    <w:rsid w:val="49B564D2"/>
    <w:rsid w:val="49BCE5FD"/>
    <w:rsid w:val="49C4DCCB"/>
    <w:rsid w:val="49C8471E"/>
    <w:rsid w:val="49C994EE"/>
    <w:rsid w:val="49CCC5FB"/>
    <w:rsid w:val="49D065F0"/>
    <w:rsid w:val="49D30211"/>
    <w:rsid w:val="49D4AB42"/>
    <w:rsid w:val="49D4B302"/>
    <w:rsid w:val="49D516D8"/>
    <w:rsid w:val="49E250DB"/>
    <w:rsid w:val="49E641B6"/>
    <w:rsid w:val="49F02C23"/>
    <w:rsid w:val="49F2FA62"/>
    <w:rsid w:val="49F3993A"/>
    <w:rsid w:val="49F9AB63"/>
    <w:rsid w:val="49FAE012"/>
    <w:rsid w:val="49FFA3E3"/>
    <w:rsid w:val="4A008C4F"/>
    <w:rsid w:val="4A04E49E"/>
    <w:rsid w:val="4A05148E"/>
    <w:rsid w:val="4A0862C1"/>
    <w:rsid w:val="4A10EAE1"/>
    <w:rsid w:val="4A12B82B"/>
    <w:rsid w:val="4A1512A5"/>
    <w:rsid w:val="4A1C4A73"/>
    <w:rsid w:val="4A1C734F"/>
    <w:rsid w:val="4A1CD686"/>
    <w:rsid w:val="4A2153DD"/>
    <w:rsid w:val="4A2620EF"/>
    <w:rsid w:val="4A27987E"/>
    <w:rsid w:val="4A295930"/>
    <w:rsid w:val="4A2A8BCB"/>
    <w:rsid w:val="4A2E9606"/>
    <w:rsid w:val="4A3114B8"/>
    <w:rsid w:val="4A315D9A"/>
    <w:rsid w:val="4A31E734"/>
    <w:rsid w:val="4A348D69"/>
    <w:rsid w:val="4A39159E"/>
    <w:rsid w:val="4A3A54A2"/>
    <w:rsid w:val="4A3B02E4"/>
    <w:rsid w:val="4A3B5D7F"/>
    <w:rsid w:val="4A3DF8C8"/>
    <w:rsid w:val="4A4132F5"/>
    <w:rsid w:val="4A440C08"/>
    <w:rsid w:val="4A4BACBA"/>
    <w:rsid w:val="4A4D35AD"/>
    <w:rsid w:val="4A4E4F4F"/>
    <w:rsid w:val="4A4E567D"/>
    <w:rsid w:val="4A5010F2"/>
    <w:rsid w:val="4A50CA8C"/>
    <w:rsid w:val="4A511A8A"/>
    <w:rsid w:val="4A52FA57"/>
    <w:rsid w:val="4A564E7E"/>
    <w:rsid w:val="4A5EC375"/>
    <w:rsid w:val="4A62D553"/>
    <w:rsid w:val="4A6897E4"/>
    <w:rsid w:val="4A69249A"/>
    <w:rsid w:val="4A6AE30F"/>
    <w:rsid w:val="4A6B4CF1"/>
    <w:rsid w:val="4A6B6C1F"/>
    <w:rsid w:val="4A7077B1"/>
    <w:rsid w:val="4A71FEBB"/>
    <w:rsid w:val="4A726706"/>
    <w:rsid w:val="4A770A22"/>
    <w:rsid w:val="4A7DD310"/>
    <w:rsid w:val="4A7FCAB1"/>
    <w:rsid w:val="4A821969"/>
    <w:rsid w:val="4A83F142"/>
    <w:rsid w:val="4A84B750"/>
    <w:rsid w:val="4A85EB05"/>
    <w:rsid w:val="4A86C65B"/>
    <w:rsid w:val="4A888FCF"/>
    <w:rsid w:val="4A8A174C"/>
    <w:rsid w:val="4A8FB9CE"/>
    <w:rsid w:val="4A965710"/>
    <w:rsid w:val="4A969AD1"/>
    <w:rsid w:val="4A97F63A"/>
    <w:rsid w:val="4A984D9E"/>
    <w:rsid w:val="4A992EE7"/>
    <w:rsid w:val="4A9BA60F"/>
    <w:rsid w:val="4A9BB848"/>
    <w:rsid w:val="4A9D2771"/>
    <w:rsid w:val="4AA71063"/>
    <w:rsid w:val="4AA8ACE1"/>
    <w:rsid w:val="4AAF2CDB"/>
    <w:rsid w:val="4AAF70C1"/>
    <w:rsid w:val="4AB49CBF"/>
    <w:rsid w:val="4AB4A0AD"/>
    <w:rsid w:val="4AB5AFDE"/>
    <w:rsid w:val="4AB7EF0B"/>
    <w:rsid w:val="4ABFC689"/>
    <w:rsid w:val="4AC10490"/>
    <w:rsid w:val="4AC2A120"/>
    <w:rsid w:val="4AC5552B"/>
    <w:rsid w:val="4AC61B4F"/>
    <w:rsid w:val="4AC73E1F"/>
    <w:rsid w:val="4ACA2447"/>
    <w:rsid w:val="4AD0D393"/>
    <w:rsid w:val="4AD771FE"/>
    <w:rsid w:val="4AD948B8"/>
    <w:rsid w:val="4AE14104"/>
    <w:rsid w:val="4AE251AE"/>
    <w:rsid w:val="4AE2F1E4"/>
    <w:rsid w:val="4AE54180"/>
    <w:rsid w:val="4AEC9FE6"/>
    <w:rsid w:val="4AF1AADF"/>
    <w:rsid w:val="4AFB4E54"/>
    <w:rsid w:val="4B006E13"/>
    <w:rsid w:val="4B05AD6D"/>
    <w:rsid w:val="4B06C2FD"/>
    <w:rsid w:val="4B13E212"/>
    <w:rsid w:val="4B149B86"/>
    <w:rsid w:val="4B166E5D"/>
    <w:rsid w:val="4B181C83"/>
    <w:rsid w:val="4B1F7450"/>
    <w:rsid w:val="4B207691"/>
    <w:rsid w:val="4B20867F"/>
    <w:rsid w:val="4B211C4B"/>
    <w:rsid w:val="4B263E76"/>
    <w:rsid w:val="4B303DA0"/>
    <w:rsid w:val="4B304889"/>
    <w:rsid w:val="4B307E84"/>
    <w:rsid w:val="4B3146B0"/>
    <w:rsid w:val="4B3B85E3"/>
    <w:rsid w:val="4B3CE79B"/>
    <w:rsid w:val="4B3D4438"/>
    <w:rsid w:val="4B3E8FD5"/>
    <w:rsid w:val="4B405B07"/>
    <w:rsid w:val="4B41B2CA"/>
    <w:rsid w:val="4B479660"/>
    <w:rsid w:val="4B4851F0"/>
    <w:rsid w:val="4B499E0F"/>
    <w:rsid w:val="4B4AB16D"/>
    <w:rsid w:val="4B4DB078"/>
    <w:rsid w:val="4B513AA5"/>
    <w:rsid w:val="4B52212E"/>
    <w:rsid w:val="4B551EEF"/>
    <w:rsid w:val="4B58F2EE"/>
    <w:rsid w:val="4B5ED03E"/>
    <w:rsid w:val="4B5F5DF1"/>
    <w:rsid w:val="4B603F7B"/>
    <w:rsid w:val="4B65CD51"/>
    <w:rsid w:val="4B68BD05"/>
    <w:rsid w:val="4B6A8752"/>
    <w:rsid w:val="4B6FD168"/>
    <w:rsid w:val="4B72434B"/>
    <w:rsid w:val="4B72B044"/>
    <w:rsid w:val="4B755145"/>
    <w:rsid w:val="4B7A70CD"/>
    <w:rsid w:val="4B7C57A1"/>
    <w:rsid w:val="4B7C59A5"/>
    <w:rsid w:val="4B7CBE96"/>
    <w:rsid w:val="4B7F52C1"/>
    <w:rsid w:val="4B846847"/>
    <w:rsid w:val="4B8518F8"/>
    <w:rsid w:val="4B853E7B"/>
    <w:rsid w:val="4B8DAB30"/>
    <w:rsid w:val="4B906928"/>
    <w:rsid w:val="4B92B6E0"/>
    <w:rsid w:val="4B93CADF"/>
    <w:rsid w:val="4B945E2E"/>
    <w:rsid w:val="4B96236B"/>
    <w:rsid w:val="4B97758F"/>
    <w:rsid w:val="4B9969FC"/>
    <w:rsid w:val="4B9C3D28"/>
    <w:rsid w:val="4B9E0F02"/>
    <w:rsid w:val="4B9EE18B"/>
    <w:rsid w:val="4B9F6CD3"/>
    <w:rsid w:val="4B9FEC41"/>
    <w:rsid w:val="4BA06F30"/>
    <w:rsid w:val="4BA1DD45"/>
    <w:rsid w:val="4BA3583C"/>
    <w:rsid w:val="4BA568A9"/>
    <w:rsid w:val="4BA7A830"/>
    <w:rsid w:val="4BA9887B"/>
    <w:rsid w:val="4BABEDBA"/>
    <w:rsid w:val="4BAF9BFE"/>
    <w:rsid w:val="4BB00F31"/>
    <w:rsid w:val="4BB66786"/>
    <w:rsid w:val="4BBDC5BC"/>
    <w:rsid w:val="4BBF2B22"/>
    <w:rsid w:val="4BBFF0BC"/>
    <w:rsid w:val="4BC007F4"/>
    <w:rsid w:val="4BC4A9CE"/>
    <w:rsid w:val="4BC97EB9"/>
    <w:rsid w:val="4BCA56A7"/>
    <w:rsid w:val="4BD11855"/>
    <w:rsid w:val="4BD3492C"/>
    <w:rsid w:val="4BD39BA2"/>
    <w:rsid w:val="4BDC1237"/>
    <w:rsid w:val="4BDC4DD6"/>
    <w:rsid w:val="4BE19841"/>
    <w:rsid w:val="4BE1DA3D"/>
    <w:rsid w:val="4BE7FF86"/>
    <w:rsid w:val="4BEBB516"/>
    <w:rsid w:val="4BF24801"/>
    <w:rsid w:val="4BF6F4E0"/>
    <w:rsid w:val="4BF93E6F"/>
    <w:rsid w:val="4BFBCFB2"/>
    <w:rsid w:val="4C02C367"/>
    <w:rsid w:val="4C07E902"/>
    <w:rsid w:val="4C0D5207"/>
    <w:rsid w:val="4C10B6D7"/>
    <w:rsid w:val="4C10F80D"/>
    <w:rsid w:val="4C14F307"/>
    <w:rsid w:val="4C15955A"/>
    <w:rsid w:val="4C1A1010"/>
    <w:rsid w:val="4C1F7EC8"/>
    <w:rsid w:val="4C215DCC"/>
    <w:rsid w:val="4C226519"/>
    <w:rsid w:val="4C28A98D"/>
    <w:rsid w:val="4C29387E"/>
    <w:rsid w:val="4C2A9C29"/>
    <w:rsid w:val="4C2AF45A"/>
    <w:rsid w:val="4C2EEBCF"/>
    <w:rsid w:val="4C2F1E96"/>
    <w:rsid w:val="4C2F6663"/>
    <w:rsid w:val="4C2FBD90"/>
    <w:rsid w:val="4C32ABF2"/>
    <w:rsid w:val="4C32EE6B"/>
    <w:rsid w:val="4C33C4DA"/>
    <w:rsid w:val="4C362731"/>
    <w:rsid w:val="4C4013CB"/>
    <w:rsid w:val="4C494CB2"/>
    <w:rsid w:val="4C498A3F"/>
    <w:rsid w:val="4C4A3B56"/>
    <w:rsid w:val="4C4B7695"/>
    <w:rsid w:val="4C4CC225"/>
    <w:rsid w:val="4C5081A9"/>
    <w:rsid w:val="4C520EF4"/>
    <w:rsid w:val="4C5383C2"/>
    <w:rsid w:val="4C568945"/>
    <w:rsid w:val="4C572C77"/>
    <w:rsid w:val="4C59AF30"/>
    <w:rsid w:val="4C59B4A1"/>
    <w:rsid w:val="4C5F51F9"/>
    <w:rsid w:val="4C64309B"/>
    <w:rsid w:val="4C6542DF"/>
    <w:rsid w:val="4C68D23C"/>
    <w:rsid w:val="4C6AF294"/>
    <w:rsid w:val="4C6EF445"/>
    <w:rsid w:val="4C71396E"/>
    <w:rsid w:val="4C75893B"/>
    <w:rsid w:val="4C75FFD6"/>
    <w:rsid w:val="4C78D323"/>
    <w:rsid w:val="4C7ADB22"/>
    <w:rsid w:val="4C7BA323"/>
    <w:rsid w:val="4C7CF6E7"/>
    <w:rsid w:val="4C801627"/>
    <w:rsid w:val="4C80E7F5"/>
    <w:rsid w:val="4C85C7C0"/>
    <w:rsid w:val="4C878EE6"/>
    <w:rsid w:val="4C8825AA"/>
    <w:rsid w:val="4C8955B4"/>
    <w:rsid w:val="4C89E0B6"/>
    <w:rsid w:val="4C8C017F"/>
    <w:rsid w:val="4C8CA7F9"/>
    <w:rsid w:val="4C8DA533"/>
    <w:rsid w:val="4C8F6CA7"/>
    <w:rsid w:val="4C943FF8"/>
    <w:rsid w:val="4C94E90E"/>
    <w:rsid w:val="4C97BCDF"/>
    <w:rsid w:val="4C9A8F1C"/>
    <w:rsid w:val="4CA1E8B2"/>
    <w:rsid w:val="4CA98349"/>
    <w:rsid w:val="4CAACCB6"/>
    <w:rsid w:val="4CAC8D1A"/>
    <w:rsid w:val="4CB13828"/>
    <w:rsid w:val="4CB66CBB"/>
    <w:rsid w:val="4CB73BF1"/>
    <w:rsid w:val="4CB862B9"/>
    <w:rsid w:val="4CBDF71A"/>
    <w:rsid w:val="4CC45CC2"/>
    <w:rsid w:val="4CC5F781"/>
    <w:rsid w:val="4CCCDF41"/>
    <w:rsid w:val="4CD36561"/>
    <w:rsid w:val="4CDBE988"/>
    <w:rsid w:val="4CE068F6"/>
    <w:rsid w:val="4CE1516C"/>
    <w:rsid w:val="4CE45A1F"/>
    <w:rsid w:val="4CEBC788"/>
    <w:rsid w:val="4CEF3445"/>
    <w:rsid w:val="4CF0EC3D"/>
    <w:rsid w:val="4CF1F51F"/>
    <w:rsid w:val="4CF21674"/>
    <w:rsid w:val="4CF8ACC5"/>
    <w:rsid w:val="4CF95F13"/>
    <w:rsid w:val="4CFD3EB1"/>
    <w:rsid w:val="4CFFB67F"/>
    <w:rsid w:val="4D035C26"/>
    <w:rsid w:val="4D0653B8"/>
    <w:rsid w:val="4D087F53"/>
    <w:rsid w:val="4D0D0271"/>
    <w:rsid w:val="4D0ECC52"/>
    <w:rsid w:val="4D0FAA9D"/>
    <w:rsid w:val="4D137D29"/>
    <w:rsid w:val="4D20302B"/>
    <w:rsid w:val="4D22A8A7"/>
    <w:rsid w:val="4D25F763"/>
    <w:rsid w:val="4D2B55FA"/>
    <w:rsid w:val="4D2D4F53"/>
    <w:rsid w:val="4D2F5F6A"/>
    <w:rsid w:val="4D313D84"/>
    <w:rsid w:val="4D3744F3"/>
    <w:rsid w:val="4D3B202C"/>
    <w:rsid w:val="4D3CF3D3"/>
    <w:rsid w:val="4D3EA8CC"/>
    <w:rsid w:val="4D3F2A4A"/>
    <w:rsid w:val="4D3FC2C6"/>
    <w:rsid w:val="4D45FD4E"/>
    <w:rsid w:val="4D46866E"/>
    <w:rsid w:val="4D46A200"/>
    <w:rsid w:val="4D49D332"/>
    <w:rsid w:val="4D4A7F02"/>
    <w:rsid w:val="4D4F9B18"/>
    <w:rsid w:val="4D50BBF7"/>
    <w:rsid w:val="4D515E33"/>
    <w:rsid w:val="4D520067"/>
    <w:rsid w:val="4D521BFB"/>
    <w:rsid w:val="4D5252FF"/>
    <w:rsid w:val="4D52A768"/>
    <w:rsid w:val="4D5379BC"/>
    <w:rsid w:val="4D5624ED"/>
    <w:rsid w:val="4D59C3AE"/>
    <w:rsid w:val="4D5E077C"/>
    <w:rsid w:val="4D5EB927"/>
    <w:rsid w:val="4D654E61"/>
    <w:rsid w:val="4D678159"/>
    <w:rsid w:val="4D678C4B"/>
    <w:rsid w:val="4D6A6497"/>
    <w:rsid w:val="4D71AE6F"/>
    <w:rsid w:val="4D71EB6D"/>
    <w:rsid w:val="4D7927BD"/>
    <w:rsid w:val="4D7A1399"/>
    <w:rsid w:val="4D7B2C4F"/>
    <w:rsid w:val="4D808752"/>
    <w:rsid w:val="4D80B6DE"/>
    <w:rsid w:val="4D8F0B18"/>
    <w:rsid w:val="4D9140E4"/>
    <w:rsid w:val="4D968BF6"/>
    <w:rsid w:val="4D981095"/>
    <w:rsid w:val="4D9A34BC"/>
    <w:rsid w:val="4D9B04A8"/>
    <w:rsid w:val="4D9F4969"/>
    <w:rsid w:val="4DA218F3"/>
    <w:rsid w:val="4DA335F6"/>
    <w:rsid w:val="4DA41662"/>
    <w:rsid w:val="4DAC9017"/>
    <w:rsid w:val="4DAD4B0C"/>
    <w:rsid w:val="4DAEE5F2"/>
    <w:rsid w:val="4DB151A1"/>
    <w:rsid w:val="4DB1B4E8"/>
    <w:rsid w:val="4DB2372C"/>
    <w:rsid w:val="4DB26341"/>
    <w:rsid w:val="4DB2789D"/>
    <w:rsid w:val="4DB38881"/>
    <w:rsid w:val="4DC00972"/>
    <w:rsid w:val="4DC5C0B4"/>
    <w:rsid w:val="4DC6AF80"/>
    <w:rsid w:val="4DC71520"/>
    <w:rsid w:val="4DC8BA75"/>
    <w:rsid w:val="4DCAF1E0"/>
    <w:rsid w:val="4DCEB7EF"/>
    <w:rsid w:val="4DD20038"/>
    <w:rsid w:val="4DD30955"/>
    <w:rsid w:val="4DD5D97F"/>
    <w:rsid w:val="4DD836BA"/>
    <w:rsid w:val="4DDCCEB0"/>
    <w:rsid w:val="4DDD60EE"/>
    <w:rsid w:val="4DDEDEF0"/>
    <w:rsid w:val="4DE1577A"/>
    <w:rsid w:val="4DE5B3BF"/>
    <w:rsid w:val="4DE61D25"/>
    <w:rsid w:val="4DE6D3D6"/>
    <w:rsid w:val="4DE779B4"/>
    <w:rsid w:val="4DF9B3F7"/>
    <w:rsid w:val="4DF9FEAD"/>
    <w:rsid w:val="4DFF3CAD"/>
    <w:rsid w:val="4E004C4F"/>
    <w:rsid w:val="4E06E8C1"/>
    <w:rsid w:val="4E0B4C56"/>
    <w:rsid w:val="4E0CB2DF"/>
    <w:rsid w:val="4E0D3257"/>
    <w:rsid w:val="4E0FFFCB"/>
    <w:rsid w:val="4E16662A"/>
    <w:rsid w:val="4E16F829"/>
    <w:rsid w:val="4E175CE7"/>
    <w:rsid w:val="4E1C1184"/>
    <w:rsid w:val="4E1D5B1E"/>
    <w:rsid w:val="4E20536D"/>
    <w:rsid w:val="4E218EF6"/>
    <w:rsid w:val="4E273010"/>
    <w:rsid w:val="4E2BDEBC"/>
    <w:rsid w:val="4E2E555E"/>
    <w:rsid w:val="4E2F4B5C"/>
    <w:rsid w:val="4E2FDF77"/>
    <w:rsid w:val="4E322B68"/>
    <w:rsid w:val="4E364850"/>
    <w:rsid w:val="4E3B0751"/>
    <w:rsid w:val="4E3D1F83"/>
    <w:rsid w:val="4E435E15"/>
    <w:rsid w:val="4E437F49"/>
    <w:rsid w:val="4E447EDA"/>
    <w:rsid w:val="4E4644A4"/>
    <w:rsid w:val="4E4A2E5D"/>
    <w:rsid w:val="4E4F7434"/>
    <w:rsid w:val="4E4F93B9"/>
    <w:rsid w:val="4E4F9BC9"/>
    <w:rsid w:val="4E568DC0"/>
    <w:rsid w:val="4E5FBA4A"/>
    <w:rsid w:val="4E5FEB10"/>
    <w:rsid w:val="4E64DB24"/>
    <w:rsid w:val="4E65F447"/>
    <w:rsid w:val="4E671DA7"/>
    <w:rsid w:val="4E6B578C"/>
    <w:rsid w:val="4E6D7B56"/>
    <w:rsid w:val="4E70328E"/>
    <w:rsid w:val="4E728E1A"/>
    <w:rsid w:val="4E741EC0"/>
    <w:rsid w:val="4E75CA19"/>
    <w:rsid w:val="4E7ADC92"/>
    <w:rsid w:val="4E7CF03C"/>
    <w:rsid w:val="4E7D056C"/>
    <w:rsid w:val="4E80CCAB"/>
    <w:rsid w:val="4E82687A"/>
    <w:rsid w:val="4E936FA1"/>
    <w:rsid w:val="4E943712"/>
    <w:rsid w:val="4E9602D7"/>
    <w:rsid w:val="4E99A127"/>
    <w:rsid w:val="4E9EA9A4"/>
    <w:rsid w:val="4EA24086"/>
    <w:rsid w:val="4EA3765D"/>
    <w:rsid w:val="4EAADFD6"/>
    <w:rsid w:val="4EAC85CB"/>
    <w:rsid w:val="4EB9ADD1"/>
    <w:rsid w:val="4EBD0ED8"/>
    <w:rsid w:val="4EBD5C44"/>
    <w:rsid w:val="4EC78478"/>
    <w:rsid w:val="4ED1C946"/>
    <w:rsid w:val="4ED6D0CB"/>
    <w:rsid w:val="4ED85D77"/>
    <w:rsid w:val="4EDC208B"/>
    <w:rsid w:val="4EE18F72"/>
    <w:rsid w:val="4EE21A1C"/>
    <w:rsid w:val="4EE3B824"/>
    <w:rsid w:val="4EE49EEB"/>
    <w:rsid w:val="4EE688D0"/>
    <w:rsid w:val="4EE704FB"/>
    <w:rsid w:val="4EE92B1E"/>
    <w:rsid w:val="4EECB477"/>
    <w:rsid w:val="4EED2219"/>
    <w:rsid w:val="4EEF6C42"/>
    <w:rsid w:val="4EEFB1B4"/>
    <w:rsid w:val="4EFCBC89"/>
    <w:rsid w:val="4EFE9F81"/>
    <w:rsid w:val="4F04E777"/>
    <w:rsid w:val="4F05DD6B"/>
    <w:rsid w:val="4F078DFC"/>
    <w:rsid w:val="4F0B273E"/>
    <w:rsid w:val="4F0ED2C1"/>
    <w:rsid w:val="4F1AF5B9"/>
    <w:rsid w:val="4F1CB45E"/>
    <w:rsid w:val="4F1E0D29"/>
    <w:rsid w:val="4F1EFF02"/>
    <w:rsid w:val="4F1F8D43"/>
    <w:rsid w:val="4F20E8B4"/>
    <w:rsid w:val="4F215D2D"/>
    <w:rsid w:val="4F25A7CB"/>
    <w:rsid w:val="4F27199B"/>
    <w:rsid w:val="4F2A373A"/>
    <w:rsid w:val="4F2B4564"/>
    <w:rsid w:val="4F2D594C"/>
    <w:rsid w:val="4F2D9AB6"/>
    <w:rsid w:val="4F308933"/>
    <w:rsid w:val="4F351DA9"/>
    <w:rsid w:val="4F3881E4"/>
    <w:rsid w:val="4F3E03A5"/>
    <w:rsid w:val="4F427C9F"/>
    <w:rsid w:val="4F42A5F1"/>
    <w:rsid w:val="4F431EE7"/>
    <w:rsid w:val="4F439E34"/>
    <w:rsid w:val="4F44CE6F"/>
    <w:rsid w:val="4F45525A"/>
    <w:rsid w:val="4F45FAC4"/>
    <w:rsid w:val="4F4629DB"/>
    <w:rsid w:val="4F482ABE"/>
    <w:rsid w:val="4F4C35BA"/>
    <w:rsid w:val="4F4DA6F9"/>
    <w:rsid w:val="4F50C5BE"/>
    <w:rsid w:val="4F50F542"/>
    <w:rsid w:val="4F52432C"/>
    <w:rsid w:val="4F5325EF"/>
    <w:rsid w:val="4F56D1F1"/>
    <w:rsid w:val="4F577BE3"/>
    <w:rsid w:val="4F593841"/>
    <w:rsid w:val="4F593862"/>
    <w:rsid w:val="4F5B42A0"/>
    <w:rsid w:val="4F5C4F40"/>
    <w:rsid w:val="4F621857"/>
    <w:rsid w:val="4F6543FE"/>
    <w:rsid w:val="4F65B856"/>
    <w:rsid w:val="4F6AF208"/>
    <w:rsid w:val="4F6B882A"/>
    <w:rsid w:val="4F6ED70B"/>
    <w:rsid w:val="4F6ED82F"/>
    <w:rsid w:val="4F6F5494"/>
    <w:rsid w:val="4F70597D"/>
    <w:rsid w:val="4F70D7AB"/>
    <w:rsid w:val="4F7338DC"/>
    <w:rsid w:val="4F7731A9"/>
    <w:rsid w:val="4F79F458"/>
    <w:rsid w:val="4F7C8A82"/>
    <w:rsid w:val="4F84C854"/>
    <w:rsid w:val="4F857550"/>
    <w:rsid w:val="4F87B69F"/>
    <w:rsid w:val="4F8A54FC"/>
    <w:rsid w:val="4F915670"/>
    <w:rsid w:val="4F938E22"/>
    <w:rsid w:val="4F95A985"/>
    <w:rsid w:val="4F95EC17"/>
    <w:rsid w:val="4F9D23CC"/>
    <w:rsid w:val="4F9DF631"/>
    <w:rsid w:val="4F9E825D"/>
    <w:rsid w:val="4FA24535"/>
    <w:rsid w:val="4FA623E7"/>
    <w:rsid w:val="4FA6A224"/>
    <w:rsid w:val="4FA87493"/>
    <w:rsid w:val="4FA8B09D"/>
    <w:rsid w:val="4FA8EB91"/>
    <w:rsid w:val="4FB60740"/>
    <w:rsid w:val="4FB60BA2"/>
    <w:rsid w:val="4FB856B8"/>
    <w:rsid w:val="4FBB2759"/>
    <w:rsid w:val="4FBC326D"/>
    <w:rsid w:val="4FBE8A17"/>
    <w:rsid w:val="4FC298C8"/>
    <w:rsid w:val="4FC319E7"/>
    <w:rsid w:val="4FC78E81"/>
    <w:rsid w:val="4FD07519"/>
    <w:rsid w:val="4FD099F5"/>
    <w:rsid w:val="4FD0B647"/>
    <w:rsid w:val="4FD5C2A0"/>
    <w:rsid w:val="4FDC7A12"/>
    <w:rsid w:val="4FDF2884"/>
    <w:rsid w:val="4FE16F6C"/>
    <w:rsid w:val="4FE49645"/>
    <w:rsid w:val="4FE8489C"/>
    <w:rsid w:val="4FE91112"/>
    <w:rsid w:val="4FEADDDF"/>
    <w:rsid w:val="4FEC4741"/>
    <w:rsid w:val="4FF05459"/>
    <w:rsid w:val="4FF212D2"/>
    <w:rsid w:val="4FF24355"/>
    <w:rsid w:val="4FF26B7D"/>
    <w:rsid w:val="4FFC9EE8"/>
    <w:rsid w:val="4FFD9F64"/>
    <w:rsid w:val="4FFDBA06"/>
    <w:rsid w:val="50008638"/>
    <w:rsid w:val="500182C1"/>
    <w:rsid w:val="50026FE7"/>
    <w:rsid w:val="500321CF"/>
    <w:rsid w:val="5003294D"/>
    <w:rsid w:val="5003EB2B"/>
    <w:rsid w:val="5004716A"/>
    <w:rsid w:val="500737D9"/>
    <w:rsid w:val="500AD57B"/>
    <w:rsid w:val="50139B8A"/>
    <w:rsid w:val="50158343"/>
    <w:rsid w:val="5022936F"/>
    <w:rsid w:val="50242CB1"/>
    <w:rsid w:val="50245C69"/>
    <w:rsid w:val="50292204"/>
    <w:rsid w:val="50294F45"/>
    <w:rsid w:val="50302B3E"/>
    <w:rsid w:val="50310D76"/>
    <w:rsid w:val="5035F3A9"/>
    <w:rsid w:val="5036A263"/>
    <w:rsid w:val="5037B685"/>
    <w:rsid w:val="50389784"/>
    <w:rsid w:val="5040FD7E"/>
    <w:rsid w:val="5041CB8B"/>
    <w:rsid w:val="50429D26"/>
    <w:rsid w:val="504AB7FE"/>
    <w:rsid w:val="504C5043"/>
    <w:rsid w:val="50503B6B"/>
    <w:rsid w:val="50582632"/>
    <w:rsid w:val="505E15C8"/>
    <w:rsid w:val="505FF3F9"/>
    <w:rsid w:val="50658368"/>
    <w:rsid w:val="50661CB1"/>
    <w:rsid w:val="5068A0F2"/>
    <w:rsid w:val="5068BB06"/>
    <w:rsid w:val="50691BFD"/>
    <w:rsid w:val="5069EA69"/>
    <w:rsid w:val="506CA487"/>
    <w:rsid w:val="50702467"/>
    <w:rsid w:val="50721549"/>
    <w:rsid w:val="507468F5"/>
    <w:rsid w:val="5075FBBC"/>
    <w:rsid w:val="50784C1D"/>
    <w:rsid w:val="507AA6EF"/>
    <w:rsid w:val="507B34CC"/>
    <w:rsid w:val="507B3DE3"/>
    <w:rsid w:val="507DAB31"/>
    <w:rsid w:val="5081CCFD"/>
    <w:rsid w:val="508B3EFD"/>
    <w:rsid w:val="508CBE8E"/>
    <w:rsid w:val="5091180E"/>
    <w:rsid w:val="5095D61A"/>
    <w:rsid w:val="5096F5E3"/>
    <w:rsid w:val="509BE6CC"/>
    <w:rsid w:val="509C3893"/>
    <w:rsid w:val="50A14EED"/>
    <w:rsid w:val="50A21909"/>
    <w:rsid w:val="50A26114"/>
    <w:rsid w:val="50A3BAA1"/>
    <w:rsid w:val="50A5C975"/>
    <w:rsid w:val="50A7299B"/>
    <w:rsid w:val="50ADB87E"/>
    <w:rsid w:val="50AF92C6"/>
    <w:rsid w:val="50B0B752"/>
    <w:rsid w:val="50B10DB1"/>
    <w:rsid w:val="50B5622C"/>
    <w:rsid w:val="50B8798D"/>
    <w:rsid w:val="50BA5EE7"/>
    <w:rsid w:val="50BB2A0B"/>
    <w:rsid w:val="50BC3B84"/>
    <w:rsid w:val="50BCF7D7"/>
    <w:rsid w:val="50BD9E4B"/>
    <w:rsid w:val="50C0FC40"/>
    <w:rsid w:val="50C471F2"/>
    <w:rsid w:val="50C8A192"/>
    <w:rsid w:val="50C94AE7"/>
    <w:rsid w:val="50D3EC7F"/>
    <w:rsid w:val="50D4DA44"/>
    <w:rsid w:val="50D66253"/>
    <w:rsid w:val="50D81A96"/>
    <w:rsid w:val="50D95054"/>
    <w:rsid w:val="50DD63A1"/>
    <w:rsid w:val="50ECDBB4"/>
    <w:rsid w:val="50ECEA77"/>
    <w:rsid w:val="50F10F99"/>
    <w:rsid w:val="50F3F58D"/>
    <w:rsid w:val="50F55D18"/>
    <w:rsid w:val="50F6A0CC"/>
    <w:rsid w:val="50F9F112"/>
    <w:rsid w:val="50F9FAF2"/>
    <w:rsid w:val="51017A33"/>
    <w:rsid w:val="5106C5F4"/>
    <w:rsid w:val="5108D69E"/>
    <w:rsid w:val="5112089E"/>
    <w:rsid w:val="51122A2C"/>
    <w:rsid w:val="5113382E"/>
    <w:rsid w:val="51140457"/>
    <w:rsid w:val="5115368B"/>
    <w:rsid w:val="5117FC1C"/>
    <w:rsid w:val="511A7772"/>
    <w:rsid w:val="511BB3B2"/>
    <w:rsid w:val="5121FAD4"/>
    <w:rsid w:val="51277598"/>
    <w:rsid w:val="51294C46"/>
    <w:rsid w:val="5129C1C5"/>
    <w:rsid w:val="512C0864"/>
    <w:rsid w:val="512EE5C8"/>
    <w:rsid w:val="512FEA5D"/>
    <w:rsid w:val="513892FB"/>
    <w:rsid w:val="5138D134"/>
    <w:rsid w:val="5138DE71"/>
    <w:rsid w:val="5139C4D3"/>
    <w:rsid w:val="513FA8F6"/>
    <w:rsid w:val="5142CA46"/>
    <w:rsid w:val="514DDBD5"/>
    <w:rsid w:val="514DEE41"/>
    <w:rsid w:val="514F5086"/>
    <w:rsid w:val="5150A73A"/>
    <w:rsid w:val="51530F9A"/>
    <w:rsid w:val="515BD934"/>
    <w:rsid w:val="515C830A"/>
    <w:rsid w:val="515CC063"/>
    <w:rsid w:val="515F9C8B"/>
    <w:rsid w:val="5165F37F"/>
    <w:rsid w:val="516C9FE0"/>
    <w:rsid w:val="516D3B4A"/>
    <w:rsid w:val="5174D7EF"/>
    <w:rsid w:val="517598B8"/>
    <w:rsid w:val="517BE9D3"/>
    <w:rsid w:val="517DFA8C"/>
    <w:rsid w:val="517FD2D4"/>
    <w:rsid w:val="51802C75"/>
    <w:rsid w:val="51884051"/>
    <w:rsid w:val="518C97EF"/>
    <w:rsid w:val="518F2231"/>
    <w:rsid w:val="518FD167"/>
    <w:rsid w:val="51945FF7"/>
    <w:rsid w:val="51962FA8"/>
    <w:rsid w:val="5197CBDD"/>
    <w:rsid w:val="51981257"/>
    <w:rsid w:val="519913F2"/>
    <w:rsid w:val="51A309B0"/>
    <w:rsid w:val="51A77ACA"/>
    <w:rsid w:val="51AD8202"/>
    <w:rsid w:val="51AEA186"/>
    <w:rsid w:val="51AF5EC6"/>
    <w:rsid w:val="51B39421"/>
    <w:rsid w:val="51B401BD"/>
    <w:rsid w:val="51C07356"/>
    <w:rsid w:val="51CCEED2"/>
    <w:rsid w:val="51D02D4D"/>
    <w:rsid w:val="51D0FAF0"/>
    <w:rsid w:val="51D12C45"/>
    <w:rsid w:val="51D2FD87"/>
    <w:rsid w:val="51D92F33"/>
    <w:rsid w:val="51DDF77E"/>
    <w:rsid w:val="51E17176"/>
    <w:rsid w:val="51E3F0C8"/>
    <w:rsid w:val="51E402DC"/>
    <w:rsid w:val="51E6E222"/>
    <w:rsid w:val="51E8EF06"/>
    <w:rsid w:val="51EC0140"/>
    <w:rsid w:val="51F0F557"/>
    <w:rsid w:val="51F4467E"/>
    <w:rsid w:val="51FD6D14"/>
    <w:rsid w:val="520B85C9"/>
    <w:rsid w:val="52111D46"/>
    <w:rsid w:val="52135658"/>
    <w:rsid w:val="521471A2"/>
    <w:rsid w:val="521513D4"/>
    <w:rsid w:val="521679B9"/>
    <w:rsid w:val="5219FFBB"/>
    <w:rsid w:val="521FDD7A"/>
    <w:rsid w:val="5224D958"/>
    <w:rsid w:val="522A6388"/>
    <w:rsid w:val="522EB6AE"/>
    <w:rsid w:val="522FA2C9"/>
    <w:rsid w:val="5233BB15"/>
    <w:rsid w:val="5234339E"/>
    <w:rsid w:val="52379AC0"/>
    <w:rsid w:val="52381612"/>
    <w:rsid w:val="523ACCB2"/>
    <w:rsid w:val="523C9C43"/>
    <w:rsid w:val="523F925D"/>
    <w:rsid w:val="5243854D"/>
    <w:rsid w:val="5245E454"/>
    <w:rsid w:val="5247DC83"/>
    <w:rsid w:val="5249F7FE"/>
    <w:rsid w:val="524B8524"/>
    <w:rsid w:val="52504512"/>
    <w:rsid w:val="5254FF37"/>
    <w:rsid w:val="52561B34"/>
    <w:rsid w:val="5259BBEF"/>
    <w:rsid w:val="525A4599"/>
    <w:rsid w:val="525CDC3B"/>
    <w:rsid w:val="525D117C"/>
    <w:rsid w:val="525E9DB8"/>
    <w:rsid w:val="525F40E8"/>
    <w:rsid w:val="525F82E9"/>
    <w:rsid w:val="525FEC85"/>
    <w:rsid w:val="526101BE"/>
    <w:rsid w:val="52619072"/>
    <w:rsid w:val="526676C1"/>
    <w:rsid w:val="526705B9"/>
    <w:rsid w:val="52676900"/>
    <w:rsid w:val="52679C14"/>
    <w:rsid w:val="52694D99"/>
    <w:rsid w:val="5269B96A"/>
    <w:rsid w:val="5276E0B6"/>
    <w:rsid w:val="5278C10B"/>
    <w:rsid w:val="527D871D"/>
    <w:rsid w:val="5284AB79"/>
    <w:rsid w:val="5284AECF"/>
    <w:rsid w:val="528883CA"/>
    <w:rsid w:val="528D4BBB"/>
    <w:rsid w:val="528DDB4F"/>
    <w:rsid w:val="52927F93"/>
    <w:rsid w:val="5295B774"/>
    <w:rsid w:val="5295C28B"/>
    <w:rsid w:val="5296B1B3"/>
    <w:rsid w:val="529825DC"/>
    <w:rsid w:val="529BE579"/>
    <w:rsid w:val="529E3FB1"/>
    <w:rsid w:val="52A16BF3"/>
    <w:rsid w:val="52A8E998"/>
    <w:rsid w:val="52AAADA5"/>
    <w:rsid w:val="52AB2E80"/>
    <w:rsid w:val="52B0F566"/>
    <w:rsid w:val="52B1AAE8"/>
    <w:rsid w:val="52B3529C"/>
    <w:rsid w:val="52B94636"/>
    <w:rsid w:val="52B981A0"/>
    <w:rsid w:val="52BE069B"/>
    <w:rsid w:val="52C077C9"/>
    <w:rsid w:val="52C0F4FC"/>
    <w:rsid w:val="52C5DEF5"/>
    <w:rsid w:val="52C6BD0D"/>
    <w:rsid w:val="52D217A2"/>
    <w:rsid w:val="52D27B3D"/>
    <w:rsid w:val="52D3452D"/>
    <w:rsid w:val="52D8DCE1"/>
    <w:rsid w:val="52DA9369"/>
    <w:rsid w:val="52DB77A8"/>
    <w:rsid w:val="52DDF82B"/>
    <w:rsid w:val="52E1915B"/>
    <w:rsid w:val="52E6B4A3"/>
    <w:rsid w:val="52E90D73"/>
    <w:rsid w:val="52EDE186"/>
    <w:rsid w:val="52EFB2C2"/>
    <w:rsid w:val="52F32BAE"/>
    <w:rsid w:val="52F9FA23"/>
    <w:rsid w:val="52FAB63B"/>
    <w:rsid w:val="53013C87"/>
    <w:rsid w:val="53046448"/>
    <w:rsid w:val="530874FC"/>
    <w:rsid w:val="530C63EB"/>
    <w:rsid w:val="530E8BEC"/>
    <w:rsid w:val="53128786"/>
    <w:rsid w:val="53128871"/>
    <w:rsid w:val="5314029B"/>
    <w:rsid w:val="5314F27A"/>
    <w:rsid w:val="531A992F"/>
    <w:rsid w:val="531BEA1A"/>
    <w:rsid w:val="531F70C8"/>
    <w:rsid w:val="532009B4"/>
    <w:rsid w:val="5324F9E2"/>
    <w:rsid w:val="5325386A"/>
    <w:rsid w:val="53289732"/>
    <w:rsid w:val="532B81B6"/>
    <w:rsid w:val="5331801E"/>
    <w:rsid w:val="533534E3"/>
    <w:rsid w:val="533804D0"/>
    <w:rsid w:val="533F0FBB"/>
    <w:rsid w:val="53412A3F"/>
    <w:rsid w:val="534393DA"/>
    <w:rsid w:val="53459C65"/>
    <w:rsid w:val="53460EC1"/>
    <w:rsid w:val="53469000"/>
    <w:rsid w:val="5346E661"/>
    <w:rsid w:val="53477438"/>
    <w:rsid w:val="5347E4AA"/>
    <w:rsid w:val="534811D4"/>
    <w:rsid w:val="53488953"/>
    <w:rsid w:val="5348F98F"/>
    <w:rsid w:val="5349E982"/>
    <w:rsid w:val="5349F4D0"/>
    <w:rsid w:val="5349F8C5"/>
    <w:rsid w:val="534D0B04"/>
    <w:rsid w:val="53509AA5"/>
    <w:rsid w:val="5352C99D"/>
    <w:rsid w:val="5352DB21"/>
    <w:rsid w:val="535607FF"/>
    <w:rsid w:val="535C65BF"/>
    <w:rsid w:val="535E28C6"/>
    <w:rsid w:val="5368CE84"/>
    <w:rsid w:val="536D7793"/>
    <w:rsid w:val="5372C4FF"/>
    <w:rsid w:val="537A79D5"/>
    <w:rsid w:val="537CC2DB"/>
    <w:rsid w:val="537D48E5"/>
    <w:rsid w:val="538713FB"/>
    <w:rsid w:val="5388F8F0"/>
    <w:rsid w:val="5390A6BC"/>
    <w:rsid w:val="53936BFA"/>
    <w:rsid w:val="539820A2"/>
    <w:rsid w:val="539B7BF4"/>
    <w:rsid w:val="539F3FD0"/>
    <w:rsid w:val="53A0333B"/>
    <w:rsid w:val="53A23805"/>
    <w:rsid w:val="53A6E24C"/>
    <w:rsid w:val="53A8EC89"/>
    <w:rsid w:val="53AB5B7D"/>
    <w:rsid w:val="53AC9401"/>
    <w:rsid w:val="53AD8643"/>
    <w:rsid w:val="53AE2CA8"/>
    <w:rsid w:val="53AFC00F"/>
    <w:rsid w:val="53AFDBA7"/>
    <w:rsid w:val="53B15C21"/>
    <w:rsid w:val="53B2783C"/>
    <w:rsid w:val="53B2F399"/>
    <w:rsid w:val="53B349A7"/>
    <w:rsid w:val="53B44EA0"/>
    <w:rsid w:val="53B7B7B9"/>
    <w:rsid w:val="53BBFAE6"/>
    <w:rsid w:val="53BCC557"/>
    <w:rsid w:val="53BEB1D0"/>
    <w:rsid w:val="53C03C40"/>
    <w:rsid w:val="53C04FEC"/>
    <w:rsid w:val="53C18338"/>
    <w:rsid w:val="53C58937"/>
    <w:rsid w:val="53C70F09"/>
    <w:rsid w:val="53C83D52"/>
    <w:rsid w:val="53C8F3B2"/>
    <w:rsid w:val="53D1960B"/>
    <w:rsid w:val="53D41BFA"/>
    <w:rsid w:val="53D7DACB"/>
    <w:rsid w:val="53DA1460"/>
    <w:rsid w:val="53E1F605"/>
    <w:rsid w:val="53E523F7"/>
    <w:rsid w:val="53E811B6"/>
    <w:rsid w:val="53EA280D"/>
    <w:rsid w:val="53F2B8CA"/>
    <w:rsid w:val="53F7D2D6"/>
    <w:rsid w:val="53F84406"/>
    <w:rsid w:val="53FE1B53"/>
    <w:rsid w:val="540130D5"/>
    <w:rsid w:val="5406D6AB"/>
    <w:rsid w:val="54073652"/>
    <w:rsid w:val="540D5F31"/>
    <w:rsid w:val="540E4B1E"/>
    <w:rsid w:val="54109E34"/>
    <w:rsid w:val="5414648E"/>
    <w:rsid w:val="5416BFA6"/>
    <w:rsid w:val="54189CCB"/>
    <w:rsid w:val="541A8405"/>
    <w:rsid w:val="541BA57E"/>
    <w:rsid w:val="541CA886"/>
    <w:rsid w:val="541E0ECC"/>
    <w:rsid w:val="5421BCE2"/>
    <w:rsid w:val="5423790A"/>
    <w:rsid w:val="54246B58"/>
    <w:rsid w:val="542638E1"/>
    <w:rsid w:val="542D39CE"/>
    <w:rsid w:val="542E06D4"/>
    <w:rsid w:val="542E440F"/>
    <w:rsid w:val="54352F9F"/>
    <w:rsid w:val="5437D924"/>
    <w:rsid w:val="543B59E6"/>
    <w:rsid w:val="5442C643"/>
    <w:rsid w:val="54466922"/>
    <w:rsid w:val="544824D0"/>
    <w:rsid w:val="544CC6B0"/>
    <w:rsid w:val="544D8642"/>
    <w:rsid w:val="5456800A"/>
    <w:rsid w:val="5456FB9A"/>
    <w:rsid w:val="545BCC69"/>
    <w:rsid w:val="545BE4DE"/>
    <w:rsid w:val="54603C3D"/>
    <w:rsid w:val="5460A39F"/>
    <w:rsid w:val="5460F7F3"/>
    <w:rsid w:val="5468930F"/>
    <w:rsid w:val="546A8593"/>
    <w:rsid w:val="546C362A"/>
    <w:rsid w:val="546D3252"/>
    <w:rsid w:val="5476F939"/>
    <w:rsid w:val="54797781"/>
    <w:rsid w:val="547AD3E1"/>
    <w:rsid w:val="547DF56F"/>
    <w:rsid w:val="54827972"/>
    <w:rsid w:val="5487E468"/>
    <w:rsid w:val="548AD5E5"/>
    <w:rsid w:val="548CD13C"/>
    <w:rsid w:val="548F9A62"/>
    <w:rsid w:val="5490E4FD"/>
    <w:rsid w:val="54988B1C"/>
    <w:rsid w:val="549C9615"/>
    <w:rsid w:val="549CB697"/>
    <w:rsid w:val="549D98B4"/>
    <w:rsid w:val="54A1142A"/>
    <w:rsid w:val="54A2172A"/>
    <w:rsid w:val="54B05FBA"/>
    <w:rsid w:val="54B24D1E"/>
    <w:rsid w:val="54B314EA"/>
    <w:rsid w:val="54B35E1C"/>
    <w:rsid w:val="54B631E6"/>
    <w:rsid w:val="54BA9C35"/>
    <w:rsid w:val="54BD3107"/>
    <w:rsid w:val="54BD8EB9"/>
    <w:rsid w:val="54C369B7"/>
    <w:rsid w:val="54C94989"/>
    <w:rsid w:val="54CB9FBF"/>
    <w:rsid w:val="54CBB8B8"/>
    <w:rsid w:val="54CD51B7"/>
    <w:rsid w:val="54CF1EAE"/>
    <w:rsid w:val="54D17026"/>
    <w:rsid w:val="54D2FC59"/>
    <w:rsid w:val="54D42035"/>
    <w:rsid w:val="54DA42E3"/>
    <w:rsid w:val="54DE93FE"/>
    <w:rsid w:val="54E01C33"/>
    <w:rsid w:val="54E13F92"/>
    <w:rsid w:val="54E40410"/>
    <w:rsid w:val="54E80DC1"/>
    <w:rsid w:val="54E9ADC2"/>
    <w:rsid w:val="54EBB06C"/>
    <w:rsid w:val="54EEF08A"/>
    <w:rsid w:val="54F0067D"/>
    <w:rsid w:val="54F19593"/>
    <w:rsid w:val="54F23EFF"/>
    <w:rsid w:val="54F874CA"/>
    <w:rsid w:val="54F99CFF"/>
    <w:rsid w:val="54FB18FF"/>
    <w:rsid w:val="54FB8BB6"/>
    <w:rsid w:val="54FC7A95"/>
    <w:rsid w:val="5504079C"/>
    <w:rsid w:val="55061ECD"/>
    <w:rsid w:val="55061FFC"/>
    <w:rsid w:val="55062012"/>
    <w:rsid w:val="550792C0"/>
    <w:rsid w:val="550A8EB2"/>
    <w:rsid w:val="550BB567"/>
    <w:rsid w:val="550F2286"/>
    <w:rsid w:val="5512269D"/>
    <w:rsid w:val="5514335D"/>
    <w:rsid w:val="5517155C"/>
    <w:rsid w:val="551B201F"/>
    <w:rsid w:val="551D98DB"/>
    <w:rsid w:val="5520598C"/>
    <w:rsid w:val="5521DD4D"/>
    <w:rsid w:val="55263017"/>
    <w:rsid w:val="552A2008"/>
    <w:rsid w:val="552A4E2E"/>
    <w:rsid w:val="552BEDFD"/>
    <w:rsid w:val="552DF9E6"/>
    <w:rsid w:val="552F81D0"/>
    <w:rsid w:val="55321846"/>
    <w:rsid w:val="55325874"/>
    <w:rsid w:val="55354324"/>
    <w:rsid w:val="553672BD"/>
    <w:rsid w:val="5537CCC1"/>
    <w:rsid w:val="553A0571"/>
    <w:rsid w:val="553DEFEC"/>
    <w:rsid w:val="553FA2AB"/>
    <w:rsid w:val="5544E8CF"/>
    <w:rsid w:val="5545ECF9"/>
    <w:rsid w:val="5547032C"/>
    <w:rsid w:val="554B2079"/>
    <w:rsid w:val="555295E8"/>
    <w:rsid w:val="5556DC37"/>
    <w:rsid w:val="55581010"/>
    <w:rsid w:val="55595D1D"/>
    <w:rsid w:val="555C3CB9"/>
    <w:rsid w:val="555DE8F9"/>
    <w:rsid w:val="556159DA"/>
    <w:rsid w:val="5562E90E"/>
    <w:rsid w:val="55632262"/>
    <w:rsid w:val="5567D0F2"/>
    <w:rsid w:val="556EBD99"/>
    <w:rsid w:val="556FDF7B"/>
    <w:rsid w:val="5571F2FB"/>
    <w:rsid w:val="5573352F"/>
    <w:rsid w:val="5575945B"/>
    <w:rsid w:val="55808484"/>
    <w:rsid w:val="5582B18B"/>
    <w:rsid w:val="5585568E"/>
    <w:rsid w:val="5585A0DD"/>
    <w:rsid w:val="55861E0A"/>
    <w:rsid w:val="558ADEAD"/>
    <w:rsid w:val="558D042E"/>
    <w:rsid w:val="558E9288"/>
    <w:rsid w:val="558F6D9D"/>
    <w:rsid w:val="558FAE40"/>
    <w:rsid w:val="55903EA1"/>
    <w:rsid w:val="55972BA6"/>
    <w:rsid w:val="559D6945"/>
    <w:rsid w:val="559E7032"/>
    <w:rsid w:val="559F1DDD"/>
    <w:rsid w:val="55A162BE"/>
    <w:rsid w:val="55A1A1FA"/>
    <w:rsid w:val="55A4E0C3"/>
    <w:rsid w:val="55A69FD5"/>
    <w:rsid w:val="55A9FDAF"/>
    <w:rsid w:val="55AC6063"/>
    <w:rsid w:val="55ADFE22"/>
    <w:rsid w:val="55AF32CB"/>
    <w:rsid w:val="55B2677D"/>
    <w:rsid w:val="55B672B9"/>
    <w:rsid w:val="55B7643E"/>
    <w:rsid w:val="55BCD807"/>
    <w:rsid w:val="55BCE7DC"/>
    <w:rsid w:val="55BF9015"/>
    <w:rsid w:val="55C5A774"/>
    <w:rsid w:val="55C5EE57"/>
    <w:rsid w:val="55C87407"/>
    <w:rsid w:val="55CA9630"/>
    <w:rsid w:val="55D220EC"/>
    <w:rsid w:val="55D36325"/>
    <w:rsid w:val="55D8CFAF"/>
    <w:rsid w:val="55D90E3E"/>
    <w:rsid w:val="55D934E6"/>
    <w:rsid w:val="55DC4B04"/>
    <w:rsid w:val="55DD30B5"/>
    <w:rsid w:val="55DE4C1F"/>
    <w:rsid w:val="55DFA524"/>
    <w:rsid w:val="55E1FA09"/>
    <w:rsid w:val="55E31204"/>
    <w:rsid w:val="55E4F3BB"/>
    <w:rsid w:val="55E8341B"/>
    <w:rsid w:val="55EA768D"/>
    <w:rsid w:val="55EE208F"/>
    <w:rsid w:val="55EFE75B"/>
    <w:rsid w:val="55F0D199"/>
    <w:rsid w:val="55F175F2"/>
    <w:rsid w:val="55F4F0FA"/>
    <w:rsid w:val="55F7CD03"/>
    <w:rsid w:val="55FC9953"/>
    <w:rsid w:val="55FD2E2C"/>
    <w:rsid w:val="56038EBC"/>
    <w:rsid w:val="5604CCB1"/>
    <w:rsid w:val="560D5F26"/>
    <w:rsid w:val="560FF29E"/>
    <w:rsid w:val="5612C291"/>
    <w:rsid w:val="56140A78"/>
    <w:rsid w:val="5615CAA6"/>
    <w:rsid w:val="561B2242"/>
    <w:rsid w:val="561E0E9A"/>
    <w:rsid w:val="5620D804"/>
    <w:rsid w:val="5621932A"/>
    <w:rsid w:val="5621FCA0"/>
    <w:rsid w:val="5622AB87"/>
    <w:rsid w:val="56255BC3"/>
    <w:rsid w:val="56274B61"/>
    <w:rsid w:val="5628F0D5"/>
    <w:rsid w:val="562CA3B6"/>
    <w:rsid w:val="563224E7"/>
    <w:rsid w:val="5633247D"/>
    <w:rsid w:val="5637897E"/>
    <w:rsid w:val="5640A2F5"/>
    <w:rsid w:val="56415F10"/>
    <w:rsid w:val="5641D6EC"/>
    <w:rsid w:val="5645449C"/>
    <w:rsid w:val="5645F7E5"/>
    <w:rsid w:val="564E637E"/>
    <w:rsid w:val="56523FB7"/>
    <w:rsid w:val="565F05D1"/>
    <w:rsid w:val="5661DBFE"/>
    <w:rsid w:val="5666BC7A"/>
    <w:rsid w:val="566F113F"/>
    <w:rsid w:val="56701852"/>
    <w:rsid w:val="56716593"/>
    <w:rsid w:val="5672EA3A"/>
    <w:rsid w:val="567324BD"/>
    <w:rsid w:val="56756E61"/>
    <w:rsid w:val="56788964"/>
    <w:rsid w:val="56795481"/>
    <w:rsid w:val="567AC889"/>
    <w:rsid w:val="567CA399"/>
    <w:rsid w:val="5686066C"/>
    <w:rsid w:val="56879321"/>
    <w:rsid w:val="568A12F9"/>
    <w:rsid w:val="568DF668"/>
    <w:rsid w:val="56927DD1"/>
    <w:rsid w:val="56931529"/>
    <w:rsid w:val="56933792"/>
    <w:rsid w:val="56957B10"/>
    <w:rsid w:val="56A06CEF"/>
    <w:rsid w:val="56A08F9C"/>
    <w:rsid w:val="56A96191"/>
    <w:rsid w:val="56A9D527"/>
    <w:rsid w:val="56AE60D5"/>
    <w:rsid w:val="56B1D9B2"/>
    <w:rsid w:val="56B24369"/>
    <w:rsid w:val="56B4AAE5"/>
    <w:rsid w:val="56B4B71C"/>
    <w:rsid w:val="56BA5B03"/>
    <w:rsid w:val="56BDA85B"/>
    <w:rsid w:val="56C15B39"/>
    <w:rsid w:val="56C17033"/>
    <w:rsid w:val="56D12561"/>
    <w:rsid w:val="56D1A814"/>
    <w:rsid w:val="56D31965"/>
    <w:rsid w:val="56D83A86"/>
    <w:rsid w:val="56E1547F"/>
    <w:rsid w:val="56E1F2A9"/>
    <w:rsid w:val="56E61027"/>
    <w:rsid w:val="56EF9E94"/>
    <w:rsid w:val="56EFA28E"/>
    <w:rsid w:val="56F5400B"/>
    <w:rsid w:val="56F5AEE1"/>
    <w:rsid w:val="56F6472E"/>
    <w:rsid w:val="56FEA603"/>
    <w:rsid w:val="56FEFC0C"/>
    <w:rsid w:val="570374F7"/>
    <w:rsid w:val="5703D69D"/>
    <w:rsid w:val="57059192"/>
    <w:rsid w:val="5705EC86"/>
    <w:rsid w:val="5706DB5C"/>
    <w:rsid w:val="5707625A"/>
    <w:rsid w:val="5708C8CA"/>
    <w:rsid w:val="5709192F"/>
    <w:rsid w:val="570987A9"/>
    <w:rsid w:val="570A2831"/>
    <w:rsid w:val="570D87B4"/>
    <w:rsid w:val="570F58A3"/>
    <w:rsid w:val="57111245"/>
    <w:rsid w:val="5718A666"/>
    <w:rsid w:val="5719AEAC"/>
    <w:rsid w:val="571C7C27"/>
    <w:rsid w:val="571CB3DE"/>
    <w:rsid w:val="571F6C94"/>
    <w:rsid w:val="571FD9EC"/>
    <w:rsid w:val="57212409"/>
    <w:rsid w:val="57226085"/>
    <w:rsid w:val="57248717"/>
    <w:rsid w:val="572BBC8C"/>
    <w:rsid w:val="572C7610"/>
    <w:rsid w:val="5730AC5E"/>
    <w:rsid w:val="57321721"/>
    <w:rsid w:val="573443E6"/>
    <w:rsid w:val="57347D07"/>
    <w:rsid w:val="5736F147"/>
    <w:rsid w:val="573BF7EF"/>
    <w:rsid w:val="573CDE3B"/>
    <w:rsid w:val="574090C1"/>
    <w:rsid w:val="57420E40"/>
    <w:rsid w:val="57466AD7"/>
    <w:rsid w:val="5749C24C"/>
    <w:rsid w:val="574DAB79"/>
    <w:rsid w:val="574F5F6E"/>
    <w:rsid w:val="57526573"/>
    <w:rsid w:val="57532D00"/>
    <w:rsid w:val="5753D7B6"/>
    <w:rsid w:val="57565F5F"/>
    <w:rsid w:val="5756B7E0"/>
    <w:rsid w:val="57583E4B"/>
    <w:rsid w:val="575EF08A"/>
    <w:rsid w:val="575FF31A"/>
    <w:rsid w:val="576237D9"/>
    <w:rsid w:val="5762CADB"/>
    <w:rsid w:val="576965EA"/>
    <w:rsid w:val="576DE98B"/>
    <w:rsid w:val="576E8323"/>
    <w:rsid w:val="57718C69"/>
    <w:rsid w:val="5771E93C"/>
    <w:rsid w:val="5772E75F"/>
    <w:rsid w:val="57731357"/>
    <w:rsid w:val="57737C69"/>
    <w:rsid w:val="5773B29B"/>
    <w:rsid w:val="57742133"/>
    <w:rsid w:val="578148B8"/>
    <w:rsid w:val="5782BFDB"/>
    <w:rsid w:val="5783AF36"/>
    <w:rsid w:val="5784E693"/>
    <w:rsid w:val="57859220"/>
    <w:rsid w:val="57869E9C"/>
    <w:rsid w:val="57870983"/>
    <w:rsid w:val="578873D7"/>
    <w:rsid w:val="578F758C"/>
    <w:rsid w:val="57979909"/>
    <w:rsid w:val="57990E87"/>
    <w:rsid w:val="579A0CE0"/>
    <w:rsid w:val="579AA182"/>
    <w:rsid w:val="579B8A89"/>
    <w:rsid w:val="579FC027"/>
    <w:rsid w:val="57A97D83"/>
    <w:rsid w:val="57AC3D16"/>
    <w:rsid w:val="57AD5350"/>
    <w:rsid w:val="57B7AF8F"/>
    <w:rsid w:val="57BA3E7D"/>
    <w:rsid w:val="57BC31F6"/>
    <w:rsid w:val="57D15AB6"/>
    <w:rsid w:val="57D1D4AE"/>
    <w:rsid w:val="57D1E43F"/>
    <w:rsid w:val="57D698FF"/>
    <w:rsid w:val="57D7FC90"/>
    <w:rsid w:val="57DCA158"/>
    <w:rsid w:val="57DD8F65"/>
    <w:rsid w:val="57DFDDED"/>
    <w:rsid w:val="57DFF5B6"/>
    <w:rsid w:val="57E11FCD"/>
    <w:rsid w:val="57E25FB2"/>
    <w:rsid w:val="57E39400"/>
    <w:rsid w:val="57E3E66E"/>
    <w:rsid w:val="57E8CBE8"/>
    <w:rsid w:val="57EA3A58"/>
    <w:rsid w:val="57EE6472"/>
    <w:rsid w:val="57EE7F11"/>
    <w:rsid w:val="57F4FFCF"/>
    <w:rsid w:val="57F7E4E4"/>
    <w:rsid w:val="57F8464F"/>
    <w:rsid w:val="57F9FEDC"/>
    <w:rsid w:val="57FEFF8B"/>
    <w:rsid w:val="58013F08"/>
    <w:rsid w:val="580456F1"/>
    <w:rsid w:val="5806773A"/>
    <w:rsid w:val="5806A282"/>
    <w:rsid w:val="580AE189"/>
    <w:rsid w:val="580B3D16"/>
    <w:rsid w:val="580C339B"/>
    <w:rsid w:val="58113217"/>
    <w:rsid w:val="5812460B"/>
    <w:rsid w:val="58145DA6"/>
    <w:rsid w:val="58157753"/>
    <w:rsid w:val="58178D3E"/>
    <w:rsid w:val="581A86A1"/>
    <w:rsid w:val="581C25C8"/>
    <w:rsid w:val="5825380C"/>
    <w:rsid w:val="5827D717"/>
    <w:rsid w:val="582A6CEA"/>
    <w:rsid w:val="582B0EDE"/>
    <w:rsid w:val="5830EF01"/>
    <w:rsid w:val="58318146"/>
    <w:rsid w:val="58327B94"/>
    <w:rsid w:val="58332EB8"/>
    <w:rsid w:val="5833FB7E"/>
    <w:rsid w:val="5842BA25"/>
    <w:rsid w:val="58470F6D"/>
    <w:rsid w:val="5847E8DB"/>
    <w:rsid w:val="584B11B1"/>
    <w:rsid w:val="584B2B44"/>
    <w:rsid w:val="584F26AB"/>
    <w:rsid w:val="5852D49A"/>
    <w:rsid w:val="58556B7E"/>
    <w:rsid w:val="5855C025"/>
    <w:rsid w:val="5861C314"/>
    <w:rsid w:val="58649B57"/>
    <w:rsid w:val="5865F0E8"/>
    <w:rsid w:val="58674BAA"/>
    <w:rsid w:val="586ACDC0"/>
    <w:rsid w:val="586C6B3E"/>
    <w:rsid w:val="586DF08D"/>
    <w:rsid w:val="586E218A"/>
    <w:rsid w:val="5874AE7B"/>
    <w:rsid w:val="5874DB25"/>
    <w:rsid w:val="58789BD5"/>
    <w:rsid w:val="587AB553"/>
    <w:rsid w:val="58813D83"/>
    <w:rsid w:val="58814DC2"/>
    <w:rsid w:val="588159DD"/>
    <w:rsid w:val="5888DA9B"/>
    <w:rsid w:val="588AC25E"/>
    <w:rsid w:val="588B0D6D"/>
    <w:rsid w:val="588DF835"/>
    <w:rsid w:val="588EC3E4"/>
    <w:rsid w:val="589300BD"/>
    <w:rsid w:val="58956FD7"/>
    <w:rsid w:val="589F9D9F"/>
    <w:rsid w:val="58A68260"/>
    <w:rsid w:val="58A71825"/>
    <w:rsid w:val="58A998E1"/>
    <w:rsid w:val="58AD8518"/>
    <w:rsid w:val="58BBB420"/>
    <w:rsid w:val="58BBF3F2"/>
    <w:rsid w:val="58BD0B3C"/>
    <w:rsid w:val="58C68DA6"/>
    <w:rsid w:val="58C74050"/>
    <w:rsid w:val="58CCC714"/>
    <w:rsid w:val="58CF0383"/>
    <w:rsid w:val="58D04F5B"/>
    <w:rsid w:val="58D31923"/>
    <w:rsid w:val="58D37730"/>
    <w:rsid w:val="58D52B3D"/>
    <w:rsid w:val="58E40E87"/>
    <w:rsid w:val="58E58E6C"/>
    <w:rsid w:val="58E66AF5"/>
    <w:rsid w:val="58EA3C3C"/>
    <w:rsid w:val="58EDC40D"/>
    <w:rsid w:val="58FA324A"/>
    <w:rsid w:val="58FA49AB"/>
    <w:rsid w:val="59000AF3"/>
    <w:rsid w:val="5900A5E8"/>
    <w:rsid w:val="5901E434"/>
    <w:rsid w:val="590367A3"/>
    <w:rsid w:val="59041E0B"/>
    <w:rsid w:val="590586B1"/>
    <w:rsid w:val="59068427"/>
    <w:rsid w:val="590C4CC0"/>
    <w:rsid w:val="590FCA51"/>
    <w:rsid w:val="591194C5"/>
    <w:rsid w:val="591A5D1D"/>
    <w:rsid w:val="591C3AE6"/>
    <w:rsid w:val="591DD346"/>
    <w:rsid w:val="591DEB80"/>
    <w:rsid w:val="591E8FAB"/>
    <w:rsid w:val="5925DBD4"/>
    <w:rsid w:val="59277F03"/>
    <w:rsid w:val="59303E29"/>
    <w:rsid w:val="59310044"/>
    <w:rsid w:val="5931BB80"/>
    <w:rsid w:val="59332B86"/>
    <w:rsid w:val="593A42F2"/>
    <w:rsid w:val="593B9B9E"/>
    <w:rsid w:val="593D7EFE"/>
    <w:rsid w:val="593F8BAB"/>
    <w:rsid w:val="59403A61"/>
    <w:rsid w:val="5950AF07"/>
    <w:rsid w:val="59521418"/>
    <w:rsid w:val="595247FA"/>
    <w:rsid w:val="5954A8B5"/>
    <w:rsid w:val="596154D3"/>
    <w:rsid w:val="5961951A"/>
    <w:rsid w:val="59640751"/>
    <w:rsid w:val="59648655"/>
    <w:rsid w:val="5964BFF5"/>
    <w:rsid w:val="596542A5"/>
    <w:rsid w:val="59656E17"/>
    <w:rsid w:val="596901BA"/>
    <w:rsid w:val="596C9336"/>
    <w:rsid w:val="596F47B8"/>
    <w:rsid w:val="596FFA0A"/>
    <w:rsid w:val="5975F136"/>
    <w:rsid w:val="597ACE3A"/>
    <w:rsid w:val="597E190B"/>
    <w:rsid w:val="597F3AE6"/>
    <w:rsid w:val="5980BABD"/>
    <w:rsid w:val="5983E862"/>
    <w:rsid w:val="59860B17"/>
    <w:rsid w:val="598C97E6"/>
    <w:rsid w:val="599245AE"/>
    <w:rsid w:val="5993CF28"/>
    <w:rsid w:val="599571A4"/>
    <w:rsid w:val="599941F1"/>
    <w:rsid w:val="599DC7E4"/>
    <w:rsid w:val="59A4E480"/>
    <w:rsid w:val="59AE2EA2"/>
    <w:rsid w:val="59B46073"/>
    <w:rsid w:val="59BB15CC"/>
    <w:rsid w:val="59BD901E"/>
    <w:rsid w:val="59BDD113"/>
    <w:rsid w:val="59C0B5CD"/>
    <w:rsid w:val="59C4508F"/>
    <w:rsid w:val="59C4874E"/>
    <w:rsid w:val="59C4F6A1"/>
    <w:rsid w:val="59CA5F0D"/>
    <w:rsid w:val="59CCBFBD"/>
    <w:rsid w:val="59CE4F32"/>
    <w:rsid w:val="59D0DFFA"/>
    <w:rsid w:val="59D1CEFF"/>
    <w:rsid w:val="59D5FD2F"/>
    <w:rsid w:val="59DF7F96"/>
    <w:rsid w:val="59E0BE09"/>
    <w:rsid w:val="59E17194"/>
    <w:rsid w:val="59E62DAF"/>
    <w:rsid w:val="59E93318"/>
    <w:rsid w:val="59EDAAAB"/>
    <w:rsid w:val="59F0C958"/>
    <w:rsid w:val="59F0DF1C"/>
    <w:rsid w:val="59F1C475"/>
    <w:rsid w:val="59F6677E"/>
    <w:rsid w:val="59F82729"/>
    <w:rsid w:val="59FB2AA1"/>
    <w:rsid w:val="59FBDF38"/>
    <w:rsid w:val="59FCFFF6"/>
    <w:rsid w:val="59FDE3F7"/>
    <w:rsid w:val="59FF7A9F"/>
    <w:rsid w:val="5A0258F9"/>
    <w:rsid w:val="5A034E8C"/>
    <w:rsid w:val="5A0E7C53"/>
    <w:rsid w:val="5A12B67E"/>
    <w:rsid w:val="5A13A3C8"/>
    <w:rsid w:val="5A15E31D"/>
    <w:rsid w:val="5A16A7B2"/>
    <w:rsid w:val="5A1F0131"/>
    <w:rsid w:val="5A22E2AF"/>
    <w:rsid w:val="5A23ED64"/>
    <w:rsid w:val="5A29AAE0"/>
    <w:rsid w:val="5A2B55B0"/>
    <w:rsid w:val="5A357337"/>
    <w:rsid w:val="5A37062F"/>
    <w:rsid w:val="5A3854F6"/>
    <w:rsid w:val="5A3969E5"/>
    <w:rsid w:val="5A3A88E7"/>
    <w:rsid w:val="5A3D1865"/>
    <w:rsid w:val="5A3F895B"/>
    <w:rsid w:val="5A47BE57"/>
    <w:rsid w:val="5A4C094E"/>
    <w:rsid w:val="5A4FFB93"/>
    <w:rsid w:val="5A500DB8"/>
    <w:rsid w:val="5A507962"/>
    <w:rsid w:val="5A50959A"/>
    <w:rsid w:val="5A5279D9"/>
    <w:rsid w:val="5A54CFD8"/>
    <w:rsid w:val="5A54D268"/>
    <w:rsid w:val="5A57F19D"/>
    <w:rsid w:val="5A58360C"/>
    <w:rsid w:val="5A5B4B5D"/>
    <w:rsid w:val="5A63DF39"/>
    <w:rsid w:val="5A65618F"/>
    <w:rsid w:val="5A660C95"/>
    <w:rsid w:val="5A672000"/>
    <w:rsid w:val="5A68179A"/>
    <w:rsid w:val="5A69FE3D"/>
    <w:rsid w:val="5A6AA680"/>
    <w:rsid w:val="5A6D5EAB"/>
    <w:rsid w:val="5A6EC9CD"/>
    <w:rsid w:val="5A720064"/>
    <w:rsid w:val="5A76CC79"/>
    <w:rsid w:val="5A7785A9"/>
    <w:rsid w:val="5A798A02"/>
    <w:rsid w:val="5A7B60F5"/>
    <w:rsid w:val="5A7BBD7D"/>
    <w:rsid w:val="5A7F49AF"/>
    <w:rsid w:val="5A7FD803"/>
    <w:rsid w:val="5A81C129"/>
    <w:rsid w:val="5A83F839"/>
    <w:rsid w:val="5A85FF0B"/>
    <w:rsid w:val="5A8A930F"/>
    <w:rsid w:val="5A8B0A24"/>
    <w:rsid w:val="5A8C9396"/>
    <w:rsid w:val="5A8F90D2"/>
    <w:rsid w:val="5A9204CF"/>
    <w:rsid w:val="5A92111F"/>
    <w:rsid w:val="5A92B55D"/>
    <w:rsid w:val="5A9419A1"/>
    <w:rsid w:val="5A9AD54A"/>
    <w:rsid w:val="5A9AFE32"/>
    <w:rsid w:val="5A9C0FB8"/>
    <w:rsid w:val="5AA34CA8"/>
    <w:rsid w:val="5AA88B17"/>
    <w:rsid w:val="5AA9A97B"/>
    <w:rsid w:val="5AACDBA8"/>
    <w:rsid w:val="5AAEA808"/>
    <w:rsid w:val="5AB139FC"/>
    <w:rsid w:val="5AB3F1D3"/>
    <w:rsid w:val="5AB53D61"/>
    <w:rsid w:val="5ABBB79F"/>
    <w:rsid w:val="5ABC6600"/>
    <w:rsid w:val="5ABDE0DB"/>
    <w:rsid w:val="5ABE481D"/>
    <w:rsid w:val="5ABF160D"/>
    <w:rsid w:val="5AC27322"/>
    <w:rsid w:val="5AC46342"/>
    <w:rsid w:val="5ACB3010"/>
    <w:rsid w:val="5AD08FE0"/>
    <w:rsid w:val="5AD11644"/>
    <w:rsid w:val="5AD91821"/>
    <w:rsid w:val="5ADEBA20"/>
    <w:rsid w:val="5AE2ABE0"/>
    <w:rsid w:val="5AE60E24"/>
    <w:rsid w:val="5AE72696"/>
    <w:rsid w:val="5AE73A44"/>
    <w:rsid w:val="5AE9CA15"/>
    <w:rsid w:val="5AEB55F6"/>
    <w:rsid w:val="5AECD195"/>
    <w:rsid w:val="5AF12E55"/>
    <w:rsid w:val="5AF5C4F3"/>
    <w:rsid w:val="5AF6EA8D"/>
    <w:rsid w:val="5AF7B572"/>
    <w:rsid w:val="5AFBD1B3"/>
    <w:rsid w:val="5AFF769B"/>
    <w:rsid w:val="5B048A4B"/>
    <w:rsid w:val="5B058F9D"/>
    <w:rsid w:val="5B072319"/>
    <w:rsid w:val="5B07358A"/>
    <w:rsid w:val="5B0BE92E"/>
    <w:rsid w:val="5B0C299F"/>
    <w:rsid w:val="5B15BF1E"/>
    <w:rsid w:val="5B170B04"/>
    <w:rsid w:val="5B1F7EA4"/>
    <w:rsid w:val="5B24380A"/>
    <w:rsid w:val="5B25A75A"/>
    <w:rsid w:val="5B2B1F88"/>
    <w:rsid w:val="5B2FA979"/>
    <w:rsid w:val="5B344A67"/>
    <w:rsid w:val="5B3BC253"/>
    <w:rsid w:val="5B4074FD"/>
    <w:rsid w:val="5B41715B"/>
    <w:rsid w:val="5B41A0E2"/>
    <w:rsid w:val="5B47DD0B"/>
    <w:rsid w:val="5B4A55D5"/>
    <w:rsid w:val="5B4B295E"/>
    <w:rsid w:val="5B4B490F"/>
    <w:rsid w:val="5B4CBE28"/>
    <w:rsid w:val="5B512B2F"/>
    <w:rsid w:val="5B51535C"/>
    <w:rsid w:val="5B55620E"/>
    <w:rsid w:val="5B5C6399"/>
    <w:rsid w:val="5B5CC3F8"/>
    <w:rsid w:val="5B600E3B"/>
    <w:rsid w:val="5B61D742"/>
    <w:rsid w:val="5B64DAD6"/>
    <w:rsid w:val="5B6ACD45"/>
    <w:rsid w:val="5B6EC6ED"/>
    <w:rsid w:val="5B6F78DD"/>
    <w:rsid w:val="5B704D48"/>
    <w:rsid w:val="5B7CA0EF"/>
    <w:rsid w:val="5B7CC262"/>
    <w:rsid w:val="5B7D3089"/>
    <w:rsid w:val="5B7D4984"/>
    <w:rsid w:val="5B893F92"/>
    <w:rsid w:val="5B8FF395"/>
    <w:rsid w:val="5B906543"/>
    <w:rsid w:val="5B91C7AE"/>
    <w:rsid w:val="5B9291A4"/>
    <w:rsid w:val="5B970B30"/>
    <w:rsid w:val="5BA5543B"/>
    <w:rsid w:val="5BA5F761"/>
    <w:rsid w:val="5BA7CBFA"/>
    <w:rsid w:val="5BB76444"/>
    <w:rsid w:val="5BB9992D"/>
    <w:rsid w:val="5BBA026A"/>
    <w:rsid w:val="5BBEF14F"/>
    <w:rsid w:val="5BBFE428"/>
    <w:rsid w:val="5BC70427"/>
    <w:rsid w:val="5BC97C99"/>
    <w:rsid w:val="5BC9C416"/>
    <w:rsid w:val="5BCC5BB8"/>
    <w:rsid w:val="5BD10283"/>
    <w:rsid w:val="5BD87A72"/>
    <w:rsid w:val="5BDE7AF4"/>
    <w:rsid w:val="5BDFBB06"/>
    <w:rsid w:val="5BE1089B"/>
    <w:rsid w:val="5BE2D93F"/>
    <w:rsid w:val="5BE35978"/>
    <w:rsid w:val="5BE41E2D"/>
    <w:rsid w:val="5BE5B0EB"/>
    <w:rsid w:val="5BF86F37"/>
    <w:rsid w:val="5BFDF5C1"/>
    <w:rsid w:val="5C020C5C"/>
    <w:rsid w:val="5C0C1E9D"/>
    <w:rsid w:val="5C0CFFBB"/>
    <w:rsid w:val="5C0D8C0B"/>
    <w:rsid w:val="5C0F436B"/>
    <w:rsid w:val="5C0F4C88"/>
    <w:rsid w:val="5C11E297"/>
    <w:rsid w:val="5C1389D4"/>
    <w:rsid w:val="5C14E798"/>
    <w:rsid w:val="5C16B9EC"/>
    <w:rsid w:val="5C170635"/>
    <w:rsid w:val="5C1C5A12"/>
    <w:rsid w:val="5C1D89F3"/>
    <w:rsid w:val="5C24B5AC"/>
    <w:rsid w:val="5C258250"/>
    <w:rsid w:val="5C29AA8E"/>
    <w:rsid w:val="5C2B2599"/>
    <w:rsid w:val="5C2BB2B1"/>
    <w:rsid w:val="5C2BB53D"/>
    <w:rsid w:val="5C34A33F"/>
    <w:rsid w:val="5C35B250"/>
    <w:rsid w:val="5C36DE96"/>
    <w:rsid w:val="5C382AA7"/>
    <w:rsid w:val="5C387785"/>
    <w:rsid w:val="5C39033E"/>
    <w:rsid w:val="5C3B1786"/>
    <w:rsid w:val="5C3B3781"/>
    <w:rsid w:val="5C3D9B35"/>
    <w:rsid w:val="5C3FD5BD"/>
    <w:rsid w:val="5C427C73"/>
    <w:rsid w:val="5C43FA07"/>
    <w:rsid w:val="5C476F9F"/>
    <w:rsid w:val="5C4A8FFE"/>
    <w:rsid w:val="5C4B2AC6"/>
    <w:rsid w:val="5C4CACCD"/>
    <w:rsid w:val="5C4E59F6"/>
    <w:rsid w:val="5C52EAE1"/>
    <w:rsid w:val="5C57CCF4"/>
    <w:rsid w:val="5C599069"/>
    <w:rsid w:val="5C59D53F"/>
    <w:rsid w:val="5C5E0298"/>
    <w:rsid w:val="5C5EEBA9"/>
    <w:rsid w:val="5C5F56A7"/>
    <w:rsid w:val="5C5FB831"/>
    <w:rsid w:val="5C605D26"/>
    <w:rsid w:val="5C60BDA9"/>
    <w:rsid w:val="5C613678"/>
    <w:rsid w:val="5C648B18"/>
    <w:rsid w:val="5C65703E"/>
    <w:rsid w:val="5C68076C"/>
    <w:rsid w:val="5C697077"/>
    <w:rsid w:val="5C6ABB70"/>
    <w:rsid w:val="5C6DBF56"/>
    <w:rsid w:val="5C71A534"/>
    <w:rsid w:val="5C722BFD"/>
    <w:rsid w:val="5C75528D"/>
    <w:rsid w:val="5C767AB7"/>
    <w:rsid w:val="5C796216"/>
    <w:rsid w:val="5C7B02F0"/>
    <w:rsid w:val="5C83C791"/>
    <w:rsid w:val="5C84477E"/>
    <w:rsid w:val="5C8669FC"/>
    <w:rsid w:val="5C86CD4D"/>
    <w:rsid w:val="5C87B0C2"/>
    <w:rsid w:val="5C8B2AC7"/>
    <w:rsid w:val="5C8CF203"/>
    <w:rsid w:val="5C8E77EE"/>
    <w:rsid w:val="5C939948"/>
    <w:rsid w:val="5C961C05"/>
    <w:rsid w:val="5C99B58B"/>
    <w:rsid w:val="5C9B720C"/>
    <w:rsid w:val="5C9FC753"/>
    <w:rsid w:val="5CA0E56D"/>
    <w:rsid w:val="5CA5044F"/>
    <w:rsid w:val="5CA7137F"/>
    <w:rsid w:val="5CAA5CB9"/>
    <w:rsid w:val="5CAAF2A5"/>
    <w:rsid w:val="5CAC7F7C"/>
    <w:rsid w:val="5CAD235F"/>
    <w:rsid w:val="5CAE22D5"/>
    <w:rsid w:val="5CAEF7BA"/>
    <w:rsid w:val="5CAF67A0"/>
    <w:rsid w:val="5CAFE352"/>
    <w:rsid w:val="5CB34AEA"/>
    <w:rsid w:val="5CBA3F6A"/>
    <w:rsid w:val="5CBA7F49"/>
    <w:rsid w:val="5CBB6C6F"/>
    <w:rsid w:val="5CBF0392"/>
    <w:rsid w:val="5CC07D48"/>
    <w:rsid w:val="5CCB0C9B"/>
    <w:rsid w:val="5CCC5D6E"/>
    <w:rsid w:val="5CCDCD66"/>
    <w:rsid w:val="5CD14AB7"/>
    <w:rsid w:val="5CD4004F"/>
    <w:rsid w:val="5CD7DDC6"/>
    <w:rsid w:val="5CD8ABB1"/>
    <w:rsid w:val="5CDD13E2"/>
    <w:rsid w:val="5CDDF1DA"/>
    <w:rsid w:val="5CE5FEE8"/>
    <w:rsid w:val="5CE8F006"/>
    <w:rsid w:val="5CF7D263"/>
    <w:rsid w:val="5CF9AA8C"/>
    <w:rsid w:val="5CFADC50"/>
    <w:rsid w:val="5CFC2A0F"/>
    <w:rsid w:val="5D033899"/>
    <w:rsid w:val="5D0763CC"/>
    <w:rsid w:val="5D0E2636"/>
    <w:rsid w:val="5D0EA930"/>
    <w:rsid w:val="5D13E757"/>
    <w:rsid w:val="5D15AD34"/>
    <w:rsid w:val="5D1B42C1"/>
    <w:rsid w:val="5D1DBB3B"/>
    <w:rsid w:val="5D2966C9"/>
    <w:rsid w:val="5D2D95E3"/>
    <w:rsid w:val="5D351BD6"/>
    <w:rsid w:val="5D35D9F9"/>
    <w:rsid w:val="5D36E94F"/>
    <w:rsid w:val="5D3B37B7"/>
    <w:rsid w:val="5D4488FE"/>
    <w:rsid w:val="5D453A6F"/>
    <w:rsid w:val="5D475F34"/>
    <w:rsid w:val="5D47F5FF"/>
    <w:rsid w:val="5D4AF694"/>
    <w:rsid w:val="5D4E2F8F"/>
    <w:rsid w:val="5D509921"/>
    <w:rsid w:val="5D5100AC"/>
    <w:rsid w:val="5D51D9E4"/>
    <w:rsid w:val="5D531F2A"/>
    <w:rsid w:val="5D56B51B"/>
    <w:rsid w:val="5D5BE44B"/>
    <w:rsid w:val="5D5C1F0D"/>
    <w:rsid w:val="5D5F9346"/>
    <w:rsid w:val="5D616B3F"/>
    <w:rsid w:val="5D66AEF1"/>
    <w:rsid w:val="5D6C100B"/>
    <w:rsid w:val="5D71A654"/>
    <w:rsid w:val="5D72A204"/>
    <w:rsid w:val="5D768C9A"/>
    <w:rsid w:val="5D7CAC5B"/>
    <w:rsid w:val="5D7D16BF"/>
    <w:rsid w:val="5D7E3418"/>
    <w:rsid w:val="5D7F9FEE"/>
    <w:rsid w:val="5D834DCD"/>
    <w:rsid w:val="5D84E2A2"/>
    <w:rsid w:val="5D86D921"/>
    <w:rsid w:val="5D8FD650"/>
    <w:rsid w:val="5D916B43"/>
    <w:rsid w:val="5D93DD55"/>
    <w:rsid w:val="5D9619D1"/>
    <w:rsid w:val="5D995F5C"/>
    <w:rsid w:val="5DA11552"/>
    <w:rsid w:val="5DA17A5F"/>
    <w:rsid w:val="5DA4974A"/>
    <w:rsid w:val="5DA8F682"/>
    <w:rsid w:val="5DB619E9"/>
    <w:rsid w:val="5DC108D0"/>
    <w:rsid w:val="5DCBF29A"/>
    <w:rsid w:val="5DCBFE84"/>
    <w:rsid w:val="5DCC1844"/>
    <w:rsid w:val="5DCC1A18"/>
    <w:rsid w:val="5DCCBDB7"/>
    <w:rsid w:val="5DCDD477"/>
    <w:rsid w:val="5DCE5333"/>
    <w:rsid w:val="5DDE0F3D"/>
    <w:rsid w:val="5DDFF76A"/>
    <w:rsid w:val="5DE0CE7D"/>
    <w:rsid w:val="5DE17116"/>
    <w:rsid w:val="5DE68D8D"/>
    <w:rsid w:val="5DE86FE0"/>
    <w:rsid w:val="5DE97636"/>
    <w:rsid w:val="5DEA8411"/>
    <w:rsid w:val="5DEB9C11"/>
    <w:rsid w:val="5DED07EE"/>
    <w:rsid w:val="5DEDE981"/>
    <w:rsid w:val="5DEEA40C"/>
    <w:rsid w:val="5DEF5FDD"/>
    <w:rsid w:val="5DEFE8A3"/>
    <w:rsid w:val="5DF2ECF2"/>
    <w:rsid w:val="5DF9A551"/>
    <w:rsid w:val="5DFBB736"/>
    <w:rsid w:val="5E00E173"/>
    <w:rsid w:val="5E010BDD"/>
    <w:rsid w:val="5E02B9EF"/>
    <w:rsid w:val="5E041CFC"/>
    <w:rsid w:val="5E0441FF"/>
    <w:rsid w:val="5E063A2C"/>
    <w:rsid w:val="5E094E39"/>
    <w:rsid w:val="5E09F96F"/>
    <w:rsid w:val="5E0C1B90"/>
    <w:rsid w:val="5E0C5036"/>
    <w:rsid w:val="5E0EF6C4"/>
    <w:rsid w:val="5E100522"/>
    <w:rsid w:val="5E14DCEE"/>
    <w:rsid w:val="5E182A7D"/>
    <w:rsid w:val="5E1FADD4"/>
    <w:rsid w:val="5E2C489B"/>
    <w:rsid w:val="5E2E70B9"/>
    <w:rsid w:val="5E3A29E0"/>
    <w:rsid w:val="5E3E9AD3"/>
    <w:rsid w:val="5E40D3B5"/>
    <w:rsid w:val="5E434300"/>
    <w:rsid w:val="5E4FC068"/>
    <w:rsid w:val="5E521AB6"/>
    <w:rsid w:val="5E5313D1"/>
    <w:rsid w:val="5E53F093"/>
    <w:rsid w:val="5E54370B"/>
    <w:rsid w:val="5E5798EE"/>
    <w:rsid w:val="5E57BD40"/>
    <w:rsid w:val="5E59C1E5"/>
    <w:rsid w:val="5E5FC9C7"/>
    <w:rsid w:val="5E684178"/>
    <w:rsid w:val="5E69E567"/>
    <w:rsid w:val="5E6A7C91"/>
    <w:rsid w:val="5E6AB8C1"/>
    <w:rsid w:val="5E6D793E"/>
    <w:rsid w:val="5E700CB9"/>
    <w:rsid w:val="5E7029FD"/>
    <w:rsid w:val="5E733864"/>
    <w:rsid w:val="5E73FC5E"/>
    <w:rsid w:val="5E745398"/>
    <w:rsid w:val="5E7659C3"/>
    <w:rsid w:val="5E76D067"/>
    <w:rsid w:val="5E7BA692"/>
    <w:rsid w:val="5E7CC0FB"/>
    <w:rsid w:val="5E7F48CE"/>
    <w:rsid w:val="5E80A0D7"/>
    <w:rsid w:val="5E811D19"/>
    <w:rsid w:val="5E85A916"/>
    <w:rsid w:val="5E86FBC6"/>
    <w:rsid w:val="5E873A34"/>
    <w:rsid w:val="5E88C53C"/>
    <w:rsid w:val="5E8B0C43"/>
    <w:rsid w:val="5E8BE126"/>
    <w:rsid w:val="5E8E11B2"/>
    <w:rsid w:val="5E905CC6"/>
    <w:rsid w:val="5E9192A4"/>
    <w:rsid w:val="5E99D4D4"/>
    <w:rsid w:val="5E9A7666"/>
    <w:rsid w:val="5E9EED4D"/>
    <w:rsid w:val="5EA7E784"/>
    <w:rsid w:val="5EA9E5C8"/>
    <w:rsid w:val="5EAACCFC"/>
    <w:rsid w:val="5EAC1EEF"/>
    <w:rsid w:val="5EB4DEA1"/>
    <w:rsid w:val="5EB57AB5"/>
    <w:rsid w:val="5EB5CF51"/>
    <w:rsid w:val="5EBA34B5"/>
    <w:rsid w:val="5EC3EB1A"/>
    <w:rsid w:val="5EC5C100"/>
    <w:rsid w:val="5EC614EF"/>
    <w:rsid w:val="5ECAA329"/>
    <w:rsid w:val="5ECEF872"/>
    <w:rsid w:val="5ECF22F1"/>
    <w:rsid w:val="5ED61304"/>
    <w:rsid w:val="5ED7A284"/>
    <w:rsid w:val="5ED937BD"/>
    <w:rsid w:val="5EE106D3"/>
    <w:rsid w:val="5EE21FBF"/>
    <w:rsid w:val="5EEB0374"/>
    <w:rsid w:val="5EECC87F"/>
    <w:rsid w:val="5EED11E7"/>
    <w:rsid w:val="5EF0BBAE"/>
    <w:rsid w:val="5EF9A09D"/>
    <w:rsid w:val="5EFBDED2"/>
    <w:rsid w:val="5EFF3349"/>
    <w:rsid w:val="5F04DAF9"/>
    <w:rsid w:val="5F0752B1"/>
    <w:rsid w:val="5F096031"/>
    <w:rsid w:val="5F0CBEC0"/>
    <w:rsid w:val="5F0ED9ED"/>
    <w:rsid w:val="5F10466A"/>
    <w:rsid w:val="5F1176D2"/>
    <w:rsid w:val="5F12D57F"/>
    <w:rsid w:val="5F18CE89"/>
    <w:rsid w:val="5F1D68A7"/>
    <w:rsid w:val="5F23AC96"/>
    <w:rsid w:val="5F27FFBE"/>
    <w:rsid w:val="5F2F6E0D"/>
    <w:rsid w:val="5F33C6C2"/>
    <w:rsid w:val="5F39C25C"/>
    <w:rsid w:val="5F3F1D3F"/>
    <w:rsid w:val="5F41398D"/>
    <w:rsid w:val="5F41BEE0"/>
    <w:rsid w:val="5F42B27F"/>
    <w:rsid w:val="5F465F65"/>
    <w:rsid w:val="5F472DED"/>
    <w:rsid w:val="5F4B2CD3"/>
    <w:rsid w:val="5F4B56C4"/>
    <w:rsid w:val="5F4BC2C5"/>
    <w:rsid w:val="5F4C19C4"/>
    <w:rsid w:val="5F5236BC"/>
    <w:rsid w:val="5F53DCE0"/>
    <w:rsid w:val="5F545BE6"/>
    <w:rsid w:val="5F549197"/>
    <w:rsid w:val="5F55CC8A"/>
    <w:rsid w:val="5F5A85FF"/>
    <w:rsid w:val="5F5B5060"/>
    <w:rsid w:val="5F5D03D1"/>
    <w:rsid w:val="5F5EBC70"/>
    <w:rsid w:val="5F630A4F"/>
    <w:rsid w:val="5F63B487"/>
    <w:rsid w:val="5F63B951"/>
    <w:rsid w:val="5F66569D"/>
    <w:rsid w:val="5F66E71D"/>
    <w:rsid w:val="5F695A55"/>
    <w:rsid w:val="5F6FC14B"/>
    <w:rsid w:val="5F73C9F9"/>
    <w:rsid w:val="5F74E540"/>
    <w:rsid w:val="5F77272D"/>
    <w:rsid w:val="5F7865F5"/>
    <w:rsid w:val="5F79EB34"/>
    <w:rsid w:val="5F7D8F9E"/>
    <w:rsid w:val="5F803EE5"/>
    <w:rsid w:val="5F8148E7"/>
    <w:rsid w:val="5F85D78E"/>
    <w:rsid w:val="5F8C8610"/>
    <w:rsid w:val="5F8D9B36"/>
    <w:rsid w:val="5F8EDDA9"/>
    <w:rsid w:val="5F9068F7"/>
    <w:rsid w:val="5F91B1FF"/>
    <w:rsid w:val="5F942B80"/>
    <w:rsid w:val="5F95AE0C"/>
    <w:rsid w:val="5F96851C"/>
    <w:rsid w:val="5F98A210"/>
    <w:rsid w:val="5F9C090B"/>
    <w:rsid w:val="5FA58B32"/>
    <w:rsid w:val="5FA7A202"/>
    <w:rsid w:val="5FAA20D1"/>
    <w:rsid w:val="5FABA302"/>
    <w:rsid w:val="5FB141B7"/>
    <w:rsid w:val="5FB2D9DE"/>
    <w:rsid w:val="5FB5E754"/>
    <w:rsid w:val="5FB6AECD"/>
    <w:rsid w:val="5FBC3D61"/>
    <w:rsid w:val="5FC22057"/>
    <w:rsid w:val="5FC4E8EE"/>
    <w:rsid w:val="5FCA0F20"/>
    <w:rsid w:val="5FCA4848"/>
    <w:rsid w:val="5FCC75AD"/>
    <w:rsid w:val="5FCD048E"/>
    <w:rsid w:val="5FCE54E8"/>
    <w:rsid w:val="5FD186CB"/>
    <w:rsid w:val="5FD1AEA9"/>
    <w:rsid w:val="5FD1CB8B"/>
    <w:rsid w:val="5FD51D13"/>
    <w:rsid w:val="5FD8D562"/>
    <w:rsid w:val="5FDA26F1"/>
    <w:rsid w:val="5FDD3F11"/>
    <w:rsid w:val="5FE19AE2"/>
    <w:rsid w:val="5FE7257D"/>
    <w:rsid w:val="5FE8069F"/>
    <w:rsid w:val="5FEAB3B4"/>
    <w:rsid w:val="5FED9EBA"/>
    <w:rsid w:val="5FF2C45B"/>
    <w:rsid w:val="5FF2EFED"/>
    <w:rsid w:val="5FF93895"/>
    <w:rsid w:val="5FFBFD29"/>
    <w:rsid w:val="5FFEE6F6"/>
    <w:rsid w:val="5FFF9B68"/>
    <w:rsid w:val="60095EFC"/>
    <w:rsid w:val="600AAEA8"/>
    <w:rsid w:val="600E1F74"/>
    <w:rsid w:val="600FD8BF"/>
    <w:rsid w:val="6010785B"/>
    <w:rsid w:val="60125AB3"/>
    <w:rsid w:val="6012990D"/>
    <w:rsid w:val="6013E635"/>
    <w:rsid w:val="6015CE62"/>
    <w:rsid w:val="60178F04"/>
    <w:rsid w:val="601E48A3"/>
    <w:rsid w:val="6020695D"/>
    <w:rsid w:val="60208F36"/>
    <w:rsid w:val="602851A0"/>
    <w:rsid w:val="602B7D8E"/>
    <w:rsid w:val="603145F9"/>
    <w:rsid w:val="603766CB"/>
    <w:rsid w:val="6038B268"/>
    <w:rsid w:val="603B2862"/>
    <w:rsid w:val="603C2CEB"/>
    <w:rsid w:val="60410E12"/>
    <w:rsid w:val="60454A2C"/>
    <w:rsid w:val="6045A400"/>
    <w:rsid w:val="60463C68"/>
    <w:rsid w:val="60464906"/>
    <w:rsid w:val="604BB20A"/>
    <w:rsid w:val="60544E08"/>
    <w:rsid w:val="605561D9"/>
    <w:rsid w:val="60587D8E"/>
    <w:rsid w:val="605F5607"/>
    <w:rsid w:val="605F57C8"/>
    <w:rsid w:val="606574B2"/>
    <w:rsid w:val="606B1753"/>
    <w:rsid w:val="606C442A"/>
    <w:rsid w:val="6070635C"/>
    <w:rsid w:val="60719852"/>
    <w:rsid w:val="6072C59F"/>
    <w:rsid w:val="6075D953"/>
    <w:rsid w:val="6076D2A7"/>
    <w:rsid w:val="6077337D"/>
    <w:rsid w:val="60775A32"/>
    <w:rsid w:val="607CE088"/>
    <w:rsid w:val="607EC153"/>
    <w:rsid w:val="6081F95A"/>
    <w:rsid w:val="6083F393"/>
    <w:rsid w:val="60858FAE"/>
    <w:rsid w:val="60866540"/>
    <w:rsid w:val="6087FE29"/>
    <w:rsid w:val="608BB4F2"/>
    <w:rsid w:val="608D2C17"/>
    <w:rsid w:val="6091FDE0"/>
    <w:rsid w:val="6094EC57"/>
    <w:rsid w:val="6099209E"/>
    <w:rsid w:val="609A6C49"/>
    <w:rsid w:val="609CE226"/>
    <w:rsid w:val="609FE412"/>
    <w:rsid w:val="60A1495D"/>
    <w:rsid w:val="60A36159"/>
    <w:rsid w:val="60A8B58C"/>
    <w:rsid w:val="60A95E88"/>
    <w:rsid w:val="60ABDE46"/>
    <w:rsid w:val="60ABF70D"/>
    <w:rsid w:val="60B2EC4D"/>
    <w:rsid w:val="60B3733A"/>
    <w:rsid w:val="60B9B335"/>
    <w:rsid w:val="60BA1351"/>
    <w:rsid w:val="60BAE387"/>
    <w:rsid w:val="60BBE0B3"/>
    <w:rsid w:val="60BC269D"/>
    <w:rsid w:val="60BF74FD"/>
    <w:rsid w:val="60C05E00"/>
    <w:rsid w:val="60C1B594"/>
    <w:rsid w:val="60C1DE0F"/>
    <w:rsid w:val="60C24434"/>
    <w:rsid w:val="60C45D54"/>
    <w:rsid w:val="60CCB757"/>
    <w:rsid w:val="60CE484B"/>
    <w:rsid w:val="60D064D4"/>
    <w:rsid w:val="60D24D79"/>
    <w:rsid w:val="60D51028"/>
    <w:rsid w:val="60DABAF4"/>
    <w:rsid w:val="60DBF256"/>
    <w:rsid w:val="60DC62F0"/>
    <w:rsid w:val="60DFB1EE"/>
    <w:rsid w:val="60E13CB1"/>
    <w:rsid w:val="60E2697C"/>
    <w:rsid w:val="60E66FB1"/>
    <w:rsid w:val="60E812D5"/>
    <w:rsid w:val="60EB265B"/>
    <w:rsid w:val="60F482A4"/>
    <w:rsid w:val="60F529DF"/>
    <w:rsid w:val="60F8AF3C"/>
    <w:rsid w:val="60FC672A"/>
    <w:rsid w:val="610322B8"/>
    <w:rsid w:val="61036E01"/>
    <w:rsid w:val="6116B2C2"/>
    <w:rsid w:val="611B4AA1"/>
    <w:rsid w:val="61230C3D"/>
    <w:rsid w:val="6124DDD0"/>
    <w:rsid w:val="612A37DC"/>
    <w:rsid w:val="612CBACE"/>
    <w:rsid w:val="612EA7B8"/>
    <w:rsid w:val="612EFED2"/>
    <w:rsid w:val="612F768D"/>
    <w:rsid w:val="613322A9"/>
    <w:rsid w:val="6137D1DD"/>
    <w:rsid w:val="6139B16D"/>
    <w:rsid w:val="613C78B2"/>
    <w:rsid w:val="6141DA54"/>
    <w:rsid w:val="6144090C"/>
    <w:rsid w:val="61444091"/>
    <w:rsid w:val="61447683"/>
    <w:rsid w:val="6146CFCD"/>
    <w:rsid w:val="61490390"/>
    <w:rsid w:val="61497ADC"/>
    <w:rsid w:val="61505663"/>
    <w:rsid w:val="6154F281"/>
    <w:rsid w:val="6156A0A2"/>
    <w:rsid w:val="61605BAE"/>
    <w:rsid w:val="6162D801"/>
    <w:rsid w:val="61667B2A"/>
    <w:rsid w:val="6166C5D3"/>
    <w:rsid w:val="616910E1"/>
    <w:rsid w:val="616A3B98"/>
    <w:rsid w:val="616BBF5D"/>
    <w:rsid w:val="616C897A"/>
    <w:rsid w:val="616D5E4A"/>
    <w:rsid w:val="616E750C"/>
    <w:rsid w:val="61727B76"/>
    <w:rsid w:val="6174E26E"/>
    <w:rsid w:val="61761918"/>
    <w:rsid w:val="6176A45D"/>
    <w:rsid w:val="617862EC"/>
    <w:rsid w:val="617A2307"/>
    <w:rsid w:val="61830F0C"/>
    <w:rsid w:val="618BCE94"/>
    <w:rsid w:val="618C641C"/>
    <w:rsid w:val="618E73FC"/>
    <w:rsid w:val="61903310"/>
    <w:rsid w:val="619EFC72"/>
    <w:rsid w:val="619F344D"/>
    <w:rsid w:val="61A03269"/>
    <w:rsid w:val="61A128E4"/>
    <w:rsid w:val="61A31E55"/>
    <w:rsid w:val="61A56FF2"/>
    <w:rsid w:val="61A90A0D"/>
    <w:rsid w:val="61AA152D"/>
    <w:rsid w:val="61AA9A4F"/>
    <w:rsid w:val="61AAE59F"/>
    <w:rsid w:val="61BB69F1"/>
    <w:rsid w:val="61BD2DD9"/>
    <w:rsid w:val="61BFEE3D"/>
    <w:rsid w:val="61C5AE4F"/>
    <w:rsid w:val="61C6382D"/>
    <w:rsid w:val="61CC594C"/>
    <w:rsid w:val="61CE8B59"/>
    <w:rsid w:val="61D8C361"/>
    <w:rsid w:val="61D94AE3"/>
    <w:rsid w:val="61DC68B5"/>
    <w:rsid w:val="61DDB68A"/>
    <w:rsid w:val="61DDC875"/>
    <w:rsid w:val="61DEF80B"/>
    <w:rsid w:val="61E53379"/>
    <w:rsid w:val="61E6A103"/>
    <w:rsid w:val="61EA13C7"/>
    <w:rsid w:val="61ED1B53"/>
    <w:rsid w:val="61EE7DCC"/>
    <w:rsid w:val="61F26F7E"/>
    <w:rsid w:val="61F30134"/>
    <w:rsid w:val="61F7B633"/>
    <w:rsid w:val="61FCE089"/>
    <w:rsid w:val="61FF037E"/>
    <w:rsid w:val="61FF64F7"/>
    <w:rsid w:val="6201010A"/>
    <w:rsid w:val="620482B2"/>
    <w:rsid w:val="6206A006"/>
    <w:rsid w:val="62099A97"/>
    <w:rsid w:val="620DE021"/>
    <w:rsid w:val="6212CEF6"/>
    <w:rsid w:val="6215768A"/>
    <w:rsid w:val="6216F8AC"/>
    <w:rsid w:val="621B77A1"/>
    <w:rsid w:val="621C4053"/>
    <w:rsid w:val="621E8C97"/>
    <w:rsid w:val="621EAB79"/>
    <w:rsid w:val="621FF0E1"/>
    <w:rsid w:val="6223705C"/>
    <w:rsid w:val="622A548C"/>
    <w:rsid w:val="622DC3B6"/>
    <w:rsid w:val="623171DF"/>
    <w:rsid w:val="62325E8C"/>
    <w:rsid w:val="62326337"/>
    <w:rsid w:val="623CAEDB"/>
    <w:rsid w:val="623E86CA"/>
    <w:rsid w:val="623E9464"/>
    <w:rsid w:val="6242462E"/>
    <w:rsid w:val="62495ADC"/>
    <w:rsid w:val="624B080B"/>
    <w:rsid w:val="6251E62A"/>
    <w:rsid w:val="6252E362"/>
    <w:rsid w:val="6254CF10"/>
    <w:rsid w:val="62557DEB"/>
    <w:rsid w:val="6255A143"/>
    <w:rsid w:val="6263C284"/>
    <w:rsid w:val="62649363"/>
    <w:rsid w:val="6265B7D2"/>
    <w:rsid w:val="626BA75D"/>
    <w:rsid w:val="626D6F7D"/>
    <w:rsid w:val="626E4644"/>
    <w:rsid w:val="62720E63"/>
    <w:rsid w:val="6274F71D"/>
    <w:rsid w:val="627AFDA0"/>
    <w:rsid w:val="627BB602"/>
    <w:rsid w:val="6280F544"/>
    <w:rsid w:val="62816CBF"/>
    <w:rsid w:val="62848DAE"/>
    <w:rsid w:val="6284D4F4"/>
    <w:rsid w:val="6286B674"/>
    <w:rsid w:val="6288C26B"/>
    <w:rsid w:val="628D0DDA"/>
    <w:rsid w:val="62905F79"/>
    <w:rsid w:val="62939952"/>
    <w:rsid w:val="62969D8A"/>
    <w:rsid w:val="6298C243"/>
    <w:rsid w:val="629A4F5C"/>
    <w:rsid w:val="629F2C7A"/>
    <w:rsid w:val="62A109AB"/>
    <w:rsid w:val="62A25B0A"/>
    <w:rsid w:val="62A76DBF"/>
    <w:rsid w:val="62A8FA28"/>
    <w:rsid w:val="62A97200"/>
    <w:rsid w:val="62A975C5"/>
    <w:rsid w:val="62A9847D"/>
    <w:rsid w:val="62AAD2B2"/>
    <w:rsid w:val="62AEDDD2"/>
    <w:rsid w:val="62B0C0BC"/>
    <w:rsid w:val="62B9896E"/>
    <w:rsid w:val="62BD9C07"/>
    <w:rsid w:val="62C068F8"/>
    <w:rsid w:val="62C082D1"/>
    <w:rsid w:val="62C15C3E"/>
    <w:rsid w:val="62C2BF51"/>
    <w:rsid w:val="62C5141E"/>
    <w:rsid w:val="62C5AEA2"/>
    <w:rsid w:val="62CA7456"/>
    <w:rsid w:val="62CE1993"/>
    <w:rsid w:val="62CFE58A"/>
    <w:rsid w:val="62D4905A"/>
    <w:rsid w:val="62DA162A"/>
    <w:rsid w:val="62E3E844"/>
    <w:rsid w:val="62E8CDC1"/>
    <w:rsid w:val="62EF0A79"/>
    <w:rsid w:val="62F22CA6"/>
    <w:rsid w:val="62F56C49"/>
    <w:rsid w:val="62F62A8E"/>
    <w:rsid w:val="62F638BF"/>
    <w:rsid w:val="62F80874"/>
    <w:rsid w:val="62FCE5F4"/>
    <w:rsid w:val="630467B4"/>
    <w:rsid w:val="630660CF"/>
    <w:rsid w:val="630BA2E8"/>
    <w:rsid w:val="630E155F"/>
    <w:rsid w:val="6311FC78"/>
    <w:rsid w:val="6312FC79"/>
    <w:rsid w:val="6314AD53"/>
    <w:rsid w:val="63183BA3"/>
    <w:rsid w:val="6321A513"/>
    <w:rsid w:val="63220F5F"/>
    <w:rsid w:val="6327BAED"/>
    <w:rsid w:val="6328B614"/>
    <w:rsid w:val="632F5332"/>
    <w:rsid w:val="632FD0EA"/>
    <w:rsid w:val="6330D28D"/>
    <w:rsid w:val="633DDDF0"/>
    <w:rsid w:val="63459F31"/>
    <w:rsid w:val="6346803B"/>
    <w:rsid w:val="63481CD6"/>
    <w:rsid w:val="634FD738"/>
    <w:rsid w:val="6350FD3B"/>
    <w:rsid w:val="635362D3"/>
    <w:rsid w:val="63570F61"/>
    <w:rsid w:val="63573A9F"/>
    <w:rsid w:val="635C3738"/>
    <w:rsid w:val="635D2155"/>
    <w:rsid w:val="635DEC5A"/>
    <w:rsid w:val="6360E7B0"/>
    <w:rsid w:val="6362ECA4"/>
    <w:rsid w:val="6367CAC2"/>
    <w:rsid w:val="636C0C9C"/>
    <w:rsid w:val="636D84DF"/>
    <w:rsid w:val="636F5DE9"/>
    <w:rsid w:val="6374E4A0"/>
    <w:rsid w:val="63765534"/>
    <w:rsid w:val="637A95AF"/>
    <w:rsid w:val="63845378"/>
    <w:rsid w:val="638A9C7A"/>
    <w:rsid w:val="638B8842"/>
    <w:rsid w:val="638D2B3A"/>
    <w:rsid w:val="638E795E"/>
    <w:rsid w:val="6390598A"/>
    <w:rsid w:val="6392A97B"/>
    <w:rsid w:val="63952520"/>
    <w:rsid w:val="63952AEE"/>
    <w:rsid w:val="63972C97"/>
    <w:rsid w:val="639E9D22"/>
    <w:rsid w:val="639F595B"/>
    <w:rsid w:val="63A10615"/>
    <w:rsid w:val="63A1170C"/>
    <w:rsid w:val="63A13935"/>
    <w:rsid w:val="63A39D48"/>
    <w:rsid w:val="63A543CD"/>
    <w:rsid w:val="63A64802"/>
    <w:rsid w:val="63A77248"/>
    <w:rsid w:val="63A9D371"/>
    <w:rsid w:val="63AC321F"/>
    <w:rsid w:val="63AD8080"/>
    <w:rsid w:val="63B9A452"/>
    <w:rsid w:val="63BB9CD8"/>
    <w:rsid w:val="63C316E4"/>
    <w:rsid w:val="63C62601"/>
    <w:rsid w:val="63CAB8DC"/>
    <w:rsid w:val="63D36462"/>
    <w:rsid w:val="63D4B1EF"/>
    <w:rsid w:val="63D76A7F"/>
    <w:rsid w:val="63D7BDA9"/>
    <w:rsid w:val="63DC2FA4"/>
    <w:rsid w:val="63DCBD75"/>
    <w:rsid w:val="63E1044C"/>
    <w:rsid w:val="63E8356A"/>
    <w:rsid w:val="63EA03D6"/>
    <w:rsid w:val="63EA55E0"/>
    <w:rsid w:val="63F03A54"/>
    <w:rsid w:val="63F476A0"/>
    <w:rsid w:val="63F59245"/>
    <w:rsid w:val="63F676F4"/>
    <w:rsid w:val="63F88987"/>
    <w:rsid w:val="63F95CE9"/>
    <w:rsid w:val="63FC3D81"/>
    <w:rsid w:val="6402F83A"/>
    <w:rsid w:val="6406D082"/>
    <w:rsid w:val="6412CB4C"/>
    <w:rsid w:val="64140AA3"/>
    <w:rsid w:val="6416D8AE"/>
    <w:rsid w:val="64189231"/>
    <w:rsid w:val="64219DFC"/>
    <w:rsid w:val="6424577C"/>
    <w:rsid w:val="64262399"/>
    <w:rsid w:val="642690F1"/>
    <w:rsid w:val="642A69DC"/>
    <w:rsid w:val="642CE5A5"/>
    <w:rsid w:val="642E64A3"/>
    <w:rsid w:val="6431AC7B"/>
    <w:rsid w:val="6432A5C0"/>
    <w:rsid w:val="6436493D"/>
    <w:rsid w:val="643C35B6"/>
    <w:rsid w:val="643DA1FC"/>
    <w:rsid w:val="643EAFFD"/>
    <w:rsid w:val="643F73E8"/>
    <w:rsid w:val="6448359B"/>
    <w:rsid w:val="644909B4"/>
    <w:rsid w:val="644BF6AE"/>
    <w:rsid w:val="644FC64B"/>
    <w:rsid w:val="64534332"/>
    <w:rsid w:val="64562306"/>
    <w:rsid w:val="6459EAA7"/>
    <w:rsid w:val="645E0BED"/>
    <w:rsid w:val="645ED66E"/>
    <w:rsid w:val="645F862E"/>
    <w:rsid w:val="6461F7B2"/>
    <w:rsid w:val="64695B52"/>
    <w:rsid w:val="646D0E2B"/>
    <w:rsid w:val="646DCD75"/>
    <w:rsid w:val="646F2F30"/>
    <w:rsid w:val="6470ED2E"/>
    <w:rsid w:val="64727F60"/>
    <w:rsid w:val="6476BB50"/>
    <w:rsid w:val="647AD2B4"/>
    <w:rsid w:val="647AD472"/>
    <w:rsid w:val="647CB046"/>
    <w:rsid w:val="647FB032"/>
    <w:rsid w:val="6481A60D"/>
    <w:rsid w:val="6481BF6C"/>
    <w:rsid w:val="6481DDE9"/>
    <w:rsid w:val="648F27CC"/>
    <w:rsid w:val="648F8B56"/>
    <w:rsid w:val="64921E2A"/>
    <w:rsid w:val="6495F88C"/>
    <w:rsid w:val="64969C23"/>
    <w:rsid w:val="64A1FCE5"/>
    <w:rsid w:val="64A280A7"/>
    <w:rsid w:val="64A460C1"/>
    <w:rsid w:val="64A46387"/>
    <w:rsid w:val="64A55FFB"/>
    <w:rsid w:val="64AA2275"/>
    <w:rsid w:val="64AADB0D"/>
    <w:rsid w:val="64ABDD6F"/>
    <w:rsid w:val="64AD4B65"/>
    <w:rsid w:val="64AF00D8"/>
    <w:rsid w:val="64B08B56"/>
    <w:rsid w:val="64B24619"/>
    <w:rsid w:val="64B3D5B0"/>
    <w:rsid w:val="64B50AD3"/>
    <w:rsid w:val="64B5C7F4"/>
    <w:rsid w:val="64B73BFF"/>
    <w:rsid w:val="64B754CD"/>
    <w:rsid w:val="64B9EE64"/>
    <w:rsid w:val="64BA6B77"/>
    <w:rsid w:val="64BD320B"/>
    <w:rsid w:val="64C23151"/>
    <w:rsid w:val="64CA5538"/>
    <w:rsid w:val="64CEFA5C"/>
    <w:rsid w:val="64CF2554"/>
    <w:rsid w:val="64D4207F"/>
    <w:rsid w:val="64D84BF4"/>
    <w:rsid w:val="64DADC1B"/>
    <w:rsid w:val="64DFCDE6"/>
    <w:rsid w:val="64E8AE15"/>
    <w:rsid w:val="64E971B4"/>
    <w:rsid w:val="64EFB45F"/>
    <w:rsid w:val="64F00164"/>
    <w:rsid w:val="64F22BCA"/>
    <w:rsid w:val="64F277ED"/>
    <w:rsid w:val="64F3880C"/>
    <w:rsid w:val="64FB1205"/>
    <w:rsid w:val="64FC5D87"/>
    <w:rsid w:val="64FF758E"/>
    <w:rsid w:val="65001DC5"/>
    <w:rsid w:val="6505A117"/>
    <w:rsid w:val="650E89AF"/>
    <w:rsid w:val="65113525"/>
    <w:rsid w:val="6511D972"/>
    <w:rsid w:val="651DC554"/>
    <w:rsid w:val="65260AA2"/>
    <w:rsid w:val="652A350F"/>
    <w:rsid w:val="652A599B"/>
    <w:rsid w:val="6531CF6B"/>
    <w:rsid w:val="65356D82"/>
    <w:rsid w:val="65378702"/>
    <w:rsid w:val="654190F9"/>
    <w:rsid w:val="65421271"/>
    <w:rsid w:val="65474074"/>
    <w:rsid w:val="6547F7E5"/>
    <w:rsid w:val="654A6B00"/>
    <w:rsid w:val="6550671F"/>
    <w:rsid w:val="6551D2E7"/>
    <w:rsid w:val="655A4A7A"/>
    <w:rsid w:val="655C26E4"/>
    <w:rsid w:val="655E12A8"/>
    <w:rsid w:val="656007D8"/>
    <w:rsid w:val="65638514"/>
    <w:rsid w:val="656682B6"/>
    <w:rsid w:val="656719CE"/>
    <w:rsid w:val="6567F47A"/>
    <w:rsid w:val="6567F888"/>
    <w:rsid w:val="65685943"/>
    <w:rsid w:val="65700B12"/>
    <w:rsid w:val="6573EC62"/>
    <w:rsid w:val="6576849D"/>
    <w:rsid w:val="6578A99A"/>
    <w:rsid w:val="6585C8A4"/>
    <w:rsid w:val="65867CAC"/>
    <w:rsid w:val="6597A3C6"/>
    <w:rsid w:val="6597D108"/>
    <w:rsid w:val="659A5183"/>
    <w:rsid w:val="659C05EB"/>
    <w:rsid w:val="65A89A15"/>
    <w:rsid w:val="65AAF914"/>
    <w:rsid w:val="65AC80B7"/>
    <w:rsid w:val="65B4582F"/>
    <w:rsid w:val="65BB6793"/>
    <w:rsid w:val="65C4A45E"/>
    <w:rsid w:val="65C8EEF5"/>
    <w:rsid w:val="65CAC179"/>
    <w:rsid w:val="65CE6B11"/>
    <w:rsid w:val="65D0B647"/>
    <w:rsid w:val="65D0B9B3"/>
    <w:rsid w:val="65D11403"/>
    <w:rsid w:val="65D27431"/>
    <w:rsid w:val="65D2CD27"/>
    <w:rsid w:val="65DAD43D"/>
    <w:rsid w:val="65DCCC03"/>
    <w:rsid w:val="65E16660"/>
    <w:rsid w:val="65E8A938"/>
    <w:rsid w:val="65E8BE52"/>
    <w:rsid w:val="65EB8678"/>
    <w:rsid w:val="65F1BB8E"/>
    <w:rsid w:val="65F8D884"/>
    <w:rsid w:val="65FAC993"/>
    <w:rsid w:val="65FF52B4"/>
    <w:rsid w:val="65FFCEED"/>
    <w:rsid w:val="6606F251"/>
    <w:rsid w:val="660B659C"/>
    <w:rsid w:val="660D913F"/>
    <w:rsid w:val="660E49D6"/>
    <w:rsid w:val="6612C43D"/>
    <w:rsid w:val="6616F9E0"/>
    <w:rsid w:val="6619CB3B"/>
    <w:rsid w:val="661B6141"/>
    <w:rsid w:val="661C5D98"/>
    <w:rsid w:val="662183E5"/>
    <w:rsid w:val="6621E63D"/>
    <w:rsid w:val="662712FC"/>
    <w:rsid w:val="6628B368"/>
    <w:rsid w:val="662C98FD"/>
    <w:rsid w:val="662F3FC8"/>
    <w:rsid w:val="662F47CB"/>
    <w:rsid w:val="6631173A"/>
    <w:rsid w:val="66330BF8"/>
    <w:rsid w:val="6633288E"/>
    <w:rsid w:val="66343AF7"/>
    <w:rsid w:val="6638C450"/>
    <w:rsid w:val="66397B33"/>
    <w:rsid w:val="664276A1"/>
    <w:rsid w:val="6643736B"/>
    <w:rsid w:val="66445229"/>
    <w:rsid w:val="6644AB0A"/>
    <w:rsid w:val="664F7014"/>
    <w:rsid w:val="6650C09A"/>
    <w:rsid w:val="66513E00"/>
    <w:rsid w:val="6651A715"/>
    <w:rsid w:val="6651B9E8"/>
    <w:rsid w:val="66521C40"/>
    <w:rsid w:val="6657075B"/>
    <w:rsid w:val="6657868C"/>
    <w:rsid w:val="66587C88"/>
    <w:rsid w:val="6666F201"/>
    <w:rsid w:val="6668BF00"/>
    <w:rsid w:val="6669799F"/>
    <w:rsid w:val="666A3861"/>
    <w:rsid w:val="666AD7FC"/>
    <w:rsid w:val="6678E780"/>
    <w:rsid w:val="66794E3D"/>
    <w:rsid w:val="66798D6E"/>
    <w:rsid w:val="667E9960"/>
    <w:rsid w:val="66805BF2"/>
    <w:rsid w:val="668433ED"/>
    <w:rsid w:val="6684CCAF"/>
    <w:rsid w:val="66883C9B"/>
    <w:rsid w:val="66893FC3"/>
    <w:rsid w:val="6689D2B1"/>
    <w:rsid w:val="6689F14D"/>
    <w:rsid w:val="668AA263"/>
    <w:rsid w:val="668D230B"/>
    <w:rsid w:val="668FFA89"/>
    <w:rsid w:val="6690FE7A"/>
    <w:rsid w:val="669390EC"/>
    <w:rsid w:val="66957C46"/>
    <w:rsid w:val="6698102F"/>
    <w:rsid w:val="66985D6D"/>
    <w:rsid w:val="669A75F4"/>
    <w:rsid w:val="669C42D5"/>
    <w:rsid w:val="669E686B"/>
    <w:rsid w:val="66A3469C"/>
    <w:rsid w:val="66A5F4B6"/>
    <w:rsid w:val="66A61939"/>
    <w:rsid w:val="66B50A62"/>
    <w:rsid w:val="66B8225E"/>
    <w:rsid w:val="66BB4B3B"/>
    <w:rsid w:val="66BB6919"/>
    <w:rsid w:val="66BDC0A3"/>
    <w:rsid w:val="66C342E4"/>
    <w:rsid w:val="66CD6C30"/>
    <w:rsid w:val="66CF6736"/>
    <w:rsid w:val="66D00679"/>
    <w:rsid w:val="66D0EAE2"/>
    <w:rsid w:val="66D636D6"/>
    <w:rsid w:val="66D8E048"/>
    <w:rsid w:val="66DC9BDB"/>
    <w:rsid w:val="66DE2435"/>
    <w:rsid w:val="66DE699B"/>
    <w:rsid w:val="66E0933A"/>
    <w:rsid w:val="66E378DA"/>
    <w:rsid w:val="66E671E3"/>
    <w:rsid w:val="66EBD87E"/>
    <w:rsid w:val="66EC1089"/>
    <w:rsid w:val="66EC6BAB"/>
    <w:rsid w:val="66ECE328"/>
    <w:rsid w:val="66EDD6A4"/>
    <w:rsid w:val="66EDDC0C"/>
    <w:rsid w:val="66EE647E"/>
    <w:rsid w:val="66F98320"/>
    <w:rsid w:val="66F9B02D"/>
    <w:rsid w:val="66FB16CB"/>
    <w:rsid w:val="66FDF548"/>
    <w:rsid w:val="6700CC6E"/>
    <w:rsid w:val="6700D76A"/>
    <w:rsid w:val="67026B6A"/>
    <w:rsid w:val="6707B887"/>
    <w:rsid w:val="67116783"/>
    <w:rsid w:val="67121909"/>
    <w:rsid w:val="6712218A"/>
    <w:rsid w:val="671314CB"/>
    <w:rsid w:val="6715E0DE"/>
    <w:rsid w:val="6716970F"/>
    <w:rsid w:val="671B2134"/>
    <w:rsid w:val="671C898C"/>
    <w:rsid w:val="671E2D6F"/>
    <w:rsid w:val="671E60A2"/>
    <w:rsid w:val="671F9A84"/>
    <w:rsid w:val="67200C7D"/>
    <w:rsid w:val="6723180B"/>
    <w:rsid w:val="6723FC2A"/>
    <w:rsid w:val="67246890"/>
    <w:rsid w:val="6726F9A6"/>
    <w:rsid w:val="67271C9C"/>
    <w:rsid w:val="67313DBA"/>
    <w:rsid w:val="6739E7C2"/>
    <w:rsid w:val="673C5DF6"/>
    <w:rsid w:val="673C6B8F"/>
    <w:rsid w:val="673D72F7"/>
    <w:rsid w:val="673DF4E5"/>
    <w:rsid w:val="674BFD30"/>
    <w:rsid w:val="6751E9BE"/>
    <w:rsid w:val="6754F385"/>
    <w:rsid w:val="675A17D3"/>
    <w:rsid w:val="675AC807"/>
    <w:rsid w:val="675DE6BE"/>
    <w:rsid w:val="67626413"/>
    <w:rsid w:val="67642282"/>
    <w:rsid w:val="6767B23E"/>
    <w:rsid w:val="6768B309"/>
    <w:rsid w:val="67695CBA"/>
    <w:rsid w:val="676C6C67"/>
    <w:rsid w:val="676DB2A6"/>
    <w:rsid w:val="677198D4"/>
    <w:rsid w:val="6771DE1D"/>
    <w:rsid w:val="677362B5"/>
    <w:rsid w:val="67751258"/>
    <w:rsid w:val="677E47FC"/>
    <w:rsid w:val="6780C032"/>
    <w:rsid w:val="6780CBA3"/>
    <w:rsid w:val="67860F8B"/>
    <w:rsid w:val="67862BED"/>
    <w:rsid w:val="67873E79"/>
    <w:rsid w:val="678EC43C"/>
    <w:rsid w:val="678F874C"/>
    <w:rsid w:val="678FC6A8"/>
    <w:rsid w:val="679211BB"/>
    <w:rsid w:val="67927633"/>
    <w:rsid w:val="67928C68"/>
    <w:rsid w:val="6792F9AE"/>
    <w:rsid w:val="679343C2"/>
    <w:rsid w:val="67936A2B"/>
    <w:rsid w:val="6795CBB0"/>
    <w:rsid w:val="67981B3A"/>
    <w:rsid w:val="6799ABCF"/>
    <w:rsid w:val="679C37B2"/>
    <w:rsid w:val="67A6BF35"/>
    <w:rsid w:val="67AEEC50"/>
    <w:rsid w:val="67B19572"/>
    <w:rsid w:val="67B1E0D5"/>
    <w:rsid w:val="67B21879"/>
    <w:rsid w:val="67B8F234"/>
    <w:rsid w:val="67BBD3F2"/>
    <w:rsid w:val="67BC126A"/>
    <w:rsid w:val="67BDCD16"/>
    <w:rsid w:val="67BE736E"/>
    <w:rsid w:val="67BF5060"/>
    <w:rsid w:val="67C0A9EA"/>
    <w:rsid w:val="67C195DF"/>
    <w:rsid w:val="67C323F3"/>
    <w:rsid w:val="67C43C9D"/>
    <w:rsid w:val="67C6649B"/>
    <w:rsid w:val="67C71E36"/>
    <w:rsid w:val="67D11551"/>
    <w:rsid w:val="67D7178C"/>
    <w:rsid w:val="67DB3BD8"/>
    <w:rsid w:val="67E23202"/>
    <w:rsid w:val="67E556E9"/>
    <w:rsid w:val="67E81395"/>
    <w:rsid w:val="67E8902E"/>
    <w:rsid w:val="67E8D185"/>
    <w:rsid w:val="67EAC630"/>
    <w:rsid w:val="67EBB2BE"/>
    <w:rsid w:val="67EE42F6"/>
    <w:rsid w:val="67EEDE6A"/>
    <w:rsid w:val="67F06FA8"/>
    <w:rsid w:val="67F2891D"/>
    <w:rsid w:val="67F484F1"/>
    <w:rsid w:val="67F65690"/>
    <w:rsid w:val="67FAE754"/>
    <w:rsid w:val="68081F4D"/>
    <w:rsid w:val="680A8836"/>
    <w:rsid w:val="68112EDB"/>
    <w:rsid w:val="68135284"/>
    <w:rsid w:val="681363A7"/>
    <w:rsid w:val="6813A057"/>
    <w:rsid w:val="6820B232"/>
    <w:rsid w:val="682153F9"/>
    <w:rsid w:val="6822D4AD"/>
    <w:rsid w:val="6827B786"/>
    <w:rsid w:val="6827CCFB"/>
    <w:rsid w:val="682E5D68"/>
    <w:rsid w:val="682FF322"/>
    <w:rsid w:val="6830E78A"/>
    <w:rsid w:val="683CE897"/>
    <w:rsid w:val="683CEF17"/>
    <w:rsid w:val="683F13DB"/>
    <w:rsid w:val="6842C1D6"/>
    <w:rsid w:val="684808E0"/>
    <w:rsid w:val="68485DA5"/>
    <w:rsid w:val="684E81B5"/>
    <w:rsid w:val="685A08F1"/>
    <w:rsid w:val="685B2AF5"/>
    <w:rsid w:val="685BF350"/>
    <w:rsid w:val="685C9328"/>
    <w:rsid w:val="685F11AC"/>
    <w:rsid w:val="6863C181"/>
    <w:rsid w:val="68641272"/>
    <w:rsid w:val="686460EE"/>
    <w:rsid w:val="68679B28"/>
    <w:rsid w:val="68689B95"/>
    <w:rsid w:val="686CF0CD"/>
    <w:rsid w:val="686EEE56"/>
    <w:rsid w:val="68708580"/>
    <w:rsid w:val="687267D4"/>
    <w:rsid w:val="6873CFEC"/>
    <w:rsid w:val="6875BC08"/>
    <w:rsid w:val="687A3FC2"/>
    <w:rsid w:val="687D5EFB"/>
    <w:rsid w:val="687DF54A"/>
    <w:rsid w:val="687F80AD"/>
    <w:rsid w:val="688920AB"/>
    <w:rsid w:val="688AD01B"/>
    <w:rsid w:val="688AEA7E"/>
    <w:rsid w:val="688C9D66"/>
    <w:rsid w:val="688E7B42"/>
    <w:rsid w:val="688EFF31"/>
    <w:rsid w:val="6895125B"/>
    <w:rsid w:val="6898A84D"/>
    <w:rsid w:val="68999F61"/>
    <w:rsid w:val="689ED1D8"/>
    <w:rsid w:val="689FF4EE"/>
    <w:rsid w:val="68A1934C"/>
    <w:rsid w:val="68A54884"/>
    <w:rsid w:val="68A5E5FC"/>
    <w:rsid w:val="68A85783"/>
    <w:rsid w:val="68A9AE2E"/>
    <w:rsid w:val="68B37148"/>
    <w:rsid w:val="68B6722B"/>
    <w:rsid w:val="68B6E612"/>
    <w:rsid w:val="68B7E6A5"/>
    <w:rsid w:val="68BE39C1"/>
    <w:rsid w:val="68C06A7A"/>
    <w:rsid w:val="68C3CEC0"/>
    <w:rsid w:val="68C74A26"/>
    <w:rsid w:val="68CDD2E0"/>
    <w:rsid w:val="68CEAC83"/>
    <w:rsid w:val="68D02616"/>
    <w:rsid w:val="68D2170E"/>
    <w:rsid w:val="68D2B90B"/>
    <w:rsid w:val="68D43C85"/>
    <w:rsid w:val="68D698C1"/>
    <w:rsid w:val="68D73C5D"/>
    <w:rsid w:val="68DAB20A"/>
    <w:rsid w:val="68DB73D7"/>
    <w:rsid w:val="68DCE712"/>
    <w:rsid w:val="68DDBBB6"/>
    <w:rsid w:val="68E1707D"/>
    <w:rsid w:val="68E26044"/>
    <w:rsid w:val="68E69F97"/>
    <w:rsid w:val="68EA95B8"/>
    <w:rsid w:val="68EC34F4"/>
    <w:rsid w:val="68F3B069"/>
    <w:rsid w:val="68F5AFB6"/>
    <w:rsid w:val="68F5B982"/>
    <w:rsid w:val="68F6913C"/>
    <w:rsid w:val="68F87863"/>
    <w:rsid w:val="68FBB9D3"/>
    <w:rsid w:val="68FBC7A6"/>
    <w:rsid w:val="68FD8D9E"/>
    <w:rsid w:val="6900521E"/>
    <w:rsid w:val="6902E570"/>
    <w:rsid w:val="690864D3"/>
    <w:rsid w:val="6909295E"/>
    <w:rsid w:val="690CED66"/>
    <w:rsid w:val="690CFDFE"/>
    <w:rsid w:val="69100069"/>
    <w:rsid w:val="6912576C"/>
    <w:rsid w:val="691304A9"/>
    <w:rsid w:val="6913AF34"/>
    <w:rsid w:val="691826FC"/>
    <w:rsid w:val="691AC64C"/>
    <w:rsid w:val="69209FBC"/>
    <w:rsid w:val="6926CFE5"/>
    <w:rsid w:val="692972BE"/>
    <w:rsid w:val="6929D8EC"/>
    <w:rsid w:val="692C9E4B"/>
    <w:rsid w:val="692CF34C"/>
    <w:rsid w:val="692DAF8A"/>
    <w:rsid w:val="692E3BC8"/>
    <w:rsid w:val="6930D8A9"/>
    <w:rsid w:val="69323489"/>
    <w:rsid w:val="69346E36"/>
    <w:rsid w:val="693654AC"/>
    <w:rsid w:val="693A5787"/>
    <w:rsid w:val="693F0D72"/>
    <w:rsid w:val="6949DE5F"/>
    <w:rsid w:val="694B5722"/>
    <w:rsid w:val="694B7FDA"/>
    <w:rsid w:val="694D46E1"/>
    <w:rsid w:val="694EE776"/>
    <w:rsid w:val="6950302F"/>
    <w:rsid w:val="69538DC3"/>
    <w:rsid w:val="69545EE4"/>
    <w:rsid w:val="695544A4"/>
    <w:rsid w:val="6959B9DB"/>
    <w:rsid w:val="695B233E"/>
    <w:rsid w:val="695EBB42"/>
    <w:rsid w:val="6963AFE2"/>
    <w:rsid w:val="69656127"/>
    <w:rsid w:val="6969116C"/>
    <w:rsid w:val="696BE5D0"/>
    <w:rsid w:val="69707646"/>
    <w:rsid w:val="69708C6C"/>
    <w:rsid w:val="69709EEE"/>
    <w:rsid w:val="6979AC5A"/>
    <w:rsid w:val="697A7FA5"/>
    <w:rsid w:val="697D5F78"/>
    <w:rsid w:val="697DDF3D"/>
    <w:rsid w:val="6987359E"/>
    <w:rsid w:val="6988651E"/>
    <w:rsid w:val="698A94C1"/>
    <w:rsid w:val="698E684C"/>
    <w:rsid w:val="699977CE"/>
    <w:rsid w:val="699BDF78"/>
    <w:rsid w:val="699CCDBD"/>
    <w:rsid w:val="699F7C6F"/>
    <w:rsid w:val="69A3F7E2"/>
    <w:rsid w:val="69AE2A36"/>
    <w:rsid w:val="69B41AD4"/>
    <w:rsid w:val="69B773E8"/>
    <w:rsid w:val="69BFE2C7"/>
    <w:rsid w:val="69C0CD53"/>
    <w:rsid w:val="69C31727"/>
    <w:rsid w:val="69C518D1"/>
    <w:rsid w:val="69C55EE6"/>
    <w:rsid w:val="69CEDE67"/>
    <w:rsid w:val="69D19107"/>
    <w:rsid w:val="69D4AFEB"/>
    <w:rsid w:val="69D6B838"/>
    <w:rsid w:val="69D72C17"/>
    <w:rsid w:val="69D801B4"/>
    <w:rsid w:val="69DD1455"/>
    <w:rsid w:val="69DD81BB"/>
    <w:rsid w:val="69E659BA"/>
    <w:rsid w:val="69E79025"/>
    <w:rsid w:val="69EC5FDD"/>
    <w:rsid w:val="69EDF12A"/>
    <w:rsid w:val="69F0622A"/>
    <w:rsid w:val="69F3B008"/>
    <w:rsid w:val="69F76923"/>
    <w:rsid w:val="69F9CCF5"/>
    <w:rsid w:val="69FFD48B"/>
    <w:rsid w:val="6A00D023"/>
    <w:rsid w:val="6A03DF8A"/>
    <w:rsid w:val="6A044F9D"/>
    <w:rsid w:val="6A0D3989"/>
    <w:rsid w:val="6A102588"/>
    <w:rsid w:val="6A114046"/>
    <w:rsid w:val="6A11A5DA"/>
    <w:rsid w:val="6A122146"/>
    <w:rsid w:val="6A123A09"/>
    <w:rsid w:val="6A16A41D"/>
    <w:rsid w:val="6A1EC2CA"/>
    <w:rsid w:val="6A2636DB"/>
    <w:rsid w:val="6A2967D9"/>
    <w:rsid w:val="6A2B2F78"/>
    <w:rsid w:val="6A2CC4B3"/>
    <w:rsid w:val="6A2D4A43"/>
    <w:rsid w:val="6A38BA84"/>
    <w:rsid w:val="6A3D5143"/>
    <w:rsid w:val="6A459514"/>
    <w:rsid w:val="6A46CB1A"/>
    <w:rsid w:val="6A49CB27"/>
    <w:rsid w:val="6A4C5EE0"/>
    <w:rsid w:val="6A4DC0AA"/>
    <w:rsid w:val="6A4E86D2"/>
    <w:rsid w:val="6A4EB5E5"/>
    <w:rsid w:val="6A510A54"/>
    <w:rsid w:val="6A51894A"/>
    <w:rsid w:val="6A547326"/>
    <w:rsid w:val="6A59DBAF"/>
    <w:rsid w:val="6A5BCBC5"/>
    <w:rsid w:val="6A5D3CB3"/>
    <w:rsid w:val="6A5EEE1D"/>
    <w:rsid w:val="6A61F7C4"/>
    <w:rsid w:val="6A65B17F"/>
    <w:rsid w:val="6A6746B5"/>
    <w:rsid w:val="6A691ABC"/>
    <w:rsid w:val="6A6962F2"/>
    <w:rsid w:val="6A6B1CEC"/>
    <w:rsid w:val="6A773C48"/>
    <w:rsid w:val="6A7747EB"/>
    <w:rsid w:val="6A775B7C"/>
    <w:rsid w:val="6A7D2DBB"/>
    <w:rsid w:val="6A7D9202"/>
    <w:rsid w:val="6A83E4F0"/>
    <w:rsid w:val="6A85386A"/>
    <w:rsid w:val="6A89A635"/>
    <w:rsid w:val="6A8CB521"/>
    <w:rsid w:val="6A8CFBB3"/>
    <w:rsid w:val="6A8DAD23"/>
    <w:rsid w:val="6A8E6396"/>
    <w:rsid w:val="6A8F15D6"/>
    <w:rsid w:val="6A92633E"/>
    <w:rsid w:val="6A92F1BE"/>
    <w:rsid w:val="6A9502BD"/>
    <w:rsid w:val="6A974543"/>
    <w:rsid w:val="6A97D42C"/>
    <w:rsid w:val="6A97F728"/>
    <w:rsid w:val="6AA1A687"/>
    <w:rsid w:val="6AA408F7"/>
    <w:rsid w:val="6AA49708"/>
    <w:rsid w:val="6AA5F47B"/>
    <w:rsid w:val="6AA628B6"/>
    <w:rsid w:val="6AA68261"/>
    <w:rsid w:val="6AA7E4E0"/>
    <w:rsid w:val="6AA9CCF8"/>
    <w:rsid w:val="6AADC8BD"/>
    <w:rsid w:val="6AAF1742"/>
    <w:rsid w:val="6AB01E52"/>
    <w:rsid w:val="6AB10E36"/>
    <w:rsid w:val="6AB3A62C"/>
    <w:rsid w:val="6AB5C333"/>
    <w:rsid w:val="6AB82D84"/>
    <w:rsid w:val="6AC4B13C"/>
    <w:rsid w:val="6AC6F2C9"/>
    <w:rsid w:val="6AC766FD"/>
    <w:rsid w:val="6ACC82EF"/>
    <w:rsid w:val="6ACDCBC2"/>
    <w:rsid w:val="6ACE1134"/>
    <w:rsid w:val="6ACE120A"/>
    <w:rsid w:val="6AD192E5"/>
    <w:rsid w:val="6AD2C2D7"/>
    <w:rsid w:val="6AD677A8"/>
    <w:rsid w:val="6ADD6476"/>
    <w:rsid w:val="6AE305F4"/>
    <w:rsid w:val="6AE691FA"/>
    <w:rsid w:val="6AEE27B1"/>
    <w:rsid w:val="6AF191E3"/>
    <w:rsid w:val="6AF48020"/>
    <w:rsid w:val="6AFA45A1"/>
    <w:rsid w:val="6AFC96E8"/>
    <w:rsid w:val="6AFEF2E2"/>
    <w:rsid w:val="6B035036"/>
    <w:rsid w:val="6B0354AC"/>
    <w:rsid w:val="6B047B40"/>
    <w:rsid w:val="6B049D4F"/>
    <w:rsid w:val="6B04CE3D"/>
    <w:rsid w:val="6B069627"/>
    <w:rsid w:val="6B0A02F3"/>
    <w:rsid w:val="6B0AC08C"/>
    <w:rsid w:val="6B0B7847"/>
    <w:rsid w:val="6B0CE613"/>
    <w:rsid w:val="6B103FE5"/>
    <w:rsid w:val="6B121483"/>
    <w:rsid w:val="6B1339A6"/>
    <w:rsid w:val="6B13B43E"/>
    <w:rsid w:val="6B14EF94"/>
    <w:rsid w:val="6B195E22"/>
    <w:rsid w:val="6B1BA167"/>
    <w:rsid w:val="6B1C78B5"/>
    <w:rsid w:val="6B2205B9"/>
    <w:rsid w:val="6B30E0E3"/>
    <w:rsid w:val="6B32ADC4"/>
    <w:rsid w:val="6B39E284"/>
    <w:rsid w:val="6B3EB4F6"/>
    <w:rsid w:val="6B3F3E88"/>
    <w:rsid w:val="6B437E54"/>
    <w:rsid w:val="6B479BA0"/>
    <w:rsid w:val="6B504151"/>
    <w:rsid w:val="6B52B438"/>
    <w:rsid w:val="6B533CA7"/>
    <w:rsid w:val="6B53FEA8"/>
    <w:rsid w:val="6B5606A2"/>
    <w:rsid w:val="6B58D0D3"/>
    <w:rsid w:val="6B5B000A"/>
    <w:rsid w:val="6B5BA869"/>
    <w:rsid w:val="6B5C26FB"/>
    <w:rsid w:val="6B5E2BF4"/>
    <w:rsid w:val="6B5E36CF"/>
    <w:rsid w:val="6B627F99"/>
    <w:rsid w:val="6B737FA8"/>
    <w:rsid w:val="6B752A73"/>
    <w:rsid w:val="6B753AA5"/>
    <w:rsid w:val="6B7565BB"/>
    <w:rsid w:val="6B77D84B"/>
    <w:rsid w:val="6B7B6069"/>
    <w:rsid w:val="6B814272"/>
    <w:rsid w:val="6B8617A8"/>
    <w:rsid w:val="6B894A36"/>
    <w:rsid w:val="6B8D9B12"/>
    <w:rsid w:val="6B8DF301"/>
    <w:rsid w:val="6B8EC9A8"/>
    <w:rsid w:val="6B8FBBB2"/>
    <w:rsid w:val="6B9476FB"/>
    <w:rsid w:val="6B9777DB"/>
    <w:rsid w:val="6B97FC4C"/>
    <w:rsid w:val="6B9B3FC9"/>
    <w:rsid w:val="6B9BDF51"/>
    <w:rsid w:val="6B9E39DC"/>
    <w:rsid w:val="6B9EC28E"/>
    <w:rsid w:val="6BA15759"/>
    <w:rsid w:val="6BA1BCB3"/>
    <w:rsid w:val="6BA273CE"/>
    <w:rsid w:val="6BA55C3D"/>
    <w:rsid w:val="6BA716D8"/>
    <w:rsid w:val="6BA8FD13"/>
    <w:rsid w:val="6BAA0D65"/>
    <w:rsid w:val="6BAE6FD4"/>
    <w:rsid w:val="6BB05B41"/>
    <w:rsid w:val="6BB0C3DE"/>
    <w:rsid w:val="6BB2BB74"/>
    <w:rsid w:val="6BB54BA5"/>
    <w:rsid w:val="6BB79EA5"/>
    <w:rsid w:val="6BB82D2C"/>
    <w:rsid w:val="6BB83AE7"/>
    <w:rsid w:val="6BBBA716"/>
    <w:rsid w:val="6BBC0EAB"/>
    <w:rsid w:val="6BBFCE69"/>
    <w:rsid w:val="6BC03FCB"/>
    <w:rsid w:val="6BC0B28F"/>
    <w:rsid w:val="6BC26F8E"/>
    <w:rsid w:val="6BC27639"/>
    <w:rsid w:val="6BC5E34A"/>
    <w:rsid w:val="6BC8A00B"/>
    <w:rsid w:val="6BC8A5C0"/>
    <w:rsid w:val="6BCCBE9E"/>
    <w:rsid w:val="6BCF69E7"/>
    <w:rsid w:val="6BD1C2A7"/>
    <w:rsid w:val="6BD3FC9C"/>
    <w:rsid w:val="6BD67D74"/>
    <w:rsid w:val="6BD7ADE9"/>
    <w:rsid w:val="6BD9B271"/>
    <w:rsid w:val="6BE266A0"/>
    <w:rsid w:val="6BE34AFC"/>
    <w:rsid w:val="6BE4F6AB"/>
    <w:rsid w:val="6BE6BF2B"/>
    <w:rsid w:val="6BE72398"/>
    <w:rsid w:val="6BEB3B74"/>
    <w:rsid w:val="6BEB460C"/>
    <w:rsid w:val="6BED1C36"/>
    <w:rsid w:val="6BEDFF1B"/>
    <w:rsid w:val="6BEE89F5"/>
    <w:rsid w:val="6BF0A0D9"/>
    <w:rsid w:val="6BF1067B"/>
    <w:rsid w:val="6BF7C3E4"/>
    <w:rsid w:val="6BF823DE"/>
    <w:rsid w:val="6BFB2516"/>
    <w:rsid w:val="6BFE386E"/>
    <w:rsid w:val="6C01572A"/>
    <w:rsid w:val="6C083FB4"/>
    <w:rsid w:val="6C093F8E"/>
    <w:rsid w:val="6C0BD179"/>
    <w:rsid w:val="6C0CEF01"/>
    <w:rsid w:val="6C0DC91F"/>
    <w:rsid w:val="6C0E8072"/>
    <w:rsid w:val="6C121B80"/>
    <w:rsid w:val="6C14CAEB"/>
    <w:rsid w:val="6C181B71"/>
    <w:rsid w:val="6C1F0284"/>
    <w:rsid w:val="6C23D864"/>
    <w:rsid w:val="6C24D9C1"/>
    <w:rsid w:val="6C32AF73"/>
    <w:rsid w:val="6C33603A"/>
    <w:rsid w:val="6C33D291"/>
    <w:rsid w:val="6C35C0A5"/>
    <w:rsid w:val="6C3A1E29"/>
    <w:rsid w:val="6C3B830B"/>
    <w:rsid w:val="6C467120"/>
    <w:rsid w:val="6C4862D4"/>
    <w:rsid w:val="6C4A1B27"/>
    <w:rsid w:val="6C4C6AB7"/>
    <w:rsid w:val="6C4D2DF2"/>
    <w:rsid w:val="6C55FF1E"/>
    <w:rsid w:val="6C562924"/>
    <w:rsid w:val="6C57D935"/>
    <w:rsid w:val="6C57F656"/>
    <w:rsid w:val="6C589A16"/>
    <w:rsid w:val="6C5945D5"/>
    <w:rsid w:val="6C5D4CFC"/>
    <w:rsid w:val="6C5F52FF"/>
    <w:rsid w:val="6C62054B"/>
    <w:rsid w:val="6C622192"/>
    <w:rsid w:val="6C62490E"/>
    <w:rsid w:val="6C624F34"/>
    <w:rsid w:val="6C62AEE5"/>
    <w:rsid w:val="6C64659F"/>
    <w:rsid w:val="6C667787"/>
    <w:rsid w:val="6C6B458B"/>
    <w:rsid w:val="6C6D49AF"/>
    <w:rsid w:val="6C741020"/>
    <w:rsid w:val="6C7D1C4D"/>
    <w:rsid w:val="6C7E2B0D"/>
    <w:rsid w:val="6C83C12A"/>
    <w:rsid w:val="6C842F24"/>
    <w:rsid w:val="6C871B55"/>
    <w:rsid w:val="6C8A6E2C"/>
    <w:rsid w:val="6C8BEB0C"/>
    <w:rsid w:val="6C8D9B83"/>
    <w:rsid w:val="6C8DC07C"/>
    <w:rsid w:val="6C909DBB"/>
    <w:rsid w:val="6C918D9A"/>
    <w:rsid w:val="6C91CE2D"/>
    <w:rsid w:val="6C9948C6"/>
    <w:rsid w:val="6CA03F93"/>
    <w:rsid w:val="6CA42B92"/>
    <w:rsid w:val="6CACA5E0"/>
    <w:rsid w:val="6CADB744"/>
    <w:rsid w:val="6CB40D93"/>
    <w:rsid w:val="6CB55A05"/>
    <w:rsid w:val="6CBA15B2"/>
    <w:rsid w:val="6CBAED81"/>
    <w:rsid w:val="6CBBBE5A"/>
    <w:rsid w:val="6CBF9EE9"/>
    <w:rsid w:val="6CC9F182"/>
    <w:rsid w:val="6CCC7DD2"/>
    <w:rsid w:val="6CCC81EF"/>
    <w:rsid w:val="6CD03B13"/>
    <w:rsid w:val="6CD215AD"/>
    <w:rsid w:val="6CD3375B"/>
    <w:rsid w:val="6CD4575C"/>
    <w:rsid w:val="6CD81DDD"/>
    <w:rsid w:val="6CDB9D4E"/>
    <w:rsid w:val="6CDC3D03"/>
    <w:rsid w:val="6CDC8F76"/>
    <w:rsid w:val="6CDE7569"/>
    <w:rsid w:val="6CDEA01B"/>
    <w:rsid w:val="6CDF881D"/>
    <w:rsid w:val="6CE1C107"/>
    <w:rsid w:val="6CE77C4A"/>
    <w:rsid w:val="6CE8507B"/>
    <w:rsid w:val="6CE8DF2F"/>
    <w:rsid w:val="6CE912EE"/>
    <w:rsid w:val="6CEA1085"/>
    <w:rsid w:val="6CEA93BB"/>
    <w:rsid w:val="6CEEEECC"/>
    <w:rsid w:val="6CF6408C"/>
    <w:rsid w:val="6CF6CC2D"/>
    <w:rsid w:val="6CF8B8FD"/>
    <w:rsid w:val="6CFABDAE"/>
    <w:rsid w:val="6CFAE7A7"/>
    <w:rsid w:val="6CFF729C"/>
    <w:rsid w:val="6D02FCF8"/>
    <w:rsid w:val="6D039201"/>
    <w:rsid w:val="6D0872B8"/>
    <w:rsid w:val="6D0CC15F"/>
    <w:rsid w:val="6D0E437E"/>
    <w:rsid w:val="6D14592D"/>
    <w:rsid w:val="6D160C4A"/>
    <w:rsid w:val="6D184225"/>
    <w:rsid w:val="6D22256E"/>
    <w:rsid w:val="6D24D0C3"/>
    <w:rsid w:val="6D252299"/>
    <w:rsid w:val="6D266BC5"/>
    <w:rsid w:val="6D26A38A"/>
    <w:rsid w:val="6D26E6C4"/>
    <w:rsid w:val="6D2710A1"/>
    <w:rsid w:val="6D285DBF"/>
    <w:rsid w:val="6D2C362F"/>
    <w:rsid w:val="6D32A2D4"/>
    <w:rsid w:val="6D3446D8"/>
    <w:rsid w:val="6D3A56FC"/>
    <w:rsid w:val="6D3EA292"/>
    <w:rsid w:val="6D421181"/>
    <w:rsid w:val="6D427E2F"/>
    <w:rsid w:val="6D4A9750"/>
    <w:rsid w:val="6D4B7965"/>
    <w:rsid w:val="6D4BC6F6"/>
    <w:rsid w:val="6D59BD5C"/>
    <w:rsid w:val="6D59CCCE"/>
    <w:rsid w:val="6D59D4D4"/>
    <w:rsid w:val="6D5EC228"/>
    <w:rsid w:val="6D607779"/>
    <w:rsid w:val="6D65D205"/>
    <w:rsid w:val="6D666854"/>
    <w:rsid w:val="6D66D1D4"/>
    <w:rsid w:val="6D6FD0DC"/>
    <w:rsid w:val="6D705705"/>
    <w:rsid w:val="6D7244F9"/>
    <w:rsid w:val="6D726BB7"/>
    <w:rsid w:val="6D758043"/>
    <w:rsid w:val="6D775E07"/>
    <w:rsid w:val="6D77C7D1"/>
    <w:rsid w:val="6D791087"/>
    <w:rsid w:val="6D7DEE4A"/>
    <w:rsid w:val="6D7E9559"/>
    <w:rsid w:val="6D8AA0DC"/>
    <w:rsid w:val="6D8DDEB7"/>
    <w:rsid w:val="6D8F7118"/>
    <w:rsid w:val="6D902E84"/>
    <w:rsid w:val="6D94197C"/>
    <w:rsid w:val="6D9559E4"/>
    <w:rsid w:val="6D99BB47"/>
    <w:rsid w:val="6D9EF719"/>
    <w:rsid w:val="6D9F07C7"/>
    <w:rsid w:val="6DA1691F"/>
    <w:rsid w:val="6DA79530"/>
    <w:rsid w:val="6DAF6F57"/>
    <w:rsid w:val="6DB223CE"/>
    <w:rsid w:val="6DB28539"/>
    <w:rsid w:val="6DB54D59"/>
    <w:rsid w:val="6DB6D531"/>
    <w:rsid w:val="6DB711A8"/>
    <w:rsid w:val="6DB8C400"/>
    <w:rsid w:val="6DB997F8"/>
    <w:rsid w:val="6DBCA55E"/>
    <w:rsid w:val="6DC099ED"/>
    <w:rsid w:val="6DC40825"/>
    <w:rsid w:val="6DC52486"/>
    <w:rsid w:val="6DC7CB2B"/>
    <w:rsid w:val="6DCA4DBA"/>
    <w:rsid w:val="6DCA56DF"/>
    <w:rsid w:val="6DD2D744"/>
    <w:rsid w:val="6DD6E91C"/>
    <w:rsid w:val="6DD763FE"/>
    <w:rsid w:val="6DDA2602"/>
    <w:rsid w:val="6DDDBABF"/>
    <w:rsid w:val="6DDE1231"/>
    <w:rsid w:val="6DDEBD7C"/>
    <w:rsid w:val="6DDEDD5C"/>
    <w:rsid w:val="6DE27B5A"/>
    <w:rsid w:val="6DE3AC47"/>
    <w:rsid w:val="6DE7BEA2"/>
    <w:rsid w:val="6DE7C1DD"/>
    <w:rsid w:val="6DEB30DA"/>
    <w:rsid w:val="6DEBCE5B"/>
    <w:rsid w:val="6DEC90CD"/>
    <w:rsid w:val="6DED433C"/>
    <w:rsid w:val="6DF1FD26"/>
    <w:rsid w:val="6DF606E3"/>
    <w:rsid w:val="6DFD1663"/>
    <w:rsid w:val="6E00F28F"/>
    <w:rsid w:val="6E0134D2"/>
    <w:rsid w:val="6E01A2E6"/>
    <w:rsid w:val="6E04F6F7"/>
    <w:rsid w:val="6E087E81"/>
    <w:rsid w:val="6E0A7963"/>
    <w:rsid w:val="6E0D8A4D"/>
    <w:rsid w:val="6E0E3243"/>
    <w:rsid w:val="6E158DD8"/>
    <w:rsid w:val="6E16A93C"/>
    <w:rsid w:val="6E183C21"/>
    <w:rsid w:val="6E1BC7B1"/>
    <w:rsid w:val="6E1C8C26"/>
    <w:rsid w:val="6E213131"/>
    <w:rsid w:val="6E28741D"/>
    <w:rsid w:val="6E28FB6E"/>
    <w:rsid w:val="6E2D5B02"/>
    <w:rsid w:val="6E2F7F50"/>
    <w:rsid w:val="6E2FE65C"/>
    <w:rsid w:val="6E32225C"/>
    <w:rsid w:val="6E334167"/>
    <w:rsid w:val="6E359FF9"/>
    <w:rsid w:val="6E39592F"/>
    <w:rsid w:val="6E39BAF8"/>
    <w:rsid w:val="6E3C3C8C"/>
    <w:rsid w:val="6E3C4D43"/>
    <w:rsid w:val="6E3DC318"/>
    <w:rsid w:val="6E3EF0E8"/>
    <w:rsid w:val="6E447FE6"/>
    <w:rsid w:val="6E448C9F"/>
    <w:rsid w:val="6E491AEF"/>
    <w:rsid w:val="6E496B04"/>
    <w:rsid w:val="6E4A0B77"/>
    <w:rsid w:val="6E4C74E7"/>
    <w:rsid w:val="6E4EF387"/>
    <w:rsid w:val="6E4FC5C6"/>
    <w:rsid w:val="6E52CB83"/>
    <w:rsid w:val="6E54F708"/>
    <w:rsid w:val="6E56F71A"/>
    <w:rsid w:val="6E5AF29A"/>
    <w:rsid w:val="6E5E9831"/>
    <w:rsid w:val="6E654005"/>
    <w:rsid w:val="6E6990DC"/>
    <w:rsid w:val="6E6B6F17"/>
    <w:rsid w:val="6E70C418"/>
    <w:rsid w:val="6E716924"/>
    <w:rsid w:val="6E740F4C"/>
    <w:rsid w:val="6E74A102"/>
    <w:rsid w:val="6E7CBAF6"/>
    <w:rsid w:val="6E839052"/>
    <w:rsid w:val="6E88EBFC"/>
    <w:rsid w:val="6E8EFD7C"/>
    <w:rsid w:val="6E904ECA"/>
    <w:rsid w:val="6E91EC5F"/>
    <w:rsid w:val="6E92E8BC"/>
    <w:rsid w:val="6E9390D4"/>
    <w:rsid w:val="6E95E7C7"/>
    <w:rsid w:val="6E966A93"/>
    <w:rsid w:val="6E9703A0"/>
    <w:rsid w:val="6E98CB87"/>
    <w:rsid w:val="6E98E8B4"/>
    <w:rsid w:val="6E9B7292"/>
    <w:rsid w:val="6E9F824A"/>
    <w:rsid w:val="6EA1A4C8"/>
    <w:rsid w:val="6EA46780"/>
    <w:rsid w:val="6EA4B8CD"/>
    <w:rsid w:val="6EA66B8D"/>
    <w:rsid w:val="6EABE65C"/>
    <w:rsid w:val="6EAC9597"/>
    <w:rsid w:val="6EAE27FA"/>
    <w:rsid w:val="6EB1261C"/>
    <w:rsid w:val="6EB34930"/>
    <w:rsid w:val="6EB4497C"/>
    <w:rsid w:val="6EB4DF47"/>
    <w:rsid w:val="6EB6E1D3"/>
    <w:rsid w:val="6EB7BEC4"/>
    <w:rsid w:val="6EB7D139"/>
    <w:rsid w:val="6EB95496"/>
    <w:rsid w:val="6EBCB318"/>
    <w:rsid w:val="6EC3CF90"/>
    <w:rsid w:val="6EC422E1"/>
    <w:rsid w:val="6EC4F590"/>
    <w:rsid w:val="6EC68EC9"/>
    <w:rsid w:val="6ECC3495"/>
    <w:rsid w:val="6ECD2EA2"/>
    <w:rsid w:val="6ECFBF42"/>
    <w:rsid w:val="6ECFD9D7"/>
    <w:rsid w:val="6ED0F0C8"/>
    <w:rsid w:val="6ED2C2AD"/>
    <w:rsid w:val="6ED39D93"/>
    <w:rsid w:val="6ED3FA49"/>
    <w:rsid w:val="6EDA503E"/>
    <w:rsid w:val="6EE26079"/>
    <w:rsid w:val="6EE2CCBA"/>
    <w:rsid w:val="6EE51E73"/>
    <w:rsid w:val="6EE51FED"/>
    <w:rsid w:val="6EE9E02A"/>
    <w:rsid w:val="6EEAB394"/>
    <w:rsid w:val="6EECE340"/>
    <w:rsid w:val="6EED19B3"/>
    <w:rsid w:val="6EF21294"/>
    <w:rsid w:val="6EF8D045"/>
    <w:rsid w:val="6EFD859F"/>
    <w:rsid w:val="6EFE699B"/>
    <w:rsid w:val="6EFFC84E"/>
    <w:rsid w:val="6F048E6E"/>
    <w:rsid w:val="6F04A520"/>
    <w:rsid w:val="6F09408B"/>
    <w:rsid w:val="6F0948ED"/>
    <w:rsid w:val="6F0B4A3E"/>
    <w:rsid w:val="6F0BC109"/>
    <w:rsid w:val="6F0D3E62"/>
    <w:rsid w:val="6F0FEC2F"/>
    <w:rsid w:val="6F114F2C"/>
    <w:rsid w:val="6F1157B0"/>
    <w:rsid w:val="6F11D0F3"/>
    <w:rsid w:val="6F16D3E0"/>
    <w:rsid w:val="6F18BBF5"/>
    <w:rsid w:val="6F1E35B6"/>
    <w:rsid w:val="6F243BED"/>
    <w:rsid w:val="6F26CCA2"/>
    <w:rsid w:val="6F26E22E"/>
    <w:rsid w:val="6F271D4F"/>
    <w:rsid w:val="6F2DFBCD"/>
    <w:rsid w:val="6F35FE45"/>
    <w:rsid w:val="6F38308B"/>
    <w:rsid w:val="6F385728"/>
    <w:rsid w:val="6F393B0A"/>
    <w:rsid w:val="6F3F3E57"/>
    <w:rsid w:val="6F407236"/>
    <w:rsid w:val="6F427591"/>
    <w:rsid w:val="6F429B04"/>
    <w:rsid w:val="6F43BC12"/>
    <w:rsid w:val="6F4463CE"/>
    <w:rsid w:val="6F44FAF4"/>
    <w:rsid w:val="6F4D46CE"/>
    <w:rsid w:val="6F502B67"/>
    <w:rsid w:val="6F528B9A"/>
    <w:rsid w:val="6F561904"/>
    <w:rsid w:val="6F5B5B26"/>
    <w:rsid w:val="6F60645B"/>
    <w:rsid w:val="6F659482"/>
    <w:rsid w:val="6F68BEBF"/>
    <w:rsid w:val="6F6BA0B5"/>
    <w:rsid w:val="6F7518F0"/>
    <w:rsid w:val="6F75ADFE"/>
    <w:rsid w:val="6F7B61C7"/>
    <w:rsid w:val="6F7BF18A"/>
    <w:rsid w:val="6F7DFB46"/>
    <w:rsid w:val="6F83C8E3"/>
    <w:rsid w:val="6F858592"/>
    <w:rsid w:val="6F87CA55"/>
    <w:rsid w:val="6F8BD0AB"/>
    <w:rsid w:val="6F8C2C51"/>
    <w:rsid w:val="6F8D44DE"/>
    <w:rsid w:val="6F982FFB"/>
    <w:rsid w:val="6F9A3DD5"/>
    <w:rsid w:val="6F9F2154"/>
    <w:rsid w:val="6FA018E0"/>
    <w:rsid w:val="6FA0285A"/>
    <w:rsid w:val="6FA0E7E6"/>
    <w:rsid w:val="6FA16200"/>
    <w:rsid w:val="6FA28C37"/>
    <w:rsid w:val="6FA3B844"/>
    <w:rsid w:val="6FA4FCBE"/>
    <w:rsid w:val="6FA533BB"/>
    <w:rsid w:val="6FA69072"/>
    <w:rsid w:val="6FAB56EF"/>
    <w:rsid w:val="6FABB9CB"/>
    <w:rsid w:val="6FAD40C4"/>
    <w:rsid w:val="6FAE1C18"/>
    <w:rsid w:val="6FB1B41C"/>
    <w:rsid w:val="6FB25B8F"/>
    <w:rsid w:val="6FB6B16F"/>
    <w:rsid w:val="6FBA3525"/>
    <w:rsid w:val="6FBCB4FF"/>
    <w:rsid w:val="6FBCD3F1"/>
    <w:rsid w:val="6FBD54FB"/>
    <w:rsid w:val="6FBE2FE5"/>
    <w:rsid w:val="6FBE45A7"/>
    <w:rsid w:val="6FC0538B"/>
    <w:rsid w:val="6FC1D4DC"/>
    <w:rsid w:val="6FC2C02C"/>
    <w:rsid w:val="6FC36029"/>
    <w:rsid w:val="6FC79812"/>
    <w:rsid w:val="6FCB050C"/>
    <w:rsid w:val="6FCB9F32"/>
    <w:rsid w:val="6FCCB929"/>
    <w:rsid w:val="6FCECA01"/>
    <w:rsid w:val="6FD210B4"/>
    <w:rsid w:val="6FD22F52"/>
    <w:rsid w:val="6FD81EE8"/>
    <w:rsid w:val="6FDA927D"/>
    <w:rsid w:val="6FDB0953"/>
    <w:rsid w:val="6FDB24E2"/>
    <w:rsid w:val="6FDCE765"/>
    <w:rsid w:val="6FDD859B"/>
    <w:rsid w:val="6FDE1E04"/>
    <w:rsid w:val="6FE10516"/>
    <w:rsid w:val="6FE1AFD7"/>
    <w:rsid w:val="6FE64113"/>
    <w:rsid w:val="6FE7ADF1"/>
    <w:rsid w:val="6FE9DE9B"/>
    <w:rsid w:val="6FED9913"/>
    <w:rsid w:val="6FEF6805"/>
    <w:rsid w:val="6FF4FB88"/>
    <w:rsid w:val="6FF63ED8"/>
    <w:rsid w:val="6FF69EE9"/>
    <w:rsid w:val="6FF8581A"/>
    <w:rsid w:val="6FFABD64"/>
    <w:rsid w:val="6FFB3B69"/>
    <w:rsid w:val="6FFCDC27"/>
    <w:rsid w:val="6FFCE59D"/>
    <w:rsid w:val="70003AC6"/>
    <w:rsid w:val="70037CD0"/>
    <w:rsid w:val="70061C0F"/>
    <w:rsid w:val="7008702D"/>
    <w:rsid w:val="700AF73D"/>
    <w:rsid w:val="700C8BA4"/>
    <w:rsid w:val="701217E5"/>
    <w:rsid w:val="701C0139"/>
    <w:rsid w:val="702755A2"/>
    <w:rsid w:val="70276FFC"/>
    <w:rsid w:val="7032A359"/>
    <w:rsid w:val="7035E9B4"/>
    <w:rsid w:val="7035FD10"/>
    <w:rsid w:val="703DAF1D"/>
    <w:rsid w:val="70442431"/>
    <w:rsid w:val="7044C6AB"/>
    <w:rsid w:val="70469E9C"/>
    <w:rsid w:val="704A1BDF"/>
    <w:rsid w:val="704A6E7D"/>
    <w:rsid w:val="704C3203"/>
    <w:rsid w:val="704CC89D"/>
    <w:rsid w:val="7051AEC1"/>
    <w:rsid w:val="70528666"/>
    <w:rsid w:val="7054257D"/>
    <w:rsid w:val="705BDEFC"/>
    <w:rsid w:val="70623707"/>
    <w:rsid w:val="706515A1"/>
    <w:rsid w:val="70652D2A"/>
    <w:rsid w:val="70668E1B"/>
    <w:rsid w:val="70688365"/>
    <w:rsid w:val="706ABF25"/>
    <w:rsid w:val="706E52C1"/>
    <w:rsid w:val="706F84E7"/>
    <w:rsid w:val="7074E896"/>
    <w:rsid w:val="70781760"/>
    <w:rsid w:val="707ADD69"/>
    <w:rsid w:val="707CD4F6"/>
    <w:rsid w:val="7081CFBE"/>
    <w:rsid w:val="708909BD"/>
    <w:rsid w:val="708B0C8E"/>
    <w:rsid w:val="708D9798"/>
    <w:rsid w:val="708DECE2"/>
    <w:rsid w:val="708F66E4"/>
    <w:rsid w:val="7093AC7F"/>
    <w:rsid w:val="7096DBA3"/>
    <w:rsid w:val="70A090FA"/>
    <w:rsid w:val="70A132BE"/>
    <w:rsid w:val="70A1EF93"/>
    <w:rsid w:val="70A699F5"/>
    <w:rsid w:val="70AA0A0F"/>
    <w:rsid w:val="70AA4EC5"/>
    <w:rsid w:val="70AAF4D7"/>
    <w:rsid w:val="70B09BFC"/>
    <w:rsid w:val="70B33B5B"/>
    <w:rsid w:val="70B466A7"/>
    <w:rsid w:val="70B8396F"/>
    <w:rsid w:val="70B8E25A"/>
    <w:rsid w:val="70B920A3"/>
    <w:rsid w:val="70BC3AE8"/>
    <w:rsid w:val="70BF189F"/>
    <w:rsid w:val="70C02026"/>
    <w:rsid w:val="70C1F253"/>
    <w:rsid w:val="70C2F7ED"/>
    <w:rsid w:val="70C52114"/>
    <w:rsid w:val="70C5411C"/>
    <w:rsid w:val="70C86479"/>
    <w:rsid w:val="70CDDB34"/>
    <w:rsid w:val="70CF04D3"/>
    <w:rsid w:val="70D08CF2"/>
    <w:rsid w:val="70D17186"/>
    <w:rsid w:val="70D1EB8F"/>
    <w:rsid w:val="70D3969C"/>
    <w:rsid w:val="70D3D2C1"/>
    <w:rsid w:val="70D4197A"/>
    <w:rsid w:val="70D5A891"/>
    <w:rsid w:val="70D801D2"/>
    <w:rsid w:val="70D8568B"/>
    <w:rsid w:val="70DE16B0"/>
    <w:rsid w:val="70DEE811"/>
    <w:rsid w:val="70E4510F"/>
    <w:rsid w:val="70E5C3AA"/>
    <w:rsid w:val="70E899D7"/>
    <w:rsid w:val="70F1F198"/>
    <w:rsid w:val="70F274CA"/>
    <w:rsid w:val="70F75486"/>
    <w:rsid w:val="70F8BE8E"/>
    <w:rsid w:val="70FB96BA"/>
    <w:rsid w:val="71007F52"/>
    <w:rsid w:val="71062965"/>
    <w:rsid w:val="71087DF7"/>
    <w:rsid w:val="7108D075"/>
    <w:rsid w:val="71097BCD"/>
    <w:rsid w:val="710B629E"/>
    <w:rsid w:val="71104CA7"/>
    <w:rsid w:val="71135DD7"/>
    <w:rsid w:val="71165524"/>
    <w:rsid w:val="71170715"/>
    <w:rsid w:val="7117605B"/>
    <w:rsid w:val="7117E8EF"/>
    <w:rsid w:val="711A1F85"/>
    <w:rsid w:val="711AE1F4"/>
    <w:rsid w:val="7122F51F"/>
    <w:rsid w:val="7126D52A"/>
    <w:rsid w:val="7128563F"/>
    <w:rsid w:val="712943EF"/>
    <w:rsid w:val="712B39E9"/>
    <w:rsid w:val="712DEC93"/>
    <w:rsid w:val="71309AEB"/>
    <w:rsid w:val="71390989"/>
    <w:rsid w:val="713ED3DB"/>
    <w:rsid w:val="7148335B"/>
    <w:rsid w:val="715386E1"/>
    <w:rsid w:val="7157C8D0"/>
    <w:rsid w:val="715BF2BA"/>
    <w:rsid w:val="715D5E23"/>
    <w:rsid w:val="715EBBAA"/>
    <w:rsid w:val="7167E19F"/>
    <w:rsid w:val="71688CB9"/>
    <w:rsid w:val="716A37E3"/>
    <w:rsid w:val="716AB045"/>
    <w:rsid w:val="716E2008"/>
    <w:rsid w:val="71763DDA"/>
    <w:rsid w:val="7177E0E3"/>
    <w:rsid w:val="7186295D"/>
    <w:rsid w:val="7186406F"/>
    <w:rsid w:val="718873ED"/>
    <w:rsid w:val="718C1528"/>
    <w:rsid w:val="718DE0D4"/>
    <w:rsid w:val="7190AC8F"/>
    <w:rsid w:val="719131DD"/>
    <w:rsid w:val="719200C1"/>
    <w:rsid w:val="7195216D"/>
    <w:rsid w:val="719852CF"/>
    <w:rsid w:val="71A053DF"/>
    <w:rsid w:val="71A054EB"/>
    <w:rsid w:val="71A7BB72"/>
    <w:rsid w:val="71A9F321"/>
    <w:rsid w:val="71AC4F31"/>
    <w:rsid w:val="71AFCFDD"/>
    <w:rsid w:val="71B05834"/>
    <w:rsid w:val="71BD1031"/>
    <w:rsid w:val="71CADD5A"/>
    <w:rsid w:val="71CC62C3"/>
    <w:rsid w:val="71D1AD1E"/>
    <w:rsid w:val="71D206C9"/>
    <w:rsid w:val="71D543D5"/>
    <w:rsid w:val="71DC369A"/>
    <w:rsid w:val="71DD37D2"/>
    <w:rsid w:val="71E32545"/>
    <w:rsid w:val="71E54059"/>
    <w:rsid w:val="71E6EB78"/>
    <w:rsid w:val="71E75D9E"/>
    <w:rsid w:val="71E77FFA"/>
    <w:rsid w:val="71E7C87F"/>
    <w:rsid w:val="71EA4FF9"/>
    <w:rsid w:val="71EBA207"/>
    <w:rsid w:val="71ECC374"/>
    <w:rsid w:val="71F40B20"/>
    <w:rsid w:val="71F537D8"/>
    <w:rsid w:val="71F5CC99"/>
    <w:rsid w:val="71FA0BE3"/>
    <w:rsid w:val="71FBAA1D"/>
    <w:rsid w:val="720177E0"/>
    <w:rsid w:val="7205ED6E"/>
    <w:rsid w:val="7207C60A"/>
    <w:rsid w:val="720850AB"/>
    <w:rsid w:val="720B426D"/>
    <w:rsid w:val="720CF855"/>
    <w:rsid w:val="720D8623"/>
    <w:rsid w:val="720ECBE8"/>
    <w:rsid w:val="7210A995"/>
    <w:rsid w:val="721347D1"/>
    <w:rsid w:val="721B16F0"/>
    <w:rsid w:val="721BA34F"/>
    <w:rsid w:val="722006CD"/>
    <w:rsid w:val="72210444"/>
    <w:rsid w:val="72246477"/>
    <w:rsid w:val="7225B43F"/>
    <w:rsid w:val="722811FC"/>
    <w:rsid w:val="7229646B"/>
    <w:rsid w:val="722E0F62"/>
    <w:rsid w:val="72350CEA"/>
    <w:rsid w:val="723529B8"/>
    <w:rsid w:val="7235B246"/>
    <w:rsid w:val="72360F6B"/>
    <w:rsid w:val="723661D6"/>
    <w:rsid w:val="723DF43B"/>
    <w:rsid w:val="7247EFDE"/>
    <w:rsid w:val="724B211A"/>
    <w:rsid w:val="724B6E2D"/>
    <w:rsid w:val="724BCD68"/>
    <w:rsid w:val="724E1B53"/>
    <w:rsid w:val="7254061C"/>
    <w:rsid w:val="72540C52"/>
    <w:rsid w:val="7254D5A9"/>
    <w:rsid w:val="72557619"/>
    <w:rsid w:val="725ADFF0"/>
    <w:rsid w:val="725CBD67"/>
    <w:rsid w:val="725FDB0E"/>
    <w:rsid w:val="7262FA8D"/>
    <w:rsid w:val="726354AE"/>
    <w:rsid w:val="7266D8E1"/>
    <w:rsid w:val="7268CEDB"/>
    <w:rsid w:val="726CBE0F"/>
    <w:rsid w:val="7270E2DF"/>
    <w:rsid w:val="72739460"/>
    <w:rsid w:val="7279DB60"/>
    <w:rsid w:val="727A5019"/>
    <w:rsid w:val="727D5C0E"/>
    <w:rsid w:val="727EBD1F"/>
    <w:rsid w:val="728310D6"/>
    <w:rsid w:val="72852BE4"/>
    <w:rsid w:val="72856C3A"/>
    <w:rsid w:val="7285998C"/>
    <w:rsid w:val="72873A28"/>
    <w:rsid w:val="7295A28A"/>
    <w:rsid w:val="72960834"/>
    <w:rsid w:val="729766A7"/>
    <w:rsid w:val="7297B3DC"/>
    <w:rsid w:val="7297D899"/>
    <w:rsid w:val="7298A941"/>
    <w:rsid w:val="7299CCA6"/>
    <w:rsid w:val="729B99B4"/>
    <w:rsid w:val="729E790C"/>
    <w:rsid w:val="72A022DB"/>
    <w:rsid w:val="72A44B07"/>
    <w:rsid w:val="72AA9609"/>
    <w:rsid w:val="72AB8052"/>
    <w:rsid w:val="72ABB35E"/>
    <w:rsid w:val="72ADB37F"/>
    <w:rsid w:val="72B64DD8"/>
    <w:rsid w:val="72B6B939"/>
    <w:rsid w:val="72B76BAE"/>
    <w:rsid w:val="72B7B381"/>
    <w:rsid w:val="72BC40EC"/>
    <w:rsid w:val="72C14D88"/>
    <w:rsid w:val="72C5432E"/>
    <w:rsid w:val="72C5E3C3"/>
    <w:rsid w:val="72C8548D"/>
    <w:rsid w:val="72CB71C0"/>
    <w:rsid w:val="72CED873"/>
    <w:rsid w:val="72D25E88"/>
    <w:rsid w:val="72D9D5CD"/>
    <w:rsid w:val="72DD417A"/>
    <w:rsid w:val="72DF40E3"/>
    <w:rsid w:val="72DF61D8"/>
    <w:rsid w:val="72E0C824"/>
    <w:rsid w:val="72EAC139"/>
    <w:rsid w:val="72F3E516"/>
    <w:rsid w:val="72F448E0"/>
    <w:rsid w:val="72F5BA52"/>
    <w:rsid w:val="72F78ECE"/>
    <w:rsid w:val="72FBC349"/>
    <w:rsid w:val="72FDDF31"/>
    <w:rsid w:val="73015DB0"/>
    <w:rsid w:val="7304F033"/>
    <w:rsid w:val="730CF847"/>
    <w:rsid w:val="730D310D"/>
    <w:rsid w:val="730E906D"/>
    <w:rsid w:val="730ED54C"/>
    <w:rsid w:val="730FCF37"/>
    <w:rsid w:val="7310C764"/>
    <w:rsid w:val="7312493F"/>
    <w:rsid w:val="73180A31"/>
    <w:rsid w:val="731A094E"/>
    <w:rsid w:val="731CD544"/>
    <w:rsid w:val="731FC7B2"/>
    <w:rsid w:val="732147D4"/>
    <w:rsid w:val="73247559"/>
    <w:rsid w:val="73260671"/>
    <w:rsid w:val="7328D3C3"/>
    <w:rsid w:val="73296AD5"/>
    <w:rsid w:val="73299D1A"/>
    <w:rsid w:val="7329BE0C"/>
    <w:rsid w:val="732AA612"/>
    <w:rsid w:val="7330928F"/>
    <w:rsid w:val="7330D218"/>
    <w:rsid w:val="73351572"/>
    <w:rsid w:val="7335D5D4"/>
    <w:rsid w:val="7336E9E4"/>
    <w:rsid w:val="73386FED"/>
    <w:rsid w:val="73393441"/>
    <w:rsid w:val="733B514F"/>
    <w:rsid w:val="733B859E"/>
    <w:rsid w:val="733D867C"/>
    <w:rsid w:val="733E0F7F"/>
    <w:rsid w:val="733E5C3C"/>
    <w:rsid w:val="733F7A58"/>
    <w:rsid w:val="734495CB"/>
    <w:rsid w:val="73454F05"/>
    <w:rsid w:val="73478F9B"/>
    <w:rsid w:val="734889CC"/>
    <w:rsid w:val="7348EBC2"/>
    <w:rsid w:val="734A36FD"/>
    <w:rsid w:val="7352A20F"/>
    <w:rsid w:val="73530A22"/>
    <w:rsid w:val="73538352"/>
    <w:rsid w:val="7355E0CD"/>
    <w:rsid w:val="735958E1"/>
    <w:rsid w:val="735BF25B"/>
    <w:rsid w:val="735C0744"/>
    <w:rsid w:val="73603C3F"/>
    <w:rsid w:val="736BE6C7"/>
    <w:rsid w:val="737918C2"/>
    <w:rsid w:val="737CC63F"/>
    <w:rsid w:val="7385A8E7"/>
    <w:rsid w:val="73884E2D"/>
    <w:rsid w:val="7388DD45"/>
    <w:rsid w:val="738B4E14"/>
    <w:rsid w:val="738BE54C"/>
    <w:rsid w:val="738C7B62"/>
    <w:rsid w:val="739B4036"/>
    <w:rsid w:val="739C5F43"/>
    <w:rsid w:val="739E272E"/>
    <w:rsid w:val="739E4DC1"/>
    <w:rsid w:val="73A2A35E"/>
    <w:rsid w:val="73A7675A"/>
    <w:rsid w:val="73AA194E"/>
    <w:rsid w:val="73B666CF"/>
    <w:rsid w:val="73B9EAF9"/>
    <w:rsid w:val="73BAF524"/>
    <w:rsid w:val="73BB864E"/>
    <w:rsid w:val="73BBDA15"/>
    <w:rsid w:val="73C33420"/>
    <w:rsid w:val="73C35A51"/>
    <w:rsid w:val="73C4FAB9"/>
    <w:rsid w:val="73C93EAC"/>
    <w:rsid w:val="73CD8A15"/>
    <w:rsid w:val="73D2F665"/>
    <w:rsid w:val="73D41BE1"/>
    <w:rsid w:val="73DC8C34"/>
    <w:rsid w:val="73DE3323"/>
    <w:rsid w:val="73DF92B3"/>
    <w:rsid w:val="73E200E8"/>
    <w:rsid w:val="73E3E7D7"/>
    <w:rsid w:val="73EC47F6"/>
    <w:rsid w:val="73EEF790"/>
    <w:rsid w:val="73F2D079"/>
    <w:rsid w:val="73F2D7E9"/>
    <w:rsid w:val="73F9378F"/>
    <w:rsid w:val="73FB75D6"/>
    <w:rsid w:val="73FE2AC0"/>
    <w:rsid w:val="73FFC59F"/>
    <w:rsid w:val="74030888"/>
    <w:rsid w:val="74043522"/>
    <w:rsid w:val="740482DD"/>
    <w:rsid w:val="7409C7F2"/>
    <w:rsid w:val="740D88F2"/>
    <w:rsid w:val="740FA3BB"/>
    <w:rsid w:val="74112400"/>
    <w:rsid w:val="74180056"/>
    <w:rsid w:val="741FBCD0"/>
    <w:rsid w:val="74262389"/>
    <w:rsid w:val="742B6226"/>
    <w:rsid w:val="742BFB5A"/>
    <w:rsid w:val="74396D76"/>
    <w:rsid w:val="743B568F"/>
    <w:rsid w:val="743DF3A7"/>
    <w:rsid w:val="7443F66A"/>
    <w:rsid w:val="74446527"/>
    <w:rsid w:val="744C6D90"/>
    <w:rsid w:val="744CBD21"/>
    <w:rsid w:val="744E11D5"/>
    <w:rsid w:val="74507FE3"/>
    <w:rsid w:val="745092F5"/>
    <w:rsid w:val="7450974D"/>
    <w:rsid w:val="745125A7"/>
    <w:rsid w:val="7458DEC8"/>
    <w:rsid w:val="745AEB66"/>
    <w:rsid w:val="745E64D5"/>
    <w:rsid w:val="745F2EBF"/>
    <w:rsid w:val="74638444"/>
    <w:rsid w:val="746C99CB"/>
    <w:rsid w:val="7472052B"/>
    <w:rsid w:val="7479EF48"/>
    <w:rsid w:val="747B1715"/>
    <w:rsid w:val="747B9753"/>
    <w:rsid w:val="747D0843"/>
    <w:rsid w:val="747D894A"/>
    <w:rsid w:val="747FE534"/>
    <w:rsid w:val="747FFC32"/>
    <w:rsid w:val="74847C48"/>
    <w:rsid w:val="748908F4"/>
    <w:rsid w:val="74962A04"/>
    <w:rsid w:val="7499FECC"/>
    <w:rsid w:val="749BD6AB"/>
    <w:rsid w:val="749C0204"/>
    <w:rsid w:val="74A03F15"/>
    <w:rsid w:val="74A816C0"/>
    <w:rsid w:val="74ACA5DF"/>
    <w:rsid w:val="74AF867C"/>
    <w:rsid w:val="74B1368B"/>
    <w:rsid w:val="74B2F28D"/>
    <w:rsid w:val="74B39E44"/>
    <w:rsid w:val="74BA4CE5"/>
    <w:rsid w:val="74BC73D1"/>
    <w:rsid w:val="74BF4284"/>
    <w:rsid w:val="74C33DE5"/>
    <w:rsid w:val="74C7BB97"/>
    <w:rsid w:val="74CD2C2D"/>
    <w:rsid w:val="74D0C2C8"/>
    <w:rsid w:val="74D4CFE7"/>
    <w:rsid w:val="74D5F85E"/>
    <w:rsid w:val="74DEAE43"/>
    <w:rsid w:val="74ED7798"/>
    <w:rsid w:val="74F02839"/>
    <w:rsid w:val="74F2B778"/>
    <w:rsid w:val="74F2E19A"/>
    <w:rsid w:val="74F46E0A"/>
    <w:rsid w:val="74FCDDFF"/>
    <w:rsid w:val="74FD46A2"/>
    <w:rsid w:val="750026B2"/>
    <w:rsid w:val="75023FCB"/>
    <w:rsid w:val="750563CA"/>
    <w:rsid w:val="75083ADD"/>
    <w:rsid w:val="7509F4CF"/>
    <w:rsid w:val="750A17C7"/>
    <w:rsid w:val="750A56A2"/>
    <w:rsid w:val="750FD4C0"/>
    <w:rsid w:val="75145654"/>
    <w:rsid w:val="7515E2F9"/>
    <w:rsid w:val="7519FA64"/>
    <w:rsid w:val="751CA8B7"/>
    <w:rsid w:val="751D4893"/>
    <w:rsid w:val="751F7D05"/>
    <w:rsid w:val="7526AA68"/>
    <w:rsid w:val="752D05D6"/>
    <w:rsid w:val="752D5A03"/>
    <w:rsid w:val="75371A9E"/>
    <w:rsid w:val="753CCB1C"/>
    <w:rsid w:val="75475A5F"/>
    <w:rsid w:val="7547A621"/>
    <w:rsid w:val="754C80C3"/>
    <w:rsid w:val="754F552E"/>
    <w:rsid w:val="75505F70"/>
    <w:rsid w:val="7552B96B"/>
    <w:rsid w:val="75565720"/>
    <w:rsid w:val="755990EC"/>
    <w:rsid w:val="755AEBB5"/>
    <w:rsid w:val="755CD967"/>
    <w:rsid w:val="75654675"/>
    <w:rsid w:val="7565D454"/>
    <w:rsid w:val="7567135B"/>
    <w:rsid w:val="756C5948"/>
    <w:rsid w:val="75727B4A"/>
    <w:rsid w:val="7572A771"/>
    <w:rsid w:val="75765300"/>
    <w:rsid w:val="757A544C"/>
    <w:rsid w:val="7583F6F5"/>
    <w:rsid w:val="758569A1"/>
    <w:rsid w:val="758BFCD8"/>
    <w:rsid w:val="758EE965"/>
    <w:rsid w:val="75910F0B"/>
    <w:rsid w:val="7591D56D"/>
    <w:rsid w:val="7591EC77"/>
    <w:rsid w:val="75932CB3"/>
    <w:rsid w:val="75947A0F"/>
    <w:rsid w:val="7595DCFF"/>
    <w:rsid w:val="75982DD2"/>
    <w:rsid w:val="75982DEC"/>
    <w:rsid w:val="75992329"/>
    <w:rsid w:val="759E6CC8"/>
    <w:rsid w:val="75A0A233"/>
    <w:rsid w:val="75A21DCC"/>
    <w:rsid w:val="75A2FBD3"/>
    <w:rsid w:val="75A3118C"/>
    <w:rsid w:val="75A61A62"/>
    <w:rsid w:val="75A6D9D7"/>
    <w:rsid w:val="75A747AA"/>
    <w:rsid w:val="75AAACB3"/>
    <w:rsid w:val="75B1E984"/>
    <w:rsid w:val="75B2FC8F"/>
    <w:rsid w:val="75BABD11"/>
    <w:rsid w:val="75BCC4EF"/>
    <w:rsid w:val="75BFA891"/>
    <w:rsid w:val="75C06E38"/>
    <w:rsid w:val="75C18FC0"/>
    <w:rsid w:val="75C7DAC1"/>
    <w:rsid w:val="75C942E0"/>
    <w:rsid w:val="75CF0C9B"/>
    <w:rsid w:val="75CF34F5"/>
    <w:rsid w:val="75D65302"/>
    <w:rsid w:val="75D72957"/>
    <w:rsid w:val="75D7E61C"/>
    <w:rsid w:val="75DB259D"/>
    <w:rsid w:val="75DB45AD"/>
    <w:rsid w:val="75E30BDA"/>
    <w:rsid w:val="75E763AE"/>
    <w:rsid w:val="75E77988"/>
    <w:rsid w:val="75E8E975"/>
    <w:rsid w:val="75EB52D1"/>
    <w:rsid w:val="75EC85E2"/>
    <w:rsid w:val="75F2D36C"/>
    <w:rsid w:val="75FC2663"/>
    <w:rsid w:val="75FC44F8"/>
    <w:rsid w:val="75FCCB36"/>
    <w:rsid w:val="7600205D"/>
    <w:rsid w:val="760F06B2"/>
    <w:rsid w:val="760F29F7"/>
    <w:rsid w:val="76109772"/>
    <w:rsid w:val="761782F6"/>
    <w:rsid w:val="76194F00"/>
    <w:rsid w:val="761C769A"/>
    <w:rsid w:val="761C8266"/>
    <w:rsid w:val="761D6A5E"/>
    <w:rsid w:val="761DFEE2"/>
    <w:rsid w:val="762016E2"/>
    <w:rsid w:val="76220009"/>
    <w:rsid w:val="7622F15A"/>
    <w:rsid w:val="762657A8"/>
    <w:rsid w:val="7627DBEC"/>
    <w:rsid w:val="7627E7C0"/>
    <w:rsid w:val="762D000A"/>
    <w:rsid w:val="762E6529"/>
    <w:rsid w:val="76372BAF"/>
    <w:rsid w:val="763A4C17"/>
    <w:rsid w:val="7640C614"/>
    <w:rsid w:val="76434CC6"/>
    <w:rsid w:val="76479EDF"/>
    <w:rsid w:val="764B49CF"/>
    <w:rsid w:val="764BC368"/>
    <w:rsid w:val="76529B15"/>
    <w:rsid w:val="76542FFB"/>
    <w:rsid w:val="7656784A"/>
    <w:rsid w:val="765F30C6"/>
    <w:rsid w:val="765F8A7E"/>
    <w:rsid w:val="76615795"/>
    <w:rsid w:val="7663AB59"/>
    <w:rsid w:val="7668B7D7"/>
    <w:rsid w:val="766A168C"/>
    <w:rsid w:val="7671C1D3"/>
    <w:rsid w:val="7671F121"/>
    <w:rsid w:val="76726B42"/>
    <w:rsid w:val="7673E865"/>
    <w:rsid w:val="7679D71C"/>
    <w:rsid w:val="767B76D3"/>
    <w:rsid w:val="76828B65"/>
    <w:rsid w:val="768CD39E"/>
    <w:rsid w:val="768D2CAE"/>
    <w:rsid w:val="7692B7A1"/>
    <w:rsid w:val="76934AFB"/>
    <w:rsid w:val="769D644B"/>
    <w:rsid w:val="769FFC50"/>
    <w:rsid w:val="76A165D7"/>
    <w:rsid w:val="76A3FC31"/>
    <w:rsid w:val="76A5D7F0"/>
    <w:rsid w:val="76A9C5EB"/>
    <w:rsid w:val="76AD21BD"/>
    <w:rsid w:val="76ADFDFC"/>
    <w:rsid w:val="76AF6FCF"/>
    <w:rsid w:val="76B1BF52"/>
    <w:rsid w:val="76BFAF62"/>
    <w:rsid w:val="76C043C1"/>
    <w:rsid w:val="76C61F98"/>
    <w:rsid w:val="76C6484B"/>
    <w:rsid w:val="76CC6776"/>
    <w:rsid w:val="76CDBFA2"/>
    <w:rsid w:val="76D55156"/>
    <w:rsid w:val="76DB3FEC"/>
    <w:rsid w:val="76DC834A"/>
    <w:rsid w:val="76E195FF"/>
    <w:rsid w:val="76E1DE6E"/>
    <w:rsid w:val="76E2C6E7"/>
    <w:rsid w:val="76E2EA58"/>
    <w:rsid w:val="76E57D38"/>
    <w:rsid w:val="76E873FC"/>
    <w:rsid w:val="76EB4DD4"/>
    <w:rsid w:val="76EB5B98"/>
    <w:rsid w:val="76F47021"/>
    <w:rsid w:val="76FDE812"/>
    <w:rsid w:val="77049E8E"/>
    <w:rsid w:val="7704BA2F"/>
    <w:rsid w:val="77060012"/>
    <w:rsid w:val="77060E82"/>
    <w:rsid w:val="77071A3D"/>
    <w:rsid w:val="77078B74"/>
    <w:rsid w:val="77092358"/>
    <w:rsid w:val="77092B8D"/>
    <w:rsid w:val="770BE64B"/>
    <w:rsid w:val="770DFD2E"/>
    <w:rsid w:val="770F8C4F"/>
    <w:rsid w:val="7710102A"/>
    <w:rsid w:val="77123BCA"/>
    <w:rsid w:val="77125624"/>
    <w:rsid w:val="77164776"/>
    <w:rsid w:val="7718A16A"/>
    <w:rsid w:val="772270E9"/>
    <w:rsid w:val="7722CDA9"/>
    <w:rsid w:val="772C2148"/>
    <w:rsid w:val="772F2B1D"/>
    <w:rsid w:val="773494DD"/>
    <w:rsid w:val="77359E6C"/>
    <w:rsid w:val="77370491"/>
    <w:rsid w:val="773C6EA5"/>
    <w:rsid w:val="773E0F70"/>
    <w:rsid w:val="773FDF7D"/>
    <w:rsid w:val="77438342"/>
    <w:rsid w:val="77442189"/>
    <w:rsid w:val="774AD7FF"/>
    <w:rsid w:val="774CC0C2"/>
    <w:rsid w:val="7750C5D7"/>
    <w:rsid w:val="7750F0FD"/>
    <w:rsid w:val="775AE1B8"/>
    <w:rsid w:val="775E7DEA"/>
    <w:rsid w:val="77698047"/>
    <w:rsid w:val="7772561A"/>
    <w:rsid w:val="7772FD61"/>
    <w:rsid w:val="77736C04"/>
    <w:rsid w:val="77753E49"/>
    <w:rsid w:val="77763EDF"/>
    <w:rsid w:val="77777934"/>
    <w:rsid w:val="777DC0EF"/>
    <w:rsid w:val="778344D7"/>
    <w:rsid w:val="7787A0F4"/>
    <w:rsid w:val="7788E874"/>
    <w:rsid w:val="77894101"/>
    <w:rsid w:val="778AF5BB"/>
    <w:rsid w:val="778BCC44"/>
    <w:rsid w:val="778D50A0"/>
    <w:rsid w:val="778E950B"/>
    <w:rsid w:val="778F9A48"/>
    <w:rsid w:val="7794D144"/>
    <w:rsid w:val="779570D7"/>
    <w:rsid w:val="77983C4D"/>
    <w:rsid w:val="779B8B41"/>
    <w:rsid w:val="779E8584"/>
    <w:rsid w:val="77A6F91C"/>
    <w:rsid w:val="77A75632"/>
    <w:rsid w:val="77A9550B"/>
    <w:rsid w:val="77AC5A5C"/>
    <w:rsid w:val="77B0D489"/>
    <w:rsid w:val="77B29E05"/>
    <w:rsid w:val="77B45041"/>
    <w:rsid w:val="77B5E890"/>
    <w:rsid w:val="77B76D2A"/>
    <w:rsid w:val="77B92356"/>
    <w:rsid w:val="77B92E18"/>
    <w:rsid w:val="77BA0A97"/>
    <w:rsid w:val="77BC0767"/>
    <w:rsid w:val="77C55E74"/>
    <w:rsid w:val="77C870C1"/>
    <w:rsid w:val="77CD5861"/>
    <w:rsid w:val="77D057F1"/>
    <w:rsid w:val="77D5E508"/>
    <w:rsid w:val="77D739BC"/>
    <w:rsid w:val="77D9D196"/>
    <w:rsid w:val="77DDDA2B"/>
    <w:rsid w:val="77DE2C8F"/>
    <w:rsid w:val="77E1692D"/>
    <w:rsid w:val="77E29A5D"/>
    <w:rsid w:val="77E5C1FC"/>
    <w:rsid w:val="77E608C8"/>
    <w:rsid w:val="77E861CB"/>
    <w:rsid w:val="77E8B47B"/>
    <w:rsid w:val="77E914B0"/>
    <w:rsid w:val="77EBA01D"/>
    <w:rsid w:val="77F00647"/>
    <w:rsid w:val="77F10A80"/>
    <w:rsid w:val="77F1D75C"/>
    <w:rsid w:val="77F20634"/>
    <w:rsid w:val="77F498B0"/>
    <w:rsid w:val="77F675F8"/>
    <w:rsid w:val="77FBED3F"/>
    <w:rsid w:val="77FE4AAA"/>
    <w:rsid w:val="7802644F"/>
    <w:rsid w:val="78084D1E"/>
    <w:rsid w:val="780C4A27"/>
    <w:rsid w:val="7810B578"/>
    <w:rsid w:val="78148967"/>
    <w:rsid w:val="78199358"/>
    <w:rsid w:val="781C351A"/>
    <w:rsid w:val="78200302"/>
    <w:rsid w:val="7820C14A"/>
    <w:rsid w:val="7825A688"/>
    <w:rsid w:val="782A7F65"/>
    <w:rsid w:val="782C0C54"/>
    <w:rsid w:val="782C1BF1"/>
    <w:rsid w:val="78303CF9"/>
    <w:rsid w:val="7832D587"/>
    <w:rsid w:val="78344C76"/>
    <w:rsid w:val="7835090D"/>
    <w:rsid w:val="7837B040"/>
    <w:rsid w:val="78386979"/>
    <w:rsid w:val="783AD3A1"/>
    <w:rsid w:val="783B3326"/>
    <w:rsid w:val="783B8AED"/>
    <w:rsid w:val="783DEBBB"/>
    <w:rsid w:val="783F3241"/>
    <w:rsid w:val="784C20AB"/>
    <w:rsid w:val="784DAC01"/>
    <w:rsid w:val="78553490"/>
    <w:rsid w:val="785797FA"/>
    <w:rsid w:val="785BA62E"/>
    <w:rsid w:val="785DD67D"/>
    <w:rsid w:val="785E1BBA"/>
    <w:rsid w:val="786580F0"/>
    <w:rsid w:val="78669AAC"/>
    <w:rsid w:val="7866E4D4"/>
    <w:rsid w:val="786C98F1"/>
    <w:rsid w:val="78729712"/>
    <w:rsid w:val="787314E7"/>
    <w:rsid w:val="78744BE5"/>
    <w:rsid w:val="787E906B"/>
    <w:rsid w:val="787F36F8"/>
    <w:rsid w:val="788177C6"/>
    <w:rsid w:val="78830F46"/>
    <w:rsid w:val="7884C28E"/>
    <w:rsid w:val="788F89B0"/>
    <w:rsid w:val="7894E364"/>
    <w:rsid w:val="7896F72C"/>
    <w:rsid w:val="789B5ECE"/>
    <w:rsid w:val="789B96AD"/>
    <w:rsid w:val="789E95F6"/>
    <w:rsid w:val="78A09B38"/>
    <w:rsid w:val="78A71FE9"/>
    <w:rsid w:val="78AD76E1"/>
    <w:rsid w:val="78B704FB"/>
    <w:rsid w:val="78B7E444"/>
    <w:rsid w:val="78B81E52"/>
    <w:rsid w:val="78B94437"/>
    <w:rsid w:val="78BAAB0E"/>
    <w:rsid w:val="78BB446F"/>
    <w:rsid w:val="78C85CB5"/>
    <w:rsid w:val="78C86CFF"/>
    <w:rsid w:val="78C8935E"/>
    <w:rsid w:val="78C894FF"/>
    <w:rsid w:val="78CA843F"/>
    <w:rsid w:val="78CEC4D4"/>
    <w:rsid w:val="78CF256F"/>
    <w:rsid w:val="78CF8070"/>
    <w:rsid w:val="78D2D3D0"/>
    <w:rsid w:val="78D45868"/>
    <w:rsid w:val="78DB8C22"/>
    <w:rsid w:val="78DD0DE8"/>
    <w:rsid w:val="78DF0E02"/>
    <w:rsid w:val="78DF3378"/>
    <w:rsid w:val="78E1C93D"/>
    <w:rsid w:val="78E1D2D6"/>
    <w:rsid w:val="78E557ED"/>
    <w:rsid w:val="78E7D957"/>
    <w:rsid w:val="78E86753"/>
    <w:rsid w:val="78F1560F"/>
    <w:rsid w:val="78F6EE3C"/>
    <w:rsid w:val="78F83193"/>
    <w:rsid w:val="78FBCB74"/>
    <w:rsid w:val="78FE30A5"/>
    <w:rsid w:val="79047D07"/>
    <w:rsid w:val="7906B362"/>
    <w:rsid w:val="790C12FD"/>
    <w:rsid w:val="790E485C"/>
    <w:rsid w:val="790E5E41"/>
    <w:rsid w:val="79109FB2"/>
    <w:rsid w:val="7910AFF5"/>
    <w:rsid w:val="791154C1"/>
    <w:rsid w:val="7912EAD5"/>
    <w:rsid w:val="7913B266"/>
    <w:rsid w:val="791626A5"/>
    <w:rsid w:val="7917E89F"/>
    <w:rsid w:val="79183194"/>
    <w:rsid w:val="7919D2C0"/>
    <w:rsid w:val="791AAE27"/>
    <w:rsid w:val="791AE4E5"/>
    <w:rsid w:val="791F13C2"/>
    <w:rsid w:val="7925854E"/>
    <w:rsid w:val="79267E78"/>
    <w:rsid w:val="79278057"/>
    <w:rsid w:val="792CA396"/>
    <w:rsid w:val="7938F79F"/>
    <w:rsid w:val="793AA033"/>
    <w:rsid w:val="793C817D"/>
    <w:rsid w:val="7945CFE4"/>
    <w:rsid w:val="7947A9C5"/>
    <w:rsid w:val="7948B8EB"/>
    <w:rsid w:val="795132D0"/>
    <w:rsid w:val="79538048"/>
    <w:rsid w:val="7954C91F"/>
    <w:rsid w:val="795757C9"/>
    <w:rsid w:val="79597486"/>
    <w:rsid w:val="795F4204"/>
    <w:rsid w:val="7963964F"/>
    <w:rsid w:val="7967DFFC"/>
    <w:rsid w:val="7968B077"/>
    <w:rsid w:val="796B38EA"/>
    <w:rsid w:val="79736D55"/>
    <w:rsid w:val="7974233C"/>
    <w:rsid w:val="797E65D1"/>
    <w:rsid w:val="79850FA3"/>
    <w:rsid w:val="7986D043"/>
    <w:rsid w:val="79883C3A"/>
    <w:rsid w:val="7992E03E"/>
    <w:rsid w:val="7995B650"/>
    <w:rsid w:val="79974A4F"/>
    <w:rsid w:val="7998C5CE"/>
    <w:rsid w:val="7999308E"/>
    <w:rsid w:val="799BE51F"/>
    <w:rsid w:val="799C8599"/>
    <w:rsid w:val="799CE579"/>
    <w:rsid w:val="799EA3EF"/>
    <w:rsid w:val="799F3458"/>
    <w:rsid w:val="79A8AC2D"/>
    <w:rsid w:val="79A9C913"/>
    <w:rsid w:val="79B0AC8E"/>
    <w:rsid w:val="79B473D2"/>
    <w:rsid w:val="79B5DAD6"/>
    <w:rsid w:val="79B6AAC2"/>
    <w:rsid w:val="79BA7E84"/>
    <w:rsid w:val="79C6220C"/>
    <w:rsid w:val="79C8C0DE"/>
    <w:rsid w:val="79CA34B6"/>
    <w:rsid w:val="79CCCC0D"/>
    <w:rsid w:val="79D822F5"/>
    <w:rsid w:val="79D876FA"/>
    <w:rsid w:val="79E35E95"/>
    <w:rsid w:val="79EE204D"/>
    <w:rsid w:val="79EE2DCE"/>
    <w:rsid w:val="79F012BB"/>
    <w:rsid w:val="79F02371"/>
    <w:rsid w:val="79F22F32"/>
    <w:rsid w:val="79F3BCAA"/>
    <w:rsid w:val="79F50123"/>
    <w:rsid w:val="79FCEFD3"/>
    <w:rsid w:val="7A048813"/>
    <w:rsid w:val="7A071484"/>
    <w:rsid w:val="7A0AE5B1"/>
    <w:rsid w:val="7A128A92"/>
    <w:rsid w:val="7A16C455"/>
    <w:rsid w:val="7A18AA35"/>
    <w:rsid w:val="7A1A19A1"/>
    <w:rsid w:val="7A24DD10"/>
    <w:rsid w:val="7A263B84"/>
    <w:rsid w:val="7A282D06"/>
    <w:rsid w:val="7A2BBF52"/>
    <w:rsid w:val="7A2F412B"/>
    <w:rsid w:val="7A303799"/>
    <w:rsid w:val="7A329660"/>
    <w:rsid w:val="7A34B25B"/>
    <w:rsid w:val="7A36A043"/>
    <w:rsid w:val="7A3AECF3"/>
    <w:rsid w:val="7A437DA1"/>
    <w:rsid w:val="7A46B83B"/>
    <w:rsid w:val="7A472B21"/>
    <w:rsid w:val="7A477A4E"/>
    <w:rsid w:val="7A499DB6"/>
    <w:rsid w:val="7A4C44CE"/>
    <w:rsid w:val="7A4DE55B"/>
    <w:rsid w:val="7A4EDF0D"/>
    <w:rsid w:val="7A523B7C"/>
    <w:rsid w:val="7A559BA6"/>
    <w:rsid w:val="7A58463E"/>
    <w:rsid w:val="7A598888"/>
    <w:rsid w:val="7A5BE99E"/>
    <w:rsid w:val="7A5E8EE7"/>
    <w:rsid w:val="7A5EA3C9"/>
    <w:rsid w:val="7A5EC1EE"/>
    <w:rsid w:val="7A601FBC"/>
    <w:rsid w:val="7A624F20"/>
    <w:rsid w:val="7A678405"/>
    <w:rsid w:val="7A6A694E"/>
    <w:rsid w:val="7A70335F"/>
    <w:rsid w:val="7A704803"/>
    <w:rsid w:val="7A741224"/>
    <w:rsid w:val="7A756C6B"/>
    <w:rsid w:val="7A82729C"/>
    <w:rsid w:val="7A83F659"/>
    <w:rsid w:val="7A8697E9"/>
    <w:rsid w:val="7A8A247B"/>
    <w:rsid w:val="7A8C3B12"/>
    <w:rsid w:val="7A9232CE"/>
    <w:rsid w:val="7A973E6D"/>
    <w:rsid w:val="7A9A4D02"/>
    <w:rsid w:val="7A9BB6D9"/>
    <w:rsid w:val="7A9EBB59"/>
    <w:rsid w:val="7AA3D48C"/>
    <w:rsid w:val="7AA623E1"/>
    <w:rsid w:val="7AA8B39D"/>
    <w:rsid w:val="7AA9D419"/>
    <w:rsid w:val="7AAD82A9"/>
    <w:rsid w:val="7AAE7D97"/>
    <w:rsid w:val="7AB73458"/>
    <w:rsid w:val="7ABA78C2"/>
    <w:rsid w:val="7ABAE552"/>
    <w:rsid w:val="7ABC1AA3"/>
    <w:rsid w:val="7ABF0A87"/>
    <w:rsid w:val="7AC0692C"/>
    <w:rsid w:val="7AC30790"/>
    <w:rsid w:val="7AC741BB"/>
    <w:rsid w:val="7ACEB8B1"/>
    <w:rsid w:val="7AD1F82D"/>
    <w:rsid w:val="7ADB40AB"/>
    <w:rsid w:val="7ADC424A"/>
    <w:rsid w:val="7ADD6B7C"/>
    <w:rsid w:val="7ADDEF72"/>
    <w:rsid w:val="7AE208E3"/>
    <w:rsid w:val="7AEB42BF"/>
    <w:rsid w:val="7AEC3580"/>
    <w:rsid w:val="7AEECC1D"/>
    <w:rsid w:val="7AF816D4"/>
    <w:rsid w:val="7AFE7B70"/>
    <w:rsid w:val="7B1002A6"/>
    <w:rsid w:val="7B10E3A3"/>
    <w:rsid w:val="7B16FB24"/>
    <w:rsid w:val="7B1C38CE"/>
    <w:rsid w:val="7B1DFE75"/>
    <w:rsid w:val="7B206897"/>
    <w:rsid w:val="7B2080A8"/>
    <w:rsid w:val="7B269666"/>
    <w:rsid w:val="7B26D204"/>
    <w:rsid w:val="7B2DC52D"/>
    <w:rsid w:val="7B3282DD"/>
    <w:rsid w:val="7B3ABD9F"/>
    <w:rsid w:val="7B3D3F4F"/>
    <w:rsid w:val="7B413A3A"/>
    <w:rsid w:val="7B42182B"/>
    <w:rsid w:val="7B46C511"/>
    <w:rsid w:val="7B4EA934"/>
    <w:rsid w:val="7B4FFC4F"/>
    <w:rsid w:val="7B5051DA"/>
    <w:rsid w:val="7B5258F2"/>
    <w:rsid w:val="7B5468A5"/>
    <w:rsid w:val="7B59D3B6"/>
    <w:rsid w:val="7B5A2D13"/>
    <w:rsid w:val="7B5E0721"/>
    <w:rsid w:val="7B5E2460"/>
    <w:rsid w:val="7B5F89A5"/>
    <w:rsid w:val="7B610482"/>
    <w:rsid w:val="7B6A03A3"/>
    <w:rsid w:val="7B6F07DC"/>
    <w:rsid w:val="7B72E4BE"/>
    <w:rsid w:val="7B76173D"/>
    <w:rsid w:val="7B77BBEE"/>
    <w:rsid w:val="7B7F34D3"/>
    <w:rsid w:val="7B7FA83E"/>
    <w:rsid w:val="7B81BC81"/>
    <w:rsid w:val="7B839127"/>
    <w:rsid w:val="7B8A5BA7"/>
    <w:rsid w:val="7B8A9C4A"/>
    <w:rsid w:val="7B910298"/>
    <w:rsid w:val="7B93AFE9"/>
    <w:rsid w:val="7B94ABB5"/>
    <w:rsid w:val="7B974F13"/>
    <w:rsid w:val="7B97C874"/>
    <w:rsid w:val="7B9A3D57"/>
    <w:rsid w:val="7B9E2481"/>
    <w:rsid w:val="7B9F7D56"/>
    <w:rsid w:val="7BA87AE0"/>
    <w:rsid w:val="7BACC393"/>
    <w:rsid w:val="7BAD2915"/>
    <w:rsid w:val="7BAE0AAB"/>
    <w:rsid w:val="7BAF17E1"/>
    <w:rsid w:val="7BB58D1F"/>
    <w:rsid w:val="7BBAE613"/>
    <w:rsid w:val="7BC3EE2C"/>
    <w:rsid w:val="7BC72363"/>
    <w:rsid w:val="7BC888B5"/>
    <w:rsid w:val="7BCC2339"/>
    <w:rsid w:val="7BCF9103"/>
    <w:rsid w:val="7BD8E866"/>
    <w:rsid w:val="7BDA686C"/>
    <w:rsid w:val="7BDB2334"/>
    <w:rsid w:val="7BE1A318"/>
    <w:rsid w:val="7BE3DEC7"/>
    <w:rsid w:val="7BE5C7A7"/>
    <w:rsid w:val="7BE88440"/>
    <w:rsid w:val="7BEB2C47"/>
    <w:rsid w:val="7BEEB473"/>
    <w:rsid w:val="7BFB9470"/>
    <w:rsid w:val="7BFBFDA4"/>
    <w:rsid w:val="7BFD2C98"/>
    <w:rsid w:val="7BFFF916"/>
    <w:rsid w:val="7C00E08A"/>
    <w:rsid w:val="7C028914"/>
    <w:rsid w:val="7C08BE8E"/>
    <w:rsid w:val="7C0DA3B5"/>
    <w:rsid w:val="7C0DC78D"/>
    <w:rsid w:val="7C0EB762"/>
    <w:rsid w:val="7C136467"/>
    <w:rsid w:val="7C1B3D7F"/>
    <w:rsid w:val="7C1D6143"/>
    <w:rsid w:val="7C215ECF"/>
    <w:rsid w:val="7C220CE6"/>
    <w:rsid w:val="7C221B27"/>
    <w:rsid w:val="7C24084B"/>
    <w:rsid w:val="7C2B20EA"/>
    <w:rsid w:val="7C2C2636"/>
    <w:rsid w:val="7C2D7920"/>
    <w:rsid w:val="7C2E6A24"/>
    <w:rsid w:val="7C328613"/>
    <w:rsid w:val="7C343104"/>
    <w:rsid w:val="7C37DC06"/>
    <w:rsid w:val="7C38E16A"/>
    <w:rsid w:val="7C398D2F"/>
    <w:rsid w:val="7C3E4155"/>
    <w:rsid w:val="7C3E4474"/>
    <w:rsid w:val="7C3F3CEE"/>
    <w:rsid w:val="7C43D14C"/>
    <w:rsid w:val="7C449026"/>
    <w:rsid w:val="7C48BFD9"/>
    <w:rsid w:val="7C48DF34"/>
    <w:rsid w:val="7C4CBE7B"/>
    <w:rsid w:val="7C4F8180"/>
    <w:rsid w:val="7C529FF0"/>
    <w:rsid w:val="7C59F825"/>
    <w:rsid w:val="7C5D627B"/>
    <w:rsid w:val="7C63F8FB"/>
    <w:rsid w:val="7C6B7263"/>
    <w:rsid w:val="7C6DFFEF"/>
    <w:rsid w:val="7C722EBD"/>
    <w:rsid w:val="7C72FF6F"/>
    <w:rsid w:val="7C78F5E3"/>
    <w:rsid w:val="7C7944D9"/>
    <w:rsid w:val="7C7B608F"/>
    <w:rsid w:val="7C7C22E2"/>
    <w:rsid w:val="7C7CCD37"/>
    <w:rsid w:val="7C7F157D"/>
    <w:rsid w:val="7C883E79"/>
    <w:rsid w:val="7C8985F1"/>
    <w:rsid w:val="7C8B2EAB"/>
    <w:rsid w:val="7C90EBAF"/>
    <w:rsid w:val="7C9173B7"/>
    <w:rsid w:val="7C9616C4"/>
    <w:rsid w:val="7C9C6F93"/>
    <w:rsid w:val="7C9E8A44"/>
    <w:rsid w:val="7CA5956B"/>
    <w:rsid w:val="7CA6553D"/>
    <w:rsid w:val="7CA6E6F0"/>
    <w:rsid w:val="7CAD25D4"/>
    <w:rsid w:val="7CB05A08"/>
    <w:rsid w:val="7CB15DD2"/>
    <w:rsid w:val="7CB17C99"/>
    <w:rsid w:val="7CB2865C"/>
    <w:rsid w:val="7CB2FF6D"/>
    <w:rsid w:val="7CB88950"/>
    <w:rsid w:val="7CC01322"/>
    <w:rsid w:val="7CC2848F"/>
    <w:rsid w:val="7CC488AC"/>
    <w:rsid w:val="7CC50485"/>
    <w:rsid w:val="7CC699CE"/>
    <w:rsid w:val="7CCD5B90"/>
    <w:rsid w:val="7CD1A032"/>
    <w:rsid w:val="7CD1C861"/>
    <w:rsid w:val="7CD569DA"/>
    <w:rsid w:val="7CD59508"/>
    <w:rsid w:val="7CD7345F"/>
    <w:rsid w:val="7CD98DB1"/>
    <w:rsid w:val="7CD9BCF2"/>
    <w:rsid w:val="7CDD1005"/>
    <w:rsid w:val="7CDDDF6C"/>
    <w:rsid w:val="7CE063EF"/>
    <w:rsid w:val="7CE55EF3"/>
    <w:rsid w:val="7CEBC1F2"/>
    <w:rsid w:val="7CF25324"/>
    <w:rsid w:val="7CF55A2F"/>
    <w:rsid w:val="7CF92A01"/>
    <w:rsid w:val="7CF979FF"/>
    <w:rsid w:val="7CFA1305"/>
    <w:rsid w:val="7D06406A"/>
    <w:rsid w:val="7D0A7202"/>
    <w:rsid w:val="7D0EFEFA"/>
    <w:rsid w:val="7D0F33F6"/>
    <w:rsid w:val="7D1397A5"/>
    <w:rsid w:val="7D17D120"/>
    <w:rsid w:val="7D1A9571"/>
    <w:rsid w:val="7D1AF258"/>
    <w:rsid w:val="7D1D09EA"/>
    <w:rsid w:val="7D1D3518"/>
    <w:rsid w:val="7D1E3EAF"/>
    <w:rsid w:val="7D22C3FE"/>
    <w:rsid w:val="7D2388C1"/>
    <w:rsid w:val="7D23C06A"/>
    <w:rsid w:val="7D28C1E8"/>
    <w:rsid w:val="7D295FA7"/>
    <w:rsid w:val="7D2E805D"/>
    <w:rsid w:val="7D3188B9"/>
    <w:rsid w:val="7D33180D"/>
    <w:rsid w:val="7D39648E"/>
    <w:rsid w:val="7D3FD2FE"/>
    <w:rsid w:val="7D439F71"/>
    <w:rsid w:val="7D45839B"/>
    <w:rsid w:val="7D478CB2"/>
    <w:rsid w:val="7D4D8DE4"/>
    <w:rsid w:val="7D53CA87"/>
    <w:rsid w:val="7D56ED29"/>
    <w:rsid w:val="7D5F9815"/>
    <w:rsid w:val="7D61F12B"/>
    <w:rsid w:val="7D62081E"/>
    <w:rsid w:val="7D6BD456"/>
    <w:rsid w:val="7D741F31"/>
    <w:rsid w:val="7D7FE24B"/>
    <w:rsid w:val="7D807B20"/>
    <w:rsid w:val="7D81F8EC"/>
    <w:rsid w:val="7D82FC8E"/>
    <w:rsid w:val="7D84779A"/>
    <w:rsid w:val="7D858522"/>
    <w:rsid w:val="7D87990A"/>
    <w:rsid w:val="7D8C24E0"/>
    <w:rsid w:val="7D8F8951"/>
    <w:rsid w:val="7D967E11"/>
    <w:rsid w:val="7D9754D1"/>
    <w:rsid w:val="7D9944B5"/>
    <w:rsid w:val="7D9A629E"/>
    <w:rsid w:val="7D9ABE9D"/>
    <w:rsid w:val="7D9CFA57"/>
    <w:rsid w:val="7D9DDFC2"/>
    <w:rsid w:val="7D9FE97A"/>
    <w:rsid w:val="7DA5D8CA"/>
    <w:rsid w:val="7DA948D1"/>
    <w:rsid w:val="7DA9D416"/>
    <w:rsid w:val="7DACF240"/>
    <w:rsid w:val="7DAD722C"/>
    <w:rsid w:val="7DB66393"/>
    <w:rsid w:val="7DB97D7C"/>
    <w:rsid w:val="7DB99CFE"/>
    <w:rsid w:val="7DC16675"/>
    <w:rsid w:val="7DC71B21"/>
    <w:rsid w:val="7DCB3F6B"/>
    <w:rsid w:val="7DCF9877"/>
    <w:rsid w:val="7DCFFBE5"/>
    <w:rsid w:val="7DD1D03F"/>
    <w:rsid w:val="7DD37264"/>
    <w:rsid w:val="7DD46219"/>
    <w:rsid w:val="7DD75EA6"/>
    <w:rsid w:val="7DD87AFD"/>
    <w:rsid w:val="7DE4A8AD"/>
    <w:rsid w:val="7DE58E20"/>
    <w:rsid w:val="7DE5E657"/>
    <w:rsid w:val="7DEA827E"/>
    <w:rsid w:val="7DEB747C"/>
    <w:rsid w:val="7DEB8395"/>
    <w:rsid w:val="7DECEA0B"/>
    <w:rsid w:val="7DF4A4C0"/>
    <w:rsid w:val="7E016FA0"/>
    <w:rsid w:val="7E0BAAC4"/>
    <w:rsid w:val="7E0C3C97"/>
    <w:rsid w:val="7E0EEC47"/>
    <w:rsid w:val="7E16D69E"/>
    <w:rsid w:val="7E17835A"/>
    <w:rsid w:val="7E1D729A"/>
    <w:rsid w:val="7E22E6DF"/>
    <w:rsid w:val="7E230203"/>
    <w:rsid w:val="7E276DA7"/>
    <w:rsid w:val="7E2D1BBF"/>
    <w:rsid w:val="7E31E5F8"/>
    <w:rsid w:val="7E320EB7"/>
    <w:rsid w:val="7E397B8D"/>
    <w:rsid w:val="7E3A40D2"/>
    <w:rsid w:val="7E3C7109"/>
    <w:rsid w:val="7E3EECBE"/>
    <w:rsid w:val="7E40792B"/>
    <w:rsid w:val="7E44E0BB"/>
    <w:rsid w:val="7E4575AE"/>
    <w:rsid w:val="7E49BA06"/>
    <w:rsid w:val="7E4BC0DF"/>
    <w:rsid w:val="7E5203FB"/>
    <w:rsid w:val="7E564F7A"/>
    <w:rsid w:val="7E568760"/>
    <w:rsid w:val="7E5A74C1"/>
    <w:rsid w:val="7E5F7293"/>
    <w:rsid w:val="7E671CFF"/>
    <w:rsid w:val="7E68C371"/>
    <w:rsid w:val="7E6AF3FF"/>
    <w:rsid w:val="7E6B3EB6"/>
    <w:rsid w:val="7E6D8C91"/>
    <w:rsid w:val="7E6DE8EB"/>
    <w:rsid w:val="7E6EA41E"/>
    <w:rsid w:val="7E73324A"/>
    <w:rsid w:val="7E7335FE"/>
    <w:rsid w:val="7E73EA90"/>
    <w:rsid w:val="7E781CAA"/>
    <w:rsid w:val="7E797183"/>
    <w:rsid w:val="7E79C2BA"/>
    <w:rsid w:val="7E7FEB22"/>
    <w:rsid w:val="7E856D3D"/>
    <w:rsid w:val="7E8608CB"/>
    <w:rsid w:val="7E87316A"/>
    <w:rsid w:val="7E8B91C2"/>
    <w:rsid w:val="7E92568E"/>
    <w:rsid w:val="7E954971"/>
    <w:rsid w:val="7E9BA937"/>
    <w:rsid w:val="7E9D9394"/>
    <w:rsid w:val="7E9DC69C"/>
    <w:rsid w:val="7E9EB455"/>
    <w:rsid w:val="7E9FE47B"/>
    <w:rsid w:val="7EAC601D"/>
    <w:rsid w:val="7EADFA1D"/>
    <w:rsid w:val="7EB0016B"/>
    <w:rsid w:val="7EB1AF41"/>
    <w:rsid w:val="7EB26905"/>
    <w:rsid w:val="7EB88C51"/>
    <w:rsid w:val="7EB972DD"/>
    <w:rsid w:val="7EBB71F4"/>
    <w:rsid w:val="7EBDE0BB"/>
    <w:rsid w:val="7EBE2C19"/>
    <w:rsid w:val="7EBF1F8F"/>
    <w:rsid w:val="7EBFC64D"/>
    <w:rsid w:val="7EC42B6D"/>
    <w:rsid w:val="7ECB42EC"/>
    <w:rsid w:val="7ECDD910"/>
    <w:rsid w:val="7ECE5E52"/>
    <w:rsid w:val="7ED34B01"/>
    <w:rsid w:val="7ED8DB13"/>
    <w:rsid w:val="7EDC47D2"/>
    <w:rsid w:val="7EDD1BB1"/>
    <w:rsid w:val="7EDE3A59"/>
    <w:rsid w:val="7EDF4D2F"/>
    <w:rsid w:val="7EDFEEB3"/>
    <w:rsid w:val="7EE3D152"/>
    <w:rsid w:val="7EE72337"/>
    <w:rsid w:val="7EE88D68"/>
    <w:rsid w:val="7EE8BCF9"/>
    <w:rsid w:val="7EE9B994"/>
    <w:rsid w:val="7EEFCAD6"/>
    <w:rsid w:val="7EF05928"/>
    <w:rsid w:val="7EF2ADB0"/>
    <w:rsid w:val="7EF408A5"/>
    <w:rsid w:val="7EFC1588"/>
    <w:rsid w:val="7EFC8A10"/>
    <w:rsid w:val="7EFE6340"/>
    <w:rsid w:val="7F02CB88"/>
    <w:rsid w:val="7F0436BD"/>
    <w:rsid w:val="7F07819B"/>
    <w:rsid w:val="7F097E42"/>
    <w:rsid w:val="7F0ACEF0"/>
    <w:rsid w:val="7F0CCD0A"/>
    <w:rsid w:val="7F0EE7D3"/>
    <w:rsid w:val="7F0EEF34"/>
    <w:rsid w:val="7F10ED75"/>
    <w:rsid w:val="7F116CC6"/>
    <w:rsid w:val="7F139ABD"/>
    <w:rsid w:val="7F14DAE6"/>
    <w:rsid w:val="7F15CE97"/>
    <w:rsid w:val="7F1BE8BB"/>
    <w:rsid w:val="7F1D397A"/>
    <w:rsid w:val="7F1D576B"/>
    <w:rsid w:val="7F1DB4AE"/>
    <w:rsid w:val="7F25D46E"/>
    <w:rsid w:val="7F2B7769"/>
    <w:rsid w:val="7F31B1E7"/>
    <w:rsid w:val="7F32713C"/>
    <w:rsid w:val="7F35803C"/>
    <w:rsid w:val="7F35FBB4"/>
    <w:rsid w:val="7F36AC21"/>
    <w:rsid w:val="7F3920E9"/>
    <w:rsid w:val="7F3AED63"/>
    <w:rsid w:val="7F413764"/>
    <w:rsid w:val="7F443B6F"/>
    <w:rsid w:val="7F4595AC"/>
    <w:rsid w:val="7F471FDF"/>
    <w:rsid w:val="7F492ECA"/>
    <w:rsid w:val="7F4AAF7D"/>
    <w:rsid w:val="7F4C9773"/>
    <w:rsid w:val="7F5003BF"/>
    <w:rsid w:val="7F54383F"/>
    <w:rsid w:val="7F552666"/>
    <w:rsid w:val="7F56B9E1"/>
    <w:rsid w:val="7F58AAC0"/>
    <w:rsid w:val="7F6A9D28"/>
    <w:rsid w:val="7F6D254B"/>
    <w:rsid w:val="7F6DFB57"/>
    <w:rsid w:val="7F6F3840"/>
    <w:rsid w:val="7F79844D"/>
    <w:rsid w:val="7F79CBF2"/>
    <w:rsid w:val="7F7AFE5B"/>
    <w:rsid w:val="7F7C19BE"/>
    <w:rsid w:val="7F80E289"/>
    <w:rsid w:val="7F833D58"/>
    <w:rsid w:val="7F86A727"/>
    <w:rsid w:val="7F8756E8"/>
    <w:rsid w:val="7F88723C"/>
    <w:rsid w:val="7F8E965E"/>
    <w:rsid w:val="7F909830"/>
    <w:rsid w:val="7F9A02A5"/>
    <w:rsid w:val="7F9C81EB"/>
    <w:rsid w:val="7FA43610"/>
    <w:rsid w:val="7FA4858E"/>
    <w:rsid w:val="7FA6E348"/>
    <w:rsid w:val="7FA7A7E6"/>
    <w:rsid w:val="7FA8323C"/>
    <w:rsid w:val="7FB4C4EF"/>
    <w:rsid w:val="7FB74113"/>
    <w:rsid w:val="7FB998AC"/>
    <w:rsid w:val="7FB9B2D6"/>
    <w:rsid w:val="7FBC89AD"/>
    <w:rsid w:val="7FC17ECB"/>
    <w:rsid w:val="7FC40854"/>
    <w:rsid w:val="7FC7D6E6"/>
    <w:rsid w:val="7FC8AD2C"/>
    <w:rsid w:val="7FCBBF75"/>
    <w:rsid w:val="7FCDADAD"/>
    <w:rsid w:val="7FD07989"/>
    <w:rsid w:val="7FD29F5D"/>
    <w:rsid w:val="7FD58C1E"/>
    <w:rsid w:val="7FDE3231"/>
    <w:rsid w:val="7FE08DB1"/>
    <w:rsid w:val="7FE49CFE"/>
    <w:rsid w:val="7FE53C37"/>
    <w:rsid w:val="7FE63BAF"/>
    <w:rsid w:val="7FE6DFE9"/>
    <w:rsid w:val="7FEB1B2E"/>
    <w:rsid w:val="7FF0C16F"/>
    <w:rsid w:val="7FF0EC4C"/>
    <w:rsid w:val="7FF58933"/>
    <w:rsid w:val="7FF7BAFC"/>
    <w:rsid w:val="7FF8269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15B13"/>
  <w15:chartTrackingRefBased/>
  <w15:docId w15:val="{314A27C4-6557-4D21-9160-0E92224D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877E87"/>
    <w:pPr>
      <w:keepNext/>
      <w:keepLines/>
      <w:spacing w:before="320" w:after="80" w:line="276" w:lineRule="auto"/>
      <w:outlineLvl w:val="2"/>
    </w:pPr>
    <w:rPr>
      <w:rFonts w:ascii="Arial" w:eastAsia="Arial" w:hAnsi="Arial" w:cs="Arial"/>
      <w:color w:val="434343"/>
      <w:kern w:val="0"/>
      <w:sz w:val="28"/>
      <w:szCs w:val="28"/>
      <w:lang w:val="et"/>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947792"/>
    <w:pPr>
      <w:tabs>
        <w:tab w:val="center" w:pos="4536"/>
        <w:tab w:val="right" w:pos="9072"/>
      </w:tabs>
      <w:spacing w:after="0" w:line="240" w:lineRule="auto"/>
    </w:pPr>
  </w:style>
  <w:style w:type="character" w:customStyle="1" w:styleId="PisMrk">
    <w:name w:val="Päis Märk"/>
    <w:basedOn w:val="Liguvaikefont"/>
    <w:link w:val="Pis"/>
    <w:uiPriority w:val="99"/>
    <w:rsid w:val="00947792"/>
  </w:style>
  <w:style w:type="paragraph" w:styleId="Jalus">
    <w:name w:val="footer"/>
    <w:basedOn w:val="Normaallaad"/>
    <w:link w:val="JalusMrk"/>
    <w:uiPriority w:val="99"/>
    <w:unhideWhenUsed/>
    <w:rsid w:val="00947792"/>
    <w:pPr>
      <w:tabs>
        <w:tab w:val="center" w:pos="4536"/>
        <w:tab w:val="right" w:pos="9072"/>
      </w:tabs>
      <w:spacing w:after="0" w:line="240" w:lineRule="auto"/>
    </w:pPr>
  </w:style>
  <w:style w:type="character" w:customStyle="1" w:styleId="JalusMrk">
    <w:name w:val="Jalus Märk"/>
    <w:basedOn w:val="Liguvaikefont"/>
    <w:link w:val="Jalus"/>
    <w:uiPriority w:val="99"/>
    <w:rsid w:val="00947792"/>
  </w:style>
  <w:style w:type="character" w:styleId="Kommentaariviide">
    <w:name w:val="annotation reference"/>
    <w:basedOn w:val="Liguvaikefont"/>
    <w:uiPriority w:val="99"/>
    <w:semiHidden/>
    <w:unhideWhenUsed/>
    <w:rsid w:val="00947792"/>
    <w:rPr>
      <w:sz w:val="16"/>
      <w:szCs w:val="16"/>
    </w:rPr>
  </w:style>
  <w:style w:type="paragraph" w:styleId="Kommentaaritekst">
    <w:name w:val="annotation text"/>
    <w:basedOn w:val="Normaallaad"/>
    <w:link w:val="KommentaaritekstMrk"/>
    <w:uiPriority w:val="99"/>
    <w:unhideWhenUsed/>
    <w:rsid w:val="00947792"/>
    <w:pPr>
      <w:spacing w:line="240" w:lineRule="auto"/>
    </w:pPr>
    <w:rPr>
      <w:sz w:val="20"/>
      <w:szCs w:val="20"/>
    </w:rPr>
  </w:style>
  <w:style w:type="character" w:customStyle="1" w:styleId="KommentaaritekstMrk">
    <w:name w:val="Kommentaari tekst Märk"/>
    <w:basedOn w:val="Liguvaikefont"/>
    <w:link w:val="Kommentaaritekst"/>
    <w:uiPriority w:val="99"/>
    <w:rsid w:val="00947792"/>
    <w:rPr>
      <w:sz w:val="20"/>
      <w:szCs w:val="20"/>
    </w:rPr>
  </w:style>
  <w:style w:type="paragraph" w:styleId="Normaallaadveeb">
    <w:name w:val="Normal (Web)"/>
    <w:basedOn w:val="Normaallaad"/>
    <w:uiPriority w:val="99"/>
    <w:unhideWhenUsed/>
    <w:rsid w:val="0094779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unhideWhenUsed/>
    <w:rsid w:val="00947792"/>
    <w:rPr>
      <w:color w:val="0000FF"/>
      <w:u w:val="single"/>
    </w:rPr>
  </w:style>
  <w:style w:type="paragraph" w:styleId="Kommentaariteema">
    <w:name w:val="annotation subject"/>
    <w:basedOn w:val="Kommentaaritekst"/>
    <w:next w:val="Kommentaaritekst"/>
    <w:link w:val="KommentaariteemaMrk"/>
    <w:uiPriority w:val="99"/>
    <w:semiHidden/>
    <w:unhideWhenUsed/>
    <w:rsid w:val="00A85ABF"/>
    <w:rPr>
      <w:b/>
      <w:bCs/>
    </w:rPr>
  </w:style>
  <w:style w:type="character" w:customStyle="1" w:styleId="KommentaariteemaMrk">
    <w:name w:val="Kommentaari teema Märk"/>
    <w:basedOn w:val="KommentaaritekstMrk"/>
    <w:link w:val="Kommentaariteema"/>
    <w:uiPriority w:val="99"/>
    <w:semiHidden/>
    <w:rsid w:val="00A85ABF"/>
    <w:rPr>
      <w:b/>
      <w:bCs/>
      <w:sz w:val="20"/>
      <w:szCs w:val="20"/>
    </w:rPr>
  </w:style>
  <w:style w:type="paragraph" w:customStyle="1" w:styleId="oj-normal">
    <w:name w:val="oj-normal"/>
    <w:basedOn w:val="Normaallaad"/>
    <w:rsid w:val="00464A6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BF12D8"/>
    <w:pPr>
      <w:spacing w:after="0" w:line="240" w:lineRule="auto"/>
    </w:pPr>
  </w:style>
  <w:style w:type="paragraph" w:styleId="Loendilik">
    <w:name w:val="List Paragraph"/>
    <w:basedOn w:val="Normaallaad"/>
    <w:uiPriority w:val="34"/>
    <w:qFormat/>
    <w:rsid w:val="007109F3"/>
    <w:pPr>
      <w:ind w:left="720"/>
      <w:contextualSpacing/>
    </w:pPr>
  </w:style>
  <w:style w:type="character" w:customStyle="1" w:styleId="Pealkiri3Mrk">
    <w:name w:val="Pealkiri 3 Märk"/>
    <w:basedOn w:val="Liguvaikefont"/>
    <w:link w:val="Pealkiri3"/>
    <w:uiPriority w:val="9"/>
    <w:rsid w:val="00877E87"/>
    <w:rPr>
      <w:rFonts w:ascii="Arial" w:eastAsia="Arial" w:hAnsi="Arial" w:cs="Arial"/>
      <w:color w:val="434343"/>
      <w:kern w:val="0"/>
      <w:sz w:val="28"/>
      <w:szCs w:val="28"/>
      <w:lang w:val="et"/>
      <w14:ligatures w14:val="none"/>
    </w:rPr>
  </w:style>
  <w:style w:type="paragraph" w:styleId="Allmrkusetekst">
    <w:name w:val="footnote text"/>
    <w:basedOn w:val="Normaallaad"/>
    <w:link w:val="AllmrkusetekstMrk"/>
    <w:uiPriority w:val="99"/>
    <w:semiHidden/>
    <w:unhideWhenUsed/>
    <w:rsid w:val="00877E87"/>
    <w:pPr>
      <w:spacing w:after="0" w:line="240" w:lineRule="auto"/>
    </w:pPr>
    <w:rPr>
      <w:rFonts w:ascii="Arial" w:eastAsia="Arial" w:hAnsi="Arial" w:cs="Arial"/>
      <w:kern w:val="0"/>
      <w:sz w:val="20"/>
      <w:szCs w:val="20"/>
      <w:lang w:val="et"/>
      <w14:ligatures w14:val="none"/>
    </w:rPr>
  </w:style>
  <w:style w:type="character" w:customStyle="1" w:styleId="AllmrkusetekstMrk">
    <w:name w:val="Allmärkuse tekst Märk"/>
    <w:basedOn w:val="Liguvaikefont"/>
    <w:link w:val="Allmrkusetekst"/>
    <w:uiPriority w:val="99"/>
    <w:semiHidden/>
    <w:rsid w:val="00877E87"/>
    <w:rPr>
      <w:rFonts w:ascii="Arial" w:eastAsia="Arial" w:hAnsi="Arial" w:cs="Arial"/>
      <w:kern w:val="0"/>
      <w:sz w:val="20"/>
      <w:szCs w:val="20"/>
      <w:lang w:val="et"/>
      <w14:ligatures w14:val="none"/>
    </w:rPr>
  </w:style>
  <w:style w:type="character" w:styleId="Allmrkuseviide">
    <w:name w:val="footnote reference"/>
    <w:basedOn w:val="Liguvaikefont"/>
    <w:uiPriority w:val="99"/>
    <w:semiHidden/>
    <w:unhideWhenUsed/>
    <w:rsid w:val="00877E87"/>
    <w:rPr>
      <w:vertAlign w:val="superscript"/>
    </w:rPr>
  </w:style>
  <w:style w:type="character" w:styleId="Klastatudhperlink">
    <w:name w:val="FollowedHyperlink"/>
    <w:basedOn w:val="Liguvaikefont"/>
    <w:uiPriority w:val="99"/>
    <w:semiHidden/>
    <w:unhideWhenUsed/>
    <w:rsid w:val="00AE5764"/>
    <w:rPr>
      <w:color w:val="96607D" w:themeColor="followedHyperlink"/>
      <w:u w:val="single"/>
    </w:rPr>
  </w:style>
  <w:style w:type="paragraph" w:customStyle="1" w:styleId="Standard">
    <w:name w:val="Standard"/>
    <w:basedOn w:val="Normaallaad"/>
    <w:uiPriority w:val="1"/>
    <w:rsid w:val="14D1E9CD"/>
    <w:pPr>
      <w:widowControl w:val="0"/>
      <w:spacing w:after="0" w:line="240" w:lineRule="auto"/>
    </w:pPr>
    <w:rPr>
      <w:rFonts w:eastAsiaTheme="minorEastAsia"/>
      <w:sz w:val="24"/>
      <w:szCs w:val="24"/>
      <w:lang w:eastAsia="et-EE"/>
    </w:rPr>
  </w:style>
  <w:style w:type="character" w:styleId="Lahendamatamainimine">
    <w:name w:val="Unresolved Mention"/>
    <w:basedOn w:val="Liguvaikefont"/>
    <w:uiPriority w:val="99"/>
    <w:semiHidden/>
    <w:unhideWhenUsed/>
    <w:rsid w:val="00AD2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2780">
      <w:bodyDiv w:val="1"/>
      <w:marLeft w:val="0"/>
      <w:marRight w:val="0"/>
      <w:marTop w:val="0"/>
      <w:marBottom w:val="0"/>
      <w:divBdr>
        <w:top w:val="none" w:sz="0" w:space="0" w:color="auto"/>
        <w:left w:val="none" w:sz="0" w:space="0" w:color="auto"/>
        <w:bottom w:val="none" w:sz="0" w:space="0" w:color="auto"/>
        <w:right w:val="none" w:sz="0" w:space="0" w:color="auto"/>
      </w:divBdr>
    </w:div>
    <w:div w:id="411463638">
      <w:bodyDiv w:val="1"/>
      <w:marLeft w:val="0"/>
      <w:marRight w:val="0"/>
      <w:marTop w:val="0"/>
      <w:marBottom w:val="0"/>
      <w:divBdr>
        <w:top w:val="none" w:sz="0" w:space="0" w:color="auto"/>
        <w:left w:val="none" w:sz="0" w:space="0" w:color="auto"/>
        <w:bottom w:val="none" w:sz="0" w:space="0" w:color="auto"/>
        <w:right w:val="none" w:sz="0" w:space="0" w:color="auto"/>
      </w:divBdr>
    </w:div>
    <w:div w:id="19584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FDD35E-3869-407B-AE96-1311D9293FDF}">
  <ds:schemaRefs>
    <ds:schemaRef ds:uri="http://schemas.microsoft.com/sharepoint/v3/contenttype/forms"/>
  </ds:schemaRefs>
</ds:datastoreItem>
</file>

<file path=customXml/itemProps2.xml><?xml version="1.0" encoding="utf-8"?>
<ds:datastoreItem xmlns:ds="http://schemas.openxmlformats.org/officeDocument/2006/customXml" ds:itemID="{27B98048-9C26-4376-9D2B-34B90CD9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A5A23-93C0-4614-911D-128960EA1F84}">
  <ds:schemaRefs>
    <ds:schemaRef ds:uri="http://schemas.openxmlformats.org/officeDocument/2006/bibliography"/>
  </ds:schemaRefs>
</ds:datastoreItem>
</file>

<file path=customXml/itemProps4.xml><?xml version="1.0" encoding="utf-8"?>
<ds:datastoreItem xmlns:ds="http://schemas.openxmlformats.org/officeDocument/2006/customXml" ds:itemID="{DFEA3E5A-CCA9-4D3F-A3A4-75635D0E668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62</Pages>
  <Words>30641</Words>
  <Characters>177720</Characters>
  <Application>Microsoft Office Word</Application>
  <DocSecurity>0</DocSecurity>
  <Lines>1481</Lines>
  <Paragraphs>415</Paragraphs>
  <ScaleCrop>false</ScaleCrop>
  <Company/>
  <LinksUpToDate>false</LinksUpToDate>
  <CharactersWithSpaces>207946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Markus Ühtigi - JUSTDIGI</cp:lastModifiedBy>
  <cp:revision>559</cp:revision>
  <dcterms:created xsi:type="dcterms:W3CDTF">2025-11-16T08:59:00Z</dcterms:created>
  <dcterms:modified xsi:type="dcterms:W3CDTF">2026-01-23T08:37:00Z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4275200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2025-03-12T12:35:44Z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f9f3ef59-3460-4db7-9745-b96de9e68555</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